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8"/>
        <w:snapToGrid w:val="0"/>
        <w:spacing w:line="480" w:lineRule="auto"/>
        <w:ind w:left="31" w:leftChars="15" w:right="0" w:firstLine="0" w:firstLineChars="0"/>
        <w:jc w:val="center"/>
        <w:rPr>
          <w:rFonts w:ascii="宋体" w:hAnsi="宋体" w:eastAsia="宋体"/>
          <w:b/>
          <w:color w:val="auto"/>
          <w:sz w:val="48"/>
          <w:szCs w:val="48"/>
          <w:highlight w:val="none"/>
        </w:rPr>
      </w:pPr>
    </w:p>
    <w:p>
      <w:pPr>
        <w:pStyle w:val="18"/>
        <w:snapToGrid w:val="0"/>
        <w:spacing w:line="360" w:lineRule="auto"/>
        <w:ind w:right="0" w:firstLineChars="0"/>
        <w:jc w:val="center"/>
        <w:rPr>
          <w:rFonts w:ascii="宋体" w:hAnsi="宋体" w:eastAsia="宋体"/>
          <w:color w:val="auto"/>
          <w:sz w:val="48"/>
          <w:szCs w:val="48"/>
          <w:highlight w:val="none"/>
        </w:rPr>
      </w:pPr>
      <w:r>
        <w:rPr>
          <w:rFonts w:ascii="宋体" w:hAnsi="宋体" w:eastAsia="宋体"/>
          <w:color w:val="auto"/>
          <w:sz w:val="48"/>
          <w:szCs w:val="48"/>
          <w:highlight w:val="none"/>
        </w:rPr>
        <w:t>重庆市工程</w:t>
      </w:r>
      <w:r>
        <w:rPr>
          <w:rFonts w:hint="eastAsia" w:ascii="宋体" w:hAnsi="宋体" w:eastAsia="宋体"/>
          <w:color w:val="auto"/>
          <w:sz w:val="48"/>
          <w:szCs w:val="48"/>
          <w:highlight w:val="none"/>
        </w:rPr>
        <w:t>监理</w:t>
      </w:r>
    </w:p>
    <w:p>
      <w:pPr>
        <w:pStyle w:val="18"/>
        <w:snapToGrid w:val="0"/>
        <w:spacing w:line="360" w:lineRule="auto"/>
        <w:ind w:right="0" w:firstLineChars="0"/>
        <w:jc w:val="center"/>
        <w:rPr>
          <w:rFonts w:ascii="宋体" w:hAnsi="宋体" w:eastAsia="宋体"/>
          <w:color w:val="auto"/>
          <w:sz w:val="48"/>
          <w:szCs w:val="48"/>
          <w:highlight w:val="none"/>
        </w:rPr>
      </w:pPr>
    </w:p>
    <w:p>
      <w:pPr>
        <w:pStyle w:val="18"/>
        <w:snapToGrid w:val="0"/>
        <w:spacing w:line="360" w:lineRule="auto"/>
        <w:ind w:left="420" w:right="0" w:firstLine="0" w:firstLineChars="0"/>
        <w:jc w:val="center"/>
        <w:rPr>
          <w:rFonts w:hint="eastAsia" w:ascii="宋体" w:hAnsi="宋体" w:eastAsia="宋体"/>
          <w:b/>
          <w:color w:val="auto"/>
          <w:sz w:val="84"/>
          <w:szCs w:val="84"/>
          <w:highlight w:val="none"/>
          <w:lang w:val="en-US" w:eastAsia="zh-CN"/>
        </w:rPr>
      </w:pPr>
      <w:r>
        <w:rPr>
          <w:rFonts w:ascii="宋体" w:hAnsi="宋体" w:eastAsia="宋体"/>
          <w:b/>
          <w:color w:val="auto"/>
          <w:sz w:val="84"/>
          <w:szCs w:val="84"/>
          <w:highlight w:val="none"/>
        </w:rPr>
        <w:t>招标文件</w:t>
      </w:r>
      <w:r>
        <w:rPr>
          <w:rFonts w:hint="eastAsia" w:ascii="宋体" w:hAnsi="宋体" w:eastAsia="宋体"/>
          <w:b/>
          <w:color w:val="auto"/>
          <w:sz w:val="84"/>
          <w:szCs w:val="84"/>
          <w:highlight w:val="none"/>
          <w:lang w:val="en-US" w:eastAsia="zh-CN"/>
        </w:rPr>
        <w:t>示范文本</w:t>
      </w:r>
    </w:p>
    <w:p>
      <w:pPr>
        <w:pStyle w:val="18"/>
        <w:snapToGrid w:val="0"/>
        <w:spacing w:line="360" w:lineRule="auto"/>
        <w:ind w:left="420" w:right="0" w:firstLine="0" w:firstLineChars="0"/>
        <w:jc w:val="center"/>
        <w:rPr>
          <w:rFonts w:ascii="宋体" w:hAnsi="宋体" w:eastAsia="宋体"/>
          <w:color w:val="auto"/>
          <w:kern w:val="0"/>
          <w:sz w:val="52"/>
          <w:szCs w:val="52"/>
          <w:highlight w:val="none"/>
        </w:rPr>
      </w:pPr>
      <w:r>
        <w:rPr>
          <w:rFonts w:hint="eastAsia" w:ascii="宋体" w:hAnsi="宋体" w:eastAsia="宋体"/>
          <w:color w:val="auto"/>
          <w:sz w:val="52"/>
          <w:szCs w:val="52"/>
          <w:highlight w:val="none"/>
        </w:rPr>
        <w:t>（</w:t>
      </w:r>
      <w:r>
        <w:rPr>
          <w:rFonts w:hint="eastAsia" w:ascii="宋体" w:hAnsi="宋体" w:eastAsia="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olor w:val="auto"/>
          <w:sz w:val="52"/>
          <w:szCs w:val="52"/>
          <w:highlight w:val="none"/>
        </w:rPr>
        <w:t>）</w:t>
      </w: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djustRightInd w:val="0"/>
        <w:snapToGrid w:val="0"/>
        <w:spacing w:line="360" w:lineRule="auto"/>
        <w:jc w:val="center"/>
        <w:rPr>
          <w:rFonts w:ascii="宋体" w:hAnsi="宋体"/>
          <w:color w:val="auto"/>
          <w:sz w:val="36"/>
          <w:szCs w:val="36"/>
          <w:highlight w:val="none"/>
        </w:rPr>
      </w:pPr>
      <w:r>
        <w:rPr>
          <w:rFonts w:hint="eastAsia" w:ascii="宋体" w:hAnsi="宋体"/>
          <w:sz w:val="36"/>
          <w:szCs w:val="36"/>
        </w:rPr>
        <w:t>重庆市发展和改革委员会</w:t>
      </w:r>
      <w:r>
        <w:rPr>
          <w:rFonts w:hint="eastAsia" w:ascii="宋体" w:hAnsi="宋体"/>
          <w:color w:val="auto"/>
          <w:sz w:val="36"/>
          <w:szCs w:val="36"/>
          <w:highlight w:val="none"/>
        </w:rPr>
        <w:t xml:space="preserve"> 制</w:t>
      </w:r>
    </w:p>
    <w:p>
      <w:pPr>
        <w:spacing w:line="400" w:lineRule="exact"/>
        <w:jc w:val="center"/>
        <w:rPr>
          <w:rFonts w:ascii="宋体" w:hAnsi="宋体"/>
          <w:color w:val="auto"/>
          <w:kern w:val="0"/>
          <w:position w:val="-5"/>
          <w:sz w:val="36"/>
          <w:szCs w:val="36"/>
          <w:highlight w:val="none"/>
        </w:rPr>
        <w:sectPr>
          <w:pgSz w:w="11907" w:h="16840"/>
          <w:pgMar w:top="1304" w:right="1134" w:bottom="1304" w:left="1304" w:header="850" w:footer="992" w:gutter="0"/>
          <w:pgNumType w:start="1"/>
          <w:cols w:space="720" w:num="1"/>
          <w:docGrid w:linePitch="286" w:charSpace="0"/>
        </w:sectPr>
      </w:pPr>
      <w:r>
        <w:rPr>
          <w:rFonts w:ascii="宋体" w:hAnsi="宋体"/>
          <w:color w:val="auto"/>
          <w:kern w:val="0"/>
          <w:position w:val="-5"/>
          <w:sz w:val="36"/>
          <w:szCs w:val="36"/>
          <w:highlight w:val="none"/>
        </w:rPr>
        <w:t>20</w:t>
      </w:r>
      <w:r>
        <w:rPr>
          <w:rFonts w:hint="eastAsia" w:ascii="宋体" w:hAnsi="宋体"/>
          <w:color w:val="auto"/>
          <w:kern w:val="0"/>
          <w:position w:val="-5"/>
          <w:sz w:val="36"/>
          <w:szCs w:val="36"/>
          <w:highlight w:val="none"/>
          <w:lang w:val="en-US" w:eastAsia="zh-CN"/>
        </w:rPr>
        <w:t>25</w:t>
      </w:r>
      <w:r>
        <w:rPr>
          <w:rFonts w:ascii="宋体" w:hAnsi="宋体"/>
          <w:color w:val="auto"/>
          <w:kern w:val="0"/>
          <w:position w:val="-5"/>
          <w:sz w:val="36"/>
          <w:szCs w:val="36"/>
          <w:highlight w:val="none"/>
        </w:rPr>
        <w:t>年</w:t>
      </w:r>
      <w:del w:id="0" w:author="fgw" w:date="2025-09-05T09:45:17Z">
        <w:r>
          <w:rPr>
            <w:rFonts w:hint="default" w:ascii="宋体" w:hAnsi="宋体"/>
            <w:color w:val="auto"/>
            <w:kern w:val="0"/>
            <w:position w:val="-5"/>
            <w:sz w:val="36"/>
            <w:szCs w:val="36"/>
            <w:highlight w:val="none"/>
            <w:lang w:val="en-US" w:eastAsia="zh-CN"/>
          </w:rPr>
          <w:delText>8</w:delText>
        </w:r>
      </w:del>
      <w:ins w:id="1" w:author="fgw" w:date="2025-09-05T09:45:17Z">
        <w:r>
          <w:rPr>
            <w:rFonts w:hint="eastAsia" w:ascii="宋体" w:hAnsi="宋体"/>
            <w:color w:val="auto"/>
            <w:kern w:val="0"/>
            <w:position w:val="-5"/>
            <w:sz w:val="36"/>
            <w:szCs w:val="36"/>
            <w:highlight w:val="none"/>
            <w:lang w:val="en-US" w:eastAsia="zh-CN"/>
          </w:rPr>
          <w:t>9</w:t>
        </w:r>
      </w:ins>
      <w:bookmarkStart w:id="1072" w:name="_GoBack"/>
      <w:bookmarkEnd w:id="1072"/>
      <w:r>
        <w:rPr>
          <w:rFonts w:hint="eastAsia" w:ascii="宋体" w:hAnsi="宋体"/>
          <w:color w:val="auto"/>
          <w:kern w:val="0"/>
          <w:position w:val="-5"/>
          <w:sz w:val="36"/>
          <w:szCs w:val="36"/>
          <w:highlight w:val="none"/>
        </w:rPr>
        <w:t>月</w:t>
      </w:r>
    </w:p>
    <w:p>
      <w:pPr>
        <w:autoSpaceDE w:val="0"/>
        <w:autoSpaceDN w:val="0"/>
        <w:adjustRightInd w:val="0"/>
        <w:snapToGrid w:val="0"/>
        <w:spacing w:line="590" w:lineRule="exact"/>
        <w:jc w:val="center"/>
        <w:rPr>
          <w:rFonts w:ascii="宋体" w:hAnsi="宋体"/>
          <w:color w:val="auto"/>
          <w:kern w:val="0"/>
          <w:sz w:val="44"/>
          <w:szCs w:val="44"/>
          <w:highlight w:val="none"/>
        </w:rPr>
      </w:pPr>
      <w:r>
        <w:rPr>
          <w:rFonts w:ascii="宋体" w:hAnsi="宋体"/>
          <w:b/>
          <w:bCs/>
          <w:color w:val="auto"/>
          <w:kern w:val="0"/>
          <w:sz w:val="44"/>
          <w:szCs w:val="44"/>
          <w:highlight w:val="none"/>
        </w:rPr>
        <w:t>使 用 说 明</w:t>
      </w:r>
    </w:p>
    <w:p>
      <w:pPr>
        <w:spacing w:line="500" w:lineRule="exact"/>
        <w:rPr>
          <w:rFonts w:asciiTheme="minorEastAsia" w:hAnsiTheme="minorEastAsia" w:eastAsiaTheme="minorEastAsia"/>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一、</w:t>
      </w:r>
      <w:r>
        <w:rPr>
          <w:rFonts w:hint="eastAsia" w:asciiTheme="minorEastAsia" w:hAnsiTheme="minorEastAsia" w:eastAsiaTheme="minorEastAsia"/>
          <w:color w:val="auto"/>
          <w:szCs w:val="21"/>
          <w:highlight w:val="none"/>
        </w:rPr>
        <w:t>《重庆市工程监理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》是以《中华人民共和国标准监理招标文件》（2017年版）为框架，贯彻《中华人民共和国招标投标法》</w:t>
      </w:r>
      <w:r>
        <w:rPr>
          <w:rFonts w:hint="eastAsia" w:ascii="宋体" w:hAnsi="宋体"/>
          <w:kern w:val="0"/>
          <w:szCs w:val="21"/>
          <w:lang w:val="zh-CN"/>
        </w:rPr>
        <w:t>《中华人民共和国招标投标法实施条例》《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电子招标投标办法</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等文件精神编制</w:t>
      </w:r>
      <w:r>
        <w:rPr>
          <w:rFonts w:asciiTheme="minorEastAsia" w:hAnsiTheme="minorEastAsia" w:eastAsiaTheme="minorEastAsia"/>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二、《重庆市工程监理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w:t>
      </w:r>
      <w:r>
        <w:rPr>
          <w:rFonts w:hint="eastAsia" w:ascii="宋体" w:hAnsi="宋体"/>
          <w:kern w:val="0"/>
          <w:szCs w:val="21"/>
          <w:lang w:val="en-US" w:eastAsia="zh-CN"/>
        </w:rPr>
        <w:t>用于指导招标人编制工程</w:t>
      </w:r>
      <w:r>
        <w:rPr>
          <w:rFonts w:hint="eastAsia" w:asciiTheme="minorEastAsia" w:hAnsiTheme="minorEastAsia" w:eastAsiaTheme="minorEastAsia"/>
          <w:color w:val="auto"/>
          <w:szCs w:val="21"/>
          <w:highlight w:val="none"/>
        </w:rPr>
        <w:t>监理</w:t>
      </w:r>
      <w:r>
        <w:rPr>
          <w:rFonts w:hint="eastAsia" w:asciiTheme="minorEastAsia" w:hAnsiTheme="minorEastAsia" w:eastAsiaTheme="minorEastAsia"/>
          <w:color w:val="auto"/>
          <w:szCs w:val="21"/>
          <w:highlight w:val="none"/>
          <w:lang w:val="en-US" w:eastAsia="zh-CN"/>
        </w:rPr>
        <w:t>招标文件</w:t>
      </w:r>
      <w:r>
        <w:rPr>
          <w:rFonts w:hint="eastAsia" w:asciiTheme="minorEastAsia" w:hAnsiTheme="minorEastAsia" w:eastAsiaTheme="minorEastAsia"/>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kern w:val="0"/>
          <w:szCs w:val="21"/>
          <w:lang w:eastAsia="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四</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招标人按照《重庆市工程监理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》第一章的格式发布招标公告或发出投标邀请书后，将实际发布的招标公告或实际发出的投标邀请书编入招标文件中，作为投标邀请。其中，招标公告应同时注明发布所在地所有指定媒介名称</w:t>
      </w:r>
      <w:r>
        <w:rPr>
          <w:rFonts w:asciiTheme="minorEastAsia" w:hAnsiTheme="minorEastAsia" w:eastAsiaTheme="minorEastAsia"/>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五</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》第三章“评标办法”分别规定了综合评估法</w:t>
      </w:r>
      <w:r>
        <w:rPr>
          <w:rFonts w:hint="eastAsia" w:asciiTheme="minorEastAsia" w:hAnsiTheme="minorEastAsia" w:eastAsiaTheme="minorEastAsia"/>
          <w:color w:val="auto"/>
          <w:szCs w:val="21"/>
          <w:highlight w:val="none"/>
          <w:lang w:val="en-US" w:eastAsia="zh-CN"/>
        </w:rPr>
        <w:t>和</w:t>
      </w:r>
      <w:r>
        <w:rPr>
          <w:rFonts w:hint="eastAsia" w:asciiTheme="minorEastAsia" w:hAnsiTheme="minorEastAsia" w:eastAsiaTheme="minorEastAsia"/>
          <w:color w:val="auto"/>
          <w:szCs w:val="21"/>
          <w:highlight w:val="none"/>
        </w:rPr>
        <w:t>经评审的最低投标价法两种评标方法供招标人选择</w:t>
      </w:r>
      <w:r>
        <w:rPr>
          <w:rFonts w:asciiTheme="minorEastAsia" w:hAnsiTheme="minorEastAsia" w:eastAsiaTheme="minorEastAsia"/>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六</w:t>
      </w:r>
      <w:r>
        <w:rPr>
          <w:rFonts w:hint="eastAsia" w:ascii="宋体" w:hAnsi="宋体"/>
          <w:color w:val="auto"/>
          <w:kern w:val="0"/>
          <w:szCs w:val="21"/>
          <w:highlight w:val="none"/>
          <w:lang w:val="zh-CN"/>
        </w:rPr>
        <w:t>、《重庆市工程监理招标文件示范文本》第四章“合同条款及格式”参照《中华人民共和国标准监理招标文件》（2017年版）制定，内容由合同协议书、通用合同条款和专用合同条款三部分组成。合同协议书共计10条，主要包括：项目概况、合同文件构成、签约合同价、总监理工程师、监理工作质量标准、监理服务期</w:t>
      </w:r>
      <w:r>
        <w:rPr>
          <w:rFonts w:hint="eastAsia" w:ascii="宋体" w:hAnsi="宋体"/>
          <w:color w:val="auto"/>
          <w:kern w:val="0"/>
          <w:szCs w:val="21"/>
          <w:highlight w:val="none"/>
          <w:lang w:val="en-US" w:eastAsia="zh-CN"/>
        </w:rPr>
        <w:t>限</w:t>
      </w:r>
      <w:r>
        <w:rPr>
          <w:rFonts w:hint="eastAsia" w:ascii="宋体" w:hAnsi="宋体"/>
          <w:color w:val="auto"/>
          <w:kern w:val="0"/>
          <w:szCs w:val="21"/>
          <w:highlight w:val="none"/>
          <w:lang w:val="zh-CN"/>
        </w:rPr>
        <w:t>、双方承诺、合同订立等重要内容，集中约定了监理合同当事人基本的合同权利义务。通用合同条款共计12条，主要包括：一般约定、委托人义务、委托人管理、监理人义务、监理要求、开始监理和完成监理、监理责任与保险、合同变更、合同价格与支付、不可抗力、违约、争议的解决。专用合同条款共计13条，结合</w:t>
      </w:r>
      <w:r>
        <w:rPr>
          <w:rFonts w:hint="eastAsia" w:asciiTheme="minorEastAsia" w:hAnsiTheme="minorEastAsia" w:eastAsiaTheme="minorEastAsia"/>
          <w:color w:val="auto"/>
          <w:szCs w:val="21"/>
          <w:highlight w:val="none"/>
          <w:lang w:val="en-US" w:eastAsia="zh-CN"/>
        </w:rPr>
        <w:t>除</w:t>
      </w:r>
      <w:r>
        <w:rPr>
          <w:rFonts w:hint="eastAsia" w:asciiTheme="minorEastAsia" w:hAnsiTheme="minorEastAsia" w:eastAsiaTheme="minorEastAsia"/>
          <w:color w:val="auto"/>
          <w:szCs w:val="21"/>
          <w:highlight w:val="none"/>
        </w:rPr>
        <w:t>房屋建筑工程和市政基础设施工程</w:t>
      </w:r>
      <w:r>
        <w:rPr>
          <w:rFonts w:hint="eastAsia" w:asciiTheme="minorEastAsia" w:hAnsiTheme="minorEastAsia" w:eastAsiaTheme="minorEastAsia"/>
          <w:color w:val="auto"/>
          <w:szCs w:val="21"/>
          <w:highlight w:val="none"/>
          <w:lang w:val="en-US" w:eastAsia="zh-CN"/>
        </w:rPr>
        <w:t>外的</w:t>
      </w:r>
      <w:r>
        <w:rPr>
          <w:rFonts w:hint="eastAsia" w:asciiTheme="minorEastAsia" w:hAnsiTheme="minorEastAsia" w:eastAsiaTheme="minorEastAsia"/>
          <w:color w:val="auto"/>
          <w:szCs w:val="21"/>
          <w:highlight w:val="none"/>
        </w:rPr>
        <w:t>监理</w:t>
      </w:r>
      <w:r>
        <w:rPr>
          <w:rFonts w:hint="eastAsia" w:asciiTheme="minorEastAsia" w:hAnsiTheme="minorEastAsia" w:eastAsiaTheme="minorEastAsia"/>
          <w:color w:val="auto"/>
          <w:szCs w:val="21"/>
          <w:highlight w:val="none"/>
          <w:lang w:eastAsia="zh-CN"/>
        </w:rPr>
        <w:t>项目</w:t>
      </w:r>
      <w:r>
        <w:rPr>
          <w:rFonts w:hint="eastAsia" w:ascii="宋体" w:hAnsi="宋体"/>
          <w:color w:val="auto"/>
          <w:kern w:val="0"/>
          <w:szCs w:val="21"/>
          <w:highlight w:val="none"/>
          <w:lang w:val="zh-CN"/>
        </w:rPr>
        <w:t>的具体情况，以合同为中心的履约管理机制，重点对合同变更、合同价格与支付、违约等作了原则性规定。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七</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重庆市工程监理</w:t>
      </w:r>
      <w:r>
        <w:rPr>
          <w:rFonts w:hint="eastAsia" w:asciiTheme="minorEastAsia" w:hAnsiTheme="minorEastAsia" w:eastAsiaTheme="minorEastAsia"/>
          <w:color w:val="auto"/>
          <w:szCs w:val="21"/>
          <w:highlight w:val="none"/>
          <w:lang w:eastAsia="zh-CN"/>
        </w:rPr>
        <w:t>招标文件示范文本</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中的</w:t>
      </w:r>
      <w:r>
        <w:rPr>
          <w:rFonts w:asciiTheme="minorEastAsia" w:hAnsiTheme="minorEastAsia" w:eastAsiaTheme="minorEastAsia"/>
          <w:color w:val="auto"/>
          <w:szCs w:val="21"/>
          <w:highlight w:val="none"/>
        </w:rPr>
        <w:t>第五章“委托人要求”</w:t>
      </w:r>
      <w:r>
        <w:rPr>
          <w:rFonts w:hint="eastAsia" w:asciiTheme="minorEastAsia" w:hAnsiTheme="minorEastAsia" w:eastAsiaTheme="minorEastAsia"/>
          <w:color w:val="auto"/>
          <w:szCs w:val="21"/>
          <w:highlight w:val="none"/>
          <w:lang w:val="en-US" w:eastAsia="zh-CN"/>
        </w:rPr>
        <w:t>供招标人编制“委托人要求”时参考，</w:t>
      </w:r>
      <w:r>
        <w:rPr>
          <w:rFonts w:asciiTheme="minorEastAsia" w:hAnsiTheme="minorEastAsia" w:eastAsiaTheme="minorEastAsia"/>
          <w:color w:val="auto"/>
          <w:szCs w:val="21"/>
          <w:highlight w:val="none"/>
        </w:rPr>
        <w:t>招标人</w:t>
      </w:r>
      <w:r>
        <w:rPr>
          <w:rFonts w:hint="eastAsia" w:asciiTheme="minorEastAsia" w:hAnsiTheme="minorEastAsia" w:eastAsiaTheme="minorEastAsia"/>
          <w:color w:val="auto"/>
          <w:szCs w:val="21"/>
          <w:highlight w:val="none"/>
          <w:lang w:val="en-US" w:eastAsia="zh-CN"/>
        </w:rPr>
        <w:t>应</w:t>
      </w:r>
      <w:r>
        <w:rPr>
          <w:rFonts w:asciiTheme="minorEastAsia" w:hAnsiTheme="minorEastAsia" w:eastAsiaTheme="minorEastAsia"/>
          <w:color w:val="auto"/>
          <w:szCs w:val="21"/>
          <w:highlight w:val="none"/>
        </w:rPr>
        <w:t>根据行业标准监理招标文件（如有）、招标项目具体特点和实际需要编制，并与“投标人须知”、“通用合同条款”、“专用合同条款”相衔接。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八</w:t>
      </w:r>
      <w:r>
        <w:rPr>
          <w:rFonts w:hint="eastAsia" w:asciiTheme="minorEastAsia" w:hAnsiTheme="minorEastAsia" w:eastAsiaTheme="minorEastAsia"/>
          <w:color w:val="auto"/>
          <w:szCs w:val="21"/>
          <w:highlight w:val="none"/>
        </w:rPr>
        <w:t>、第二章“投标人须知前附表”与其正文不一致的以“投标人须知前附表”为准，第三章“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九</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》将根据实际执行过程中出现的问题及时进行修改。各使用单位或个人对《重庆市工程监理</w:t>
      </w:r>
      <w:r>
        <w:rPr>
          <w:rFonts w:hint="eastAsia" w:asciiTheme="minorEastAsia" w:hAnsiTheme="minorEastAsia" w:eastAsiaTheme="minorEastAsia"/>
          <w:color w:val="auto"/>
          <w:szCs w:val="21"/>
          <w:highlight w:val="none"/>
          <w:lang w:eastAsia="zh-CN"/>
        </w:rPr>
        <w:t>招标文件示范文本</w:t>
      </w:r>
      <w:r>
        <w:rPr>
          <w:rFonts w:hint="eastAsia" w:asciiTheme="minorEastAsia" w:hAnsiTheme="minorEastAsia" w:eastAsiaTheme="minorEastAsia"/>
          <w:color w:val="auto"/>
          <w:szCs w:val="21"/>
          <w:highlight w:val="none"/>
        </w:rPr>
        <w:t>》的修改意见和建议，可向</w:t>
      </w:r>
      <w:r>
        <w:rPr>
          <w:rFonts w:hint="eastAsia" w:asciiTheme="minorEastAsia" w:hAnsiTheme="minorEastAsia" w:eastAsiaTheme="minorEastAsia"/>
          <w:color w:val="auto"/>
          <w:szCs w:val="21"/>
          <w:highlight w:val="none"/>
          <w:lang w:eastAsia="zh-CN"/>
        </w:rPr>
        <w:t>重庆市发展和改革委员会</w:t>
      </w:r>
      <w:r>
        <w:rPr>
          <w:rFonts w:hint="eastAsia" w:asciiTheme="minorEastAsia" w:hAnsiTheme="minorEastAsia" w:eastAsiaTheme="minorEastAsia"/>
          <w:color w:val="auto"/>
          <w:szCs w:val="21"/>
          <w:highlight w:val="none"/>
        </w:rPr>
        <w:t>反映。联系电话：023-</w:t>
      </w:r>
      <w:r>
        <w:rPr>
          <w:rFonts w:hint="eastAsia" w:ascii="宋体" w:hAnsi="宋体"/>
          <w:kern w:val="0"/>
          <w:szCs w:val="21"/>
          <w:lang w:val="zh-CN"/>
        </w:rPr>
        <w:t>67575759</w:t>
      </w:r>
      <w:r>
        <w:rPr>
          <w:rFonts w:hint="eastAsia" w:asciiTheme="minorEastAsia" w:hAnsiTheme="minorEastAsia" w:eastAsiaTheme="minorEastAsia"/>
          <w:color w:val="auto"/>
          <w:szCs w:val="21"/>
          <w:highlight w:val="none"/>
        </w:rPr>
        <w:t>或023-</w:t>
      </w:r>
      <w:r>
        <w:rPr>
          <w:rFonts w:hint="eastAsia" w:ascii="宋体" w:hAnsi="宋体"/>
          <w:kern w:val="0"/>
          <w:szCs w:val="21"/>
          <w:lang w:val="zh-CN"/>
        </w:rPr>
        <w:t>67575877</w:t>
      </w:r>
      <w:r>
        <w:rPr>
          <w:rFonts w:hint="eastAsia" w:asciiTheme="minorEastAsia" w:hAnsiTheme="minorEastAsia" w:eastAsiaTheme="minorEastAsia"/>
          <w:color w:val="auto"/>
          <w:szCs w:val="21"/>
          <w:highlight w:val="none"/>
        </w:rPr>
        <w:t>。</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jc w:val="center"/>
        <w:rPr>
          <w:rFonts w:ascii="宋体" w:hAnsi="宋体"/>
          <w:b/>
          <w:color w:val="auto"/>
          <w:sz w:val="44"/>
          <w:szCs w:val="44"/>
          <w:highlight w:val="none"/>
        </w:rPr>
      </w:pP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监 理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Theme="minorEastAsia" w:hAnsiTheme="minorEastAsia" w:eastAsiaTheme="minorEastAsia"/>
          <w:bCs/>
          <w:color w:val="auto"/>
          <w:w w:val="99"/>
          <w:kern w:val="0"/>
          <w:sz w:val="28"/>
          <w:szCs w:val="28"/>
          <w:highlight w:val="none"/>
        </w:rPr>
      </w:pPr>
      <w:r>
        <w:rPr>
          <w:rFonts w:hint="eastAsia" w:asciiTheme="minorEastAsia" w:hAnsiTheme="minorEastAsia" w:eastAsiaTheme="minorEastAsia"/>
          <w:bCs/>
          <w:color w:val="auto"/>
          <w:w w:val="99"/>
          <w:kern w:val="0"/>
          <w:sz w:val="28"/>
          <w:szCs w:val="28"/>
          <w:highlight w:val="none"/>
        </w:rPr>
        <w:t xml:space="preserve">招   </w:t>
      </w:r>
      <w:r>
        <w:rPr>
          <w:rFonts w:asciiTheme="minorEastAsia" w:hAnsiTheme="minorEastAsia" w:eastAsiaTheme="minorEastAsia"/>
          <w:bCs/>
          <w:color w:val="auto"/>
          <w:w w:val="99"/>
          <w:kern w:val="0"/>
          <w:sz w:val="28"/>
          <w:szCs w:val="28"/>
          <w:highlight w:val="none"/>
        </w:rPr>
        <w:t>标</w:t>
      </w:r>
      <w:r>
        <w:rPr>
          <w:rFonts w:hint="eastAsia" w:asciiTheme="minorEastAsia" w:hAnsiTheme="minorEastAsia" w:eastAsiaTheme="minorEastAsia"/>
          <w:bCs/>
          <w:color w:val="auto"/>
          <w:w w:val="99"/>
          <w:kern w:val="0"/>
          <w:sz w:val="28"/>
          <w:szCs w:val="28"/>
          <w:highlight w:val="none"/>
        </w:rPr>
        <w:t xml:space="preserve">   </w:t>
      </w:r>
      <w:r>
        <w:rPr>
          <w:rFonts w:asciiTheme="minorEastAsia" w:hAnsiTheme="minorEastAsia" w:eastAsiaTheme="minorEastAsia"/>
          <w:bCs/>
          <w:color w:val="auto"/>
          <w:w w:val="99"/>
          <w:kern w:val="0"/>
          <w:sz w:val="28"/>
          <w:szCs w:val="28"/>
          <w:highlight w:val="none"/>
        </w:rPr>
        <w:t>人：</w:t>
      </w:r>
      <w:r>
        <w:rPr>
          <w:rFonts w:asciiTheme="minorEastAsia" w:hAnsiTheme="minorEastAsia" w:eastAsiaTheme="minorEastAsia"/>
          <w:bCs/>
          <w:color w:val="auto"/>
          <w:kern w:val="0"/>
          <w:sz w:val="28"/>
          <w:szCs w:val="28"/>
          <w:highlight w:val="none"/>
          <w:u w:val="single"/>
        </w:rPr>
        <w:tab/>
      </w:r>
      <w:r>
        <w:rPr>
          <w:rFonts w:asciiTheme="minorEastAsia" w:hAnsiTheme="minorEastAsia" w:eastAsiaTheme="minorEastAsia"/>
          <w:bCs/>
          <w:color w:val="auto"/>
          <w:kern w:val="0"/>
          <w:sz w:val="28"/>
          <w:szCs w:val="28"/>
          <w:highlight w:val="none"/>
          <w:u w:val="single"/>
        </w:rPr>
        <w:t xml:space="preserve">   </w:t>
      </w:r>
      <w:r>
        <w:rPr>
          <w:rFonts w:asciiTheme="minorEastAsia" w:hAnsiTheme="minorEastAsia" w:eastAsiaTheme="minorEastAsia"/>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Theme="minorEastAsia" w:hAnsiTheme="minorEastAsia" w:eastAsiaTheme="minorEastAsia"/>
          <w:bCs/>
          <w:color w:val="auto"/>
          <w:w w:val="99"/>
          <w:kern w:val="0"/>
          <w:sz w:val="28"/>
          <w:szCs w:val="28"/>
          <w:highlight w:val="none"/>
        </w:rPr>
      </w:pPr>
      <w:r>
        <w:rPr>
          <w:rFonts w:asciiTheme="minorEastAsia" w:hAnsiTheme="minorEastAsia" w:eastAsiaTheme="minorEastAsia"/>
          <w:bCs/>
          <w:color w:val="auto"/>
          <w:spacing w:val="8"/>
          <w:kern w:val="0"/>
          <w:sz w:val="28"/>
          <w:szCs w:val="28"/>
          <w:highlight w:val="none"/>
        </w:rPr>
        <w:t>招标代理机构：</w:t>
      </w:r>
      <w:r>
        <w:rPr>
          <w:rFonts w:asciiTheme="minorEastAsia" w:hAnsiTheme="minorEastAsia" w:eastAsiaTheme="minorEastAsia"/>
          <w:bCs/>
          <w:color w:val="auto"/>
          <w:kern w:val="0"/>
          <w:sz w:val="28"/>
          <w:szCs w:val="28"/>
          <w:highlight w:val="none"/>
          <w:u w:val="single"/>
        </w:rPr>
        <w:tab/>
      </w:r>
      <w:r>
        <w:rPr>
          <w:rFonts w:asciiTheme="minorEastAsia" w:hAnsiTheme="minorEastAsia" w:eastAsiaTheme="minorEastAsia"/>
          <w:bCs/>
          <w:color w:val="auto"/>
          <w:kern w:val="0"/>
          <w:sz w:val="28"/>
          <w:szCs w:val="28"/>
          <w:highlight w:val="none"/>
          <w:u w:val="single"/>
        </w:rPr>
        <w:t xml:space="preserve">   </w:t>
      </w:r>
      <w:r>
        <w:rPr>
          <w:rFonts w:asciiTheme="minorEastAsia" w:hAnsiTheme="minorEastAsia" w:eastAsiaTheme="minorEastAsia"/>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0"/>
          <w:szCs w:val="20"/>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jc w:val="center"/>
        <w:rPr>
          <w:rFonts w:asciiTheme="minorEastAsia" w:hAnsiTheme="minorEastAsia" w:eastAsiaTheme="minorEastAsia"/>
          <w:color w:val="auto"/>
          <w:sz w:val="28"/>
          <w:highlight w:val="none"/>
        </w:rPr>
      </w:pPr>
      <w:bookmarkStart w:id="0" w:name="_Toc509218549"/>
      <w:bookmarkStart w:id="1" w:name="_Toc536621766"/>
      <w:bookmarkStart w:id="2" w:name="_Toc536796736"/>
      <w:bookmarkStart w:id="3" w:name="_Toc13210649"/>
      <w:bookmarkStart w:id="4" w:name="_Toc536797277"/>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日</w:t>
      </w:r>
      <w:bookmarkEnd w:id="0"/>
      <w:bookmarkEnd w:id="1"/>
      <w:bookmarkEnd w:id="2"/>
      <w:bookmarkEnd w:id="3"/>
      <w:bookmarkEnd w:id="4"/>
    </w:p>
    <w:p>
      <w:pPr>
        <w:rPr>
          <w:rFonts w:asciiTheme="minorEastAsia" w:hAnsiTheme="minorEastAsia" w:eastAsiaTheme="minorEastAsia"/>
          <w:color w:val="auto"/>
          <w:highlight w:val="none"/>
        </w:rPr>
      </w:pPr>
    </w:p>
    <w:sdt>
      <w:sdtPr>
        <w:rPr>
          <w:rFonts w:ascii="Calibri" w:hAnsi="Calibri" w:eastAsia="宋体" w:cs="Times New Roman"/>
          <w:b/>
          <w:bCs/>
          <w:color w:val="auto"/>
          <w:kern w:val="2"/>
          <w:sz w:val="21"/>
          <w:szCs w:val="22"/>
          <w:highlight w:val="none"/>
          <w:lang w:val="zh-CN"/>
        </w:rPr>
        <w:id w:val="488060713"/>
      </w:sdtPr>
      <w:sdtEndPr>
        <w:rPr>
          <w:rFonts w:ascii="Calibri" w:hAnsi="Calibri" w:eastAsia="宋体" w:cs="Times New Roman"/>
          <w:b w:val="0"/>
          <w:bCs w:val="0"/>
          <w:color w:val="auto"/>
          <w:kern w:val="2"/>
          <w:sz w:val="21"/>
          <w:szCs w:val="21"/>
          <w:highlight w:val="none"/>
          <w:lang w:val="zh-CN"/>
        </w:rPr>
      </w:sdtEndPr>
      <w:sdtContent>
        <w:p>
          <w:pPr>
            <w:pStyle w:val="102"/>
            <w:jc w:val="center"/>
            <w:rPr>
              <w:rFonts w:ascii="宋体" w:hAnsi="宋体" w:eastAsia="宋体" w:cs="Times New Roman"/>
              <w:b/>
              <w:bCs/>
              <w:color w:val="auto"/>
              <w:sz w:val="44"/>
              <w:szCs w:val="44"/>
              <w:highlight w:val="none"/>
              <w:lang w:val="zh-CN"/>
            </w:rPr>
          </w:pPr>
          <w:bookmarkStart w:id="5" w:name="_Toc144974479"/>
          <w:bookmarkStart w:id="6" w:name="_Toc152042287"/>
          <w:bookmarkStart w:id="7" w:name="_Toc152045511"/>
          <w:r>
            <w:rPr>
              <w:rFonts w:ascii="宋体" w:hAnsi="宋体" w:eastAsia="宋体" w:cs="Times New Roman"/>
              <w:b/>
              <w:bCs/>
              <w:color w:val="auto"/>
              <w:sz w:val="44"/>
              <w:szCs w:val="44"/>
              <w:highlight w:val="none"/>
              <w:lang w:val="zh-CN"/>
            </w:rPr>
            <w:t>目</w:t>
          </w:r>
          <w:r>
            <w:rPr>
              <w:rFonts w:hint="eastAsia" w:ascii="宋体" w:hAnsi="宋体" w:eastAsia="宋体" w:cs="Times New Roman"/>
              <w:b/>
              <w:bCs/>
              <w:color w:val="auto"/>
              <w:sz w:val="44"/>
              <w:szCs w:val="44"/>
              <w:highlight w:val="none"/>
              <w:lang w:val="zh-CN"/>
            </w:rPr>
            <w:t xml:space="preserve"> </w:t>
          </w:r>
          <w:r>
            <w:rPr>
              <w:rFonts w:ascii="宋体" w:hAnsi="宋体" w:eastAsia="宋体" w:cs="Times New Roman"/>
              <w:b/>
              <w:bCs/>
              <w:color w:val="auto"/>
              <w:sz w:val="44"/>
              <w:szCs w:val="44"/>
              <w:highlight w:val="none"/>
              <w:lang w:val="zh-CN"/>
            </w:rPr>
            <w:t>录</w:t>
          </w:r>
        </w:p>
        <w:p>
          <w:pPr>
            <w:pStyle w:val="27"/>
            <w:tabs>
              <w:tab w:val="right" w:leader="dot" w:pos="9469"/>
            </w:tabs>
            <w:rPr>
              <w:b/>
              <w:bCs/>
            </w:rPr>
          </w:pPr>
          <w:r>
            <w:rPr>
              <w:color w:val="auto"/>
              <w:szCs w:val="21"/>
              <w:highlight w:val="none"/>
            </w:rPr>
            <w:fldChar w:fldCharType="begin"/>
          </w:r>
          <w:r>
            <w:rPr>
              <w:color w:val="auto"/>
              <w:szCs w:val="21"/>
              <w:highlight w:val="none"/>
            </w:rPr>
            <w:instrText xml:space="preserve"> TOC \o "1-3" \h \z \u </w:instrText>
          </w:r>
          <w:r>
            <w:rPr>
              <w:color w:val="auto"/>
              <w:szCs w:val="21"/>
              <w:highlight w:val="none"/>
            </w:rPr>
            <w:fldChar w:fldCharType="separate"/>
          </w:r>
          <w:r>
            <w:rPr>
              <w:b/>
              <w:bCs/>
              <w:color w:val="auto"/>
              <w:szCs w:val="21"/>
              <w:highlight w:val="none"/>
            </w:rPr>
            <w:fldChar w:fldCharType="begin"/>
          </w:r>
          <w:r>
            <w:rPr>
              <w:b/>
              <w:bCs/>
              <w:szCs w:val="21"/>
              <w:highlight w:val="none"/>
            </w:rPr>
            <w:instrText xml:space="preserve"> HYPERLINK \l _Toc17277 </w:instrText>
          </w:r>
          <w:r>
            <w:rPr>
              <w:b/>
              <w:bCs/>
              <w:szCs w:val="21"/>
              <w:highlight w:val="none"/>
            </w:rPr>
            <w:fldChar w:fldCharType="separate"/>
          </w:r>
          <w:r>
            <w:rPr>
              <w:rFonts w:hint="eastAsia" w:ascii="宋体" w:hAnsi="宋体"/>
              <w:b/>
              <w:bCs/>
              <w:szCs w:val="52"/>
              <w:highlight w:val="none"/>
            </w:rPr>
            <w:t>第 一 卷</w:t>
          </w:r>
          <w:r>
            <w:rPr>
              <w:b/>
              <w:bCs/>
            </w:rPr>
            <w:tab/>
          </w:r>
          <w:r>
            <w:rPr>
              <w:b/>
              <w:bCs/>
            </w:rPr>
            <w:fldChar w:fldCharType="begin"/>
          </w:r>
          <w:r>
            <w:rPr>
              <w:b/>
              <w:bCs/>
            </w:rPr>
            <w:instrText xml:space="preserve"> PAGEREF _Toc17277 \h </w:instrText>
          </w:r>
          <w:r>
            <w:rPr>
              <w:b/>
              <w:bCs/>
            </w:rPr>
            <w:fldChar w:fldCharType="separate"/>
          </w:r>
          <w:r>
            <w:rPr>
              <w:b/>
              <w:bCs/>
            </w:rPr>
            <w:t>1</w:t>
          </w:r>
          <w:r>
            <w:rPr>
              <w:b/>
              <w:bCs/>
            </w:rPr>
            <w:fldChar w:fldCharType="end"/>
          </w:r>
          <w:r>
            <w:rPr>
              <w:b/>
              <w:bCs/>
              <w:color w:val="auto"/>
              <w:szCs w:val="21"/>
              <w:highlight w:val="none"/>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_Toc15952 </w:instrText>
          </w:r>
          <w:r>
            <w:rPr>
              <w:b/>
              <w:bCs/>
              <w:szCs w:val="21"/>
              <w:highlight w:val="none"/>
              <w:lang w:val="zh-CN"/>
            </w:rPr>
            <w:fldChar w:fldCharType="separate"/>
          </w:r>
          <w:r>
            <w:rPr>
              <w:rFonts w:asciiTheme="minorEastAsia" w:hAnsiTheme="minorEastAsia" w:eastAsiaTheme="minorEastAsia"/>
              <w:b/>
              <w:bCs/>
              <w:snapToGrid w:val="0"/>
              <w:kern w:val="0"/>
              <w:highlight w:val="none"/>
            </w:rPr>
            <w:t>第一章</w:t>
          </w:r>
          <w:r>
            <w:rPr>
              <w:rFonts w:hint="eastAsia" w:asciiTheme="minorEastAsia" w:hAnsiTheme="minorEastAsia" w:eastAsiaTheme="minorEastAsia"/>
              <w:b/>
              <w:bCs/>
              <w:snapToGrid w:val="0"/>
              <w:kern w:val="0"/>
              <w:highlight w:val="none"/>
            </w:rPr>
            <w:t xml:space="preserve">  </w:t>
          </w:r>
          <w:r>
            <w:rPr>
              <w:rFonts w:asciiTheme="minorEastAsia" w:hAnsiTheme="minorEastAsia" w:eastAsiaTheme="minorEastAsia"/>
              <w:b/>
              <w:bCs/>
              <w:snapToGrid w:val="0"/>
              <w:kern w:val="0"/>
              <w:highlight w:val="none"/>
            </w:rPr>
            <w:t>招标公告（</w:t>
          </w:r>
          <w:r>
            <w:rPr>
              <w:rFonts w:hint="eastAsia" w:ascii="宋体" w:hAnsi="宋体"/>
              <w:b/>
              <w:bCs/>
              <w:snapToGrid w:val="0"/>
              <w:highlight w:val="none"/>
            </w:rPr>
            <w:t>适用于公开招标</w:t>
          </w:r>
          <w:r>
            <w:rPr>
              <w:rFonts w:asciiTheme="minorEastAsia" w:hAnsiTheme="minorEastAsia" w:eastAsiaTheme="minorEastAsia"/>
              <w:b/>
              <w:bCs/>
              <w:snapToGrid w:val="0"/>
              <w:kern w:val="0"/>
              <w:highlight w:val="none"/>
            </w:rPr>
            <w:t>）</w:t>
          </w:r>
          <w:r>
            <w:rPr>
              <w:b/>
              <w:bCs/>
            </w:rPr>
            <w:tab/>
          </w:r>
          <w:r>
            <w:rPr>
              <w:b/>
              <w:bCs/>
            </w:rPr>
            <w:fldChar w:fldCharType="begin"/>
          </w:r>
          <w:r>
            <w:rPr>
              <w:b/>
              <w:bCs/>
            </w:rPr>
            <w:instrText xml:space="preserve"> PAGEREF _Toc15952 \h </w:instrText>
          </w:r>
          <w:r>
            <w:rPr>
              <w:b/>
              <w:bCs/>
            </w:rPr>
            <w:fldChar w:fldCharType="separate"/>
          </w:r>
          <w:r>
            <w:rPr>
              <w:b/>
              <w:bCs/>
            </w:rPr>
            <w:t>2</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_Toc4881 </w:instrText>
          </w:r>
          <w:r>
            <w:rPr>
              <w:bCs/>
              <w:szCs w:val="21"/>
              <w:highlight w:val="none"/>
              <w:lang w:val="zh-CN"/>
            </w:rPr>
            <w:fldChar w:fldCharType="separate"/>
          </w:r>
          <w:r>
            <w:rPr>
              <w:rFonts w:asciiTheme="minorEastAsia" w:hAnsiTheme="minorEastAsia" w:eastAsiaTheme="minorEastAsia"/>
              <w:szCs w:val="28"/>
              <w:highlight w:val="none"/>
            </w:rPr>
            <w:t>1. 招标条件</w:t>
          </w:r>
          <w:r>
            <w:tab/>
          </w:r>
          <w:r>
            <w:fldChar w:fldCharType="begin"/>
          </w:r>
          <w:r>
            <w:instrText xml:space="preserve"> PAGEREF _Toc4881 \h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_Toc25600 </w:instrText>
          </w:r>
          <w:r>
            <w:rPr>
              <w:bCs/>
              <w:szCs w:val="21"/>
              <w:highlight w:val="none"/>
              <w:lang w:val="zh-CN"/>
            </w:rPr>
            <w:fldChar w:fldCharType="separate"/>
          </w:r>
          <w:r>
            <w:rPr>
              <w:rFonts w:asciiTheme="minorEastAsia" w:hAnsiTheme="minorEastAsia" w:eastAsiaTheme="minorEastAsia"/>
              <w:szCs w:val="28"/>
              <w:highlight w:val="none"/>
            </w:rPr>
            <w:t>2. 项目概况与</w:t>
          </w:r>
          <w:r>
            <w:rPr>
              <w:rFonts w:hint="eastAsia" w:asciiTheme="minorEastAsia" w:hAnsiTheme="minorEastAsia" w:eastAsiaTheme="minorEastAsia"/>
              <w:szCs w:val="28"/>
              <w:highlight w:val="none"/>
            </w:rPr>
            <w:t>招标范围</w:t>
          </w:r>
          <w:r>
            <w:tab/>
          </w:r>
          <w:r>
            <w:fldChar w:fldCharType="begin"/>
          </w:r>
          <w:r>
            <w:instrText xml:space="preserve"> PAGEREF _Toc25600 \h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_Toc3337 </w:instrText>
          </w:r>
          <w:r>
            <w:rPr>
              <w:bCs/>
              <w:szCs w:val="21"/>
              <w:highlight w:val="none"/>
              <w:lang w:val="zh-CN"/>
            </w:rPr>
            <w:fldChar w:fldCharType="separate"/>
          </w:r>
          <w:r>
            <w:rPr>
              <w:rFonts w:asciiTheme="minorEastAsia" w:hAnsiTheme="minorEastAsia" w:eastAsiaTheme="minorEastAsia"/>
              <w:szCs w:val="28"/>
              <w:highlight w:val="none"/>
            </w:rPr>
            <w:t>3. 投标人资格要求</w:t>
          </w:r>
          <w:r>
            <w:tab/>
          </w:r>
          <w:r>
            <w:fldChar w:fldCharType="begin"/>
          </w:r>
          <w:r>
            <w:instrText xml:space="preserve"> PAGEREF _Toc3337 \h </w:instrText>
          </w:r>
          <w:r>
            <w:fldChar w:fldCharType="separate"/>
          </w:r>
          <w:r>
            <w:t>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_Toc25119 </w:instrText>
          </w:r>
          <w:r>
            <w:rPr>
              <w:bCs/>
              <w:szCs w:val="21"/>
              <w:highlight w:val="none"/>
              <w:lang w:val="zh-CN"/>
            </w:rPr>
            <w:fldChar w:fldCharType="separate"/>
          </w:r>
          <w:r>
            <w:rPr>
              <w:rFonts w:asciiTheme="minorEastAsia" w:hAnsiTheme="minorEastAsia" w:eastAsiaTheme="minorEastAsia"/>
              <w:szCs w:val="28"/>
              <w:highlight w:val="none"/>
            </w:rPr>
            <w:t xml:space="preserve">4. </w:t>
          </w:r>
          <w:r>
            <w:rPr>
              <w:rFonts w:hint="eastAsia" w:asciiTheme="minorEastAsia" w:hAnsiTheme="minorEastAsia" w:eastAsiaTheme="minorEastAsia"/>
              <w:szCs w:val="28"/>
              <w:highlight w:val="none"/>
            </w:rPr>
            <w:t>招标文件的获取</w:t>
          </w:r>
          <w:r>
            <w:tab/>
          </w:r>
          <w:r>
            <w:fldChar w:fldCharType="begin"/>
          </w:r>
          <w:r>
            <w:instrText xml:space="preserve"> PAGEREF _Toc25119 \h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_Toc18237 </w:instrText>
          </w:r>
          <w:r>
            <w:rPr>
              <w:bCs/>
              <w:szCs w:val="21"/>
              <w:highlight w:val="none"/>
              <w:lang w:val="zh-CN"/>
            </w:rPr>
            <w:fldChar w:fldCharType="separate"/>
          </w:r>
          <w:r>
            <w:rPr>
              <w:rFonts w:asciiTheme="minorEastAsia" w:hAnsiTheme="minorEastAsia" w:eastAsiaTheme="minorEastAsia"/>
              <w:szCs w:val="28"/>
              <w:highlight w:val="none"/>
            </w:rPr>
            <w:t xml:space="preserve">5. </w:t>
          </w:r>
          <w:r>
            <w:rPr>
              <w:rFonts w:hint="eastAsia" w:asciiTheme="minorEastAsia" w:hAnsiTheme="minorEastAsia" w:eastAsiaTheme="minorEastAsia"/>
              <w:szCs w:val="28"/>
              <w:highlight w:val="none"/>
            </w:rPr>
            <w:t>投标文件的递交</w:t>
          </w:r>
          <w:r>
            <w:tab/>
          </w:r>
          <w:r>
            <w:fldChar w:fldCharType="begin"/>
          </w:r>
          <w:r>
            <w:instrText xml:space="preserve"> PAGEREF _Toc18237 \h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_Toc11255 </w:instrText>
          </w:r>
          <w:r>
            <w:rPr>
              <w:bCs/>
              <w:szCs w:val="21"/>
              <w:highlight w:val="none"/>
              <w:lang w:val="zh-CN"/>
            </w:rPr>
            <w:fldChar w:fldCharType="separate"/>
          </w:r>
          <w:r>
            <w:rPr>
              <w:rFonts w:asciiTheme="minorEastAsia" w:hAnsiTheme="minorEastAsia" w:eastAsiaTheme="minorEastAsia"/>
              <w:szCs w:val="28"/>
              <w:highlight w:val="none"/>
            </w:rPr>
            <w:t xml:space="preserve">6. </w:t>
          </w:r>
          <w:r>
            <w:rPr>
              <w:rFonts w:hint="eastAsia" w:asciiTheme="minorEastAsia" w:hAnsiTheme="minorEastAsia" w:eastAsiaTheme="minorEastAsia"/>
              <w:szCs w:val="28"/>
              <w:highlight w:val="none"/>
            </w:rPr>
            <w:t>发布公告的媒介</w:t>
          </w:r>
          <w:r>
            <w:tab/>
          </w:r>
          <w:r>
            <w:fldChar w:fldCharType="begin"/>
          </w:r>
          <w:r>
            <w:instrText xml:space="preserve"> PAGEREF _Toc11255 \h </w:instrText>
          </w:r>
          <w:r>
            <w:fldChar w:fldCharType="separate"/>
          </w:r>
          <w:r>
            <w:t>3</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_Toc15866 </w:instrText>
          </w:r>
          <w:r>
            <w:rPr>
              <w:bCs/>
              <w:szCs w:val="21"/>
              <w:highlight w:val="none"/>
              <w:lang w:val="zh-CN"/>
            </w:rPr>
            <w:fldChar w:fldCharType="separate"/>
          </w:r>
          <w:r>
            <w:rPr>
              <w:rFonts w:asciiTheme="minorEastAsia" w:hAnsiTheme="minorEastAsia" w:eastAsiaTheme="minorEastAsia"/>
              <w:szCs w:val="28"/>
              <w:highlight w:val="none"/>
            </w:rPr>
            <w:t xml:space="preserve">7. </w:t>
          </w:r>
          <w:r>
            <w:rPr>
              <w:rFonts w:hint="eastAsia" w:asciiTheme="minorEastAsia" w:hAnsiTheme="minorEastAsia" w:eastAsiaTheme="minorEastAsia"/>
              <w:szCs w:val="28"/>
              <w:highlight w:val="none"/>
            </w:rPr>
            <w:t>联系方式</w:t>
          </w:r>
          <w:r>
            <w:tab/>
          </w:r>
          <w:r>
            <w:fldChar w:fldCharType="begin"/>
          </w:r>
          <w:r>
            <w:instrText xml:space="preserve"> PAGEREF _Toc15866 \h </w:instrText>
          </w:r>
          <w:r>
            <w:fldChar w:fldCharType="separate"/>
          </w:r>
          <w:r>
            <w:t>3</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_Toc4617 </w:instrText>
          </w:r>
          <w:r>
            <w:rPr>
              <w:b/>
              <w:bCs/>
              <w:szCs w:val="21"/>
              <w:highlight w:val="none"/>
              <w:lang w:val="zh-CN"/>
            </w:rPr>
            <w:fldChar w:fldCharType="separate"/>
          </w:r>
          <w:r>
            <w:rPr>
              <w:rFonts w:ascii="宋体" w:hAnsi="宋体"/>
              <w:b/>
              <w:bCs/>
              <w:snapToGrid w:val="0"/>
              <w:highlight w:val="none"/>
            </w:rPr>
            <w:t xml:space="preserve">第一章  </w:t>
          </w:r>
          <w:r>
            <w:rPr>
              <w:rFonts w:hint="eastAsia" w:asciiTheme="minorEastAsia" w:hAnsiTheme="minorEastAsia" w:eastAsiaTheme="minorEastAsia"/>
              <w:b/>
              <w:bCs/>
              <w:snapToGrid w:val="0"/>
              <w:kern w:val="0"/>
              <w:highlight w:val="none"/>
            </w:rPr>
            <w:t>投标</w:t>
          </w:r>
          <w:r>
            <w:rPr>
              <w:rFonts w:asciiTheme="minorEastAsia" w:hAnsiTheme="minorEastAsia" w:eastAsiaTheme="minorEastAsia"/>
              <w:b/>
              <w:bCs/>
              <w:snapToGrid w:val="0"/>
              <w:kern w:val="0"/>
              <w:highlight w:val="none"/>
            </w:rPr>
            <w:t>邀请书（</w:t>
          </w:r>
          <w:r>
            <w:rPr>
              <w:rFonts w:hint="eastAsia" w:asciiTheme="minorEastAsia" w:hAnsiTheme="minorEastAsia" w:eastAsiaTheme="minorEastAsia"/>
              <w:b/>
              <w:bCs/>
              <w:snapToGrid w:val="0"/>
              <w:highlight w:val="none"/>
            </w:rPr>
            <w:t>适用于邀请招标</w:t>
          </w:r>
          <w:r>
            <w:rPr>
              <w:rFonts w:asciiTheme="minorEastAsia" w:hAnsiTheme="minorEastAsia" w:eastAsiaTheme="minorEastAsia"/>
              <w:b/>
              <w:bCs/>
              <w:snapToGrid w:val="0"/>
              <w:kern w:val="0"/>
              <w:highlight w:val="none"/>
            </w:rPr>
            <w:t>）</w:t>
          </w:r>
          <w:r>
            <w:rPr>
              <w:b/>
              <w:bCs/>
            </w:rPr>
            <w:tab/>
          </w:r>
          <w:r>
            <w:rPr>
              <w:b/>
              <w:bCs/>
            </w:rPr>
            <w:fldChar w:fldCharType="begin"/>
          </w:r>
          <w:r>
            <w:rPr>
              <w:b/>
              <w:bCs/>
            </w:rPr>
            <w:instrText xml:space="preserve"> PAGEREF _Toc4617 \h </w:instrText>
          </w:r>
          <w:r>
            <w:rPr>
              <w:b/>
              <w:bCs/>
            </w:rPr>
            <w:fldChar w:fldCharType="separate"/>
          </w:r>
          <w:r>
            <w:rPr>
              <w:b/>
              <w:bCs/>
            </w:rPr>
            <w:t>4</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_Toc22407 </w:instrText>
          </w:r>
          <w:r>
            <w:rPr>
              <w:bCs/>
              <w:szCs w:val="21"/>
              <w:highlight w:val="none"/>
              <w:lang w:val="zh-CN"/>
            </w:rPr>
            <w:fldChar w:fldCharType="separate"/>
          </w:r>
          <w:r>
            <w:rPr>
              <w:rFonts w:asciiTheme="minorEastAsia" w:hAnsiTheme="minorEastAsia" w:eastAsiaTheme="minorEastAsia"/>
              <w:szCs w:val="28"/>
              <w:highlight w:val="none"/>
            </w:rPr>
            <w:t>1. 招标条件</w:t>
          </w:r>
          <w:r>
            <w:tab/>
          </w:r>
          <w:r>
            <w:fldChar w:fldCharType="begin"/>
          </w:r>
          <w:r>
            <w:instrText xml:space="preserve"> PAGEREF _Toc22407 \h </w:instrText>
          </w:r>
          <w:r>
            <w:fldChar w:fldCharType="separate"/>
          </w:r>
          <w:r>
            <w:t>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_Toc25151 </w:instrText>
          </w:r>
          <w:r>
            <w:rPr>
              <w:bCs/>
              <w:szCs w:val="21"/>
              <w:highlight w:val="none"/>
              <w:lang w:val="zh-CN"/>
            </w:rPr>
            <w:fldChar w:fldCharType="separate"/>
          </w:r>
          <w:r>
            <w:rPr>
              <w:rFonts w:asciiTheme="minorEastAsia" w:hAnsiTheme="minorEastAsia" w:eastAsiaTheme="minorEastAsia"/>
              <w:szCs w:val="28"/>
              <w:highlight w:val="none"/>
            </w:rPr>
            <w:t>2. 项目概况与</w:t>
          </w:r>
          <w:r>
            <w:rPr>
              <w:rFonts w:hint="eastAsia" w:asciiTheme="minorEastAsia" w:hAnsiTheme="minorEastAsia" w:eastAsiaTheme="minorEastAsia"/>
              <w:szCs w:val="28"/>
              <w:highlight w:val="none"/>
            </w:rPr>
            <w:t>招标范围</w:t>
          </w:r>
          <w:r>
            <w:tab/>
          </w:r>
          <w:r>
            <w:fldChar w:fldCharType="begin"/>
          </w:r>
          <w:r>
            <w:instrText xml:space="preserve"> PAGEREF _Toc25151 \h </w:instrText>
          </w:r>
          <w:r>
            <w:fldChar w:fldCharType="separate"/>
          </w:r>
          <w:r>
            <w:t>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_Toc4082 </w:instrText>
          </w:r>
          <w:r>
            <w:rPr>
              <w:bCs/>
              <w:szCs w:val="21"/>
              <w:highlight w:val="none"/>
              <w:lang w:val="zh-CN"/>
            </w:rPr>
            <w:fldChar w:fldCharType="separate"/>
          </w:r>
          <w:r>
            <w:rPr>
              <w:rFonts w:asciiTheme="minorEastAsia" w:hAnsiTheme="minorEastAsia" w:eastAsiaTheme="minorEastAsia"/>
              <w:szCs w:val="28"/>
              <w:highlight w:val="none"/>
            </w:rPr>
            <w:t xml:space="preserve">3. </w:t>
          </w:r>
          <w:r>
            <w:rPr>
              <w:rFonts w:hint="eastAsia" w:asciiTheme="minorEastAsia" w:hAnsiTheme="minorEastAsia" w:eastAsiaTheme="minorEastAsia"/>
              <w:szCs w:val="28"/>
              <w:highlight w:val="none"/>
            </w:rPr>
            <w:t>投标人资格要求</w:t>
          </w:r>
          <w:r>
            <w:tab/>
          </w:r>
          <w:r>
            <w:fldChar w:fldCharType="begin"/>
          </w:r>
          <w:r>
            <w:instrText xml:space="preserve"> PAGEREF _Toc4082 \h </w:instrText>
          </w:r>
          <w:r>
            <w:fldChar w:fldCharType="separate"/>
          </w:r>
          <w:r>
            <w:t>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_Toc16115 </w:instrText>
          </w:r>
          <w:r>
            <w:rPr>
              <w:bCs/>
              <w:szCs w:val="21"/>
              <w:highlight w:val="none"/>
              <w:lang w:val="zh-CN"/>
            </w:rPr>
            <w:fldChar w:fldCharType="separate"/>
          </w:r>
          <w:r>
            <w:rPr>
              <w:rFonts w:asciiTheme="minorEastAsia" w:hAnsiTheme="minorEastAsia" w:eastAsiaTheme="minorEastAsia"/>
              <w:szCs w:val="28"/>
              <w:highlight w:val="none"/>
            </w:rPr>
            <w:t xml:space="preserve">4. </w:t>
          </w:r>
          <w:r>
            <w:rPr>
              <w:rFonts w:hint="eastAsia" w:asciiTheme="minorEastAsia" w:hAnsiTheme="minorEastAsia" w:eastAsiaTheme="minorEastAsia"/>
              <w:szCs w:val="28"/>
              <w:highlight w:val="none"/>
            </w:rPr>
            <w:t>招标文件的获取</w:t>
          </w:r>
          <w:r>
            <w:tab/>
          </w:r>
          <w:r>
            <w:fldChar w:fldCharType="begin"/>
          </w:r>
          <w:r>
            <w:instrText xml:space="preserve"> PAGEREF _Toc16115 \h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_Toc25745 </w:instrText>
          </w:r>
          <w:r>
            <w:rPr>
              <w:bCs/>
              <w:szCs w:val="21"/>
              <w:highlight w:val="none"/>
              <w:lang w:val="zh-CN"/>
            </w:rPr>
            <w:fldChar w:fldCharType="separate"/>
          </w:r>
          <w:r>
            <w:rPr>
              <w:rFonts w:asciiTheme="minorEastAsia" w:hAnsiTheme="minorEastAsia" w:eastAsiaTheme="minorEastAsia"/>
              <w:szCs w:val="28"/>
              <w:highlight w:val="none"/>
            </w:rPr>
            <w:t xml:space="preserve">5. </w:t>
          </w:r>
          <w:r>
            <w:rPr>
              <w:rFonts w:hint="eastAsia" w:asciiTheme="minorEastAsia" w:hAnsiTheme="minorEastAsia" w:eastAsiaTheme="minorEastAsia"/>
              <w:szCs w:val="28"/>
              <w:highlight w:val="none"/>
            </w:rPr>
            <w:t>投标文件</w:t>
          </w:r>
          <w:r>
            <w:rPr>
              <w:rFonts w:asciiTheme="minorEastAsia" w:hAnsiTheme="minorEastAsia" w:eastAsiaTheme="minorEastAsia"/>
              <w:szCs w:val="28"/>
              <w:highlight w:val="none"/>
            </w:rPr>
            <w:t>的递交</w:t>
          </w:r>
          <w:r>
            <w:tab/>
          </w:r>
          <w:r>
            <w:fldChar w:fldCharType="begin"/>
          </w:r>
          <w:r>
            <w:instrText xml:space="preserve"> PAGEREF _Toc25745 \h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_Toc2817 </w:instrText>
          </w:r>
          <w:r>
            <w:rPr>
              <w:bCs/>
              <w:szCs w:val="21"/>
              <w:highlight w:val="none"/>
              <w:lang w:val="zh-CN"/>
            </w:rPr>
            <w:fldChar w:fldCharType="separate"/>
          </w:r>
          <w:r>
            <w:rPr>
              <w:rFonts w:asciiTheme="minorEastAsia" w:hAnsiTheme="minorEastAsia" w:eastAsiaTheme="minorEastAsia"/>
              <w:szCs w:val="28"/>
              <w:highlight w:val="none"/>
            </w:rPr>
            <w:t xml:space="preserve">6. </w:t>
          </w:r>
          <w:r>
            <w:rPr>
              <w:rFonts w:hint="eastAsia" w:asciiTheme="minorEastAsia" w:hAnsiTheme="minorEastAsia" w:eastAsiaTheme="minorEastAsia"/>
              <w:szCs w:val="28"/>
              <w:highlight w:val="none"/>
            </w:rPr>
            <w:t>确认</w:t>
          </w:r>
          <w:r>
            <w:tab/>
          </w:r>
          <w:r>
            <w:fldChar w:fldCharType="begin"/>
          </w:r>
          <w:r>
            <w:instrText xml:space="preserve"> PAGEREF _Toc2817 \h </w:instrText>
          </w:r>
          <w:r>
            <w:fldChar w:fldCharType="separate"/>
          </w:r>
          <w:r>
            <w:t>5</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_Toc1093 </w:instrText>
          </w:r>
          <w:r>
            <w:rPr>
              <w:bCs/>
              <w:szCs w:val="21"/>
              <w:highlight w:val="none"/>
              <w:lang w:val="zh-CN"/>
            </w:rPr>
            <w:fldChar w:fldCharType="separate"/>
          </w:r>
          <w:r>
            <w:rPr>
              <w:rFonts w:asciiTheme="minorEastAsia" w:hAnsiTheme="minorEastAsia" w:eastAsiaTheme="minorEastAsia"/>
              <w:szCs w:val="28"/>
              <w:highlight w:val="none"/>
            </w:rPr>
            <w:t xml:space="preserve">7. </w:t>
          </w:r>
          <w:r>
            <w:rPr>
              <w:rFonts w:hint="eastAsia" w:asciiTheme="minorEastAsia" w:hAnsiTheme="minorEastAsia" w:eastAsiaTheme="minorEastAsia"/>
              <w:szCs w:val="28"/>
              <w:highlight w:val="none"/>
            </w:rPr>
            <w:t>联系方</w:t>
          </w:r>
          <w:r>
            <w:rPr>
              <w:rFonts w:asciiTheme="minorEastAsia" w:hAnsiTheme="minorEastAsia" w:eastAsiaTheme="minorEastAsia"/>
              <w:szCs w:val="28"/>
              <w:highlight w:val="none"/>
            </w:rPr>
            <w:t>式</w:t>
          </w:r>
          <w:r>
            <w:tab/>
          </w:r>
          <w:r>
            <w:fldChar w:fldCharType="begin"/>
          </w:r>
          <w:r>
            <w:instrText xml:space="preserve"> PAGEREF _Toc1093 \h </w:instrText>
          </w:r>
          <w:r>
            <w:fldChar w:fldCharType="separate"/>
          </w:r>
          <w:r>
            <w:t>5</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_Toc31600 </w:instrText>
          </w:r>
          <w:r>
            <w:rPr>
              <w:b/>
              <w:bCs/>
              <w:szCs w:val="21"/>
              <w:highlight w:val="none"/>
              <w:lang w:val="zh-CN"/>
            </w:rPr>
            <w:fldChar w:fldCharType="separate"/>
          </w:r>
          <w:r>
            <w:rPr>
              <w:rFonts w:asciiTheme="minorEastAsia" w:hAnsiTheme="minorEastAsia" w:eastAsiaTheme="minorEastAsia"/>
              <w:b/>
              <w:bCs/>
              <w:snapToGrid w:val="0"/>
              <w:kern w:val="0"/>
              <w:highlight w:val="none"/>
            </w:rPr>
            <w:t>第二章</w:t>
          </w:r>
          <w:r>
            <w:rPr>
              <w:rFonts w:hint="eastAsia" w:asciiTheme="minorEastAsia" w:hAnsiTheme="minorEastAsia" w:eastAsiaTheme="minorEastAsia"/>
              <w:b/>
              <w:bCs/>
              <w:snapToGrid w:val="0"/>
              <w:kern w:val="0"/>
              <w:highlight w:val="none"/>
            </w:rPr>
            <w:t xml:space="preserve">  </w:t>
          </w:r>
          <w:r>
            <w:rPr>
              <w:rFonts w:asciiTheme="minorEastAsia" w:hAnsiTheme="minorEastAsia" w:eastAsiaTheme="minorEastAsia"/>
              <w:b/>
              <w:bCs/>
              <w:snapToGrid w:val="0"/>
              <w:kern w:val="0"/>
              <w:highlight w:val="none"/>
            </w:rPr>
            <w:t>投标人须知</w:t>
          </w:r>
          <w:r>
            <w:rPr>
              <w:b/>
              <w:bCs/>
            </w:rPr>
            <w:tab/>
          </w:r>
          <w:r>
            <w:rPr>
              <w:b/>
              <w:bCs/>
            </w:rPr>
            <w:fldChar w:fldCharType="begin"/>
          </w:r>
          <w:r>
            <w:rPr>
              <w:b/>
              <w:bCs/>
            </w:rPr>
            <w:instrText xml:space="preserve"> PAGEREF _Toc31600 \h </w:instrText>
          </w:r>
          <w:r>
            <w:rPr>
              <w:b/>
              <w:bCs/>
            </w:rPr>
            <w:fldChar w:fldCharType="separate"/>
          </w:r>
          <w:r>
            <w:rPr>
              <w:b/>
              <w:bCs/>
            </w:rPr>
            <w:t>6</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_Toc13045 </w:instrText>
          </w:r>
          <w:r>
            <w:rPr>
              <w:bCs/>
              <w:szCs w:val="21"/>
              <w:highlight w:val="none"/>
              <w:lang w:val="zh-CN"/>
            </w:rPr>
            <w:fldChar w:fldCharType="separate"/>
          </w:r>
          <w:r>
            <w:rPr>
              <w:rFonts w:ascii="宋体" w:hAnsi="宋体" w:eastAsia="宋体"/>
              <w:bCs/>
              <w:szCs w:val="32"/>
              <w:highlight w:val="none"/>
            </w:rPr>
            <w:t>投标人须知前附表</w:t>
          </w:r>
          <w:r>
            <w:tab/>
          </w:r>
          <w:r>
            <w:fldChar w:fldCharType="begin"/>
          </w:r>
          <w:r>
            <w:instrText xml:space="preserve"> PAGEREF _Toc13045 \h </w:instrText>
          </w:r>
          <w:r>
            <w:fldChar w:fldCharType="separate"/>
          </w:r>
          <w:r>
            <w:t>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_Toc9094 </w:instrText>
          </w:r>
          <w:r>
            <w:rPr>
              <w:bCs/>
              <w:szCs w:val="21"/>
              <w:highlight w:val="none"/>
              <w:lang w:val="zh-CN"/>
            </w:rPr>
            <w:fldChar w:fldCharType="separate"/>
          </w:r>
          <w:r>
            <w:rPr>
              <w:rFonts w:asciiTheme="minorEastAsia" w:hAnsiTheme="minorEastAsia" w:eastAsiaTheme="minorEastAsia"/>
              <w:highlight w:val="none"/>
            </w:rPr>
            <w:t>1. 总则</w:t>
          </w:r>
          <w:r>
            <w:tab/>
          </w:r>
          <w:r>
            <w:fldChar w:fldCharType="begin"/>
          </w:r>
          <w:r>
            <w:instrText xml:space="preserve"> PAGEREF _Toc9094 \h </w:instrText>
          </w:r>
          <w:r>
            <w:fldChar w:fldCharType="separate"/>
          </w:r>
          <w:r>
            <w:t>34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_Toc488 </w:instrText>
          </w:r>
          <w:r>
            <w:rPr>
              <w:bCs/>
              <w:szCs w:val="21"/>
              <w:highlight w:val="none"/>
              <w:lang w:val="zh-CN"/>
            </w:rPr>
            <w:fldChar w:fldCharType="separate"/>
          </w:r>
          <w:r>
            <w:rPr>
              <w:rFonts w:asciiTheme="minorEastAsia" w:hAnsiTheme="minorEastAsia" w:eastAsiaTheme="minorEastAsia"/>
              <w:highlight w:val="none"/>
            </w:rPr>
            <w:t>1.1</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招标项目概况</w:t>
          </w:r>
          <w:r>
            <w:tab/>
          </w:r>
          <w:r>
            <w:fldChar w:fldCharType="begin"/>
          </w:r>
          <w:r>
            <w:instrText xml:space="preserve"> PAGEREF _Toc488 \h </w:instrText>
          </w:r>
          <w:r>
            <w:fldChar w:fldCharType="separate"/>
          </w:r>
          <w:r>
            <w:t>34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_Toc13877 </w:instrText>
          </w:r>
          <w:r>
            <w:rPr>
              <w:bCs/>
              <w:szCs w:val="21"/>
              <w:highlight w:val="none"/>
              <w:lang w:val="zh-CN"/>
            </w:rPr>
            <w:fldChar w:fldCharType="separate"/>
          </w:r>
          <w:r>
            <w:rPr>
              <w:rFonts w:asciiTheme="minorEastAsia" w:hAnsiTheme="minorEastAsia" w:eastAsiaTheme="minorEastAsia"/>
              <w:highlight w:val="none"/>
            </w:rPr>
            <w:t>1.2</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招标项目的资金来源和落实情况</w:t>
          </w:r>
          <w:r>
            <w:tab/>
          </w:r>
          <w:r>
            <w:fldChar w:fldCharType="begin"/>
          </w:r>
          <w:r>
            <w:instrText xml:space="preserve"> PAGEREF _Toc13877 \h </w:instrText>
          </w:r>
          <w:r>
            <w:fldChar w:fldCharType="separate"/>
          </w:r>
          <w:r>
            <w:t>34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_Toc19426 </w:instrText>
          </w:r>
          <w:r>
            <w:rPr>
              <w:bCs/>
              <w:szCs w:val="21"/>
              <w:highlight w:val="none"/>
              <w:lang w:val="zh-CN"/>
            </w:rPr>
            <w:fldChar w:fldCharType="separate"/>
          </w:r>
          <w:r>
            <w:rPr>
              <w:rFonts w:asciiTheme="minorEastAsia" w:hAnsiTheme="minorEastAsia" w:eastAsiaTheme="minorEastAsia"/>
              <w:highlight w:val="none"/>
            </w:rPr>
            <w:t>1.3</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招标范围、监理服务期限和质量标准</w:t>
          </w:r>
          <w:r>
            <w:tab/>
          </w:r>
          <w:r>
            <w:fldChar w:fldCharType="begin"/>
          </w:r>
          <w:r>
            <w:instrText xml:space="preserve"> PAGEREF _Toc19426 \h </w:instrText>
          </w:r>
          <w:r>
            <w:fldChar w:fldCharType="separate"/>
          </w:r>
          <w:r>
            <w:t>34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_Toc20556 </w:instrText>
          </w:r>
          <w:r>
            <w:rPr>
              <w:bCs/>
              <w:szCs w:val="21"/>
              <w:highlight w:val="none"/>
              <w:lang w:val="zh-CN"/>
            </w:rPr>
            <w:fldChar w:fldCharType="separate"/>
          </w:r>
          <w:r>
            <w:rPr>
              <w:rFonts w:asciiTheme="minorEastAsia" w:hAnsiTheme="minorEastAsia" w:eastAsiaTheme="minorEastAsia"/>
              <w:highlight w:val="none"/>
            </w:rPr>
            <w:t>1.4</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投标人资格要求</w:t>
          </w:r>
          <w:r>
            <w:tab/>
          </w:r>
          <w:r>
            <w:fldChar w:fldCharType="begin"/>
          </w:r>
          <w:r>
            <w:instrText xml:space="preserve"> PAGEREF _Toc20556 \h </w:instrText>
          </w:r>
          <w:r>
            <w:fldChar w:fldCharType="separate"/>
          </w:r>
          <w:r>
            <w:t>34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_Toc6960 </w:instrText>
          </w:r>
          <w:r>
            <w:rPr>
              <w:bCs/>
              <w:szCs w:val="21"/>
              <w:highlight w:val="none"/>
              <w:lang w:val="zh-CN"/>
            </w:rPr>
            <w:fldChar w:fldCharType="separate"/>
          </w:r>
          <w:r>
            <w:rPr>
              <w:rFonts w:asciiTheme="minorEastAsia" w:hAnsiTheme="minorEastAsia" w:eastAsiaTheme="minorEastAsia"/>
              <w:highlight w:val="none"/>
            </w:rPr>
            <w:t xml:space="preserve">1.5 </w:t>
          </w:r>
          <w:r>
            <w:rPr>
              <w:rFonts w:hint="eastAsia" w:asciiTheme="minorEastAsia" w:hAnsiTheme="minorEastAsia" w:eastAsiaTheme="minorEastAsia"/>
              <w:highlight w:val="none"/>
            </w:rPr>
            <w:t>费用承担</w:t>
          </w:r>
          <w:r>
            <w:tab/>
          </w:r>
          <w:r>
            <w:fldChar w:fldCharType="begin"/>
          </w:r>
          <w:r>
            <w:instrText xml:space="preserve"> PAGEREF _Toc6960 \h </w:instrText>
          </w:r>
          <w:r>
            <w:fldChar w:fldCharType="separate"/>
          </w:r>
          <w:r>
            <w:t>35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_Toc30926 </w:instrText>
          </w:r>
          <w:r>
            <w:rPr>
              <w:bCs/>
              <w:szCs w:val="21"/>
              <w:highlight w:val="none"/>
              <w:lang w:val="zh-CN"/>
            </w:rPr>
            <w:fldChar w:fldCharType="separate"/>
          </w:r>
          <w:r>
            <w:rPr>
              <w:rFonts w:asciiTheme="minorEastAsia" w:hAnsiTheme="minorEastAsia" w:eastAsiaTheme="minorEastAsia"/>
              <w:highlight w:val="none"/>
            </w:rPr>
            <w:t>1.6</w:t>
          </w:r>
          <w:r>
            <w:rPr>
              <w:rFonts w:hint="eastAsia" w:asciiTheme="minorEastAsia" w:hAnsiTheme="minorEastAsia" w:eastAsiaTheme="minorEastAsia"/>
              <w:highlight w:val="none"/>
            </w:rPr>
            <w:t xml:space="preserve"> 保密</w:t>
          </w:r>
          <w:r>
            <w:tab/>
          </w:r>
          <w:r>
            <w:fldChar w:fldCharType="begin"/>
          </w:r>
          <w:r>
            <w:instrText xml:space="preserve"> PAGEREF _Toc30926 \h </w:instrText>
          </w:r>
          <w:r>
            <w:fldChar w:fldCharType="separate"/>
          </w:r>
          <w:r>
            <w:t>35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_Toc4358 </w:instrText>
          </w:r>
          <w:r>
            <w:rPr>
              <w:bCs/>
              <w:szCs w:val="21"/>
              <w:highlight w:val="none"/>
              <w:lang w:val="zh-CN"/>
            </w:rPr>
            <w:fldChar w:fldCharType="separate"/>
          </w:r>
          <w:r>
            <w:rPr>
              <w:rFonts w:asciiTheme="minorEastAsia" w:hAnsiTheme="minorEastAsia" w:eastAsiaTheme="minorEastAsia"/>
              <w:highlight w:val="none"/>
            </w:rPr>
            <w:t>1.7 语言文字</w:t>
          </w:r>
          <w:r>
            <w:tab/>
          </w:r>
          <w:r>
            <w:fldChar w:fldCharType="begin"/>
          </w:r>
          <w:r>
            <w:instrText xml:space="preserve"> PAGEREF _Toc4358 \h </w:instrText>
          </w:r>
          <w:r>
            <w:fldChar w:fldCharType="separate"/>
          </w:r>
          <w:r>
            <w:t>35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_Toc12633 </w:instrText>
          </w:r>
          <w:r>
            <w:rPr>
              <w:bCs/>
              <w:szCs w:val="21"/>
              <w:highlight w:val="none"/>
              <w:lang w:val="zh-CN"/>
            </w:rPr>
            <w:fldChar w:fldCharType="separate"/>
          </w:r>
          <w:r>
            <w:rPr>
              <w:rFonts w:asciiTheme="minorEastAsia" w:hAnsiTheme="minorEastAsia" w:eastAsiaTheme="minorEastAsia"/>
              <w:highlight w:val="none"/>
            </w:rPr>
            <w:t>1.8</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计量单位</w:t>
          </w:r>
          <w:r>
            <w:tab/>
          </w:r>
          <w:r>
            <w:fldChar w:fldCharType="begin"/>
          </w:r>
          <w:r>
            <w:instrText xml:space="preserve"> PAGEREF _Toc12633 \h </w:instrText>
          </w:r>
          <w:r>
            <w:fldChar w:fldCharType="separate"/>
          </w:r>
          <w:r>
            <w:t>35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_Toc24796 </w:instrText>
          </w:r>
          <w:r>
            <w:rPr>
              <w:bCs/>
              <w:szCs w:val="21"/>
              <w:highlight w:val="none"/>
              <w:lang w:val="zh-CN"/>
            </w:rPr>
            <w:fldChar w:fldCharType="separate"/>
          </w:r>
          <w:r>
            <w:rPr>
              <w:rFonts w:asciiTheme="minorEastAsia" w:hAnsiTheme="minorEastAsia" w:eastAsiaTheme="minorEastAsia"/>
              <w:highlight w:val="none"/>
            </w:rPr>
            <w:t xml:space="preserve">1.9 </w:t>
          </w:r>
          <w:r>
            <w:rPr>
              <w:rFonts w:hint="eastAsia" w:asciiTheme="minorEastAsia" w:hAnsiTheme="minorEastAsia" w:eastAsiaTheme="minorEastAsia"/>
              <w:highlight w:val="none"/>
            </w:rPr>
            <w:t>踏勘现场</w:t>
          </w:r>
          <w:r>
            <w:tab/>
          </w:r>
          <w:r>
            <w:fldChar w:fldCharType="begin"/>
          </w:r>
          <w:r>
            <w:instrText xml:space="preserve"> PAGEREF _Toc24796 \h </w:instrText>
          </w:r>
          <w:r>
            <w:fldChar w:fldCharType="separate"/>
          </w:r>
          <w:r>
            <w:t>35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_Toc32399 </w:instrText>
          </w:r>
          <w:r>
            <w:rPr>
              <w:bCs/>
              <w:szCs w:val="21"/>
              <w:highlight w:val="none"/>
              <w:lang w:val="zh-CN"/>
            </w:rPr>
            <w:fldChar w:fldCharType="separate"/>
          </w:r>
          <w:r>
            <w:rPr>
              <w:rFonts w:asciiTheme="minorEastAsia" w:hAnsiTheme="minorEastAsia" w:eastAsiaTheme="minorEastAsia"/>
              <w:highlight w:val="none"/>
            </w:rPr>
            <w:t>1.10</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投标预备会</w:t>
          </w:r>
          <w:r>
            <w:tab/>
          </w:r>
          <w:r>
            <w:fldChar w:fldCharType="begin"/>
          </w:r>
          <w:r>
            <w:instrText xml:space="preserve"> PAGEREF _Toc32399 \h </w:instrText>
          </w:r>
          <w:r>
            <w:fldChar w:fldCharType="separate"/>
          </w:r>
          <w:r>
            <w:t>36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_Toc18353 </w:instrText>
          </w:r>
          <w:r>
            <w:rPr>
              <w:bCs/>
              <w:szCs w:val="21"/>
              <w:highlight w:val="none"/>
              <w:lang w:val="zh-CN"/>
            </w:rPr>
            <w:fldChar w:fldCharType="separate"/>
          </w:r>
          <w:r>
            <w:rPr>
              <w:rFonts w:asciiTheme="minorEastAsia" w:hAnsiTheme="minorEastAsia" w:eastAsiaTheme="minorEastAsia"/>
              <w:highlight w:val="none"/>
            </w:rPr>
            <w:t>1.11</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分包</w:t>
          </w:r>
          <w:r>
            <w:tab/>
          </w:r>
          <w:r>
            <w:fldChar w:fldCharType="begin"/>
          </w:r>
          <w:r>
            <w:instrText xml:space="preserve"> PAGEREF _Toc18353 \h </w:instrText>
          </w:r>
          <w:r>
            <w:fldChar w:fldCharType="separate"/>
          </w:r>
          <w:r>
            <w:t>36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_Toc20687 </w:instrText>
          </w:r>
          <w:r>
            <w:rPr>
              <w:bCs/>
              <w:szCs w:val="21"/>
              <w:highlight w:val="none"/>
              <w:lang w:val="zh-CN"/>
            </w:rPr>
            <w:fldChar w:fldCharType="separate"/>
          </w:r>
          <w:r>
            <w:rPr>
              <w:rFonts w:asciiTheme="minorEastAsia" w:hAnsiTheme="minorEastAsia" w:eastAsiaTheme="minorEastAsia"/>
              <w:highlight w:val="none"/>
            </w:rPr>
            <w:t>1.12</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响应和</w:t>
          </w:r>
          <w:r>
            <w:rPr>
              <w:rFonts w:hint="eastAsia" w:asciiTheme="minorEastAsia" w:hAnsiTheme="minorEastAsia" w:eastAsiaTheme="minorEastAsia"/>
              <w:highlight w:val="none"/>
              <w:lang w:val="en-US" w:eastAsia="zh-CN"/>
            </w:rPr>
            <w:t>偏离</w:t>
          </w:r>
          <w:r>
            <w:tab/>
          </w:r>
          <w:r>
            <w:fldChar w:fldCharType="begin"/>
          </w:r>
          <w:r>
            <w:instrText xml:space="preserve"> PAGEREF _Toc20687 \h </w:instrText>
          </w:r>
          <w:r>
            <w:fldChar w:fldCharType="separate"/>
          </w:r>
          <w:r>
            <w:t>36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_Toc26198 </w:instrText>
          </w:r>
          <w:r>
            <w:rPr>
              <w:bCs/>
              <w:szCs w:val="21"/>
              <w:highlight w:val="none"/>
              <w:lang w:val="zh-CN"/>
            </w:rPr>
            <w:fldChar w:fldCharType="separate"/>
          </w:r>
          <w:r>
            <w:rPr>
              <w:rFonts w:asciiTheme="minorEastAsia" w:hAnsiTheme="minorEastAsia" w:eastAsiaTheme="minorEastAsia"/>
              <w:highlight w:val="none"/>
            </w:rPr>
            <w:t>2. 招标文件</w:t>
          </w:r>
          <w:r>
            <w:tab/>
          </w:r>
          <w:r>
            <w:fldChar w:fldCharType="begin"/>
          </w:r>
          <w:r>
            <w:instrText xml:space="preserve"> PAGEREF _Toc26198 \h </w:instrText>
          </w:r>
          <w:r>
            <w:fldChar w:fldCharType="separate"/>
          </w:r>
          <w:r>
            <w:t>36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_Toc14284 </w:instrText>
          </w:r>
          <w:r>
            <w:rPr>
              <w:bCs/>
              <w:szCs w:val="21"/>
              <w:highlight w:val="none"/>
              <w:lang w:val="zh-CN"/>
            </w:rPr>
            <w:fldChar w:fldCharType="separate"/>
          </w:r>
          <w:r>
            <w:rPr>
              <w:rFonts w:asciiTheme="minorEastAsia" w:hAnsiTheme="minorEastAsia" w:eastAsiaTheme="minorEastAsia"/>
              <w:highlight w:val="none"/>
            </w:rPr>
            <w:t>2.1 招标文件的组成</w:t>
          </w:r>
          <w:r>
            <w:tab/>
          </w:r>
          <w:r>
            <w:fldChar w:fldCharType="begin"/>
          </w:r>
          <w:r>
            <w:instrText xml:space="preserve"> PAGEREF _Toc14284 \h </w:instrText>
          </w:r>
          <w:r>
            <w:fldChar w:fldCharType="separate"/>
          </w:r>
          <w:r>
            <w:t>36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_Toc24375 </w:instrText>
          </w:r>
          <w:r>
            <w:rPr>
              <w:bCs/>
              <w:szCs w:val="21"/>
              <w:highlight w:val="none"/>
              <w:lang w:val="zh-CN"/>
            </w:rPr>
            <w:fldChar w:fldCharType="separate"/>
          </w:r>
          <w:r>
            <w:rPr>
              <w:rFonts w:asciiTheme="minorEastAsia" w:hAnsiTheme="minorEastAsia" w:eastAsiaTheme="minorEastAsia"/>
              <w:highlight w:val="none"/>
            </w:rPr>
            <w:t>2.2 招标文件的澄清</w:t>
          </w:r>
          <w:r>
            <w:tab/>
          </w:r>
          <w:r>
            <w:fldChar w:fldCharType="begin"/>
          </w:r>
          <w:r>
            <w:instrText xml:space="preserve"> PAGEREF _Toc24375 \h </w:instrText>
          </w:r>
          <w:r>
            <w:fldChar w:fldCharType="separate"/>
          </w:r>
          <w:r>
            <w:t>36</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_Toc24513 </w:instrText>
          </w:r>
          <w:r>
            <w:rPr>
              <w:bCs/>
              <w:szCs w:val="21"/>
              <w:highlight w:val="none"/>
              <w:lang w:val="zh-CN"/>
            </w:rPr>
            <w:fldChar w:fldCharType="separate"/>
          </w:r>
          <w:r>
            <w:rPr>
              <w:rFonts w:asciiTheme="minorEastAsia" w:hAnsiTheme="minorEastAsia" w:eastAsiaTheme="minorEastAsia"/>
              <w:highlight w:val="none"/>
            </w:rPr>
            <w:t>2.3 招标文件的修改</w:t>
          </w:r>
          <w:r>
            <w:tab/>
          </w:r>
          <w:r>
            <w:fldChar w:fldCharType="begin"/>
          </w:r>
          <w:r>
            <w:instrText xml:space="preserve"> PAGEREF _Toc24513 \h </w:instrText>
          </w:r>
          <w:r>
            <w:fldChar w:fldCharType="separate"/>
          </w:r>
          <w:r>
            <w:t>37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_Toc23350 </w:instrText>
          </w:r>
          <w:r>
            <w:rPr>
              <w:bCs/>
              <w:szCs w:val="21"/>
              <w:highlight w:val="none"/>
              <w:lang w:val="zh-CN"/>
            </w:rPr>
            <w:fldChar w:fldCharType="separate"/>
          </w:r>
          <w:r>
            <w:rPr>
              <w:rFonts w:asciiTheme="minorEastAsia" w:hAnsiTheme="minorEastAsia" w:eastAsiaTheme="minorEastAsia"/>
              <w:highlight w:val="none"/>
            </w:rPr>
            <w:t>2.4 招标文件的异议</w:t>
          </w:r>
          <w:r>
            <w:tab/>
          </w:r>
          <w:r>
            <w:fldChar w:fldCharType="begin"/>
          </w:r>
          <w:r>
            <w:instrText xml:space="preserve"> PAGEREF _Toc23350 \h </w:instrText>
          </w:r>
          <w:r>
            <w:fldChar w:fldCharType="separate"/>
          </w:r>
          <w:r>
            <w:t>37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_Toc3405 </w:instrText>
          </w:r>
          <w:r>
            <w:rPr>
              <w:bCs/>
              <w:szCs w:val="21"/>
              <w:highlight w:val="none"/>
              <w:lang w:val="zh-CN"/>
            </w:rPr>
            <w:fldChar w:fldCharType="separate"/>
          </w:r>
          <w:r>
            <w:rPr>
              <w:rFonts w:asciiTheme="minorEastAsia" w:hAnsiTheme="minorEastAsia" w:eastAsiaTheme="minorEastAsia"/>
              <w:highlight w:val="none"/>
            </w:rPr>
            <w:t>3. 投标文件</w:t>
          </w:r>
          <w:r>
            <w:tab/>
          </w:r>
          <w:r>
            <w:fldChar w:fldCharType="begin"/>
          </w:r>
          <w:r>
            <w:instrText xml:space="preserve"> PAGEREF _Toc3405 \h </w:instrText>
          </w:r>
          <w:r>
            <w:fldChar w:fldCharType="separate"/>
          </w:r>
          <w:r>
            <w:t>37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_Toc30358 </w:instrText>
          </w:r>
          <w:r>
            <w:rPr>
              <w:bCs/>
              <w:szCs w:val="21"/>
              <w:highlight w:val="none"/>
              <w:lang w:val="zh-CN"/>
            </w:rPr>
            <w:fldChar w:fldCharType="separate"/>
          </w:r>
          <w:r>
            <w:rPr>
              <w:rFonts w:asciiTheme="minorEastAsia" w:hAnsiTheme="minorEastAsia" w:eastAsiaTheme="minorEastAsia"/>
              <w:highlight w:val="none"/>
            </w:rPr>
            <w:t>3.1 投标文件的组成</w:t>
          </w:r>
          <w:r>
            <w:tab/>
          </w:r>
          <w:r>
            <w:fldChar w:fldCharType="begin"/>
          </w:r>
          <w:r>
            <w:instrText xml:space="preserve"> PAGEREF _Toc30358 \h </w:instrText>
          </w:r>
          <w:r>
            <w:fldChar w:fldCharType="separate"/>
          </w:r>
          <w:r>
            <w:t>37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_Toc13637 </w:instrText>
          </w:r>
          <w:r>
            <w:rPr>
              <w:bCs/>
              <w:szCs w:val="21"/>
              <w:highlight w:val="none"/>
              <w:lang w:val="zh-CN"/>
            </w:rPr>
            <w:fldChar w:fldCharType="separate"/>
          </w:r>
          <w:r>
            <w:rPr>
              <w:rFonts w:asciiTheme="minorEastAsia" w:hAnsiTheme="minorEastAsia" w:eastAsiaTheme="minorEastAsia"/>
              <w:highlight w:val="none"/>
            </w:rPr>
            <w:t>3.2 投标报价</w:t>
          </w:r>
          <w:r>
            <w:tab/>
          </w:r>
          <w:r>
            <w:fldChar w:fldCharType="begin"/>
          </w:r>
          <w:r>
            <w:instrText xml:space="preserve"> PAGEREF _Toc13637 \h </w:instrText>
          </w:r>
          <w:r>
            <w:fldChar w:fldCharType="separate"/>
          </w:r>
          <w:r>
            <w:t>38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_Toc24072 </w:instrText>
          </w:r>
          <w:r>
            <w:rPr>
              <w:bCs/>
              <w:szCs w:val="21"/>
              <w:highlight w:val="none"/>
              <w:lang w:val="zh-CN"/>
            </w:rPr>
            <w:fldChar w:fldCharType="separate"/>
          </w:r>
          <w:r>
            <w:rPr>
              <w:rFonts w:asciiTheme="minorEastAsia" w:hAnsiTheme="minorEastAsia" w:eastAsiaTheme="minorEastAsia"/>
              <w:highlight w:val="none"/>
            </w:rPr>
            <w:t>3.3 投标有效期</w:t>
          </w:r>
          <w:r>
            <w:tab/>
          </w:r>
          <w:r>
            <w:fldChar w:fldCharType="begin"/>
          </w:r>
          <w:r>
            <w:instrText xml:space="preserve"> PAGEREF _Toc24072 \h </w:instrText>
          </w:r>
          <w:r>
            <w:fldChar w:fldCharType="separate"/>
          </w:r>
          <w:r>
            <w:t>38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_Toc30716 </w:instrText>
          </w:r>
          <w:r>
            <w:rPr>
              <w:bCs/>
              <w:szCs w:val="21"/>
              <w:highlight w:val="none"/>
              <w:lang w:val="zh-CN"/>
            </w:rPr>
            <w:fldChar w:fldCharType="separate"/>
          </w:r>
          <w:r>
            <w:rPr>
              <w:rFonts w:asciiTheme="minorEastAsia" w:hAnsiTheme="minorEastAsia" w:eastAsiaTheme="minorEastAsia"/>
              <w:highlight w:val="none"/>
            </w:rPr>
            <w:t>3.4 投标保证金</w:t>
          </w:r>
          <w:r>
            <w:tab/>
          </w:r>
          <w:r>
            <w:fldChar w:fldCharType="begin"/>
          </w:r>
          <w:r>
            <w:instrText xml:space="preserve"> PAGEREF _Toc30716 \h </w:instrText>
          </w:r>
          <w:r>
            <w:fldChar w:fldCharType="separate"/>
          </w:r>
          <w:r>
            <w:t>38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_Toc25944 </w:instrText>
          </w:r>
          <w:r>
            <w:rPr>
              <w:bCs/>
              <w:szCs w:val="21"/>
              <w:highlight w:val="none"/>
              <w:lang w:val="zh-CN"/>
            </w:rPr>
            <w:fldChar w:fldCharType="separate"/>
          </w:r>
          <w:r>
            <w:rPr>
              <w:rFonts w:asciiTheme="minorEastAsia" w:hAnsiTheme="minorEastAsia" w:eastAsiaTheme="minorEastAsia"/>
              <w:highlight w:val="none"/>
            </w:rPr>
            <w:t>3.5 资格审查资料</w:t>
          </w:r>
          <w:r>
            <w:tab/>
          </w:r>
          <w:r>
            <w:fldChar w:fldCharType="begin"/>
          </w:r>
          <w:r>
            <w:instrText xml:space="preserve"> PAGEREF _Toc25944 \h </w:instrText>
          </w:r>
          <w:r>
            <w:fldChar w:fldCharType="separate"/>
          </w:r>
          <w:r>
            <w:t>39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_Toc17354 </w:instrText>
          </w:r>
          <w:r>
            <w:rPr>
              <w:bCs/>
              <w:szCs w:val="21"/>
              <w:highlight w:val="none"/>
              <w:lang w:val="zh-CN"/>
            </w:rPr>
            <w:fldChar w:fldCharType="separate"/>
          </w:r>
          <w:r>
            <w:rPr>
              <w:rFonts w:asciiTheme="minorEastAsia" w:hAnsiTheme="minorEastAsia" w:eastAsiaTheme="minorEastAsia"/>
              <w:highlight w:val="none"/>
            </w:rPr>
            <w:t>3.5 资格审查资料</w:t>
          </w:r>
          <w:r>
            <w:tab/>
          </w:r>
          <w:r>
            <w:fldChar w:fldCharType="begin"/>
          </w:r>
          <w:r>
            <w:instrText xml:space="preserve"> PAGEREF _Toc17354 \h </w:instrText>
          </w:r>
          <w:r>
            <w:fldChar w:fldCharType="separate"/>
          </w:r>
          <w:r>
            <w:t>39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_Toc27727 </w:instrText>
          </w:r>
          <w:r>
            <w:rPr>
              <w:bCs/>
              <w:szCs w:val="21"/>
              <w:highlight w:val="none"/>
              <w:lang w:val="zh-CN"/>
            </w:rPr>
            <w:fldChar w:fldCharType="separate"/>
          </w:r>
          <w:r>
            <w:rPr>
              <w:rFonts w:asciiTheme="minorEastAsia" w:hAnsiTheme="minorEastAsia" w:eastAsiaTheme="minorEastAsia"/>
              <w:highlight w:val="none"/>
            </w:rPr>
            <w:t>3.6 备选投标方案</w:t>
          </w:r>
          <w:r>
            <w:tab/>
          </w:r>
          <w:r>
            <w:fldChar w:fldCharType="begin"/>
          </w:r>
          <w:r>
            <w:instrText xml:space="preserve"> PAGEREF _Toc27727 \h </w:instrText>
          </w:r>
          <w:r>
            <w:fldChar w:fldCharType="separate"/>
          </w:r>
          <w:r>
            <w:t>39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_Toc16609 </w:instrText>
          </w:r>
          <w:r>
            <w:rPr>
              <w:bCs/>
              <w:szCs w:val="21"/>
              <w:highlight w:val="none"/>
              <w:lang w:val="zh-CN"/>
            </w:rPr>
            <w:fldChar w:fldCharType="separate"/>
          </w:r>
          <w:r>
            <w:rPr>
              <w:rFonts w:asciiTheme="minorEastAsia" w:hAnsiTheme="minorEastAsia" w:eastAsiaTheme="minorEastAsia"/>
              <w:highlight w:val="none"/>
            </w:rPr>
            <w:t>3.7 投标文件的编制</w:t>
          </w:r>
          <w:r>
            <w:tab/>
          </w:r>
          <w:r>
            <w:fldChar w:fldCharType="begin"/>
          </w:r>
          <w:r>
            <w:instrText xml:space="preserve"> PAGEREF _Toc16609 \h </w:instrText>
          </w:r>
          <w:r>
            <w:fldChar w:fldCharType="separate"/>
          </w:r>
          <w:r>
            <w:t>39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_Toc19387 </w:instrText>
          </w:r>
          <w:r>
            <w:rPr>
              <w:bCs/>
              <w:szCs w:val="21"/>
              <w:highlight w:val="none"/>
              <w:lang w:val="zh-CN"/>
            </w:rPr>
            <w:fldChar w:fldCharType="separate"/>
          </w:r>
          <w:r>
            <w:rPr>
              <w:rFonts w:asciiTheme="minorEastAsia" w:hAnsiTheme="minorEastAsia" w:eastAsiaTheme="minorEastAsia"/>
              <w:highlight w:val="none"/>
            </w:rPr>
            <w:t>4. 投标</w:t>
          </w:r>
          <w:r>
            <w:tab/>
          </w:r>
          <w:r>
            <w:fldChar w:fldCharType="begin"/>
          </w:r>
          <w:r>
            <w:instrText xml:space="preserve"> PAGEREF _Toc19387 \h </w:instrText>
          </w:r>
          <w:r>
            <w:fldChar w:fldCharType="separate"/>
          </w:r>
          <w:r>
            <w:t>39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_Toc30892 </w:instrText>
          </w:r>
          <w:r>
            <w:rPr>
              <w:bCs/>
              <w:szCs w:val="21"/>
              <w:highlight w:val="none"/>
              <w:lang w:val="zh-CN"/>
            </w:rPr>
            <w:fldChar w:fldCharType="separate"/>
          </w:r>
          <w:r>
            <w:rPr>
              <w:rFonts w:asciiTheme="minorEastAsia" w:hAnsiTheme="minorEastAsia" w:eastAsiaTheme="minorEastAsia"/>
              <w:highlight w:val="none"/>
            </w:rPr>
            <w:t>4.1 投标文件的密封和标记</w:t>
          </w:r>
          <w:r>
            <w:tab/>
          </w:r>
          <w:r>
            <w:fldChar w:fldCharType="begin"/>
          </w:r>
          <w:r>
            <w:instrText xml:space="preserve"> PAGEREF _Toc30892 \h </w:instrText>
          </w:r>
          <w:r>
            <w:fldChar w:fldCharType="separate"/>
          </w:r>
          <w:r>
            <w:t>39</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_Toc5066 </w:instrText>
          </w:r>
          <w:r>
            <w:rPr>
              <w:bCs/>
              <w:szCs w:val="21"/>
              <w:highlight w:val="none"/>
              <w:lang w:val="zh-CN"/>
            </w:rPr>
            <w:fldChar w:fldCharType="separate"/>
          </w:r>
          <w:r>
            <w:rPr>
              <w:rFonts w:asciiTheme="minorEastAsia" w:hAnsiTheme="minorEastAsia" w:eastAsiaTheme="minorEastAsia"/>
              <w:highlight w:val="none"/>
            </w:rPr>
            <w:t>4.2 投标文件的递交</w:t>
          </w:r>
          <w:r>
            <w:tab/>
          </w:r>
          <w:r>
            <w:fldChar w:fldCharType="begin"/>
          </w:r>
          <w:r>
            <w:instrText xml:space="preserve"> PAGEREF _Toc5066 \h </w:instrText>
          </w:r>
          <w:r>
            <w:fldChar w:fldCharType="separate"/>
          </w:r>
          <w:r>
            <w:t>40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_Toc32080 </w:instrText>
          </w:r>
          <w:r>
            <w:rPr>
              <w:bCs/>
              <w:szCs w:val="21"/>
              <w:highlight w:val="none"/>
              <w:lang w:val="zh-CN"/>
            </w:rPr>
            <w:fldChar w:fldCharType="separate"/>
          </w:r>
          <w:r>
            <w:rPr>
              <w:rFonts w:asciiTheme="minorEastAsia" w:hAnsiTheme="minorEastAsia" w:eastAsiaTheme="minorEastAsia"/>
              <w:highlight w:val="none"/>
            </w:rPr>
            <w:t>4.3 投标文件的修改与撤回</w:t>
          </w:r>
          <w:r>
            <w:tab/>
          </w:r>
          <w:r>
            <w:fldChar w:fldCharType="begin"/>
          </w:r>
          <w:r>
            <w:instrText xml:space="preserve"> PAGEREF _Toc32080 \h </w:instrText>
          </w:r>
          <w:r>
            <w:fldChar w:fldCharType="separate"/>
          </w:r>
          <w:r>
            <w:t>40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_Toc28176 </w:instrText>
          </w:r>
          <w:r>
            <w:rPr>
              <w:bCs/>
              <w:szCs w:val="21"/>
              <w:highlight w:val="none"/>
              <w:lang w:val="zh-CN"/>
            </w:rPr>
            <w:fldChar w:fldCharType="separate"/>
          </w:r>
          <w:r>
            <w:rPr>
              <w:rFonts w:asciiTheme="minorEastAsia" w:hAnsiTheme="minorEastAsia" w:eastAsiaTheme="minorEastAsia"/>
              <w:highlight w:val="none"/>
            </w:rPr>
            <w:t>5. 开标</w:t>
          </w:r>
          <w:r>
            <w:tab/>
          </w:r>
          <w:r>
            <w:fldChar w:fldCharType="begin"/>
          </w:r>
          <w:r>
            <w:instrText xml:space="preserve"> PAGEREF _Toc28176 \h </w:instrText>
          </w:r>
          <w:r>
            <w:fldChar w:fldCharType="separate"/>
          </w:r>
          <w:r>
            <w:t>40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_Toc14854 </w:instrText>
          </w:r>
          <w:r>
            <w:rPr>
              <w:bCs/>
              <w:szCs w:val="21"/>
              <w:highlight w:val="none"/>
              <w:lang w:val="zh-CN"/>
            </w:rPr>
            <w:fldChar w:fldCharType="separate"/>
          </w:r>
          <w:r>
            <w:rPr>
              <w:rFonts w:asciiTheme="minorEastAsia" w:hAnsiTheme="minorEastAsia" w:eastAsiaTheme="minorEastAsia"/>
              <w:highlight w:val="none"/>
            </w:rPr>
            <w:t>5.1 开标时间和地点</w:t>
          </w:r>
          <w:r>
            <w:tab/>
          </w:r>
          <w:r>
            <w:fldChar w:fldCharType="begin"/>
          </w:r>
          <w:r>
            <w:instrText xml:space="preserve"> PAGEREF _Toc14854 \h </w:instrText>
          </w:r>
          <w:r>
            <w:fldChar w:fldCharType="separate"/>
          </w:r>
          <w:r>
            <w:t>40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_Toc18677 </w:instrText>
          </w:r>
          <w:r>
            <w:rPr>
              <w:bCs/>
              <w:szCs w:val="21"/>
              <w:highlight w:val="none"/>
              <w:lang w:val="zh-CN"/>
            </w:rPr>
            <w:fldChar w:fldCharType="separate"/>
          </w:r>
          <w:r>
            <w:rPr>
              <w:rFonts w:asciiTheme="minorEastAsia" w:hAnsiTheme="minorEastAsia" w:eastAsiaTheme="minorEastAsia"/>
              <w:highlight w:val="none"/>
            </w:rPr>
            <w:t>5.2 开标程序</w:t>
          </w:r>
          <w:r>
            <w:tab/>
          </w:r>
          <w:r>
            <w:fldChar w:fldCharType="begin"/>
          </w:r>
          <w:r>
            <w:instrText xml:space="preserve"> PAGEREF _Toc18677 \h </w:instrText>
          </w:r>
          <w:r>
            <w:fldChar w:fldCharType="separate"/>
          </w:r>
          <w:r>
            <w:t>40</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_Toc7009 </w:instrText>
          </w:r>
          <w:r>
            <w:rPr>
              <w:bCs/>
              <w:szCs w:val="21"/>
              <w:highlight w:val="none"/>
              <w:lang w:val="zh-CN"/>
            </w:rPr>
            <w:fldChar w:fldCharType="separate"/>
          </w:r>
          <w:r>
            <w:rPr>
              <w:rFonts w:asciiTheme="minorEastAsia" w:hAnsiTheme="minorEastAsia" w:eastAsiaTheme="minorEastAsia"/>
              <w:highlight w:val="none"/>
            </w:rPr>
            <w:t>5.3 开标异议</w:t>
          </w:r>
          <w:r>
            <w:tab/>
          </w:r>
          <w:r>
            <w:fldChar w:fldCharType="begin"/>
          </w:r>
          <w:r>
            <w:instrText xml:space="preserve"> PAGEREF _Toc7009 \h </w:instrText>
          </w:r>
          <w:r>
            <w:fldChar w:fldCharType="separate"/>
          </w:r>
          <w:r>
            <w:t>40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_Toc24417 </w:instrText>
          </w:r>
          <w:r>
            <w:rPr>
              <w:bCs/>
              <w:szCs w:val="21"/>
              <w:highlight w:val="none"/>
              <w:lang w:val="zh-CN"/>
            </w:rPr>
            <w:fldChar w:fldCharType="separate"/>
          </w:r>
          <w:r>
            <w:rPr>
              <w:rFonts w:asciiTheme="minorEastAsia" w:hAnsiTheme="minorEastAsia" w:eastAsiaTheme="minorEastAsia"/>
              <w:highlight w:val="none"/>
            </w:rPr>
            <w:t>6. 评标</w:t>
          </w:r>
          <w:r>
            <w:tab/>
          </w:r>
          <w:r>
            <w:fldChar w:fldCharType="begin"/>
          </w:r>
          <w:r>
            <w:instrText xml:space="preserve"> PAGEREF _Toc24417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_Toc30408 </w:instrText>
          </w:r>
          <w:r>
            <w:rPr>
              <w:bCs/>
              <w:szCs w:val="21"/>
              <w:highlight w:val="none"/>
              <w:lang w:val="zh-CN"/>
            </w:rPr>
            <w:fldChar w:fldCharType="separate"/>
          </w:r>
          <w:r>
            <w:rPr>
              <w:rFonts w:asciiTheme="minorEastAsia" w:hAnsiTheme="minorEastAsia" w:eastAsiaTheme="minorEastAsia"/>
              <w:highlight w:val="none"/>
            </w:rPr>
            <w:t>6.1 评标委员会</w:t>
          </w:r>
          <w:r>
            <w:tab/>
          </w:r>
          <w:r>
            <w:fldChar w:fldCharType="begin"/>
          </w:r>
          <w:r>
            <w:instrText xml:space="preserve"> PAGEREF _Toc30408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_Toc1747 </w:instrText>
          </w:r>
          <w:r>
            <w:rPr>
              <w:bCs/>
              <w:szCs w:val="21"/>
              <w:highlight w:val="none"/>
              <w:lang w:val="zh-CN"/>
            </w:rPr>
            <w:fldChar w:fldCharType="separate"/>
          </w:r>
          <w:r>
            <w:rPr>
              <w:rFonts w:asciiTheme="minorEastAsia" w:hAnsiTheme="minorEastAsia" w:eastAsiaTheme="minorEastAsia"/>
              <w:highlight w:val="none"/>
            </w:rPr>
            <w:t>6.2 评标原则</w:t>
          </w:r>
          <w:r>
            <w:tab/>
          </w:r>
          <w:r>
            <w:fldChar w:fldCharType="begin"/>
          </w:r>
          <w:r>
            <w:instrText xml:space="preserve"> PAGEREF _Toc1747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_Toc4769 </w:instrText>
          </w:r>
          <w:r>
            <w:rPr>
              <w:bCs/>
              <w:szCs w:val="21"/>
              <w:highlight w:val="none"/>
              <w:lang w:val="zh-CN"/>
            </w:rPr>
            <w:fldChar w:fldCharType="separate"/>
          </w:r>
          <w:r>
            <w:rPr>
              <w:rFonts w:asciiTheme="minorEastAsia" w:hAnsiTheme="minorEastAsia" w:eastAsiaTheme="minorEastAsia"/>
              <w:highlight w:val="none"/>
            </w:rPr>
            <w:t>6.3 评标</w:t>
          </w:r>
          <w:r>
            <w:tab/>
          </w:r>
          <w:r>
            <w:fldChar w:fldCharType="begin"/>
          </w:r>
          <w:r>
            <w:instrText xml:space="preserve"> PAGEREF _Toc4769 \h </w:instrText>
          </w:r>
          <w:r>
            <w:fldChar w:fldCharType="separate"/>
          </w:r>
          <w:r>
            <w:t>41</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_Toc16214 </w:instrText>
          </w:r>
          <w:r>
            <w:rPr>
              <w:bCs/>
              <w:szCs w:val="21"/>
              <w:highlight w:val="none"/>
              <w:lang w:val="zh-CN"/>
            </w:rPr>
            <w:fldChar w:fldCharType="separate"/>
          </w:r>
          <w:r>
            <w:rPr>
              <w:rFonts w:asciiTheme="minorEastAsia" w:hAnsiTheme="minorEastAsia" w:eastAsiaTheme="minorEastAsia"/>
              <w:highlight w:val="none"/>
            </w:rPr>
            <w:t>7. 合同授予</w:t>
          </w:r>
          <w:r>
            <w:tab/>
          </w:r>
          <w:r>
            <w:fldChar w:fldCharType="begin"/>
          </w:r>
          <w:r>
            <w:instrText xml:space="preserve"> PAGEREF _Toc16214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_Toc32009 </w:instrText>
          </w:r>
          <w:r>
            <w:rPr>
              <w:bCs/>
              <w:szCs w:val="21"/>
              <w:highlight w:val="none"/>
              <w:lang w:val="zh-CN"/>
            </w:rPr>
            <w:fldChar w:fldCharType="separate"/>
          </w:r>
          <w:r>
            <w:rPr>
              <w:rFonts w:asciiTheme="minorEastAsia" w:hAnsiTheme="minorEastAsia" w:eastAsiaTheme="minorEastAsia"/>
              <w:highlight w:val="none"/>
            </w:rPr>
            <w:t>7.1 中标候选人公示</w:t>
          </w:r>
          <w:r>
            <w:tab/>
          </w:r>
          <w:r>
            <w:fldChar w:fldCharType="begin"/>
          </w:r>
          <w:r>
            <w:instrText xml:space="preserve"> PAGEREF _Toc32009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_Toc7147 </w:instrText>
          </w:r>
          <w:r>
            <w:rPr>
              <w:bCs/>
              <w:szCs w:val="21"/>
              <w:highlight w:val="none"/>
              <w:lang w:val="zh-CN"/>
            </w:rPr>
            <w:fldChar w:fldCharType="separate"/>
          </w:r>
          <w:r>
            <w:rPr>
              <w:rFonts w:asciiTheme="minorEastAsia" w:hAnsiTheme="minorEastAsia" w:eastAsiaTheme="minorEastAsia"/>
              <w:highlight w:val="none"/>
            </w:rPr>
            <w:t>7.2 评标结果异议</w:t>
          </w:r>
          <w:r>
            <w:tab/>
          </w:r>
          <w:r>
            <w:fldChar w:fldCharType="begin"/>
          </w:r>
          <w:r>
            <w:instrText xml:space="preserve"> PAGEREF _Toc7147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_Toc3335 </w:instrText>
          </w:r>
          <w:r>
            <w:rPr>
              <w:bCs/>
              <w:szCs w:val="21"/>
              <w:highlight w:val="none"/>
              <w:lang w:val="zh-CN"/>
            </w:rPr>
            <w:fldChar w:fldCharType="separate"/>
          </w:r>
          <w:r>
            <w:rPr>
              <w:rFonts w:asciiTheme="minorEastAsia" w:hAnsiTheme="minorEastAsia" w:eastAsiaTheme="minorEastAsia"/>
              <w:highlight w:val="none"/>
            </w:rPr>
            <w:t>7.3 中标候选人履约能力审查</w:t>
          </w:r>
          <w:r>
            <w:tab/>
          </w:r>
          <w:r>
            <w:fldChar w:fldCharType="begin"/>
          </w:r>
          <w:r>
            <w:instrText xml:space="preserve"> PAGEREF _Toc3335 \h </w:instrText>
          </w:r>
          <w:r>
            <w:fldChar w:fldCharType="separate"/>
          </w:r>
          <w:r>
            <w:t>41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_Toc3929 </w:instrText>
          </w:r>
          <w:r>
            <w:rPr>
              <w:bCs/>
              <w:szCs w:val="21"/>
              <w:highlight w:val="none"/>
              <w:lang w:val="zh-CN"/>
            </w:rPr>
            <w:fldChar w:fldCharType="separate"/>
          </w:r>
          <w:r>
            <w:rPr>
              <w:rFonts w:asciiTheme="minorEastAsia" w:hAnsiTheme="minorEastAsia" w:eastAsiaTheme="minorEastAsia"/>
              <w:highlight w:val="none"/>
            </w:rPr>
            <w:t>7.4 定标</w:t>
          </w:r>
          <w:r>
            <w:tab/>
          </w:r>
          <w:r>
            <w:fldChar w:fldCharType="begin"/>
          </w:r>
          <w:r>
            <w:instrText xml:space="preserve"> PAGEREF _Toc3929 \h </w:instrText>
          </w:r>
          <w:r>
            <w:fldChar w:fldCharType="separate"/>
          </w:r>
          <w:r>
            <w:t>42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_Toc2718 </w:instrText>
          </w:r>
          <w:r>
            <w:rPr>
              <w:bCs/>
              <w:szCs w:val="21"/>
              <w:highlight w:val="none"/>
              <w:lang w:val="zh-CN"/>
            </w:rPr>
            <w:fldChar w:fldCharType="separate"/>
          </w:r>
          <w:r>
            <w:rPr>
              <w:rFonts w:asciiTheme="minorEastAsia" w:hAnsiTheme="minorEastAsia" w:eastAsiaTheme="minorEastAsia"/>
              <w:highlight w:val="none"/>
            </w:rPr>
            <w:t>7.5 中标通知</w:t>
          </w:r>
          <w:r>
            <w:tab/>
          </w:r>
          <w:r>
            <w:fldChar w:fldCharType="begin"/>
          </w:r>
          <w:r>
            <w:instrText xml:space="preserve"> PAGEREF _Toc2718 \h </w:instrText>
          </w:r>
          <w:r>
            <w:fldChar w:fldCharType="separate"/>
          </w:r>
          <w:r>
            <w:t>42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_Toc7210 </w:instrText>
          </w:r>
          <w:r>
            <w:rPr>
              <w:bCs/>
              <w:szCs w:val="21"/>
              <w:highlight w:val="none"/>
              <w:lang w:val="zh-CN"/>
            </w:rPr>
            <w:fldChar w:fldCharType="separate"/>
          </w:r>
          <w:r>
            <w:rPr>
              <w:rFonts w:asciiTheme="minorEastAsia" w:hAnsiTheme="minorEastAsia" w:eastAsiaTheme="minorEastAsia"/>
              <w:highlight w:val="none"/>
            </w:rPr>
            <w:t>7.6 履约保证金</w:t>
          </w:r>
          <w:r>
            <w:tab/>
          </w:r>
          <w:r>
            <w:fldChar w:fldCharType="begin"/>
          </w:r>
          <w:r>
            <w:instrText xml:space="preserve"> PAGEREF _Toc7210 \h </w:instrText>
          </w:r>
          <w:r>
            <w:fldChar w:fldCharType="separate"/>
          </w:r>
          <w:r>
            <w:t>42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_Toc25337 </w:instrText>
          </w:r>
          <w:r>
            <w:rPr>
              <w:bCs/>
              <w:szCs w:val="21"/>
              <w:highlight w:val="none"/>
              <w:lang w:val="zh-CN"/>
            </w:rPr>
            <w:fldChar w:fldCharType="separate"/>
          </w:r>
          <w:r>
            <w:rPr>
              <w:rFonts w:asciiTheme="minorEastAsia" w:hAnsiTheme="minorEastAsia" w:eastAsiaTheme="minorEastAsia"/>
              <w:highlight w:val="none"/>
            </w:rPr>
            <w:t>7.7 签订合同</w:t>
          </w:r>
          <w:r>
            <w:tab/>
          </w:r>
          <w:r>
            <w:fldChar w:fldCharType="begin"/>
          </w:r>
          <w:r>
            <w:instrText xml:space="preserve"> PAGEREF _Toc25337 \h </w:instrText>
          </w:r>
          <w:r>
            <w:fldChar w:fldCharType="separate"/>
          </w:r>
          <w:r>
            <w:t>42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_Toc19435 </w:instrText>
          </w:r>
          <w:r>
            <w:rPr>
              <w:bCs/>
              <w:szCs w:val="21"/>
              <w:highlight w:val="none"/>
              <w:lang w:val="zh-CN"/>
            </w:rPr>
            <w:fldChar w:fldCharType="separate"/>
          </w:r>
          <w:r>
            <w:rPr>
              <w:rFonts w:asciiTheme="minorEastAsia" w:hAnsiTheme="minorEastAsia" w:eastAsiaTheme="minorEastAsia"/>
              <w:highlight w:val="none"/>
            </w:rPr>
            <w:t>8.纪律和监督</w:t>
          </w:r>
          <w:r>
            <w:tab/>
          </w:r>
          <w:r>
            <w:fldChar w:fldCharType="begin"/>
          </w:r>
          <w:r>
            <w:instrText xml:space="preserve"> PAGEREF _Toc19435 \h </w:instrText>
          </w:r>
          <w:r>
            <w:fldChar w:fldCharType="separate"/>
          </w:r>
          <w:r>
            <w:t>42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_Toc4710 </w:instrText>
          </w:r>
          <w:r>
            <w:rPr>
              <w:bCs/>
              <w:szCs w:val="21"/>
              <w:highlight w:val="none"/>
              <w:lang w:val="zh-CN"/>
            </w:rPr>
            <w:fldChar w:fldCharType="separate"/>
          </w:r>
          <w:r>
            <w:rPr>
              <w:rFonts w:asciiTheme="minorEastAsia" w:hAnsiTheme="minorEastAsia" w:eastAsiaTheme="minorEastAsia"/>
              <w:highlight w:val="none"/>
            </w:rPr>
            <w:t>8.1 对招标人的纪律要求</w:t>
          </w:r>
          <w:r>
            <w:tab/>
          </w:r>
          <w:r>
            <w:fldChar w:fldCharType="begin"/>
          </w:r>
          <w:r>
            <w:instrText xml:space="preserve"> PAGEREF _Toc4710 \h </w:instrText>
          </w:r>
          <w:r>
            <w:fldChar w:fldCharType="separate"/>
          </w:r>
          <w:r>
            <w:t>42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_Toc20144 </w:instrText>
          </w:r>
          <w:r>
            <w:rPr>
              <w:bCs/>
              <w:szCs w:val="21"/>
              <w:highlight w:val="none"/>
              <w:lang w:val="zh-CN"/>
            </w:rPr>
            <w:fldChar w:fldCharType="separate"/>
          </w:r>
          <w:r>
            <w:rPr>
              <w:rFonts w:asciiTheme="minorEastAsia" w:hAnsiTheme="minorEastAsia" w:eastAsiaTheme="minorEastAsia"/>
              <w:highlight w:val="none"/>
            </w:rPr>
            <w:t>8.2 对投标人的纪律要求</w:t>
          </w:r>
          <w:r>
            <w:tab/>
          </w:r>
          <w:r>
            <w:fldChar w:fldCharType="begin"/>
          </w:r>
          <w:r>
            <w:instrText xml:space="preserve"> PAGEREF _Toc20144 \h </w:instrText>
          </w:r>
          <w:r>
            <w:fldChar w:fldCharType="separate"/>
          </w:r>
          <w:r>
            <w:t>43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_Toc28556 </w:instrText>
          </w:r>
          <w:r>
            <w:rPr>
              <w:bCs/>
              <w:szCs w:val="21"/>
              <w:highlight w:val="none"/>
              <w:lang w:val="zh-CN"/>
            </w:rPr>
            <w:fldChar w:fldCharType="separate"/>
          </w:r>
          <w:r>
            <w:rPr>
              <w:rFonts w:asciiTheme="minorEastAsia" w:hAnsiTheme="minorEastAsia" w:eastAsiaTheme="minorEastAsia"/>
              <w:highlight w:val="none"/>
            </w:rPr>
            <w:t>8.3 对评标委员会成员的纪律要求</w:t>
          </w:r>
          <w:r>
            <w:tab/>
          </w:r>
          <w:r>
            <w:fldChar w:fldCharType="begin"/>
          </w:r>
          <w:r>
            <w:instrText xml:space="preserve"> PAGEREF _Toc28556 \h </w:instrText>
          </w:r>
          <w:r>
            <w:fldChar w:fldCharType="separate"/>
          </w:r>
          <w:r>
            <w:t>43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_Toc15609 </w:instrText>
          </w:r>
          <w:r>
            <w:rPr>
              <w:bCs/>
              <w:szCs w:val="21"/>
              <w:highlight w:val="none"/>
              <w:lang w:val="zh-CN"/>
            </w:rPr>
            <w:fldChar w:fldCharType="separate"/>
          </w:r>
          <w:r>
            <w:rPr>
              <w:rFonts w:asciiTheme="minorEastAsia" w:hAnsiTheme="minorEastAsia" w:eastAsiaTheme="minorEastAsia"/>
              <w:highlight w:val="none"/>
            </w:rPr>
            <w:t>8.4 对与评标活动有关的工作人员的纪律要求</w:t>
          </w:r>
          <w:r>
            <w:tab/>
          </w:r>
          <w:r>
            <w:fldChar w:fldCharType="begin"/>
          </w:r>
          <w:r>
            <w:instrText xml:space="preserve"> PAGEREF _Toc15609 \h </w:instrText>
          </w:r>
          <w:r>
            <w:fldChar w:fldCharType="separate"/>
          </w:r>
          <w:r>
            <w:t>44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_Toc28962 </w:instrText>
          </w:r>
          <w:r>
            <w:rPr>
              <w:bCs/>
              <w:szCs w:val="21"/>
              <w:highlight w:val="none"/>
              <w:lang w:val="zh-CN"/>
            </w:rPr>
            <w:fldChar w:fldCharType="separate"/>
          </w:r>
          <w:r>
            <w:rPr>
              <w:rFonts w:asciiTheme="minorEastAsia" w:hAnsiTheme="minorEastAsia" w:eastAsiaTheme="minorEastAsia"/>
              <w:highlight w:val="none"/>
            </w:rPr>
            <w:t>8.5 投诉</w:t>
          </w:r>
          <w:r>
            <w:tab/>
          </w:r>
          <w:r>
            <w:fldChar w:fldCharType="begin"/>
          </w:r>
          <w:r>
            <w:instrText xml:space="preserve"> PAGEREF _Toc28962 \h </w:instrText>
          </w:r>
          <w:r>
            <w:fldChar w:fldCharType="separate"/>
          </w:r>
          <w:r>
            <w:t>44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_Toc14858 </w:instrText>
          </w:r>
          <w:r>
            <w:rPr>
              <w:bCs/>
              <w:szCs w:val="21"/>
              <w:highlight w:val="none"/>
              <w:lang w:val="zh-CN"/>
            </w:rPr>
            <w:fldChar w:fldCharType="separate"/>
          </w:r>
          <w:r>
            <w:rPr>
              <w:rFonts w:asciiTheme="minorEastAsia" w:hAnsiTheme="minorEastAsia" w:eastAsiaTheme="minorEastAsia"/>
              <w:highlight w:val="none"/>
            </w:rPr>
            <w:t>9. 是否采用电子招标投标</w:t>
          </w:r>
          <w:r>
            <w:tab/>
          </w:r>
          <w:r>
            <w:fldChar w:fldCharType="begin"/>
          </w:r>
          <w:r>
            <w:instrText xml:space="preserve"> PAGEREF _Toc14858 \h </w:instrText>
          </w:r>
          <w:r>
            <w:fldChar w:fldCharType="separate"/>
          </w:r>
          <w:r>
            <w:t>44</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_Toc16153 </w:instrText>
          </w:r>
          <w:r>
            <w:rPr>
              <w:bCs/>
              <w:szCs w:val="21"/>
              <w:highlight w:val="none"/>
              <w:lang w:val="zh-CN"/>
            </w:rPr>
            <w:fldChar w:fldCharType="separate"/>
          </w:r>
          <w:r>
            <w:rPr>
              <w:rFonts w:asciiTheme="minorEastAsia" w:hAnsiTheme="minorEastAsia" w:eastAsiaTheme="minorEastAsia"/>
              <w:highlight w:val="none"/>
            </w:rPr>
            <w:t>10. 需要补充的其他内容</w:t>
          </w:r>
          <w:r>
            <w:tab/>
          </w:r>
          <w:r>
            <w:fldChar w:fldCharType="begin"/>
          </w:r>
          <w:r>
            <w:instrText xml:space="preserve"> PAGEREF _Toc16153 \h </w:instrText>
          </w:r>
          <w:r>
            <w:fldChar w:fldCharType="separate"/>
          </w:r>
          <w:r>
            <w:t>44</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_Toc8393 </w:instrText>
          </w:r>
          <w:r>
            <w:rPr>
              <w:bCs/>
              <w:szCs w:val="21"/>
              <w:highlight w:val="none"/>
              <w:lang w:val="zh-CN"/>
            </w:rPr>
            <w:fldChar w:fldCharType="separate"/>
          </w:r>
          <w:r>
            <w:rPr>
              <w:rFonts w:asciiTheme="minorEastAsia" w:hAnsiTheme="minorEastAsia" w:eastAsiaTheme="minorEastAsia"/>
              <w:szCs w:val="21"/>
              <w:highlight w:val="none"/>
            </w:rPr>
            <w:t>附件一：开标记录表</w:t>
          </w:r>
          <w:r>
            <w:tab/>
          </w:r>
          <w:r>
            <w:fldChar w:fldCharType="begin"/>
          </w:r>
          <w:r>
            <w:instrText xml:space="preserve"> PAGEREF _Toc8393 \h </w:instrText>
          </w:r>
          <w:r>
            <w:fldChar w:fldCharType="separate"/>
          </w:r>
          <w:r>
            <w:t>45</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_Toc14481 </w:instrText>
          </w:r>
          <w:r>
            <w:rPr>
              <w:bCs/>
              <w:szCs w:val="21"/>
              <w:highlight w:val="none"/>
              <w:lang w:val="zh-CN"/>
            </w:rPr>
            <w:fldChar w:fldCharType="separate"/>
          </w:r>
          <w:r>
            <w:rPr>
              <w:rFonts w:asciiTheme="minorEastAsia" w:hAnsiTheme="minorEastAsia" w:eastAsiaTheme="minorEastAsia"/>
              <w:szCs w:val="21"/>
              <w:highlight w:val="none"/>
            </w:rPr>
            <w:t>附件</w:t>
          </w:r>
          <w:r>
            <w:rPr>
              <w:rFonts w:hint="eastAsia" w:asciiTheme="minorEastAsia" w:hAnsiTheme="minorEastAsia" w:eastAsiaTheme="minorEastAsia"/>
              <w:szCs w:val="21"/>
              <w:highlight w:val="none"/>
            </w:rPr>
            <w:t>三</w:t>
          </w:r>
          <w:r>
            <w:rPr>
              <w:rFonts w:asciiTheme="minorEastAsia" w:hAnsiTheme="minorEastAsia" w:eastAsiaTheme="minorEastAsia"/>
              <w:szCs w:val="21"/>
              <w:highlight w:val="none"/>
            </w:rPr>
            <w:t>：问题澄清通知</w:t>
          </w:r>
          <w:r>
            <w:tab/>
          </w:r>
          <w:r>
            <w:fldChar w:fldCharType="begin"/>
          </w:r>
          <w:r>
            <w:instrText xml:space="preserve"> PAGEREF _Toc14481 \h </w:instrText>
          </w:r>
          <w:r>
            <w:fldChar w:fldCharType="separate"/>
          </w:r>
          <w:r>
            <w:t>47</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_Toc19551 </w:instrText>
          </w:r>
          <w:r>
            <w:rPr>
              <w:bCs/>
              <w:szCs w:val="21"/>
              <w:highlight w:val="none"/>
              <w:lang w:val="zh-CN"/>
            </w:rPr>
            <w:fldChar w:fldCharType="separate"/>
          </w:r>
          <w:r>
            <w:rPr>
              <w:rFonts w:asciiTheme="minorEastAsia" w:hAnsiTheme="minorEastAsia" w:eastAsiaTheme="minorEastAsia"/>
              <w:szCs w:val="21"/>
              <w:highlight w:val="none"/>
            </w:rPr>
            <w:t>附件</w:t>
          </w:r>
          <w:r>
            <w:rPr>
              <w:rFonts w:hint="eastAsia" w:asciiTheme="minorEastAsia" w:hAnsiTheme="minorEastAsia" w:eastAsiaTheme="minorEastAsia"/>
              <w:szCs w:val="21"/>
              <w:highlight w:val="none"/>
            </w:rPr>
            <w:t>四</w:t>
          </w:r>
          <w:r>
            <w:rPr>
              <w:rFonts w:asciiTheme="minorEastAsia" w:hAnsiTheme="minorEastAsia" w:eastAsiaTheme="minorEastAsia"/>
              <w:szCs w:val="21"/>
              <w:highlight w:val="none"/>
            </w:rPr>
            <w:t>：问题的澄清</w:t>
          </w:r>
          <w:r>
            <w:tab/>
          </w:r>
          <w:r>
            <w:fldChar w:fldCharType="begin"/>
          </w:r>
          <w:r>
            <w:instrText xml:space="preserve"> PAGEREF _Toc19551 \h </w:instrText>
          </w:r>
          <w:r>
            <w:fldChar w:fldCharType="separate"/>
          </w:r>
          <w:r>
            <w:t>48</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_Toc2677 </w:instrText>
          </w:r>
          <w:r>
            <w:rPr>
              <w:bCs/>
              <w:szCs w:val="21"/>
              <w:highlight w:val="none"/>
              <w:lang w:val="zh-CN"/>
            </w:rPr>
            <w:fldChar w:fldCharType="separate"/>
          </w:r>
          <w:r>
            <w:rPr>
              <w:rFonts w:asciiTheme="minorEastAsia" w:hAnsiTheme="minorEastAsia" w:eastAsiaTheme="minorEastAsia"/>
              <w:szCs w:val="21"/>
              <w:highlight w:val="none"/>
            </w:rPr>
            <w:t>附件</w:t>
          </w:r>
          <w:r>
            <w:rPr>
              <w:rFonts w:hint="eastAsia" w:asciiTheme="minorEastAsia" w:hAnsiTheme="minorEastAsia" w:eastAsiaTheme="minorEastAsia"/>
              <w:szCs w:val="21"/>
              <w:highlight w:val="none"/>
            </w:rPr>
            <w:t>五</w:t>
          </w:r>
          <w:r>
            <w:rPr>
              <w:rFonts w:asciiTheme="minorEastAsia" w:hAnsiTheme="minorEastAsia" w:eastAsiaTheme="minorEastAsia"/>
              <w:szCs w:val="21"/>
              <w:highlight w:val="none"/>
            </w:rPr>
            <w:t>：中标通知书</w:t>
          </w:r>
          <w:r>
            <w:tab/>
          </w:r>
          <w:r>
            <w:fldChar w:fldCharType="begin"/>
          </w:r>
          <w:r>
            <w:instrText xml:space="preserve"> PAGEREF _Toc2677 \h </w:instrText>
          </w:r>
          <w:r>
            <w:fldChar w:fldCharType="separate"/>
          </w:r>
          <w:r>
            <w:t>49</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_Toc744 </w:instrText>
          </w:r>
          <w:r>
            <w:rPr>
              <w:b/>
              <w:bCs/>
              <w:szCs w:val="21"/>
              <w:highlight w:val="none"/>
              <w:lang w:val="zh-CN"/>
            </w:rPr>
            <w:fldChar w:fldCharType="separate"/>
          </w:r>
          <w:r>
            <w:rPr>
              <w:rFonts w:asciiTheme="minorEastAsia" w:hAnsiTheme="minorEastAsia" w:eastAsiaTheme="minorEastAsia"/>
              <w:b/>
              <w:bCs/>
              <w:highlight w:val="none"/>
            </w:rPr>
            <w:t xml:space="preserve">第三章 </w:t>
          </w:r>
          <w:r>
            <w:rPr>
              <w:rFonts w:hint="eastAsia" w:asciiTheme="minorEastAsia" w:hAnsiTheme="minorEastAsia" w:eastAsiaTheme="minorEastAsia"/>
              <w:b/>
              <w:bCs/>
              <w:highlight w:val="none"/>
            </w:rPr>
            <w:t xml:space="preserve"> </w:t>
          </w:r>
          <w:r>
            <w:rPr>
              <w:rFonts w:asciiTheme="minorEastAsia" w:hAnsiTheme="minorEastAsia" w:eastAsiaTheme="minorEastAsia"/>
              <w:b/>
              <w:bCs/>
              <w:highlight w:val="none"/>
            </w:rPr>
            <w:t>评标办法（综合评估法）</w:t>
          </w:r>
          <w:r>
            <w:rPr>
              <w:b/>
              <w:bCs/>
            </w:rPr>
            <w:tab/>
          </w:r>
          <w:r>
            <w:rPr>
              <w:b/>
              <w:bCs/>
            </w:rPr>
            <w:fldChar w:fldCharType="begin"/>
          </w:r>
          <w:r>
            <w:rPr>
              <w:b/>
              <w:bCs/>
            </w:rPr>
            <w:instrText xml:space="preserve"> PAGEREF _Toc744 \h </w:instrText>
          </w:r>
          <w:r>
            <w:rPr>
              <w:b/>
              <w:bCs/>
            </w:rPr>
            <w:fldChar w:fldCharType="separate"/>
          </w:r>
          <w:r>
            <w:rPr>
              <w:b/>
              <w:bCs/>
            </w:rPr>
            <w:t>50</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_Toc25564 </w:instrText>
          </w:r>
          <w:r>
            <w:rPr>
              <w:bCs/>
              <w:szCs w:val="21"/>
              <w:highlight w:val="none"/>
              <w:lang w:val="zh-CN"/>
            </w:rPr>
            <w:fldChar w:fldCharType="separate"/>
          </w:r>
          <w:r>
            <w:rPr>
              <w:rFonts w:hint="eastAsia" w:asciiTheme="minorEastAsia" w:hAnsiTheme="minorEastAsia" w:eastAsiaTheme="minorEastAsia"/>
              <w:highlight w:val="none"/>
            </w:rPr>
            <w:t>评标办法前附表</w:t>
          </w:r>
          <w:r>
            <w:tab/>
          </w:r>
          <w:r>
            <w:fldChar w:fldCharType="begin"/>
          </w:r>
          <w:r>
            <w:instrText xml:space="preserve"> PAGEREF _Toc25564 \h </w:instrText>
          </w:r>
          <w:r>
            <w:fldChar w:fldCharType="separate"/>
          </w:r>
          <w:r>
            <w:t>50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_Toc31429 </w:instrText>
          </w:r>
          <w:r>
            <w:rPr>
              <w:bCs/>
              <w:szCs w:val="21"/>
              <w:highlight w:val="none"/>
              <w:lang w:val="zh-CN"/>
            </w:rPr>
            <w:fldChar w:fldCharType="separate"/>
          </w:r>
          <w:r>
            <w:rPr>
              <w:rFonts w:hint="eastAsia" w:cs="宋体" w:asciiTheme="minorEastAsia" w:hAnsiTheme="minorEastAsia" w:eastAsiaTheme="minorEastAsia"/>
              <w:szCs w:val="28"/>
              <w:highlight w:val="none"/>
            </w:rPr>
            <w:t>1. 评标方法</w:t>
          </w:r>
          <w:r>
            <w:tab/>
          </w:r>
          <w:r>
            <w:fldChar w:fldCharType="begin"/>
          </w:r>
          <w:r>
            <w:instrText xml:space="preserve"> PAGEREF _Toc31429 \h </w:instrText>
          </w:r>
          <w:r>
            <w:fldChar w:fldCharType="separate"/>
          </w:r>
          <w:r>
            <w:t>62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_Toc32427 </w:instrText>
          </w:r>
          <w:r>
            <w:rPr>
              <w:bCs/>
              <w:szCs w:val="21"/>
              <w:highlight w:val="none"/>
              <w:lang w:val="zh-CN"/>
            </w:rPr>
            <w:fldChar w:fldCharType="separate"/>
          </w:r>
          <w:r>
            <w:rPr>
              <w:rFonts w:hint="eastAsia" w:cs="宋体" w:asciiTheme="minorEastAsia" w:hAnsiTheme="minorEastAsia" w:eastAsiaTheme="minorEastAsia"/>
              <w:szCs w:val="28"/>
              <w:highlight w:val="none"/>
            </w:rPr>
            <w:t>2. 评审标准</w:t>
          </w:r>
          <w:r>
            <w:tab/>
          </w:r>
          <w:r>
            <w:fldChar w:fldCharType="begin"/>
          </w:r>
          <w:r>
            <w:instrText xml:space="preserve"> PAGEREF _Toc32427 \h </w:instrText>
          </w:r>
          <w:r>
            <w:fldChar w:fldCharType="separate"/>
          </w:r>
          <w:r>
            <w:t>62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_Toc30532 </w:instrText>
          </w:r>
          <w:r>
            <w:rPr>
              <w:bCs/>
              <w:szCs w:val="21"/>
              <w:highlight w:val="none"/>
              <w:lang w:val="zh-CN"/>
            </w:rPr>
            <w:fldChar w:fldCharType="separate"/>
          </w:r>
          <w:r>
            <w:rPr>
              <w:rFonts w:hint="eastAsia" w:cs="宋体" w:asciiTheme="minorEastAsia" w:hAnsiTheme="minorEastAsia" w:eastAsiaTheme="minorEastAsia"/>
              <w:szCs w:val="21"/>
              <w:highlight w:val="none"/>
            </w:rPr>
            <w:t>2.1 初步评审标准</w:t>
          </w:r>
          <w:r>
            <w:tab/>
          </w:r>
          <w:r>
            <w:fldChar w:fldCharType="begin"/>
          </w:r>
          <w:r>
            <w:instrText xml:space="preserve"> PAGEREF _Toc30532 \h </w:instrText>
          </w:r>
          <w:r>
            <w:fldChar w:fldCharType="separate"/>
          </w:r>
          <w:r>
            <w:t>62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_Toc9738 </w:instrText>
          </w:r>
          <w:r>
            <w:rPr>
              <w:bCs/>
              <w:szCs w:val="21"/>
              <w:highlight w:val="none"/>
              <w:lang w:val="zh-CN"/>
            </w:rPr>
            <w:fldChar w:fldCharType="separate"/>
          </w:r>
          <w:r>
            <w:rPr>
              <w:rFonts w:hint="eastAsia" w:cs="宋体" w:asciiTheme="minorEastAsia" w:hAnsiTheme="minorEastAsia" w:eastAsiaTheme="minorEastAsia"/>
              <w:szCs w:val="21"/>
              <w:highlight w:val="none"/>
            </w:rPr>
            <w:t>2.2 分值构成与评分标准</w:t>
          </w:r>
          <w:r>
            <w:tab/>
          </w:r>
          <w:r>
            <w:fldChar w:fldCharType="begin"/>
          </w:r>
          <w:r>
            <w:instrText xml:space="preserve"> PAGEREF _Toc9738 \h </w:instrText>
          </w:r>
          <w:r>
            <w:fldChar w:fldCharType="separate"/>
          </w:r>
          <w:r>
            <w:t>62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_Toc8119 </w:instrText>
          </w:r>
          <w:r>
            <w:rPr>
              <w:bCs/>
              <w:szCs w:val="21"/>
              <w:highlight w:val="none"/>
              <w:lang w:val="zh-CN"/>
            </w:rPr>
            <w:fldChar w:fldCharType="separate"/>
          </w:r>
          <w:r>
            <w:rPr>
              <w:rFonts w:hint="eastAsia" w:cs="宋体" w:asciiTheme="minorEastAsia" w:hAnsiTheme="minorEastAsia" w:eastAsiaTheme="minorEastAsia"/>
              <w:szCs w:val="28"/>
              <w:highlight w:val="none"/>
            </w:rPr>
            <w:t>3. 评标程序</w:t>
          </w:r>
          <w:r>
            <w:tab/>
          </w:r>
          <w:r>
            <w:fldChar w:fldCharType="begin"/>
          </w:r>
          <w:r>
            <w:instrText xml:space="preserve"> PAGEREF _Toc8119 \h </w:instrText>
          </w:r>
          <w:r>
            <w:fldChar w:fldCharType="separate"/>
          </w:r>
          <w:r>
            <w:t>62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_Toc29089 </w:instrText>
          </w:r>
          <w:r>
            <w:rPr>
              <w:bCs/>
              <w:szCs w:val="21"/>
              <w:highlight w:val="none"/>
              <w:lang w:val="zh-CN"/>
            </w:rPr>
            <w:fldChar w:fldCharType="separate"/>
          </w:r>
          <w:r>
            <w:rPr>
              <w:rFonts w:hint="eastAsia" w:cs="宋体" w:asciiTheme="minorEastAsia" w:hAnsiTheme="minorEastAsia" w:eastAsiaTheme="minorEastAsia"/>
              <w:szCs w:val="21"/>
              <w:highlight w:val="none"/>
            </w:rPr>
            <w:t>3.1 初步评审</w:t>
          </w:r>
          <w:r>
            <w:tab/>
          </w:r>
          <w:r>
            <w:fldChar w:fldCharType="begin"/>
          </w:r>
          <w:r>
            <w:instrText xml:space="preserve"> PAGEREF _Toc29089 \h </w:instrText>
          </w:r>
          <w:r>
            <w:fldChar w:fldCharType="separate"/>
          </w:r>
          <w:r>
            <w:t>62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_Toc3134 </w:instrText>
          </w:r>
          <w:r>
            <w:rPr>
              <w:bCs/>
              <w:szCs w:val="21"/>
              <w:highlight w:val="none"/>
              <w:lang w:val="zh-CN"/>
            </w:rPr>
            <w:fldChar w:fldCharType="separate"/>
          </w:r>
          <w:r>
            <w:rPr>
              <w:rFonts w:hint="eastAsia" w:cs="宋体" w:asciiTheme="minorEastAsia" w:hAnsiTheme="minorEastAsia" w:eastAsiaTheme="minorEastAsia"/>
              <w:szCs w:val="21"/>
              <w:highlight w:val="none"/>
            </w:rPr>
            <w:t>3.2 详细评审</w:t>
          </w:r>
          <w:r>
            <w:tab/>
          </w:r>
          <w:r>
            <w:fldChar w:fldCharType="begin"/>
          </w:r>
          <w:r>
            <w:instrText xml:space="preserve"> PAGEREF _Toc3134 \h </w:instrText>
          </w:r>
          <w:r>
            <w:fldChar w:fldCharType="separate"/>
          </w:r>
          <w:r>
            <w:t>63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_Toc25542 </w:instrText>
          </w:r>
          <w:r>
            <w:rPr>
              <w:bCs/>
              <w:szCs w:val="21"/>
              <w:highlight w:val="none"/>
              <w:lang w:val="zh-CN"/>
            </w:rPr>
            <w:fldChar w:fldCharType="separate"/>
          </w:r>
          <w:r>
            <w:rPr>
              <w:rFonts w:hint="eastAsia" w:cs="宋体" w:asciiTheme="minorEastAsia" w:hAnsiTheme="minorEastAsia" w:eastAsiaTheme="minorEastAsia"/>
              <w:szCs w:val="21"/>
              <w:highlight w:val="none"/>
            </w:rPr>
            <w:t>3.3 投标文件的澄清和补正</w:t>
          </w:r>
          <w:r>
            <w:tab/>
          </w:r>
          <w:r>
            <w:fldChar w:fldCharType="begin"/>
          </w:r>
          <w:r>
            <w:instrText xml:space="preserve"> PAGEREF _Toc25542 \h </w:instrText>
          </w:r>
          <w:r>
            <w:fldChar w:fldCharType="separate"/>
          </w:r>
          <w:r>
            <w:t>63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_Toc7620 </w:instrText>
          </w:r>
          <w:r>
            <w:rPr>
              <w:bCs/>
              <w:szCs w:val="21"/>
              <w:highlight w:val="none"/>
              <w:lang w:val="zh-CN"/>
            </w:rPr>
            <w:fldChar w:fldCharType="separate"/>
          </w:r>
          <w:r>
            <w:rPr>
              <w:rFonts w:hint="eastAsia" w:cs="宋体" w:asciiTheme="minorEastAsia" w:hAnsiTheme="minorEastAsia" w:eastAsiaTheme="minorEastAsia"/>
              <w:szCs w:val="21"/>
              <w:highlight w:val="none"/>
            </w:rPr>
            <w:t>3.4 评标结果</w:t>
          </w:r>
          <w:r>
            <w:tab/>
          </w:r>
          <w:r>
            <w:fldChar w:fldCharType="begin"/>
          </w:r>
          <w:r>
            <w:instrText xml:space="preserve"> PAGEREF _Toc7620 \h </w:instrText>
          </w:r>
          <w:r>
            <w:fldChar w:fldCharType="separate"/>
          </w:r>
          <w:r>
            <w:t>63</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_Toc18937 </w:instrText>
          </w:r>
          <w:r>
            <w:rPr>
              <w:b/>
              <w:bCs/>
              <w:szCs w:val="21"/>
              <w:highlight w:val="none"/>
              <w:lang w:val="zh-CN"/>
            </w:rPr>
            <w:fldChar w:fldCharType="separate"/>
          </w:r>
          <w:r>
            <w:rPr>
              <w:rFonts w:ascii="宋体" w:hAnsi="宋体"/>
              <w:b/>
              <w:bCs/>
              <w:highlight w:val="none"/>
            </w:rPr>
            <w:t xml:space="preserve">第三章 </w:t>
          </w:r>
          <w:r>
            <w:rPr>
              <w:rFonts w:hint="eastAsia" w:ascii="宋体" w:hAnsi="宋体"/>
              <w:b/>
              <w:bCs/>
              <w:highlight w:val="none"/>
            </w:rPr>
            <w:t xml:space="preserve"> </w:t>
          </w:r>
          <w:r>
            <w:rPr>
              <w:rFonts w:ascii="宋体" w:hAnsi="宋体"/>
              <w:b/>
              <w:bCs/>
              <w:highlight w:val="none"/>
            </w:rPr>
            <w:t>评标办法（</w:t>
          </w:r>
          <w:r>
            <w:rPr>
              <w:rFonts w:hint="eastAsia" w:ascii="宋体" w:hAnsi="宋体"/>
              <w:b/>
              <w:bCs/>
              <w:highlight w:val="none"/>
            </w:rPr>
            <w:t>经评审的最低投标价法</w:t>
          </w:r>
          <w:r>
            <w:rPr>
              <w:rFonts w:ascii="宋体" w:hAnsi="宋体"/>
              <w:b/>
              <w:bCs/>
              <w:highlight w:val="none"/>
            </w:rPr>
            <w:t>）</w:t>
          </w:r>
          <w:r>
            <w:rPr>
              <w:b/>
              <w:bCs/>
            </w:rPr>
            <w:tab/>
          </w:r>
          <w:r>
            <w:rPr>
              <w:b/>
              <w:bCs/>
            </w:rPr>
            <w:fldChar w:fldCharType="begin"/>
          </w:r>
          <w:r>
            <w:rPr>
              <w:b/>
              <w:bCs/>
            </w:rPr>
            <w:instrText xml:space="preserve"> PAGEREF _Toc18937 \h </w:instrText>
          </w:r>
          <w:r>
            <w:rPr>
              <w:b/>
              <w:bCs/>
            </w:rPr>
            <w:fldChar w:fldCharType="separate"/>
          </w:r>
          <w:r>
            <w:rPr>
              <w:b/>
              <w:bCs/>
            </w:rPr>
            <w:t>67</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_Toc8960 </w:instrText>
          </w:r>
          <w:r>
            <w:rPr>
              <w:bCs/>
              <w:szCs w:val="21"/>
              <w:highlight w:val="none"/>
              <w:lang w:val="zh-CN"/>
            </w:rPr>
            <w:fldChar w:fldCharType="separate"/>
          </w:r>
          <w:r>
            <w:rPr>
              <w:rFonts w:hint="eastAsia" w:ascii="宋体" w:hAnsi="宋体"/>
              <w:szCs w:val="32"/>
              <w:highlight w:val="none"/>
            </w:rPr>
            <w:t>评标办法前附表</w:t>
          </w:r>
          <w:r>
            <w:tab/>
          </w:r>
          <w:r>
            <w:fldChar w:fldCharType="begin"/>
          </w:r>
          <w:r>
            <w:instrText xml:space="preserve"> PAGEREF _Toc8960 \h </w:instrText>
          </w:r>
          <w:r>
            <w:fldChar w:fldCharType="separate"/>
          </w:r>
          <w:r>
            <w:t>67</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_Toc31331 </w:instrText>
          </w:r>
          <w:r>
            <w:rPr>
              <w:bCs/>
              <w:szCs w:val="21"/>
              <w:highlight w:val="none"/>
              <w:lang w:val="zh-CN"/>
            </w:rPr>
            <w:fldChar w:fldCharType="separate"/>
          </w:r>
          <w:r>
            <w:rPr>
              <w:rFonts w:asciiTheme="minorEastAsia" w:hAnsiTheme="minorEastAsia" w:eastAsiaTheme="minorEastAsia"/>
              <w:snapToGrid w:val="0"/>
              <w:highlight w:val="none"/>
            </w:rPr>
            <w:t>1. 评标方法</w:t>
          </w:r>
          <w:r>
            <w:tab/>
          </w:r>
          <w:r>
            <w:fldChar w:fldCharType="begin"/>
          </w:r>
          <w:r>
            <w:instrText xml:space="preserve"> PAGEREF _Toc31331 \h </w:instrText>
          </w:r>
          <w:r>
            <w:fldChar w:fldCharType="separate"/>
          </w:r>
          <w:r>
            <w:t>72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_Toc6788 </w:instrText>
          </w:r>
          <w:r>
            <w:rPr>
              <w:bCs/>
              <w:szCs w:val="21"/>
              <w:highlight w:val="none"/>
              <w:lang w:val="zh-CN"/>
            </w:rPr>
            <w:fldChar w:fldCharType="separate"/>
          </w:r>
          <w:r>
            <w:rPr>
              <w:rFonts w:asciiTheme="minorEastAsia" w:hAnsiTheme="minorEastAsia" w:eastAsiaTheme="minorEastAsia"/>
              <w:snapToGrid w:val="0"/>
              <w:highlight w:val="none"/>
            </w:rPr>
            <w:t>2. 评审标准</w:t>
          </w:r>
          <w:r>
            <w:tab/>
          </w:r>
          <w:r>
            <w:fldChar w:fldCharType="begin"/>
          </w:r>
          <w:r>
            <w:instrText xml:space="preserve"> PAGEREF _Toc6788 \h </w:instrText>
          </w:r>
          <w:r>
            <w:fldChar w:fldCharType="separate"/>
          </w:r>
          <w:r>
            <w:t>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_Toc7734 </w:instrText>
          </w:r>
          <w:r>
            <w:rPr>
              <w:bCs/>
              <w:szCs w:val="21"/>
              <w:highlight w:val="none"/>
              <w:lang w:val="zh-CN"/>
            </w:rPr>
            <w:fldChar w:fldCharType="separate"/>
          </w:r>
          <w:r>
            <w:rPr>
              <w:rFonts w:cs="宋体" w:asciiTheme="minorEastAsia" w:hAnsiTheme="minorEastAsia" w:eastAsiaTheme="minorEastAsia"/>
              <w:szCs w:val="21"/>
              <w:highlight w:val="none"/>
            </w:rPr>
            <w:t>2.1</w:t>
          </w:r>
          <w:r>
            <w:rPr>
              <w:rFonts w:hint="eastAsia" w:cs="宋体" w:asciiTheme="minorEastAsia" w:hAnsiTheme="minorEastAsia" w:eastAsiaTheme="minorEastAsia"/>
              <w:szCs w:val="21"/>
              <w:highlight w:val="none"/>
            </w:rPr>
            <w:t>报价</w:t>
          </w:r>
          <w:r>
            <w:rPr>
              <w:rFonts w:cs="宋体" w:asciiTheme="minorEastAsia" w:hAnsiTheme="minorEastAsia" w:eastAsiaTheme="minorEastAsia"/>
              <w:szCs w:val="21"/>
              <w:highlight w:val="none"/>
            </w:rPr>
            <w:t>排序</w:t>
          </w:r>
          <w:r>
            <w:rPr>
              <w:rFonts w:hint="eastAsia" w:cs="宋体" w:asciiTheme="minorEastAsia" w:hAnsiTheme="minorEastAsia" w:eastAsiaTheme="minorEastAsia"/>
              <w:szCs w:val="21"/>
              <w:highlight w:val="none"/>
            </w:rPr>
            <w:t>标准</w:t>
          </w:r>
          <w:r>
            <w:tab/>
          </w:r>
          <w:r>
            <w:fldChar w:fldCharType="begin"/>
          </w:r>
          <w:r>
            <w:instrText xml:space="preserve"> PAGEREF _Toc7734 \h </w:instrText>
          </w:r>
          <w:r>
            <w:fldChar w:fldCharType="separate"/>
          </w:r>
          <w:r>
            <w:t>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_Toc8721 </w:instrText>
          </w:r>
          <w:r>
            <w:rPr>
              <w:bCs/>
              <w:szCs w:val="21"/>
              <w:highlight w:val="none"/>
              <w:lang w:val="zh-CN"/>
            </w:rPr>
            <w:fldChar w:fldCharType="separate"/>
          </w:r>
          <w:r>
            <w:rPr>
              <w:rFonts w:cs="宋体" w:asciiTheme="minorEastAsia" w:hAnsiTheme="minorEastAsia" w:eastAsiaTheme="minorEastAsia"/>
              <w:szCs w:val="21"/>
              <w:highlight w:val="none"/>
            </w:rPr>
            <w:t>2.</w:t>
          </w:r>
          <w:r>
            <w:rPr>
              <w:rFonts w:hint="eastAsia" w:cs="宋体" w:asciiTheme="minorEastAsia" w:hAnsiTheme="minorEastAsia" w:eastAsiaTheme="minorEastAsia"/>
              <w:szCs w:val="21"/>
              <w:highlight w:val="none"/>
            </w:rPr>
            <w:t>2符合性审查标准</w:t>
          </w:r>
          <w:r>
            <w:tab/>
          </w:r>
          <w:r>
            <w:fldChar w:fldCharType="begin"/>
          </w:r>
          <w:r>
            <w:instrText xml:space="preserve"> PAGEREF _Toc8721 \h </w:instrText>
          </w:r>
          <w:r>
            <w:fldChar w:fldCharType="separate"/>
          </w:r>
          <w:r>
            <w:t>72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_Toc30749 </w:instrText>
          </w:r>
          <w:r>
            <w:rPr>
              <w:bCs/>
              <w:szCs w:val="21"/>
              <w:highlight w:val="none"/>
              <w:lang w:val="zh-CN"/>
            </w:rPr>
            <w:fldChar w:fldCharType="separate"/>
          </w:r>
          <w:r>
            <w:rPr>
              <w:rFonts w:asciiTheme="minorEastAsia" w:hAnsiTheme="minorEastAsia" w:eastAsiaTheme="minorEastAsia"/>
              <w:snapToGrid w:val="0"/>
              <w:highlight w:val="none"/>
            </w:rPr>
            <w:t>3.  评标程序</w:t>
          </w:r>
          <w:r>
            <w:tab/>
          </w:r>
          <w:r>
            <w:fldChar w:fldCharType="begin"/>
          </w:r>
          <w:r>
            <w:instrText xml:space="preserve"> PAGEREF _Toc30749 \h </w:instrText>
          </w:r>
          <w:r>
            <w:fldChar w:fldCharType="separate"/>
          </w:r>
          <w:r>
            <w:t>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_Toc26064 </w:instrText>
          </w:r>
          <w:r>
            <w:rPr>
              <w:bCs/>
              <w:szCs w:val="21"/>
              <w:highlight w:val="none"/>
              <w:lang w:val="zh-CN"/>
            </w:rPr>
            <w:fldChar w:fldCharType="separate"/>
          </w:r>
          <w:r>
            <w:rPr>
              <w:rFonts w:cs="宋体" w:asciiTheme="minorEastAsia" w:hAnsiTheme="minorEastAsia" w:eastAsiaTheme="minorEastAsia"/>
              <w:szCs w:val="21"/>
              <w:highlight w:val="none"/>
            </w:rPr>
            <w:t>3.1</w:t>
          </w:r>
          <w:r>
            <w:rPr>
              <w:rFonts w:hint="eastAsia" w:cs="宋体" w:asciiTheme="minorEastAsia" w:hAnsiTheme="minorEastAsia" w:eastAsiaTheme="minorEastAsia"/>
              <w:szCs w:val="21"/>
              <w:highlight w:val="none"/>
            </w:rPr>
            <w:t>报价排序</w:t>
          </w:r>
          <w:r>
            <w:tab/>
          </w:r>
          <w:r>
            <w:fldChar w:fldCharType="begin"/>
          </w:r>
          <w:r>
            <w:instrText xml:space="preserve"> PAGEREF _Toc26064 \h </w:instrText>
          </w:r>
          <w:r>
            <w:fldChar w:fldCharType="separate"/>
          </w:r>
          <w:r>
            <w:t>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_Toc20256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2符合性审查</w:t>
          </w:r>
          <w:r>
            <w:tab/>
          </w:r>
          <w:r>
            <w:fldChar w:fldCharType="begin"/>
          </w:r>
          <w:r>
            <w:instrText xml:space="preserve"> PAGEREF _Toc20256 \h </w:instrText>
          </w:r>
          <w:r>
            <w:fldChar w:fldCharType="separate"/>
          </w:r>
          <w:r>
            <w:t>72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_Toc13862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3</w:t>
          </w:r>
          <w:r>
            <w:rPr>
              <w:rFonts w:cs="宋体" w:asciiTheme="minorEastAsia" w:hAnsiTheme="minorEastAsia" w:eastAsiaTheme="minorEastAsia"/>
              <w:szCs w:val="21"/>
              <w:highlight w:val="none"/>
            </w:rPr>
            <w:t xml:space="preserve"> </w:t>
          </w:r>
          <w:r>
            <w:rPr>
              <w:rFonts w:hint="eastAsia" w:cs="宋体" w:asciiTheme="minorEastAsia" w:hAnsiTheme="minorEastAsia" w:eastAsiaTheme="minorEastAsia"/>
              <w:szCs w:val="21"/>
              <w:highlight w:val="none"/>
            </w:rPr>
            <w:t>投标文件的澄清和补正</w:t>
          </w:r>
          <w:r>
            <w:tab/>
          </w:r>
          <w:r>
            <w:fldChar w:fldCharType="begin"/>
          </w:r>
          <w:r>
            <w:instrText xml:space="preserve"> PAGEREF _Toc13862 \h </w:instrText>
          </w:r>
          <w:r>
            <w:fldChar w:fldCharType="separate"/>
          </w:r>
          <w:r>
            <w:t>73</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_Toc10658 </w:instrText>
          </w:r>
          <w:r>
            <w:rPr>
              <w:bCs/>
              <w:szCs w:val="21"/>
              <w:highlight w:val="none"/>
              <w:lang w:val="zh-CN"/>
            </w:rPr>
            <w:fldChar w:fldCharType="separate"/>
          </w:r>
          <w:r>
            <w:rPr>
              <w:rFonts w:cs="宋体" w:asciiTheme="minorEastAsia" w:hAnsiTheme="minorEastAsia" w:eastAsiaTheme="minorEastAsia"/>
              <w:szCs w:val="21"/>
              <w:highlight w:val="none"/>
            </w:rPr>
            <w:t>3.</w:t>
          </w:r>
          <w:r>
            <w:rPr>
              <w:rFonts w:hint="eastAsia" w:cs="宋体" w:asciiTheme="minorEastAsia" w:hAnsiTheme="minorEastAsia" w:eastAsiaTheme="minorEastAsia"/>
              <w:szCs w:val="21"/>
              <w:highlight w:val="none"/>
            </w:rPr>
            <w:t>4</w:t>
          </w:r>
          <w:r>
            <w:rPr>
              <w:rFonts w:cs="宋体" w:asciiTheme="minorEastAsia" w:hAnsiTheme="minorEastAsia" w:eastAsiaTheme="minorEastAsia"/>
              <w:szCs w:val="21"/>
              <w:highlight w:val="none"/>
            </w:rPr>
            <w:t xml:space="preserve"> </w:t>
          </w:r>
          <w:r>
            <w:rPr>
              <w:rFonts w:hint="eastAsia" w:cs="宋体" w:asciiTheme="minorEastAsia" w:hAnsiTheme="minorEastAsia" w:eastAsiaTheme="minorEastAsia"/>
              <w:szCs w:val="21"/>
              <w:highlight w:val="none"/>
            </w:rPr>
            <w:t>评标结果</w:t>
          </w:r>
          <w:r>
            <w:tab/>
          </w:r>
          <w:r>
            <w:fldChar w:fldCharType="begin"/>
          </w:r>
          <w:r>
            <w:instrText xml:space="preserve"> PAGEREF _Toc10658 \h </w:instrText>
          </w:r>
          <w:r>
            <w:fldChar w:fldCharType="separate"/>
          </w:r>
          <w:r>
            <w:t>73</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_Toc24882 </w:instrText>
          </w:r>
          <w:r>
            <w:rPr>
              <w:b/>
              <w:bCs/>
              <w:szCs w:val="21"/>
              <w:highlight w:val="none"/>
              <w:lang w:val="zh-CN"/>
            </w:rPr>
            <w:fldChar w:fldCharType="separate"/>
          </w:r>
          <w:r>
            <w:rPr>
              <w:rFonts w:hint="eastAsia" w:ascii="宋体" w:hAnsi="宋体"/>
              <w:b/>
              <w:bCs/>
              <w:kern w:val="0"/>
              <w:highlight w:val="none"/>
            </w:rPr>
            <w:t>第四章  合同条款及格式</w:t>
          </w:r>
          <w:r>
            <w:rPr>
              <w:b/>
              <w:bCs/>
            </w:rPr>
            <w:tab/>
          </w:r>
          <w:r>
            <w:rPr>
              <w:b/>
              <w:bCs/>
            </w:rPr>
            <w:fldChar w:fldCharType="begin"/>
          </w:r>
          <w:r>
            <w:rPr>
              <w:b/>
              <w:bCs/>
            </w:rPr>
            <w:instrText xml:space="preserve"> PAGEREF _Toc24882 \h </w:instrText>
          </w:r>
          <w:r>
            <w:rPr>
              <w:b/>
              <w:bCs/>
            </w:rPr>
            <w:fldChar w:fldCharType="separate"/>
          </w:r>
          <w:r>
            <w:rPr>
              <w:b/>
              <w:bCs/>
            </w:rPr>
            <w:t>78</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_Toc8553 </w:instrText>
          </w:r>
          <w:r>
            <w:rPr>
              <w:bCs/>
              <w:szCs w:val="21"/>
              <w:highlight w:val="none"/>
              <w:lang w:val="zh-CN"/>
            </w:rPr>
            <w:fldChar w:fldCharType="separate"/>
          </w:r>
          <w:r>
            <w:rPr>
              <w:rFonts w:hint="eastAsia" w:asciiTheme="minorEastAsia" w:hAnsiTheme="minorEastAsia" w:eastAsiaTheme="minorEastAsia"/>
              <w:szCs w:val="44"/>
              <w:highlight w:val="none"/>
            </w:rPr>
            <w:t xml:space="preserve">第一节 </w:t>
          </w:r>
          <w:r>
            <w:rPr>
              <w:rFonts w:asciiTheme="minorEastAsia" w:hAnsiTheme="minorEastAsia" w:eastAsiaTheme="minorEastAsia"/>
              <w:szCs w:val="44"/>
              <w:highlight w:val="none"/>
            </w:rPr>
            <w:t>合同协议书</w:t>
          </w:r>
          <w:r>
            <w:tab/>
          </w:r>
          <w:r>
            <w:fldChar w:fldCharType="begin"/>
          </w:r>
          <w:r>
            <w:instrText xml:space="preserve"> PAGEREF _Toc8553 \h </w:instrText>
          </w:r>
          <w:r>
            <w:fldChar w:fldCharType="separate"/>
          </w:r>
          <w:r>
            <w:t>79</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_Toc5436 </w:instrText>
          </w:r>
          <w:r>
            <w:rPr>
              <w:bCs/>
              <w:szCs w:val="21"/>
              <w:highlight w:val="none"/>
              <w:lang w:val="zh-CN"/>
            </w:rPr>
            <w:fldChar w:fldCharType="separate"/>
          </w:r>
          <w:r>
            <w:rPr>
              <w:rFonts w:hint="eastAsia" w:asciiTheme="minorEastAsia" w:hAnsiTheme="minorEastAsia" w:eastAsiaTheme="minorEastAsia"/>
              <w:szCs w:val="44"/>
              <w:highlight w:val="none"/>
            </w:rPr>
            <w:t>第二节</w:t>
          </w:r>
          <w:r>
            <w:rPr>
              <w:rFonts w:asciiTheme="minorEastAsia" w:hAnsiTheme="minorEastAsia" w:eastAsiaTheme="minorEastAsia"/>
              <w:szCs w:val="44"/>
              <w:highlight w:val="none"/>
            </w:rPr>
            <w:t xml:space="preserve"> </w:t>
          </w:r>
          <w:r>
            <w:rPr>
              <w:rFonts w:hint="eastAsia" w:asciiTheme="minorEastAsia" w:hAnsiTheme="minorEastAsia" w:eastAsiaTheme="minorEastAsia"/>
              <w:szCs w:val="44"/>
              <w:highlight w:val="none"/>
            </w:rPr>
            <w:t>通用合同条款</w:t>
          </w:r>
          <w:r>
            <w:tab/>
          </w:r>
          <w:r>
            <w:fldChar w:fldCharType="begin"/>
          </w:r>
          <w:r>
            <w:instrText xml:space="preserve"> PAGEREF _Toc5436 \h </w:instrText>
          </w:r>
          <w:r>
            <w:fldChar w:fldCharType="separate"/>
          </w:r>
          <w:r>
            <w:t>81</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_Toc2606 </w:instrText>
          </w:r>
          <w:r>
            <w:rPr>
              <w:bCs/>
              <w:szCs w:val="21"/>
              <w:highlight w:val="none"/>
              <w:lang w:val="zh-CN"/>
            </w:rPr>
            <w:fldChar w:fldCharType="separate"/>
          </w:r>
          <w:r>
            <w:rPr>
              <w:rFonts w:hint="eastAsia" w:asciiTheme="minorEastAsia" w:hAnsiTheme="minorEastAsia" w:eastAsiaTheme="minorEastAsia"/>
              <w:szCs w:val="44"/>
              <w:highlight w:val="none"/>
            </w:rPr>
            <w:t>第三节</w:t>
          </w:r>
          <w:r>
            <w:rPr>
              <w:rFonts w:asciiTheme="minorEastAsia" w:hAnsiTheme="minorEastAsia" w:eastAsiaTheme="minorEastAsia"/>
              <w:szCs w:val="44"/>
              <w:highlight w:val="none"/>
            </w:rPr>
            <w:t xml:space="preserve"> </w:t>
          </w:r>
          <w:r>
            <w:rPr>
              <w:rFonts w:hint="eastAsia" w:asciiTheme="minorEastAsia" w:hAnsiTheme="minorEastAsia" w:eastAsiaTheme="minorEastAsia"/>
              <w:szCs w:val="44"/>
              <w:highlight w:val="none"/>
            </w:rPr>
            <w:t>专用合同条款</w:t>
          </w:r>
          <w:r>
            <w:tab/>
          </w:r>
          <w:r>
            <w:fldChar w:fldCharType="begin"/>
          </w:r>
          <w:r>
            <w:instrText xml:space="preserve"> PAGEREF _Toc2606 \h </w:instrText>
          </w:r>
          <w:r>
            <w:fldChar w:fldCharType="separate"/>
          </w:r>
          <w:r>
            <w:t>93</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_Toc12316 </w:instrText>
          </w:r>
          <w:r>
            <w:rPr>
              <w:b/>
              <w:bCs/>
              <w:szCs w:val="21"/>
              <w:highlight w:val="none"/>
              <w:lang w:val="zh-CN"/>
            </w:rPr>
            <w:fldChar w:fldCharType="separate"/>
          </w:r>
          <w:r>
            <w:rPr>
              <w:rFonts w:hint="eastAsia" w:ascii="宋体" w:hAnsi="宋体"/>
              <w:b/>
              <w:bCs/>
              <w:szCs w:val="52"/>
              <w:highlight w:val="none"/>
            </w:rPr>
            <w:t>第 二 卷</w:t>
          </w:r>
          <w:r>
            <w:rPr>
              <w:b/>
              <w:bCs/>
            </w:rPr>
            <w:tab/>
          </w:r>
          <w:r>
            <w:rPr>
              <w:b/>
              <w:bCs/>
            </w:rPr>
            <w:fldChar w:fldCharType="begin"/>
          </w:r>
          <w:r>
            <w:rPr>
              <w:b/>
              <w:bCs/>
            </w:rPr>
            <w:instrText xml:space="preserve"> PAGEREF _Toc12316 \h </w:instrText>
          </w:r>
          <w:r>
            <w:rPr>
              <w:b/>
              <w:bCs/>
            </w:rPr>
            <w:fldChar w:fldCharType="separate"/>
          </w:r>
          <w:r>
            <w:rPr>
              <w:b/>
              <w:bCs/>
            </w:rPr>
            <w:t>119</w:t>
          </w:r>
          <w:r>
            <w:rPr>
              <w:b/>
              <w:bCs/>
            </w:rPr>
            <w:fldChar w:fldCharType="end"/>
          </w:r>
          <w:r>
            <w:rPr>
              <w:b/>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_Toc3057 </w:instrText>
          </w:r>
          <w:r>
            <w:rPr>
              <w:b/>
              <w:bCs/>
              <w:szCs w:val="21"/>
              <w:highlight w:val="none"/>
              <w:lang w:val="zh-CN"/>
            </w:rPr>
            <w:fldChar w:fldCharType="separate"/>
          </w:r>
          <w:r>
            <w:rPr>
              <w:rFonts w:hint="eastAsia" w:ascii="宋体" w:hAnsi="宋体"/>
              <w:b/>
              <w:bCs/>
              <w:highlight w:val="none"/>
            </w:rPr>
            <w:t>第五章  委托人要求</w:t>
          </w:r>
          <w:r>
            <w:rPr>
              <w:b/>
              <w:bCs/>
            </w:rPr>
            <w:tab/>
          </w:r>
          <w:r>
            <w:rPr>
              <w:b/>
              <w:bCs/>
            </w:rPr>
            <w:fldChar w:fldCharType="begin"/>
          </w:r>
          <w:r>
            <w:rPr>
              <w:b/>
              <w:bCs/>
            </w:rPr>
            <w:instrText xml:space="preserve"> PAGEREF _Toc3057 \h </w:instrText>
          </w:r>
          <w:r>
            <w:rPr>
              <w:b/>
              <w:bCs/>
            </w:rPr>
            <w:fldChar w:fldCharType="separate"/>
          </w:r>
          <w:r>
            <w:rPr>
              <w:b/>
              <w:bCs/>
            </w:rPr>
            <w:t>120</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_Toc9146 </w:instrText>
          </w:r>
          <w:r>
            <w:rPr>
              <w:bCs/>
              <w:szCs w:val="21"/>
              <w:highlight w:val="none"/>
              <w:lang w:val="zh-CN"/>
            </w:rPr>
            <w:fldChar w:fldCharType="separate"/>
          </w:r>
          <w:r>
            <w:rPr>
              <w:rFonts w:asciiTheme="minorEastAsia" w:hAnsiTheme="minorEastAsia" w:eastAsiaTheme="minorEastAsia"/>
              <w:szCs w:val="21"/>
              <w:highlight w:val="none"/>
            </w:rPr>
            <w:t>一、监理要求</w:t>
          </w:r>
          <w:r>
            <w:tab/>
          </w:r>
          <w:r>
            <w:fldChar w:fldCharType="begin"/>
          </w:r>
          <w:r>
            <w:instrText xml:space="preserve"> PAGEREF _Toc9146 \h </w:instrText>
          </w:r>
          <w:r>
            <w:fldChar w:fldCharType="separate"/>
          </w:r>
          <w:r>
            <w:t>121</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_Toc3955 </w:instrText>
          </w:r>
          <w:r>
            <w:rPr>
              <w:bCs/>
              <w:szCs w:val="21"/>
              <w:highlight w:val="none"/>
              <w:lang w:val="zh-CN"/>
            </w:rPr>
            <w:fldChar w:fldCharType="separate"/>
          </w:r>
          <w:r>
            <w:rPr>
              <w:rFonts w:asciiTheme="minorEastAsia" w:hAnsiTheme="minorEastAsia" w:eastAsiaTheme="minorEastAsia"/>
              <w:szCs w:val="21"/>
              <w:highlight w:val="none"/>
            </w:rPr>
            <w:t>二、适用规范标准</w:t>
          </w:r>
          <w:r>
            <w:tab/>
          </w:r>
          <w:r>
            <w:fldChar w:fldCharType="begin"/>
          </w:r>
          <w:r>
            <w:instrText xml:space="preserve"> PAGEREF _Toc3955 \h </w:instrText>
          </w:r>
          <w:r>
            <w:fldChar w:fldCharType="separate"/>
          </w:r>
          <w:r>
            <w:t>121</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_Toc21557 </w:instrText>
          </w:r>
          <w:r>
            <w:rPr>
              <w:bCs/>
              <w:szCs w:val="21"/>
              <w:highlight w:val="none"/>
              <w:lang w:val="zh-CN"/>
            </w:rPr>
            <w:fldChar w:fldCharType="separate"/>
          </w:r>
          <w:r>
            <w:rPr>
              <w:rFonts w:asciiTheme="minorEastAsia" w:hAnsiTheme="minorEastAsia" w:eastAsiaTheme="minorEastAsia"/>
              <w:szCs w:val="21"/>
              <w:highlight w:val="none"/>
            </w:rPr>
            <w:t>三、成果文件要求</w:t>
          </w:r>
          <w:r>
            <w:tab/>
          </w:r>
          <w:r>
            <w:fldChar w:fldCharType="begin"/>
          </w:r>
          <w:r>
            <w:instrText xml:space="preserve"> PAGEREF _Toc21557 \h </w:instrText>
          </w:r>
          <w:r>
            <w:fldChar w:fldCharType="separate"/>
          </w:r>
          <w:r>
            <w:t>121</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_Toc19099 </w:instrText>
          </w:r>
          <w:r>
            <w:rPr>
              <w:bCs/>
              <w:szCs w:val="21"/>
              <w:highlight w:val="none"/>
              <w:lang w:val="zh-CN"/>
            </w:rPr>
            <w:fldChar w:fldCharType="separate"/>
          </w:r>
          <w:r>
            <w:rPr>
              <w:rFonts w:asciiTheme="minorEastAsia" w:hAnsiTheme="minorEastAsia" w:eastAsiaTheme="minorEastAsia"/>
              <w:szCs w:val="21"/>
              <w:highlight w:val="none"/>
            </w:rPr>
            <w:t>四、委托人财产清单</w:t>
          </w:r>
          <w:r>
            <w:tab/>
          </w:r>
          <w:r>
            <w:fldChar w:fldCharType="begin"/>
          </w:r>
          <w:r>
            <w:instrText xml:space="preserve"> PAGEREF _Toc19099 \h </w:instrText>
          </w:r>
          <w:r>
            <w:fldChar w:fldCharType="separate"/>
          </w:r>
          <w:r>
            <w:t>121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_Toc17431 </w:instrText>
          </w:r>
          <w:r>
            <w:rPr>
              <w:bCs/>
              <w:szCs w:val="21"/>
              <w:highlight w:val="none"/>
              <w:lang w:val="zh-CN"/>
            </w:rPr>
            <w:fldChar w:fldCharType="separate"/>
          </w:r>
          <w:r>
            <w:rPr>
              <w:rFonts w:asciiTheme="minorEastAsia" w:hAnsiTheme="minorEastAsia" w:eastAsiaTheme="minorEastAsia"/>
              <w:szCs w:val="21"/>
              <w:highlight w:val="none"/>
            </w:rPr>
            <w:t>（一）委托人提供的设备、设施</w:t>
          </w:r>
          <w:r>
            <w:tab/>
          </w:r>
          <w:r>
            <w:fldChar w:fldCharType="begin"/>
          </w:r>
          <w:r>
            <w:instrText xml:space="preserve"> PAGEREF _Toc17431 \h </w:instrText>
          </w:r>
          <w:r>
            <w:fldChar w:fldCharType="separate"/>
          </w:r>
          <w:r>
            <w:t>121</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_Toc390 </w:instrText>
          </w:r>
          <w:r>
            <w:rPr>
              <w:bCs/>
              <w:szCs w:val="21"/>
              <w:highlight w:val="none"/>
              <w:lang w:val="zh-CN"/>
            </w:rPr>
            <w:fldChar w:fldCharType="separate"/>
          </w:r>
          <w:r>
            <w:rPr>
              <w:rFonts w:asciiTheme="minorEastAsia" w:hAnsiTheme="minorEastAsia" w:eastAsiaTheme="minorEastAsia"/>
              <w:szCs w:val="21"/>
              <w:highlight w:val="none"/>
            </w:rPr>
            <w:t>（二）委托人提供的资料</w:t>
          </w:r>
          <w:r>
            <w:tab/>
          </w:r>
          <w:r>
            <w:fldChar w:fldCharType="begin"/>
          </w:r>
          <w:r>
            <w:instrText xml:space="preserve"> PAGEREF _Toc390 \h </w:instrText>
          </w:r>
          <w:r>
            <w:fldChar w:fldCharType="separate"/>
          </w:r>
          <w:r>
            <w:t>122</w:t>
          </w:r>
          <w:r>
            <w:fldChar w:fldCharType="end"/>
          </w:r>
          <w:r>
            <w:rPr>
              <w:bCs/>
              <w:color w:val="auto"/>
              <w:szCs w:val="21"/>
              <w:highlight w:val="none"/>
              <w:lang w:val="zh-CN"/>
            </w:rPr>
            <w:fldChar w:fldCharType="end"/>
          </w:r>
        </w:p>
        <w:p>
          <w:pPr>
            <w:pStyle w:val="20"/>
            <w:tabs>
              <w:tab w:val="right" w:leader="dot" w:pos="9469"/>
            </w:tabs>
          </w:pPr>
          <w:r>
            <w:rPr>
              <w:bCs/>
              <w:color w:val="auto"/>
              <w:szCs w:val="21"/>
              <w:highlight w:val="none"/>
              <w:lang w:val="zh-CN"/>
            </w:rPr>
            <w:fldChar w:fldCharType="begin"/>
          </w:r>
          <w:r>
            <w:rPr>
              <w:bCs/>
              <w:szCs w:val="21"/>
              <w:highlight w:val="none"/>
              <w:lang w:val="zh-CN"/>
            </w:rPr>
            <w:instrText xml:space="preserve"> HYPERLINK \l _Toc19393 </w:instrText>
          </w:r>
          <w:r>
            <w:rPr>
              <w:bCs/>
              <w:szCs w:val="21"/>
              <w:highlight w:val="none"/>
              <w:lang w:val="zh-CN"/>
            </w:rPr>
            <w:fldChar w:fldCharType="separate"/>
          </w:r>
          <w:r>
            <w:rPr>
              <w:rFonts w:asciiTheme="minorEastAsia" w:hAnsiTheme="minorEastAsia" w:eastAsiaTheme="minorEastAsia"/>
              <w:szCs w:val="21"/>
              <w:highlight w:val="none"/>
            </w:rPr>
            <w:t>（三）委托人财产使用要求及退还要求</w:t>
          </w:r>
          <w:r>
            <w:tab/>
          </w:r>
          <w:r>
            <w:fldChar w:fldCharType="begin"/>
          </w:r>
          <w:r>
            <w:instrText xml:space="preserve"> PAGEREF _Toc19393 \h </w:instrText>
          </w:r>
          <w:r>
            <w:fldChar w:fldCharType="separate"/>
          </w:r>
          <w:r>
            <w:t>122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_Toc9446 </w:instrText>
          </w:r>
          <w:r>
            <w:rPr>
              <w:bCs/>
              <w:szCs w:val="21"/>
              <w:highlight w:val="none"/>
              <w:lang w:val="zh-CN"/>
            </w:rPr>
            <w:fldChar w:fldCharType="separate"/>
          </w:r>
          <w:r>
            <w:rPr>
              <w:rFonts w:asciiTheme="minorEastAsia" w:hAnsiTheme="minorEastAsia" w:eastAsiaTheme="minorEastAsia"/>
              <w:szCs w:val="21"/>
              <w:highlight w:val="none"/>
            </w:rPr>
            <w:t>五、委托人提供的便利条件</w:t>
          </w:r>
          <w:r>
            <w:tab/>
          </w:r>
          <w:r>
            <w:fldChar w:fldCharType="begin"/>
          </w:r>
          <w:r>
            <w:instrText xml:space="preserve"> PAGEREF _Toc9446 \h </w:instrText>
          </w:r>
          <w:r>
            <w:fldChar w:fldCharType="separate"/>
          </w:r>
          <w:r>
            <w:t>122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_Toc29610 </w:instrText>
          </w:r>
          <w:r>
            <w:rPr>
              <w:bCs/>
              <w:szCs w:val="21"/>
              <w:highlight w:val="none"/>
              <w:lang w:val="zh-CN"/>
            </w:rPr>
            <w:fldChar w:fldCharType="separate"/>
          </w:r>
          <w:r>
            <w:rPr>
              <w:rFonts w:asciiTheme="minorEastAsia" w:hAnsiTheme="minorEastAsia" w:eastAsiaTheme="minorEastAsia"/>
              <w:szCs w:val="21"/>
              <w:highlight w:val="none"/>
            </w:rPr>
            <w:t>六、监理人需要自备的工作条件</w:t>
          </w:r>
          <w:r>
            <w:tab/>
          </w:r>
          <w:r>
            <w:fldChar w:fldCharType="begin"/>
          </w:r>
          <w:r>
            <w:instrText xml:space="preserve"> PAGEREF _Toc29610 \h </w:instrText>
          </w:r>
          <w:r>
            <w:fldChar w:fldCharType="separate"/>
          </w:r>
          <w:r>
            <w:t>122</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_Toc13239 </w:instrText>
          </w:r>
          <w:r>
            <w:rPr>
              <w:bCs/>
              <w:szCs w:val="21"/>
              <w:highlight w:val="none"/>
              <w:lang w:val="zh-CN"/>
            </w:rPr>
            <w:fldChar w:fldCharType="separate"/>
          </w:r>
          <w:r>
            <w:rPr>
              <w:rFonts w:asciiTheme="minorEastAsia" w:hAnsiTheme="minorEastAsia" w:eastAsiaTheme="minorEastAsia"/>
              <w:szCs w:val="21"/>
              <w:highlight w:val="none"/>
            </w:rPr>
            <w:t>七、委托人的其他要求</w:t>
          </w:r>
          <w:r>
            <w:tab/>
          </w:r>
          <w:r>
            <w:fldChar w:fldCharType="begin"/>
          </w:r>
          <w:r>
            <w:instrText xml:space="preserve"> PAGEREF _Toc13239 \h </w:instrText>
          </w:r>
          <w:r>
            <w:fldChar w:fldCharType="separate"/>
          </w:r>
          <w:r>
            <w:t>122</w:t>
          </w:r>
          <w:r>
            <w:fldChar w:fldCharType="end"/>
          </w:r>
          <w:r>
            <w:rPr>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_Toc32178 </w:instrText>
          </w:r>
          <w:r>
            <w:rPr>
              <w:b/>
              <w:bCs/>
              <w:szCs w:val="21"/>
              <w:highlight w:val="none"/>
              <w:lang w:val="zh-CN"/>
            </w:rPr>
            <w:fldChar w:fldCharType="separate"/>
          </w:r>
          <w:r>
            <w:rPr>
              <w:rFonts w:hint="eastAsia" w:ascii="宋体" w:hAnsi="宋体"/>
              <w:b/>
              <w:bCs/>
              <w:szCs w:val="52"/>
              <w:highlight w:val="none"/>
            </w:rPr>
            <w:t>第 三 卷</w:t>
          </w:r>
          <w:r>
            <w:rPr>
              <w:b/>
              <w:bCs/>
            </w:rPr>
            <w:tab/>
          </w:r>
          <w:r>
            <w:rPr>
              <w:b/>
              <w:bCs/>
            </w:rPr>
            <w:fldChar w:fldCharType="begin"/>
          </w:r>
          <w:r>
            <w:rPr>
              <w:b/>
              <w:bCs/>
            </w:rPr>
            <w:instrText xml:space="preserve"> PAGEREF _Toc32178 \h </w:instrText>
          </w:r>
          <w:r>
            <w:rPr>
              <w:b/>
              <w:bCs/>
            </w:rPr>
            <w:fldChar w:fldCharType="separate"/>
          </w:r>
          <w:r>
            <w:rPr>
              <w:b/>
              <w:bCs/>
            </w:rPr>
            <w:t>123</w:t>
          </w:r>
          <w:r>
            <w:rPr>
              <w:b/>
              <w:bCs/>
            </w:rPr>
            <w:fldChar w:fldCharType="end"/>
          </w:r>
          <w:r>
            <w:rPr>
              <w:b/>
              <w:bCs/>
              <w:color w:val="auto"/>
              <w:szCs w:val="21"/>
              <w:highlight w:val="none"/>
              <w:lang w:val="zh-CN"/>
            </w:rPr>
            <w:fldChar w:fldCharType="end"/>
          </w:r>
        </w:p>
        <w:p>
          <w:pPr>
            <w:pStyle w:val="27"/>
            <w:tabs>
              <w:tab w:val="right" w:leader="dot" w:pos="9469"/>
            </w:tabs>
            <w:rPr>
              <w:b/>
              <w:bCs/>
            </w:rPr>
          </w:pPr>
          <w:r>
            <w:rPr>
              <w:b/>
              <w:bCs/>
              <w:color w:val="auto"/>
              <w:szCs w:val="21"/>
              <w:highlight w:val="none"/>
              <w:lang w:val="zh-CN"/>
            </w:rPr>
            <w:fldChar w:fldCharType="begin"/>
          </w:r>
          <w:r>
            <w:rPr>
              <w:b/>
              <w:bCs/>
              <w:szCs w:val="21"/>
              <w:highlight w:val="none"/>
              <w:lang w:val="zh-CN"/>
            </w:rPr>
            <w:instrText xml:space="preserve"> HYPERLINK \l _Toc5068 </w:instrText>
          </w:r>
          <w:r>
            <w:rPr>
              <w:b/>
              <w:bCs/>
              <w:szCs w:val="21"/>
              <w:highlight w:val="none"/>
              <w:lang w:val="zh-CN"/>
            </w:rPr>
            <w:fldChar w:fldCharType="separate"/>
          </w:r>
          <w:r>
            <w:rPr>
              <w:rFonts w:hint="eastAsia" w:ascii="宋体" w:hAnsi="宋体"/>
              <w:b/>
              <w:bCs/>
              <w:highlight w:val="none"/>
            </w:rPr>
            <w:t>第六章  投标文件格式</w:t>
          </w:r>
          <w:r>
            <w:rPr>
              <w:b/>
              <w:bCs/>
            </w:rPr>
            <w:tab/>
          </w:r>
          <w:r>
            <w:rPr>
              <w:b/>
              <w:bCs/>
            </w:rPr>
            <w:fldChar w:fldCharType="begin"/>
          </w:r>
          <w:r>
            <w:rPr>
              <w:b/>
              <w:bCs/>
            </w:rPr>
            <w:instrText xml:space="preserve"> PAGEREF _Toc5068 \h </w:instrText>
          </w:r>
          <w:r>
            <w:rPr>
              <w:b/>
              <w:bCs/>
            </w:rPr>
            <w:fldChar w:fldCharType="separate"/>
          </w:r>
          <w:r>
            <w:rPr>
              <w:b/>
              <w:bCs/>
            </w:rPr>
            <w:t>124</w:t>
          </w:r>
          <w:r>
            <w:rPr>
              <w:b/>
              <w:bCs/>
            </w:rPr>
            <w:fldChar w:fldCharType="end"/>
          </w:r>
          <w:r>
            <w:rPr>
              <w:b/>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_Toc2952 </w:instrText>
          </w:r>
          <w:r>
            <w:rPr>
              <w:bCs/>
              <w:szCs w:val="21"/>
              <w:highlight w:val="none"/>
              <w:lang w:val="zh-CN"/>
            </w:rPr>
            <w:fldChar w:fldCharType="separate"/>
          </w:r>
          <w:r>
            <w:rPr>
              <w:rFonts w:hint="eastAsia" w:asciiTheme="minorEastAsia" w:hAnsiTheme="minorEastAsia" w:eastAsiaTheme="minorEastAsia" w:cstheme="minorEastAsia"/>
              <w:highlight w:val="none"/>
            </w:rPr>
            <w:t>一、投标函部分</w:t>
          </w:r>
          <w:r>
            <w:tab/>
          </w:r>
          <w:r>
            <w:fldChar w:fldCharType="begin"/>
          </w:r>
          <w:r>
            <w:instrText xml:space="preserve"> PAGEREF _Toc2952 \h </w:instrText>
          </w:r>
          <w:r>
            <w:fldChar w:fldCharType="separate"/>
          </w:r>
          <w:r>
            <w:t>126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_Toc32486 </w:instrText>
          </w:r>
          <w:r>
            <w:rPr>
              <w:bCs/>
              <w:szCs w:val="21"/>
              <w:highlight w:val="none"/>
              <w:lang w:val="zh-CN"/>
            </w:rPr>
            <w:fldChar w:fldCharType="separate"/>
          </w:r>
          <w:r>
            <w:rPr>
              <w:rFonts w:hint="eastAsia" w:asciiTheme="minorEastAsia" w:hAnsiTheme="minorEastAsia" w:eastAsiaTheme="minorEastAsia" w:cstheme="minorEastAsia"/>
              <w:highlight w:val="none"/>
            </w:rPr>
            <w:t>二、商务部分</w:t>
          </w:r>
          <w:r>
            <w:tab/>
          </w:r>
          <w:r>
            <w:fldChar w:fldCharType="begin"/>
          </w:r>
          <w:r>
            <w:instrText xml:space="preserve"> PAGEREF _Toc32486 \h </w:instrText>
          </w:r>
          <w:r>
            <w:fldChar w:fldCharType="separate"/>
          </w:r>
          <w:r>
            <w:t>136</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_Toc24720 </w:instrText>
          </w:r>
          <w:r>
            <w:rPr>
              <w:bCs/>
              <w:szCs w:val="21"/>
              <w:highlight w:val="none"/>
              <w:lang w:val="zh-CN"/>
            </w:rPr>
            <w:fldChar w:fldCharType="separate"/>
          </w:r>
          <w:r>
            <w:rPr>
              <w:rFonts w:hint="eastAsia" w:asciiTheme="minorEastAsia" w:hAnsiTheme="minorEastAsia" w:eastAsiaTheme="minorEastAsia" w:cstheme="minorEastAsia"/>
              <w:highlight w:val="none"/>
            </w:rPr>
            <w:t>三、技术部分</w:t>
          </w:r>
          <w:r>
            <w:tab/>
          </w:r>
          <w:r>
            <w:fldChar w:fldCharType="begin"/>
          </w:r>
          <w:r>
            <w:instrText xml:space="preserve"> PAGEREF _Toc24720 \h </w:instrText>
          </w:r>
          <w:r>
            <w:fldChar w:fldCharType="separate"/>
          </w:r>
          <w:r>
            <w:t>140</w:t>
          </w:r>
          <w:r>
            <w:fldChar w:fldCharType="end"/>
          </w:r>
          <w:r>
            <w:rPr>
              <w:bCs/>
              <w:color w:val="auto"/>
              <w:szCs w:val="21"/>
              <w:highlight w:val="none"/>
              <w:lang w:val="zh-CN"/>
            </w:rPr>
            <w:fldChar w:fldCharType="end"/>
          </w:r>
        </w:p>
        <w:p>
          <w:pPr>
            <w:pStyle w:val="32"/>
            <w:tabs>
              <w:tab w:val="right" w:leader="dot" w:pos="9469"/>
            </w:tabs>
          </w:pPr>
          <w:r>
            <w:rPr>
              <w:bCs/>
              <w:color w:val="auto"/>
              <w:szCs w:val="21"/>
              <w:highlight w:val="none"/>
              <w:lang w:val="zh-CN"/>
            </w:rPr>
            <w:fldChar w:fldCharType="begin"/>
          </w:r>
          <w:r>
            <w:rPr>
              <w:bCs/>
              <w:szCs w:val="21"/>
              <w:highlight w:val="none"/>
              <w:lang w:val="zh-CN"/>
            </w:rPr>
            <w:instrText xml:space="preserve"> HYPERLINK \l _Toc2227 </w:instrText>
          </w:r>
          <w:r>
            <w:rPr>
              <w:bCs/>
              <w:szCs w:val="21"/>
              <w:highlight w:val="none"/>
              <w:lang w:val="zh-CN"/>
            </w:rPr>
            <w:fldChar w:fldCharType="separate"/>
          </w:r>
          <w:r>
            <w:rPr>
              <w:rFonts w:hint="eastAsia" w:asciiTheme="minorEastAsia" w:hAnsiTheme="minorEastAsia" w:eastAsiaTheme="minorEastAsia" w:cstheme="minorEastAsia"/>
              <w:highlight w:val="none"/>
            </w:rPr>
            <w:t>四、资格审查部分</w:t>
          </w:r>
          <w:r>
            <w:tab/>
          </w:r>
          <w:r>
            <w:fldChar w:fldCharType="begin"/>
          </w:r>
          <w:r>
            <w:instrText xml:space="preserve"> PAGEREF _Toc2227 \h </w:instrText>
          </w:r>
          <w:r>
            <w:fldChar w:fldCharType="separate"/>
          </w:r>
          <w:r>
            <w:t>142</w:t>
          </w:r>
          <w:r>
            <w:fldChar w:fldCharType="end"/>
          </w:r>
          <w:r>
            <w:rPr>
              <w:bCs/>
              <w:color w:val="auto"/>
              <w:szCs w:val="21"/>
              <w:highlight w:val="none"/>
              <w:lang w:val="zh-CN"/>
            </w:rPr>
            <w:fldChar w:fldCharType="end"/>
          </w:r>
        </w:p>
        <w:p>
          <w:pPr>
            <w:pStyle w:val="32"/>
            <w:tabs>
              <w:tab w:val="right" w:leader="dot" w:pos="9469"/>
            </w:tabs>
            <w:ind w:firstLine="420" w:firstLineChars="200"/>
          </w:pPr>
          <w:r>
            <w:rPr>
              <w:bCs/>
              <w:color w:val="auto"/>
              <w:szCs w:val="21"/>
              <w:highlight w:val="none"/>
              <w:lang w:val="zh-CN"/>
            </w:rPr>
            <w:fldChar w:fldCharType="begin"/>
          </w:r>
          <w:r>
            <w:rPr>
              <w:bCs/>
              <w:szCs w:val="21"/>
              <w:highlight w:val="none"/>
              <w:lang w:val="zh-CN"/>
            </w:rPr>
            <w:instrText xml:space="preserve"> HYPERLINK \l _Toc17425 </w:instrText>
          </w:r>
          <w:r>
            <w:rPr>
              <w:bCs/>
              <w:szCs w:val="21"/>
              <w:highlight w:val="none"/>
              <w:lang w:val="zh-CN"/>
            </w:rPr>
            <w:fldChar w:fldCharType="separate"/>
          </w:r>
          <w:r>
            <w:rPr>
              <w:rFonts w:hint="eastAsia" w:cs="Times New Roman" w:asciiTheme="minorEastAsia" w:hAnsiTheme="minorEastAsia" w:eastAsiaTheme="minorEastAsia"/>
              <w:bCs/>
              <w:kern w:val="2"/>
              <w:szCs w:val="20"/>
              <w:highlight w:val="none"/>
              <w:lang w:val="en-US" w:eastAsia="zh-CN" w:bidi="ar-SA"/>
            </w:rPr>
            <w:t>（一）法定代表人身份证明或授权委托书</w:t>
          </w:r>
          <w:r>
            <w:tab/>
          </w:r>
          <w:r>
            <w:fldChar w:fldCharType="begin"/>
          </w:r>
          <w:r>
            <w:instrText xml:space="preserve"> PAGEREF _Toc17425 \h </w:instrText>
          </w:r>
          <w:r>
            <w:fldChar w:fldCharType="separate"/>
          </w:r>
          <w:r>
            <w:t>145</w:t>
          </w:r>
          <w:r>
            <w:fldChar w:fldCharType="end"/>
          </w:r>
          <w:r>
            <w:rPr>
              <w:bCs/>
              <w:color w:val="auto"/>
              <w:szCs w:val="21"/>
              <w:highlight w:val="none"/>
              <w:lang w:val="zh-CN"/>
            </w:rPr>
            <w:fldChar w:fldCharType="end"/>
          </w:r>
        </w:p>
        <w:p>
          <w:pPr>
            <w:pStyle w:val="32"/>
            <w:tabs>
              <w:tab w:val="right" w:leader="dot" w:pos="9469"/>
            </w:tabs>
            <w:ind w:firstLine="420" w:firstLineChars="200"/>
          </w:pPr>
          <w:r>
            <w:rPr>
              <w:bCs/>
              <w:color w:val="auto"/>
              <w:szCs w:val="21"/>
              <w:highlight w:val="none"/>
              <w:lang w:val="zh-CN"/>
            </w:rPr>
            <w:fldChar w:fldCharType="begin"/>
          </w:r>
          <w:r>
            <w:rPr>
              <w:bCs/>
              <w:szCs w:val="21"/>
              <w:highlight w:val="none"/>
              <w:lang w:val="zh-CN"/>
            </w:rPr>
            <w:instrText xml:space="preserve"> HYPERLINK \l _Toc30115 </w:instrText>
          </w:r>
          <w:r>
            <w:rPr>
              <w:bCs/>
              <w:szCs w:val="21"/>
              <w:highlight w:val="none"/>
              <w:lang w:val="zh-CN"/>
            </w:rPr>
            <w:fldChar w:fldCharType="separate"/>
          </w:r>
          <w:r>
            <w:rPr>
              <w:rFonts w:hint="eastAsia" w:cs="Times New Roman" w:asciiTheme="minorEastAsia" w:hAnsiTheme="minorEastAsia" w:eastAsiaTheme="minorEastAsia"/>
              <w:bCs/>
              <w:kern w:val="2"/>
              <w:szCs w:val="20"/>
              <w:highlight w:val="none"/>
              <w:lang w:val="en-US" w:eastAsia="zh-CN" w:bidi="ar-SA"/>
            </w:rPr>
            <w:t>（二）共同投标协议（如有）</w:t>
          </w:r>
          <w:r>
            <w:tab/>
          </w:r>
          <w:r>
            <w:fldChar w:fldCharType="begin"/>
          </w:r>
          <w:r>
            <w:instrText xml:space="preserve"> PAGEREF _Toc30115 \h </w:instrText>
          </w:r>
          <w:r>
            <w:fldChar w:fldCharType="separate"/>
          </w:r>
          <w:r>
            <w:t>147</w:t>
          </w:r>
          <w:r>
            <w:fldChar w:fldCharType="end"/>
          </w:r>
          <w:r>
            <w:rPr>
              <w:bCs/>
              <w:color w:val="auto"/>
              <w:szCs w:val="21"/>
              <w:highlight w:val="none"/>
              <w:lang w:val="zh-CN"/>
            </w:rPr>
            <w:fldChar w:fldCharType="end"/>
          </w:r>
        </w:p>
        <w:p>
          <w:pPr>
            <w:pStyle w:val="32"/>
            <w:tabs>
              <w:tab w:val="right" w:leader="dot" w:pos="9469"/>
            </w:tabs>
            <w:ind w:firstLine="420" w:firstLineChars="200"/>
          </w:pPr>
          <w:r>
            <w:rPr>
              <w:bCs/>
              <w:color w:val="auto"/>
              <w:szCs w:val="21"/>
              <w:highlight w:val="none"/>
              <w:lang w:val="zh-CN"/>
            </w:rPr>
            <w:fldChar w:fldCharType="begin"/>
          </w:r>
          <w:r>
            <w:rPr>
              <w:bCs/>
              <w:szCs w:val="21"/>
              <w:highlight w:val="none"/>
              <w:lang w:val="zh-CN"/>
            </w:rPr>
            <w:instrText xml:space="preserve"> HYPERLINK \l _Toc19748 </w:instrText>
          </w:r>
          <w:r>
            <w:rPr>
              <w:bCs/>
              <w:szCs w:val="21"/>
              <w:highlight w:val="none"/>
              <w:lang w:val="zh-CN"/>
            </w:rPr>
            <w:fldChar w:fldCharType="separate"/>
          </w:r>
          <w:r>
            <w:rPr>
              <w:rFonts w:hint="eastAsia" w:cs="Times New Roman" w:asciiTheme="minorEastAsia" w:hAnsiTheme="minorEastAsia" w:eastAsiaTheme="minorEastAsia"/>
              <w:bCs/>
              <w:kern w:val="2"/>
              <w:szCs w:val="20"/>
              <w:highlight w:val="none"/>
              <w:lang w:val="en-US" w:eastAsia="zh-CN" w:bidi="ar-SA"/>
            </w:rPr>
            <w:t>（三）承诺</w:t>
          </w:r>
          <w:r>
            <w:tab/>
          </w:r>
          <w:r>
            <w:fldChar w:fldCharType="begin"/>
          </w:r>
          <w:r>
            <w:instrText xml:space="preserve"> PAGEREF _Toc19748 \h </w:instrText>
          </w:r>
          <w:r>
            <w:fldChar w:fldCharType="separate"/>
          </w:r>
          <w:r>
            <w:t>149</w:t>
          </w:r>
          <w:r>
            <w:fldChar w:fldCharType="end"/>
          </w:r>
          <w:r>
            <w:rPr>
              <w:bCs/>
              <w:color w:val="auto"/>
              <w:szCs w:val="21"/>
              <w:highlight w:val="none"/>
              <w:lang w:val="zh-CN"/>
            </w:rPr>
            <w:fldChar w:fldCharType="end"/>
          </w:r>
        </w:p>
        <w:p>
          <w:pPr>
            <w:pStyle w:val="32"/>
            <w:tabs>
              <w:tab w:val="right" w:leader="dot" w:pos="9469"/>
            </w:tabs>
            <w:ind w:firstLine="420" w:firstLineChars="200"/>
          </w:pPr>
          <w:r>
            <w:rPr>
              <w:bCs/>
              <w:color w:val="auto"/>
              <w:szCs w:val="21"/>
              <w:highlight w:val="none"/>
              <w:lang w:val="zh-CN"/>
            </w:rPr>
            <w:fldChar w:fldCharType="begin"/>
          </w:r>
          <w:r>
            <w:rPr>
              <w:bCs/>
              <w:szCs w:val="21"/>
              <w:highlight w:val="none"/>
              <w:lang w:val="zh-CN"/>
            </w:rPr>
            <w:instrText xml:space="preserve"> HYPERLINK \l _Toc23187 </w:instrText>
          </w:r>
          <w:r>
            <w:rPr>
              <w:bCs/>
              <w:szCs w:val="21"/>
              <w:highlight w:val="none"/>
              <w:lang w:val="zh-CN"/>
            </w:rPr>
            <w:fldChar w:fldCharType="separate"/>
          </w:r>
          <w:r>
            <w:rPr>
              <w:rFonts w:hint="eastAsia" w:cs="Times New Roman" w:asciiTheme="minorEastAsia" w:hAnsiTheme="minorEastAsia" w:eastAsiaTheme="minorEastAsia"/>
              <w:bCs/>
              <w:kern w:val="2"/>
              <w:szCs w:val="20"/>
              <w:highlight w:val="none"/>
              <w:lang w:val="en-US" w:eastAsia="zh-CN" w:bidi="ar-SA"/>
            </w:rPr>
            <w:t>（四）其他资料</w:t>
          </w:r>
          <w:r>
            <w:tab/>
          </w:r>
          <w:r>
            <w:fldChar w:fldCharType="begin"/>
          </w:r>
          <w:r>
            <w:instrText xml:space="preserve"> PAGEREF _Toc23187 \h </w:instrText>
          </w:r>
          <w:r>
            <w:fldChar w:fldCharType="separate"/>
          </w:r>
          <w:r>
            <w:t>151</w:t>
          </w:r>
          <w:r>
            <w:fldChar w:fldCharType="end"/>
          </w:r>
          <w:r>
            <w:rPr>
              <w:bCs/>
              <w:color w:val="auto"/>
              <w:szCs w:val="21"/>
              <w:highlight w:val="none"/>
              <w:lang w:val="zh-CN"/>
            </w:rPr>
            <w:fldChar w:fldCharType="end"/>
          </w:r>
        </w:p>
        <w:p>
          <w:pPr>
            <w:rPr>
              <w:color w:val="auto"/>
              <w:szCs w:val="21"/>
              <w:highlight w:val="none"/>
            </w:rPr>
          </w:pPr>
          <w:r>
            <w:rPr>
              <w:bCs/>
              <w:color w:val="auto"/>
              <w:szCs w:val="21"/>
              <w:highlight w:val="none"/>
              <w:lang w:val="zh-CN"/>
            </w:rPr>
            <w:fldChar w:fldCharType="end"/>
          </w:r>
        </w:p>
      </w:sdtContent>
    </w:sdt>
    <w:p>
      <w:pPr>
        <w:rPr>
          <w:rFonts w:asciiTheme="minorEastAsia" w:hAnsiTheme="minorEastAsia" w:eastAsiaTheme="minorEastAsia"/>
          <w:color w:val="auto"/>
          <w:szCs w:val="21"/>
          <w:highlight w:val="none"/>
        </w:rPr>
      </w:pPr>
    </w:p>
    <w:p>
      <w:pPr>
        <w:rPr>
          <w:rFonts w:asciiTheme="minorEastAsia" w:hAnsiTheme="minorEastAsia" w:eastAsiaTheme="minorEastAsia"/>
          <w:color w:val="auto"/>
          <w:highlight w:val="none"/>
        </w:rPr>
        <w:sectPr>
          <w:pgSz w:w="11907" w:h="16840"/>
          <w:pgMar w:top="1304" w:right="1134" w:bottom="1304" w:left="1304" w:header="850" w:footer="992" w:gutter="0"/>
          <w:pgNumType w:start="1"/>
          <w:cols w:space="720" w:num="1"/>
          <w:docGrid w:linePitch="286" w:charSpace="0"/>
        </w:sectPr>
      </w:pPr>
    </w:p>
    <w:p>
      <w:pPr>
        <w:pStyle w:val="3"/>
        <w:spacing w:before="0" w:after="0" w:line="360" w:lineRule="auto"/>
        <w:jc w:val="center"/>
        <w:rPr>
          <w:rFonts w:asciiTheme="minorEastAsia" w:hAnsiTheme="minorEastAsia" w:eastAsiaTheme="minorEastAsia"/>
          <w:color w:val="auto"/>
          <w:highlight w:val="none"/>
        </w:rPr>
      </w:pPr>
      <w:bookmarkStart w:id="8" w:name="_Toc57820540"/>
      <w:bookmarkStart w:id="9" w:name="_Toc509218690"/>
      <w:bookmarkStart w:id="10" w:name="_Toc17277"/>
      <w:r>
        <w:rPr>
          <w:rFonts w:hint="eastAsia" w:ascii="宋体" w:hAnsi="宋体"/>
          <w:color w:val="auto"/>
          <w:sz w:val="52"/>
          <w:szCs w:val="52"/>
          <w:highlight w:val="none"/>
        </w:rPr>
        <w:t>第 一 卷</w:t>
      </w:r>
      <w:bookmarkEnd w:id="8"/>
      <w:bookmarkEnd w:id="9"/>
      <w:bookmarkEnd w:id="10"/>
    </w:p>
    <w:p>
      <w:pPr>
        <w:pStyle w:val="3"/>
        <w:jc w:val="center"/>
        <w:rPr>
          <w:rFonts w:asciiTheme="minorEastAsia" w:hAnsiTheme="minorEastAsia" w:eastAsiaTheme="minorEastAsia"/>
          <w:color w:val="auto"/>
          <w:highlight w:val="none"/>
        </w:rPr>
        <w:sectPr>
          <w:footerReference r:id="rId3" w:type="default"/>
          <w:pgSz w:w="11907" w:h="16840"/>
          <w:pgMar w:top="1304" w:right="1134" w:bottom="1304" w:left="1304" w:header="850" w:footer="992" w:gutter="0"/>
          <w:pgNumType w:start="1"/>
          <w:cols w:space="720" w:num="1"/>
          <w:docGrid w:linePitch="286" w:charSpace="0"/>
        </w:sectPr>
      </w:pPr>
    </w:p>
    <w:p>
      <w:pPr>
        <w:pStyle w:val="3"/>
        <w:spacing w:before="0" w:after="0" w:line="360" w:lineRule="auto"/>
        <w:jc w:val="center"/>
        <w:rPr>
          <w:rFonts w:asciiTheme="minorEastAsia" w:hAnsiTheme="minorEastAsia" w:eastAsiaTheme="minorEastAsia"/>
          <w:snapToGrid w:val="0"/>
          <w:color w:val="auto"/>
          <w:kern w:val="0"/>
          <w:highlight w:val="none"/>
        </w:rPr>
      </w:pPr>
      <w:bookmarkStart w:id="11" w:name="_Toc509218691"/>
      <w:bookmarkStart w:id="12" w:name="_Toc224103298"/>
      <w:bookmarkStart w:id="13" w:name="_Toc15952"/>
      <w:bookmarkStart w:id="14" w:name="_Toc430530415"/>
      <w:bookmarkStart w:id="15" w:name="_Toc287607727"/>
      <w:bookmarkStart w:id="16" w:name="_Toc277082535"/>
      <w:bookmarkStart w:id="17" w:name="_Toc287620666"/>
      <w:bookmarkStart w:id="18" w:name="_Toc57820541"/>
      <w:r>
        <w:rPr>
          <w:rFonts w:asciiTheme="minorEastAsia" w:hAnsiTheme="minorEastAsia" w:eastAsiaTheme="minorEastAsia"/>
          <w:snapToGrid w:val="0"/>
          <w:color w:val="auto"/>
          <w:kern w:val="0"/>
          <w:highlight w:val="none"/>
        </w:rPr>
        <w:t>第一章</w:t>
      </w:r>
      <w:r>
        <w:rPr>
          <w:rFonts w:hint="eastAsia" w:asciiTheme="minorEastAsia" w:hAnsiTheme="minorEastAsia" w:eastAsiaTheme="minorEastAsia"/>
          <w:snapToGrid w:val="0"/>
          <w:color w:val="auto"/>
          <w:kern w:val="0"/>
          <w:highlight w:val="none"/>
        </w:rPr>
        <w:t xml:space="preserve">  </w:t>
      </w:r>
      <w:r>
        <w:rPr>
          <w:rFonts w:asciiTheme="minorEastAsia" w:hAnsiTheme="minorEastAsia" w:eastAsiaTheme="minorEastAsia"/>
          <w:snapToGrid w:val="0"/>
          <w:color w:val="auto"/>
          <w:kern w:val="0"/>
          <w:highlight w:val="none"/>
        </w:rPr>
        <w:t>招标公告（</w:t>
      </w:r>
      <w:r>
        <w:rPr>
          <w:rFonts w:hint="eastAsia" w:ascii="宋体" w:hAnsi="宋体"/>
          <w:snapToGrid w:val="0"/>
          <w:color w:val="auto"/>
          <w:highlight w:val="none"/>
        </w:rPr>
        <w:t>适用于公开招标</w:t>
      </w:r>
      <w:r>
        <w:rPr>
          <w:rFonts w:asciiTheme="minorEastAsia" w:hAnsiTheme="minorEastAsia" w:eastAsiaTheme="minorEastAsia"/>
          <w:snapToGrid w:val="0"/>
          <w:color w:val="auto"/>
          <w:kern w:val="0"/>
          <w:highlight w:val="none"/>
        </w:rPr>
        <w:t>）</w:t>
      </w:r>
      <w:bookmarkEnd w:id="11"/>
      <w:bookmarkEnd w:id="12"/>
      <w:bookmarkEnd w:id="13"/>
      <w:bookmarkEnd w:id="14"/>
      <w:bookmarkEnd w:id="15"/>
      <w:bookmarkEnd w:id="16"/>
      <w:bookmarkEnd w:id="17"/>
      <w:bookmarkEnd w:id="18"/>
    </w:p>
    <w:p>
      <w:pPr>
        <w:autoSpaceDE w:val="0"/>
        <w:autoSpaceDN w:val="0"/>
        <w:adjustRightInd w:val="0"/>
        <w:snapToGrid w:val="0"/>
        <w:spacing w:line="400" w:lineRule="exact"/>
        <w:jc w:val="center"/>
        <w:rPr>
          <w:rFonts w:asciiTheme="minorEastAsia" w:hAnsiTheme="minorEastAsia" w:eastAsiaTheme="minorEastAsia"/>
          <w:snapToGrid w:val="0"/>
          <w:color w:val="auto"/>
          <w:kern w:val="0"/>
          <w:sz w:val="28"/>
          <w:szCs w:val="28"/>
          <w:highlight w:val="none"/>
        </w:rPr>
      </w:pPr>
      <w:r>
        <w:rPr>
          <w:rFonts w:asciiTheme="minorEastAsia" w:hAnsiTheme="minorEastAsia" w:eastAsiaTheme="minorEastAsia"/>
          <w:snapToGrid w:val="0"/>
          <w:color w:val="auto"/>
          <w:kern w:val="0"/>
          <w:sz w:val="28"/>
          <w:szCs w:val="28"/>
          <w:highlight w:val="none"/>
          <w:u w:val="single"/>
        </w:rPr>
        <w:t xml:space="preserve">                 （项目名称）</w:t>
      </w:r>
      <w:r>
        <w:rPr>
          <w:rFonts w:asciiTheme="minorEastAsia" w:hAnsiTheme="minorEastAsia" w:eastAsiaTheme="minorEastAsia"/>
          <w:snapToGrid w:val="0"/>
          <w:color w:val="auto"/>
          <w:w w:val="99"/>
          <w:kern w:val="0"/>
          <w:sz w:val="28"/>
          <w:szCs w:val="28"/>
          <w:highlight w:val="none"/>
        </w:rPr>
        <w:t>招标公告</w:t>
      </w:r>
    </w:p>
    <w:p>
      <w:pPr>
        <w:pStyle w:val="4"/>
        <w:spacing w:before="0" w:after="0" w:line="400" w:lineRule="exact"/>
        <w:rPr>
          <w:rFonts w:asciiTheme="minorEastAsia" w:hAnsiTheme="minorEastAsia" w:eastAsiaTheme="minorEastAsia"/>
          <w:color w:val="auto"/>
          <w:sz w:val="28"/>
          <w:szCs w:val="28"/>
          <w:highlight w:val="none"/>
        </w:rPr>
      </w:pPr>
      <w:bookmarkStart w:id="19" w:name="_Toc4881"/>
      <w:bookmarkStart w:id="20" w:name="_Toc492300546"/>
      <w:r>
        <w:rPr>
          <w:rFonts w:asciiTheme="minorEastAsia" w:hAnsiTheme="minorEastAsia" w:eastAsiaTheme="minorEastAsia"/>
          <w:color w:val="auto"/>
          <w:sz w:val="28"/>
          <w:szCs w:val="28"/>
          <w:highlight w:val="none"/>
        </w:rPr>
        <w:t>1. 招标条件</w:t>
      </w:r>
      <w:bookmarkEnd w:id="19"/>
      <w:bookmarkEnd w:id="20"/>
    </w:p>
    <w:p>
      <w:pPr>
        <w:tabs>
          <w:tab w:val="left" w:pos="3315"/>
          <w:tab w:val="left" w:pos="3390"/>
          <w:tab w:val="left" w:pos="6120"/>
          <w:tab w:val="left" w:pos="8850"/>
        </w:tabs>
        <w:autoSpaceDE w:val="0"/>
        <w:autoSpaceDN w:val="0"/>
        <w:adjustRightInd w:val="0"/>
        <w:snapToGrid w:val="0"/>
        <w:spacing w:line="400" w:lineRule="exact"/>
        <w:ind w:firstLine="420" w:firstLineChars="200"/>
        <w:jc w:val="left"/>
        <w:rPr>
          <w:rFonts w:asciiTheme="minorEastAsia" w:hAnsiTheme="minorEastAsia" w:eastAsiaTheme="minorEastAsia"/>
          <w:snapToGrid w:val="0"/>
          <w:color w:val="auto"/>
          <w:kern w:val="0"/>
          <w:szCs w:val="21"/>
          <w:highlight w:val="none"/>
        </w:rPr>
      </w:pPr>
      <w:r>
        <w:rPr>
          <w:rFonts w:asciiTheme="minorEastAsia" w:hAnsiTheme="minorEastAsia" w:eastAsiaTheme="minorEastAsia"/>
          <w:snapToGrid w:val="0"/>
          <w:color w:val="auto"/>
          <w:kern w:val="0"/>
          <w:szCs w:val="21"/>
          <w:highlight w:val="none"/>
        </w:rPr>
        <w:t>本招标项目</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w:t>
      </w:r>
      <w:r>
        <w:rPr>
          <w:rFonts w:hint="eastAsia" w:asciiTheme="minorEastAsia" w:hAnsiTheme="minorEastAsia" w:eastAsiaTheme="minorEastAsia"/>
          <w:snapToGrid w:val="0"/>
          <w:color w:val="auto"/>
          <w:kern w:val="0"/>
          <w:szCs w:val="21"/>
          <w:highlight w:val="none"/>
          <w:u w:val="single"/>
        </w:rPr>
        <w:t>工程</w:t>
      </w:r>
      <w:r>
        <w:rPr>
          <w:rFonts w:asciiTheme="minorEastAsia" w:hAnsiTheme="minorEastAsia" w:eastAsiaTheme="minorEastAsia"/>
          <w:snapToGrid w:val="0"/>
          <w:color w:val="auto"/>
          <w:kern w:val="0"/>
          <w:szCs w:val="21"/>
          <w:highlight w:val="none"/>
          <w:u w:val="single"/>
        </w:rPr>
        <w:t>名称）</w:t>
      </w:r>
      <w:r>
        <w:rPr>
          <w:rFonts w:asciiTheme="minorEastAsia" w:hAnsiTheme="minorEastAsia" w:eastAsiaTheme="minorEastAsia"/>
          <w:snapToGrid w:val="0"/>
          <w:color w:val="auto"/>
          <w:kern w:val="0"/>
          <w:szCs w:val="21"/>
          <w:highlight w:val="none"/>
        </w:rPr>
        <w:t>已由</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（项目审批</w:t>
      </w:r>
      <w:r>
        <w:rPr>
          <w:rFonts w:hint="eastAsia" w:asciiTheme="minorEastAsia" w:hAnsiTheme="minorEastAsia" w:eastAsiaTheme="minorEastAsia"/>
          <w:snapToGrid w:val="0"/>
          <w:color w:val="auto"/>
          <w:kern w:val="0"/>
          <w:szCs w:val="21"/>
          <w:highlight w:val="none"/>
          <w:u w:val="single"/>
          <w:lang w:val="en-US" w:eastAsia="zh-CN"/>
        </w:rPr>
        <w:t>或</w:t>
      </w:r>
      <w:r>
        <w:rPr>
          <w:rFonts w:asciiTheme="minorEastAsia" w:hAnsiTheme="minorEastAsia" w:eastAsiaTheme="minorEastAsia"/>
          <w:snapToGrid w:val="0"/>
          <w:color w:val="auto"/>
          <w:kern w:val="0"/>
          <w:szCs w:val="21"/>
          <w:highlight w:val="none"/>
          <w:u w:val="single"/>
        </w:rPr>
        <w:t>核准机关名称）</w:t>
      </w:r>
      <w:r>
        <w:rPr>
          <w:rFonts w:asciiTheme="minorEastAsia" w:hAnsiTheme="minorEastAsia" w:eastAsiaTheme="minorEastAsia"/>
          <w:snapToGrid w:val="0"/>
          <w:color w:val="auto"/>
          <w:kern w:val="0"/>
          <w:szCs w:val="21"/>
          <w:highlight w:val="none"/>
        </w:rPr>
        <w:t>以</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（批文名称及编号）</w:t>
      </w:r>
      <w:r>
        <w:rPr>
          <w:rFonts w:asciiTheme="minorEastAsia" w:hAnsiTheme="minorEastAsia" w:eastAsiaTheme="minorEastAsia"/>
          <w:snapToGrid w:val="0"/>
          <w:color w:val="auto"/>
          <w:kern w:val="0"/>
          <w:szCs w:val="21"/>
          <w:highlight w:val="none"/>
        </w:rPr>
        <w:t>批准建设，项目业主为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，建设资金来自</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（资金来源）</w:t>
      </w:r>
      <w:r>
        <w:rPr>
          <w:rFonts w:asciiTheme="minorEastAsia" w:hAnsiTheme="minorEastAsia" w:eastAsiaTheme="minorEastAsia"/>
          <w:snapToGrid w:val="0"/>
          <w:color w:val="auto"/>
          <w:kern w:val="0"/>
          <w:szCs w:val="21"/>
          <w:highlight w:val="none"/>
        </w:rPr>
        <w:t>，项目出资比例为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，招标人</w:t>
      </w:r>
      <w:r>
        <w:rPr>
          <w:rFonts w:asciiTheme="minorEastAsia" w:hAnsiTheme="minorEastAsia" w:eastAsiaTheme="minorEastAsia"/>
          <w:snapToGrid w:val="0"/>
          <w:color w:val="auto"/>
          <w:kern w:val="0"/>
          <w:position w:val="-2"/>
          <w:szCs w:val="21"/>
          <w:highlight w:val="none"/>
        </w:rPr>
        <w:t>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position w:val="-2"/>
          <w:szCs w:val="21"/>
          <w:highlight w:val="none"/>
        </w:rPr>
        <w:t>。项目已具备招标条件，现对</w:t>
      </w:r>
      <w:r>
        <w:rPr>
          <w:rFonts w:hint="eastAsia" w:asciiTheme="minorEastAsia" w:hAnsiTheme="minorEastAsia" w:eastAsiaTheme="minorEastAsia"/>
          <w:snapToGrid w:val="0"/>
          <w:color w:val="auto"/>
          <w:kern w:val="0"/>
          <w:position w:val="-2"/>
          <w:szCs w:val="21"/>
          <w:highlight w:val="none"/>
          <w:u w:val="single"/>
        </w:rPr>
        <w:t>该</w:t>
      </w:r>
      <w:r>
        <w:rPr>
          <w:rFonts w:hint="eastAsia" w:asciiTheme="minorEastAsia" w:hAnsiTheme="minorEastAsia" w:eastAsiaTheme="minorEastAsia"/>
          <w:snapToGrid w:val="0"/>
          <w:color w:val="auto"/>
          <w:kern w:val="0"/>
          <w:position w:val="-2"/>
          <w:szCs w:val="21"/>
          <w:highlight w:val="none"/>
          <w:u w:val="single"/>
          <w:lang w:val="en-US" w:eastAsia="zh-CN"/>
        </w:rPr>
        <w:t>工程</w:t>
      </w:r>
      <w:r>
        <w:rPr>
          <w:rFonts w:hint="eastAsia" w:asciiTheme="minorEastAsia" w:hAnsiTheme="minorEastAsia" w:eastAsiaTheme="minorEastAsia"/>
          <w:snapToGrid w:val="0"/>
          <w:color w:val="auto"/>
          <w:kern w:val="0"/>
          <w:position w:val="-2"/>
          <w:szCs w:val="21"/>
          <w:highlight w:val="none"/>
          <w:u w:val="single"/>
        </w:rPr>
        <w:t>的监理</w:t>
      </w:r>
      <w:r>
        <w:rPr>
          <w:rFonts w:asciiTheme="minorEastAsia" w:hAnsiTheme="minorEastAsia" w:eastAsiaTheme="minorEastAsia"/>
          <w:snapToGrid w:val="0"/>
          <w:color w:val="auto"/>
          <w:kern w:val="0"/>
          <w:position w:val="-2"/>
          <w:szCs w:val="21"/>
          <w:highlight w:val="none"/>
        </w:rPr>
        <w:t>进行公开招标</w:t>
      </w:r>
      <w:r>
        <w:rPr>
          <w:rFonts w:asciiTheme="minorEastAsia" w:hAnsiTheme="minorEastAsia" w:eastAsiaTheme="minorEastAsia"/>
          <w:color w:val="auto"/>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21" w:name="_Toc492300547"/>
      <w:bookmarkStart w:id="22" w:name="_Toc25600"/>
      <w:r>
        <w:rPr>
          <w:rFonts w:asciiTheme="minorEastAsia" w:hAnsiTheme="minorEastAsia" w:eastAsiaTheme="minorEastAsia"/>
          <w:color w:val="auto"/>
          <w:sz w:val="28"/>
          <w:szCs w:val="28"/>
          <w:highlight w:val="none"/>
        </w:rPr>
        <w:t>2. 项目概况与</w:t>
      </w:r>
      <w:r>
        <w:rPr>
          <w:rFonts w:hint="eastAsia" w:asciiTheme="minorEastAsia" w:hAnsiTheme="minorEastAsia" w:eastAsiaTheme="minorEastAsia"/>
          <w:color w:val="auto"/>
          <w:sz w:val="28"/>
          <w:szCs w:val="28"/>
          <w:highlight w:val="none"/>
        </w:rPr>
        <w:t>招标范围</w:t>
      </w:r>
      <w:bookmarkEnd w:id="21"/>
      <w:bookmarkEnd w:id="22"/>
    </w:p>
    <w:p>
      <w:pPr>
        <w:spacing w:line="400" w:lineRule="exact"/>
        <w:ind w:firstLine="420" w:firstLineChars="200"/>
        <w:rPr>
          <w:rFonts w:asciiTheme="minorEastAsia" w:hAnsiTheme="minorEastAsia" w:eastAsiaTheme="minorEastAsia"/>
          <w:color w:val="auto"/>
          <w:szCs w:val="21"/>
          <w:highlight w:val="none"/>
          <w:u w:val="single"/>
        </w:rPr>
      </w:pPr>
      <w:bookmarkStart w:id="23" w:name="_Hlk536432704"/>
      <w:r>
        <w:rPr>
          <w:rFonts w:hint="eastAsia" w:asciiTheme="minorEastAsia" w:hAnsiTheme="minorEastAsia" w:eastAsiaTheme="minorEastAsia"/>
          <w:color w:val="auto"/>
          <w:szCs w:val="21"/>
          <w:highlight w:val="none"/>
        </w:rPr>
        <w:t>2.1 建设地点：</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2.2 </w:t>
      </w:r>
      <w:r>
        <w:rPr>
          <w:rFonts w:hint="eastAsia" w:asciiTheme="minorEastAsia" w:hAnsiTheme="minorEastAsia" w:eastAsiaTheme="minorEastAsia"/>
          <w:snapToGrid w:val="0"/>
          <w:color w:val="auto"/>
          <w:kern w:val="0"/>
          <w:szCs w:val="21"/>
          <w:highlight w:val="none"/>
        </w:rPr>
        <w:t>项目概况与建设规模</w:t>
      </w:r>
      <w:r>
        <w:rPr>
          <w:rFonts w:hint="eastAsia" w:asciiTheme="minorEastAsia" w:hAnsiTheme="minorEastAsia" w:eastAsiaTheme="minorEastAsia"/>
          <w:color w:val="auto"/>
          <w:szCs w:val="21"/>
          <w:highlight w:val="none"/>
        </w:rPr>
        <w:t>：</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i/>
          <w:color w:val="auto"/>
          <w:szCs w:val="21"/>
          <w:highlight w:val="none"/>
        </w:rPr>
      </w:pP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项目概况与建设规模应体现与业绩</w:t>
      </w:r>
      <w:r>
        <w:rPr>
          <w:rFonts w:hint="eastAsia" w:asciiTheme="minorEastAsia" w:hAnsiTheme="minorEastAsia" w:eastAsiaTheme="minorEastAsia"/>
          <w:i/>
          <w:color w:val="auto"/>
          <w:szCs w:val="21"/>
          <w:highlight w:val="none"/>
          <w:lang w:val="en-US" w:eastAsia="zh-CN"/>
        </w:rPr>
        <w:t>要求</w:t>
      </w:r>
      <w:r>
        <w:rPr>
          <w:rFonts w:hint="eastAsia" w:asciiTheme="minorEastAsia" w:hAnsiTheme="minorEastAsia" w:eastAsiaTheme="minorEastAsia"/>
          <w:i/>
          <w:color w:val="auto"/>
          <w:szCs w:val="21"/>
          <w:highlight w:val="none"/>
        </w:rPr>
        <w:t>对应的参数。</w:t>
      </w:r>
      <w:r>
        <w:rPr>
          <w:rFonts w:hint="eastAsia" w:asciiTheme="minorEastAsia" w:hAnsiTheme="minorEastAsia" w:eastAsiaTheme="minorEastAsia"/>
          <w:i/>
          <w:color w:val="auto"/>
          <w:szCs w:val="21"/>
          <w:highlight w:val="none"/>
          <w:lang w:val="en-US" w:eastAsia="zh-CN"/>
        </w:rPr>
        <w:t>如</w:t>
      </w:r>
      <w:r>
        <w:rPr>
          <w:rFonts w:hint="eastAsia" w:asciiTheme="minorEastAsia" w:hAnsiTheme="minorEastAsia" w:eastAsiaTheme="minorEastAsia"/>
          <w:i/>
          <w:color w:val="auto"/>
          <w:szCs w:val="21"/>
          <w:highlight w:val="none"/>
        </w:rPr>
        <w:t>房屋建筑和市政基础设施工程监理</w:t>
      </w:r>
      <w:r>
        <w:rPr>
          <w:rFonts w:hint="eastAsia" w:asciiTheme="minorEastAsia" w:hAnsiTheme="minorEastAsia" w:eastAsiaTheme="minorEastAsia"/>
          <w:i/>
          <w:color w:val="auto"/>
          <w:szCs w:val="21"/>
          <w:highlight w:val="none"/>
          <w:lang w:val="en-US" w:eastAsia="zh-CN"/>
        </w:rPr>
        <w:t>项目，参数包括但不限于：</w:t>
      </w:r>
      <w:r>
        <w:rPr>
          <w:rFonts w:hint="eastAsia" w:asciiTheme="minorEastAsia" w:hAnsiTheme="minorEastAsia" w:eastAsiaTheme="minorEastAsia"/>
          <w:i/>
          <w:color w:val="auto"/>
          <w:szCs w:val="21"/>
          <w:highlight w:val="none"/>
        </w:rPr>
        <w:t>建筑面积、高度、长度、道路等级等</w:t>
      </w:r>
      <w:r>
        <w:rPr>
          <w:rFonts w:hint="eastAsia" w:asciiTheme="minorEastAsia" w:hAnsiTheme="minorEastAsia" w:eastAsiaTheme="minorEastAsia"/>
          <w:i/>
          <w:color w:val="auto"/>
          <w:szCs w:val="21"/>
          <w:highlight w:val="none"/>
          <w:lang w:val="en-US" w:eastAsia="zh-CN"/>
        </w:rPr>
        <w:t>。如公路工程监理项目，参数包括但不限于：公路技术等级（如高速公路、一级公路等）、桥涵分类（如特大桥、大桥等）、隧道分类（如特长隧道、长隧道等）、独立特大桥跨度及结构形式、独立特长隧道长度、公路机电工程分类（如通讯、监控等）、跨度、长度等。如水利工程监理项目，参数包括但不限于：工程等别（如Ⅰ、Ⅱ等）、工程规模（如大（1）型、中型等）、水库总库容、保护人口、保护农田面积、治涝面积、年引水量、发电装机容量、水土保持综合治理面积、沟道治理工程总库容、坝高、防洪标准等。</w:t>
      </w:r>
      <w:r>
        <w:rPr>
          <w:rFonts w:asciiTheme="minorEastAsia" w:hAnsiTheme="minorEastAsia" w:eastAsiaTheme="minorEastAsia"/>
          <w:i/>
          <w:color w:val="auto"/>
          <w:szCs w:val="21"/>
          <w:highlight w:val="none"/>
        </w:rPr>
        <w:t>]</w:t>
      </w:r>
    </w:p>
    <w:p>
      <w:pPr>
        <w:spacing w:line="400" w:lineRule="exact"/>
        <w:ind w:firstLine="420" w:firstLineChars="200"/>
        <w:rPr>
          <w:rFonts w:hint="eastAsia"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2.3 </w:t>
      </w:r>
      <w:r>
        <w:rPr>
          <w:rFonts w:hint="eastAsia" w:ascii="宋体" w:hAnsi="宋体"/>
          <w:snapToGrid w:val="0"/>
          <w:color w:val="auto"/>
          <w:kern w:val="0"/>
          <w:szCs w:val="21"/>
          <w:highlight w:val="none"/>
        </w:rPr>
        <w:t>□</w:t>
      </w:r>
      <w:r>
        <w:rPr>
          <w:rFonts w:hint="eastAsia" w:asciiTheme="minorEastAsia" w:hAnsiTheme="minorEastAsia" w:eastAsiaTheme="minorEastAsia"/>
          <w:snapToGrid w:val="0"/>
          <w:color w:val="auto"/>
          <w:kern w:val="0"/>
          <w:szCs w:val="21"/>
          <w:highlight w:val="none"/>
        </w:rPr>
        <w:t>本项目</w:t>
      </w:r>
      <w:r>
        <w:rPr>
          <w:rFonts w:hint="eastAsia" w:asciiTheme="minorEastAsia" w:hAnsiTheme="minorEastAsia" w:eastAsiaTheme="minorEastAsia"/>
          <w:snapToGrid w:val="0"/>
          <w:color w:val="auto"/>
          <w:kern w:val="0"/>
          <w:szCs w:val="21"/>
          <w:highlight w:val="none"/>
          <w:lang w:val="en-US" w:eastAsia="zh-CN"/>
        </w:rPr>
        <w:t>工程总投资</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840" w:firstLineChars="4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w:t>
      </w:r>
      <w:r>
        <w:rPr>
          <w:rFonts w:hint="eastAsia" w:asciiTheme="minorEastAsia" w:hAnsiTheme="minorEastAsia" w:eastAsiaTheme="minorEastAsia"/>
          <w:snapToGrid w:val="0"/>
          <w:color w:val="auto"/>
          <w:kern w:val="0"/>
          <w:szCs w:val="21"/>
          <w:highlight w:val="none"/>
        </w:rPr>
        <w:t>本次招标项目</w:t>
      </w:r>
      <w:r>
        <w:rPr>
          <w:rFonts w:hint="eastAsia" w:asciiTheme="minorEastAsia" w:hAnsiTheme="minorEastAsia" w:eastAsiaTheme="minorEastAsia"/>
          <w:snapToGrid w:val="0"/>
          <w:color w:val="auto"/>
          <w:kern w:val="0"/>
          <w:szCs w:val="21"/>
          <w:highlight w:val="none"/>
          <w:lang w:eastAsia="zh-CN"/>
        </w:rPr>
        <w:t>建筑安装工程费</w:t>
      </w:r>
      <w:r>
        <w:rPr>
          <w:rFonts w:hint="eastAsia" w:asciiTheme="minorEastAsia" w:hAnsiTheme="minorEastAsia" w:eastAsiaTheme="minorEastAsia"/>
          <w:snapToGrid w:val="0"/>
          <w:color w:val="auto"/>
          <w:kern w:val="0"/>
          <w:szCs w:val="21"/>
          <w:highlight w:val="none"/>
          <w:lang w:val="en-US" w:eastAsia="zh-CN"/>
        </w:rPr>
        <w:t>估算</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840" w:firstLineChars="400"/>
        <w:rPr>
          <w:rFonts w:asciiTheme="minorEastAsia" w:hAnsiTheme="minorEastAsia" w:eastAsiaTheme="minorEastAsia"/>
          <w:color w:val="auto"/>
          <w:szCs w:val="21"/>
          <w:highlight w:val="none"/>
        </w:rPr>
      </w:pPr>
      <w:r>
        <w:rPr>
          <w:rFonts w:hint="eastAsia" w:asciiTheme="minorEastAsia" w:hAnsiTheme="minorEastAsia" w:eastAsiaTheme="minorEastAsia"/>
          <w:snapToGrid w:val="0"/>
          <w:color w:val="auto"/>
          <w:kern w:val="0"/>
          <w:szCs w:val="21"/>
          <w:highlight w:val="none"/>
        </w:rPr>
        <w:t>本次招标项目监理合同</w:t>
      </w:r>
      <w:r>
        <w:rPr>
          <w:rFonts w:hint="eastAsia" w:asciiTheme="minorEastAsia" w:hAnsiTheme="minorEastAsia" w:eastAsiaTheme="minorEastAsia"/>
          <w:snapToGrid w:val="0"/>
          <w:color w:val="auto"/>
          <w:kern w:val="0"/>
          <w:szCs w:val="21"/>
          <w:highlight w:val="none"/>
          <w:lang w:val="en-US" w:eastAsia="zh-CN"/>
        </w:rPr>
        <w:t>估算</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2.4 招标范围：</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highlight w:val="none"/>
        </w:rPr>
        <w:t>[提示：</w:t>
      </w:r>
      <w:r>
        <w:rPr>
          <w:rFonts w:asciiTheme="minorEastAsia" w:hAnsiTheme="minorEastAsia" w:eastAsiaTheme="minorEastAsia"/>
          <w:i/>
          <w:color w:val="auto"/>
          <w:szCs w:val="21"/>
          <w:highlight w:val="none"/>
        </w:rPr>
        <w:t>招标范围应准确明了，</w:t>
      </w:r>
      <w:r>
        <w:rPr>
          <w:rFonts w:hint="eastAsia" w:asciiTheme="minorEastAsia" w:hAnsiTheme="minorEastAsia" w:eastAsiaTheme="minorEastAsia"/>
          <w:i/>
          <w:color w:val="auto"/>
          <w:szCs w:val="21"/>
          <w:highlight w:val="none"/>
        </w:rPr>
        <w:t>按照项目审批、核准文件</w:t>
      </w:r>
      <w:r>
        <w:rPr>
          <w:rFonts w:asciiTheme="minorEastAsia" w:hAnsiTheme="minorEastAsia" w:eastAsiaTheme="minorEastAsia"/>
          <w:i/>
          <w:color w:val="auto"/>
          <w:szCs w:val="21"/>
          <w:highlight w:val="none"/>
        </w:rPr>
        <w:t>采用工程专业术语</w:t>
      </w:r>
      <w:r>
        <w:rPr>
          <w:rFonts w:hint="eastAsia" w:asciiTheme="minorEastAsia" w:hAnsiTheme="minorEastAsia" w:eastAsiaTheme="minorEastAsia"/>
          <w:i/>
          <w:color w:val="auto"/>
          <w:szCs w:val="21"/>
          <w:highlight w:val="none"/>
        </w:rPr>
        <w:t>进行</w:t>
      </w:r>
      <w:r>
        <w:rPr>
          <w:rFonts w:asciiTheme="minorEastAsia" w:hAnsiTheme="minorEastAsia" w:eastAsiaTheme="minorEastAsia"/>
          <w:i/>
          <w:color w:val="auto"/>
          <w:szCs w:val="21"/>
          <w:highlight w:val="none"/>
        </w:rPr>
        <w:t>填写</w:t>
      </w:r>
      <w:r>
        <w:rPr>
          <w:rFonts w:hint="eastAsia" w:asciiTheme="minorEastAsia" w:hAnsiTheme="minorEastAsia" w:eastAsiaTheme="minorEastAsia"/>
          <w:i/>
          <w:color w:val="auto"/>
          <w:szCs w:val="21"/>
          <w:highlight w:val="none"/>
        </w:rPr>
        <w:t>。</w:t>
      </w:r>
      <w:r>
        <w:rPr>
          <w:rFonts w:hint="eastAsia" w:asciiTheme="minorEastAsia" w:hAnsiTheme="minorEastAsia" w:eastAsiaTheme="minorEastAsia"/>
          <w:i/>
          <w:color w:val="auto"/>
          <w:highlight w:val="none"/>
        </w:rPr>
        <w:t>]</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2.5 监理服务期</w:t>
      </w:r>
      <w:r>
        <w:rPr>
          <w:rFonts w:hint="eastAsia" w:asciiTheme="minorEastAsia" w:hAnsiTheme="minorEastAsia" w:eastAsiaTheme="minorEastAsia"/>
          <w:color w:val="auto"/>
          <w:szCs w:val="21"/>
          <w:highlight w:val="none"/>
          <w:lang w:val="en-US" w:eastAsia="zh-CN"/>
        </w:rPr>
        <w:t>限</w:t>
      </w:r>
      <w:r>
        <w:rPr>
          <w:rFonts w:hint="eastAsia" w:asciiTheme="minorEastAsia" w:hAnsiTheme="minorEastAsia" w:eastAsiaTheme="minorEastAsia"/>
          <w:color w:val="auto"/>
          <w:szCs w:val="21"/>
          <w:highlight w:val="none"/>
        </w:rPr>
        <w:t>：</w:t>
      </w:r>
      <w:r>
        <w:rPr>
          <w:rFonts w:hint="default" w:asciiTheme="minorEastAsia" w:hAnsiTheme="minorEastAsia" w:eastAsiaTheme="minorEastAsia"/>
          <w:color w:val="auto"/>
          <w:szCs w:val="21"/>
          <w:highlight w:val="none"/>
          <w:u w:val="single"/>
          <w:lang w:val="en-US"/>
        </w:rPr>
        <w:t>从监理合同签订之日起至缺陷责任期满止</w:t>
      </w:r>
      <w:r>
        <w:rPr>
          <w:rFonts w:hint="eastAsia" w:asciiTheme="minorEastAsia" w:hAnsiTheme="minorEastAsia" w:eastAsiaTheme="minorEastAsia"/>
          <w:color w:val="auto"/>
          <w:szCs w:val="21"/>
          <w:highlight w:val="none"/>
          <w:u w:val="single"/>
        </w:rPr>
        <w:t>，其中：计划施工工期：    日历天，缺陷责任期：    个月</w:t>
      </w:r>
      <w:r>
        <w:rPr>
          <w:rFonts w:hint="eastAsia" w:asciiTheme="minorEastAsia" w:hAnsiTheme="minorEastAsia" w:eastAsiaTheme="minorEastAsia"/>
          <w:color w:val="auto"/>
          <w:szCs w:val="21"/>
          <w:highlight w:val="none"/>
        </w:rPr>
        <w:t>。</w:t>
      </w:r>
    </w:p>
    <w:p>
      <w:pPr>
        <w:spacing w:line="400" w:lineRule="exact"/>
        <w:ind w:firstLine="420" w:firstLineChars="200"/>
        <w:rPr>
          <w:rFonts w:asciiTheme="minorEastAsia" w:hAnsiTheme="minorEastAsia" w:eastAsiaTheme="minorEastAsia"/>
          <w:color w:val="auto"/>
          <w:szCs w:val="21"/>
          <w:highlight w:val="none"/>
          <w:u w:val="single"/>
        </w:rPr>
      </w:pPr>
      <w:r>
        <w:rPr>
          <w:rFonts w:hint="default" w:asciiTheme="minorEastAsia" w:hAnsiTheme="minorEastAsia" w:eastAsiaTheme="minorEastAsia"/>
          <w:color w:val="auto"/>
          <w:szCs w:val="21"/>
          <w:highlight w:val="none"/>
          <w:lang w:val="en-US"/>
        </w:rPr>
        <w:t>2.6</w:t>
      </w:r>
      <w:r>
        <w:rPr>
          <w:rFonts w:hint="eastAsia" w:asciiTheme="minorEastAsia" w:hAnsiTheme="minorEastAsia" w:eastAsiaTheme="minorEastAsia"/>
          <w:color w:val="auto"/>
          <w:szCs w:val="21"/>
          <w:highlight w:val="none"/>
        </w:rPr>
        <w:t xml:space="preserve"> 标段划分：</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i/>
          <w:color w:val="auto"/>
          <w:szCs w:val="21"/>
          <w:highlight w:val="none"/>
          <w:u w:val="single"/>
        </w:rPr>
        <w:t>[提示：若有，如实填写标段划分情况；若无，以“/”标识。]</w:t>
      </w:r>
      <w:r>
        <w:rPr>
          <w:rFonts w:hint="eastAsia" w:asciiTheme="minorEastAsia" w:hAnsiTheme="minorEastAsia" w:eastAsiaTheme="minorEastAsia"/>
          <w:color w:val="auto"/>
          <w:szCs w:val="21"/>
          <w:highlight w:val="none"/>
          <w:u w:val="single"/>
        </w:rPr>
        <w:t xml:space="preserve"> </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default" w:asciiTheme="minorEastAsia" w:hAnsiTheme="minorEastAsia" w:eastAsiaTheme="minorEastAsia"/>
          <w:color w:val="auto"/>
          <w:szCs w:val="21"/>
          <w:highlight w:val="none"/>
          <w:lang w:val="en-US"/>
        </w:rPr>
        <w:t>7</w:t>
      </w:r>
      <w:r>
        <w:rPr>
          <w:rFonts w:hint="eastAsia" w:asciiTheme="minorEastAsia" w:hAnsiTheme="minorEastAsia" w:eastAsiaTheme="minorEastAsia"/>
          <w:color w:val="auto"/>
          <w:szCs w:val="21"/>
          <w:highlight w:val="none"/>
        </w:rPr>
        <w:t xml:space="preserve"> 其他：</w:t>
      </w:r>
      <w:r>
        <w:rPr>
          <w:rFonts w:hint="eastAsia" w:ascii="宋体" w:hAnsi="宋体"/>
          <w:snapToGrid w:val="0"/>
          <w:color w:val="auto"/>
          <w:kern w:val="0"/>
          <w:szCs w:val="21"/>
          <w:highlight w:val="none"/>
          <w:u w:val="single"/>
        </w:rPr>
        <w:t xml:space="preserve">                </w:t>
      </w:r>
    </w:p>
    <w:bookmarkEnd w:id="23"/>
    <w:p>
      <w:pPr>
        <w:pStyle w:val="4"/>
        <w:spacing w:before="0" w:after="0" w:line="400" w:lineRule="exact"/>
        <w:rPr>
          <w:rFonts w:asciiTheme="minorEastAsia" w:hAnsiTheme="minorEastAsia" w:eastAsiaTheme="minorEastAsia"/>
          <w:color w:val="auto"/>
          <w:sz w:val="28"/>
          <w:szCs w:val="28"/>
          <w:highlight w:val="none"/>
        </w:rPr>
      </w:pPr>
      <w:bookmarkStart w:id="24" w:name="_Toc3337"/>
      <w:bookmarkStart w:id="25" w:name="_Toc492300548"/>
      <w:r>
        <w:rPr>
          <w:rFonts w:asciiTheme="minorEastAsia" w:hAnsiTheme="minorEastAsia" w:eastAsiaTheme="minorEastAsia"/>
          <w:color w:val="auto"/>
          <w:sz w:val="28"/>
          <w:szCs w:val="28"/>
          <w:highlight w:val="none"/>
        </w:rPr>
        <w:t>3. 投标人资格要求</w:t>
      </w:r>
      <w:bookmarkEnd w:id="24"/>
      <w:bookmarkEnd w:id="25"/>
    </w:p>
    <w:p>
      <w:pPr>
        <w:spacing w:line="40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 本次招标要求投标人须具备以下条件：</w:t>
      </w:r>
    </w:p>
    <w:p>
      <w:pPr>
        <w:spacing w:line="400" w:lineRule="exact"/>
        <w:ind w:firstLine="420" w:firstLineChars="200"/>
        <w:rPr>
          <w:rFonts w:asciiTheme="minorEastAsia" w:hAnsiTheme="minorEastAsia" w:eastAsiaTheme="minorEastAsia"/>
          <w:snapToGrid w:val="0"/>
          <w:color w:val="auto"/>
          <w:kern w:val="0"/>
          <w:szCs w:val="21"/>
          <w:highlight w:val="none"/>
          <w:u w:val="single"/>
        </w:rPr>
      </w:pPr>
      <w:r>
        <w:rPr>
          <w:rFonts w:hint="eastAsia" w:ascii="宋体" w:hAnsi="宋体"/>
          <w:snapToGrid w:val="0"/>
          <w:color w:val="auto"/>
          <w:kern w:val="0"/>
          <w:szCs w:val="21"/>
          <w:highlight w:val="none"/>
        </w:rPr>
        <w:t>3.1.1 本次招标要求投标人具备</w:t>
      </w:r>
      <w:r>
        <w:rPr>
          <w:rFonts w:hint="eastAsia" w:ascii="宋体" w:hAnsi="宋体"/>
          <w:snapToGrid w:val="0"/>
          <w:color w:val="auto"/>
          <w:kern w:val="0"/>
          <w:szCs w:val="21"/>
          <w:highlight w:val="none"/>
          <w:lang w:val="en-US" w:eastAsia="zh-CN"/>
        </w:rPr>
        <w:t>的资质条件：</w:t>
      </w:r>
      <w:r>
        <w:rPr>
          <w:rFonts w:hint="eastAsia" w:ascii="宋体" w:hAnsi="宋体"/>
          <w:snapToGrid w:val="0"/>
          <w:color w:val="auto"/>
          <w:kern w:val="0"/>
          <w:szCs w:val="21"/>
          <w:highlight w:val="none"/>
          <w:u w:val="none"/>
          <w:lang w:val="en-US" w:eastAsia="zh-CN"/>
        </w:rPr>
        <w:t>具备</w:t>
      </w:r>
      <w:r>
        <w:rPr>
          <w:rFonts w:hint="eastAsia" w:ascii="宋体" w:hAnsi="宋体" w:eastAsiaTheme="minorEastAsia"/>
          <w:snapToGrid w:val="0"/>
          <w:color w:val="auto"/>
          <w:kern w:val="0"/>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[提示：填写资质颁发部门]</w:t>
      </w: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颁发的</w:t>
      </w: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资质</w:t>
      </w:r>
      <w:r>
        <w:rPr>
          <w:rFonts w:hint="eastAsia" w:ascii="宋体" w:hAnsi="宋体"/>
          <w:snapToGrid w:val="0"/>
          <w:color w:val="auto"/>
          <w:kern w:val="0"/>
          <w:szCs w:val="21"/>
          <w:highlight w:val="none"/>
          <w:lang w:eastAsia="zh-CN"/>
        </w:rPr>
        <w:t>。</w:t>
      </w:r>
    </w:p>
    <w:p>
      <w:pPr>
        <w:spacing w:line="400" w:lineRule="exact"/>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szCs w:val="21"/>
          <w:highlight w:val="none"/>
        </w:rPr>
        <w:t>[提示：资质的</w:t>
      </w:r>
      <w:r>
        <w:rPr>
          <w:rFonts w:hint="eastAsia" w:asciiTheme="minorEastAsia" w:hAnsiTheme="minorEastAsia" w:eastAsiaTheme="minorEastAsia"/>
          <w:i/>
          <w:color w:val="auto"/>
          <w:szCs w:val="21"/>
          <w:highlight w:val="none"/>
          <w:lang w:val="en-US" w:eastAsia="zh-CN"/>
        </w:rPr>
        <w:t>设置按照行业主管部门现行规定执行</w:t>
      </w: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w:t>
      </w:r>
    </w:p>
    <w:p>
      <w:pPr>
        <w:spacing w:line="40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 xml:space="preserve"> </w:t>
      </w:r>
      <w:r>
        <w:rPr>
          <w:rFonts w:hint="eastAsia" w:asciiTheme="minorEastAsia" w:hAnsiTheme="minorEastAsia" w:eastAsiaTheme="minorEastAsia"/>
          <w:snapToGrid w:val="0"/>
          <w:color w:val="auto"/>
          <w:kern w:val="0"/>
          <w:szCs w:val="21"/>
          <w:highlight w:val="none"/>
        </w:rPr>
        <w:t>投标人还应在人员、</w:t>
      </w:r>
      <w:r>
        <w:rPr>
          <w:rFonts w:hint="eastAsia" w:asciiTheme="minorEastAsia" w:hAnsiTheme="minorEastAsia" w:eastAsiaTheme="minorEastAsia"/>
          <w:snapToGrid w:val="0"/>
          <w:color w:val="auto"/>
          <w:kern w:val="0"/>
          <w:szCs w:val="21"/>
          <w:highlight w:val="none"/>
          <w:lang w:val="en-US" w:eastAsia="zh-CN"/>
        </w:rPr>
        <w:t>业绩、</w:t>
      </w:r>
      <w:r>
        <w:rPr>
          <w:rFonts w:hint="eastAsia" w:asciiTheme="minorEastAsia" w:hAnsiTheme="minorEastAsia" w:eastAsiaTheme="minorEastAsia"/>
          <w:snapToGrid w:val="0"/>
          <w:color w:val="auto"/>
          <w:kern w:val="0"/>
          <w:szCs w:val="21"/>
          <w:highlight w:val="none"/>
        </w:rPr>
        <w:t>设备、资金等方面具有相应的监理能力，详见招标文件第二章投标人须知前附表第</w:t>
      </w:r>
      <w:r>
        <w:rPr>
          <w:rFonts w:asciiTheme="minorEastAsia" w:hAnsiTheme="minorEastAsia" w:eastAsiaTheme="minorEastAsia"/>
          <w:snapToGrid w:val="0"/>
          <w:color w:val="auto"/>
          <w:kern w:val="0"/>
          <w:szCs w:val="21"/>
          <w:highlight w:val="none"/>
        </w:rPr>
        <w:t>1.4.1</w:t>
      </w:r>
      <w:r>
        <w:rPr>
          <w:rFonts w:hint="eastAsia" w:asciiTheme="minorEastAsia" w:hAnsiTheme="minorEastAsia" w:eastAsiaTheme="minorEastAsia"/>
          <w:snapToGrid w:val="0"/>
          <w:color w:val="auto"/>
          <w:kern w:val="0"/>
          <w:szCs w:val="21"/>
          <w:highlight w:val="none"/>
        </w:rPr>
        <w:t>项</w:t>
      </w:r>
      <w:r>
        <w:rPr>
          <w:rFonts w:asciiTheme="minorEastAsia" w:hAnsiTheme="minorEastAsia" w:eastAsiaTheme="minorEastAsia"/>
          <w:snapToGrid w:val="0"/>
          <w:color w:val="auto"/>
          <w:kern w:val="0"/>
          <w:szCs w:val="21"/>
          <w:highlight w:val="none"/>
        </w:rPr>
        <w:t>内容。</w:t>
      </w:r>
    </w:p>
    <w:p>
      <w:pPr>
        <w:spacing w:line="400" w:lineRule="exact"/>
        <w:ind w:firstLine="420" w:firstLineChars="200"/>
        <w:rPr>
          <w:rFonts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3.2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r>
        <w:rPr>
          <w:rFonts w:hint="eastAsia" w:ascii="宋体" w:hAnsi="宋体"/>
          <w:snapToGrid w:val="0"/>
          <w:color w:val="auto"/>
          <w:kern w:val="0"/>
          <w:szCs w:val="21"/>
          <w:highlight w:val="none"/>
        </w:rPr>
        <w:t>。</w:t>
      </w:r>
    </w:p>
    <w:p>
      <w:pPr>
        <w:spacing w:line="400" w:lineRule="exact"/>
        <w:ind w:firstLine="840" w:firstLineChars="4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接受联合体投标。</w:t>
      </w:r>
      <w:r>
        <w:rPr>
          <w:rFonts w:ascii="宋体" w:hAnsi="宋体"/>
          <w:snapToGrid w:val="0"/>
          <w:color w:val="auto"/>
          <w:kern w:val="0"/>
          <w:szCs w:val="21"/>
          <w:highlight w:val="none"/>
        </w:rPr>
        <w:t>联合体投标的，应满足下列要求：</w:t>
      </w:r>
      <w:r>
        <w:rPr>
          <w:rFonts w:hint="eastAsia" w:ascii="宋体" w:hAnsi="宋体"/>
          <w:snapToGrid w:val="0"/>
          <w:color w:val="auto"/>
          <w:kern w:val="0"/>
          <w:szCs w:val="21"/>
          <w:highlight w:val="none"/>
          <w:u w:val="single"/>
        </w:rPr>
        <w:t xml:space="preserve">                </w:t>
      </w:r>
      <w:r>
        <w:rPr>
          <w:rFonts w:asciiTheme="minorEastAsia" w:hAnsiTheme="minorEastAsia" w:eastAsiaTheme="minorEastAsia"/>
          <w:color w:val="auto"/>
          <w:szCs w:val="21"/>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26" w:name="_Toc25119"/>
      <w:bookmarkStart w:id="27" w:name="_Toc492300549"/>
      <w:r>
        <w:rPr>
          <w:rFonts w:asciiTheme="minorEastAsia" w:hAnsiTheme="minorEastAsia" w:eastAsiaTheme="minorEastAsia"/>
          <w:color w:val="auto"/>
          <w:sz w:val="28"/>
          <w:szCs w:val="28"/>
          <w:highlight w:val="none"/>
        </w:rPr>
        <w:t xml:space="preserve">4. </w:t>
      </w:r>
      <w:r>
        <w:rPr>
          <w:rFonts w:hint="eastAsia" w:asciiTheme="minorEastAsia" w:hAnsiTheme="minorEastAsia" w:eastAsiaTheme="minorEastAsia"/>
          <w:color w:val="auto"/>
          <w:sz w:val="28"/>
          <w:szCs w:val="28"/>
          <w:highlight w:val="none"/>
        </w:rPr>
        <w:t>招标文件的获取</w:t>
      </w:r>
      <w:bookmarkEnd w:id="26"/>
      <w:bookmarkEnd w:id="27"/>
    </w:p>
    <w:p>
      <w:pPr>
        <w:tabs>
          <w:tab w:val="left" w:pos="2420"/>
          <w:tab w:val="left" w:pos="5445"/>
        </w:tabs>
        <w:autoSpaceDE w:val="0"/>
        <w:autoSpaceDN w:val="0"/>
        <w:adjustRightInd w:val="0"/>
        <w:snapToGrid w:val="0"/>
        <w:spacing w:line="40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4.1 </w:t>
      </w:r>
      <w:r>
        <w:rPr>
          <w:rFonts w:ascii="宋体" w:hAnsi="宋体"/>
          <w:snapToGrid w:val="0"/>
          <w:color w:val="auto"/>
          <w:kern w:val="0"/>
          <w:szCs w:val="21"/>
          <w:highlight w:val="none"/>
        </w:rPr>
        <w:t>本招标项目采用</w:t>
      </w:r>
      <w:r>
        <w:rPr>
          <w:rFonts w:hint="eastAsia" w:ascii="宋体" w:hAnsi="宋体"/>
          <w:snapToGrid w:val="0"/>
          <w:color w:val="auto"/>
          <w:kern w:val="0"/>
          <w:szCs w:val="21"/>
          <w:highlight w:val="none"/>
        </w:rPr>
        <w:t>全流程电子</w:t>
      </w:r>
      <w:r>
        <w:rPr>
          <w:rFonts w:ascii="宋体" w:hAnsi="宋体"/>
          <w:snapToGrid w:val="0"/>
          <w:color w:val="auto"/>
          <w:kern w:val="0"/>
          <w:szCs w:val="21"/>
          <w:highlight w:val="none"/>
        </w:rPr>
        <w:t>招投标，投标人在投标前可在</w:t>
      </w:r>
      <w:r>
        <w:rPr>
          <w:rFonts w:hint="eastAsia" w:ascii="宋体" w:hAnsi="宋体"/>
          <w:snapToGrid w:val="0"/>
          <w:color w:val="auto"/>
          <w:kern w:val="0"/>
          <w:szCs w:val="21"/>
          <w:highlight w:val="none"/>
          <w:u w:val="single"/>
        </w:rPr>
        <w:t>重庆市公共资源交易网</w:t>
      </w:r>
      <w:r>
        <w:rPr>
          <w:rFonts w:hint="eastAsia" w:ascii="宋体" w:hAnsi="宋体"/>
          <w:i/>
          <w:color w:val="auto"/>
          <w:szCs w:val="21"/>
          <w:highlight w:val="none"/>
        </w:rPr>
        <w:t>[提示：下载</w:t>
      </w:r>
      <w:r>
        <w:rPr>
          <w:rFonts w:hint="eastAsia" w:ascii="宋体" w:hAnsi="宋体"/>
          <w:i/>
          <w:color w:val="auto"/>
          <w:szCs w:val="21"/>
          <w:highlight w:val="none"/>
          <w:lang w:val="en-US" w:eastAsia="zh-CN"/>
        </w:rPr>
        <w:t>网站</w:t>
      </w:r>
      <w:r>
        <w:rPr>
          <w:rFonts w:hint="eastAsia" w:ascii="宋体" w:hAnsi="宋体"/>
          <w:i/>
          <w:color w:val="auto"/>
          <w:szCs w:val="21"/>
          <w:highlight w:val="none"/>
        </w:rPr>
        <w:t>采用其他</w:t>
      </w:r>
      <w:r>
        <w:rPr>
          <w:rFonts w:hint="eastAsia" w:ascii="宋体" w:hAnsi="宋体"/>
          <w:i/>
          <w:color w:val="auto"/>
          <w:szCs w:val="21"/>
          <w:highlight w:val="none"/>
          <w:lang w:val="en-US" w:eastAsia="zh-CN"/>
        </w:rPr>
        <w:t>网站</w:t>
      </w:r>
      <w:r>
        <w:rPr>
          <w:rFonts w:hint="eastAsia" w:ascii="宋体" w:hAnsi="宋体"/>
          <w:i/>
          <w:color w:val="auto"/>
          <w:szCs w:val="21"/>
          <w:highlight w:val="none"/>
        </w:rPr>
        <w:t>的应注明</w:t>
      </w:r>
      <w:r>
        <w:rPr>
          <w:rFonts w:hint="eastAsia" w:ascii="宋体" w:hAnsi="宋体"/>
          <w:i/>
          <w:color w:val="auto"/>
          <w:szCs w:val="21"/>
          <w:highlight w:val="none"/>
          <w:lang w:eastAsia="zh-CN"/>
        </w:rPr>
        <w:t>。</w:t>
      </w:r>
      <w:r>
        <w:rPr>
          <w:rFonts w:hint="eastAsia" w:ascii="宋体" w:hAnsi="宋体"/>
          <w:i/>
          <w:color w:val="auto"/>
          <w:szCs w:val="21"/>
          <w:highlight w:val="none"/>
        </w:rPr>
        <w:t>]</w:t>
      </w:r>
      <w:r>
        <w:rPr>
          <w:rFonts w:ascii="宋体" w:hAnsi="宋体"/>
          <w:snapToGrid w:val="0"/>
          <w:color w:val="auto"/>
          <w:kern w:val="0"/>
          <w:szCs w:val="21"/>
          <w:highlight w:val="none"/>
        </w:rPr>
        <w:t>下载招标文件、电子图纸等资料。参与投标的投标人</w:t>
      </w:r>
      <w:r>
        <w:rPr>
          <w:rFonts w:hint="eastAsia" w:ascii="宋体" w:hAnsi="宋体"/>
          <w:snapToGrid w:val="0"/>
          <w:color w:val="auto"/>
          <w:kern w:val="0"/>
          <w:szCs w:val="21"/>
          <w:highlight w:val="none"/>
        </w:rPr>
        <w:t>需在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完成市场主体信息登记以及 CA 数字证书办理，办理方式请参见</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color w:val="auto"/>
          <w:kern w:val="0"/>
          <w:szCs w:val="21"/>
          <w:highlight w:val="none"/>
        </w:rPr>
        <w:t>。</w:t>
      </w:r>
    </w:p>
    <w:p>
      <w:pPr>
        <w:tabs>
          <w:tab w:val="left" w:pos="2420"/>
          <w:tab w:val="left" w:pos="5445"/>
        </w:tabs>
        <w:autoSpaceDE w:val="0"/>
        <w:autoSpaceDN w:val="0"/>
        <w:adjustRightInd w:val="0"/>
        <w:snapToGrid w:val="0"/>
        <w:spacing w:line="40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4.2 投标人可在附件招标公告规定的时限内在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本项目招标公告网页下方“我要提问”栏提出疑问。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snapToGrid w:val="0"/>
          <w:color w:val="auto"/>
          <w:kern w:val="0"/>
          <w:szCs w:val="21"/>
          <w:highlight w:val="none"/>
        </w:rPr>
        <w:t>4.3 招标人应在附件招标公告规定的时限内在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eastAsia="zh-CN"/>
        </w:rPr>
        <w:t>或修改</w:t>
      </w:r>
      <w:r>
        <w:rPr>
          <w:rFonts w:asciiTheme="minorEastAsia" w:hAnsiTheme="minorEastAsia" w:eastAsiaTheme="minorEastAsia"/>
          <w:color w:val="auto"/>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28" w:name="_Toc18237"/>
      <w:bookmarkStart w:id="29" w:name="_Toc492300550"/>
      <w:r>
        <w:rPr>
          <w:rFonts w:asciiTheme="minorEastAsia" w:hAnsiTheme="minorEastAsia" w:eastAsiaTheme="minorEastAsia"/>
          <w:color w:val="auto"/>
          <w:sz w:val="28"/>
          <w:szCs w:val="28"/>
          <w:highlight w:val="none"/>
        </w:rPr>
        <w:t xml:space="preserve">5. </w:t>
      </w:r>
      <w:r>
        <w:rPr>
          <w:rFonts w:hint="eastAsia" w:asciiTheme="minorEastAsia" w:hAnsiTheme="minorEastAsia" w:eastAsiaTheme="minorEastAsia"/>
          <w:color w:val="auto"/>
          <w:sz w:val="28"/>
          <w:szCs w:val="28"/>
          <w:highlight w:val="none"/>
        </w:rPr>
        <w:t>投标文件的递交</w:t>
      </w:r>
      <w:bookmarkEnd w:id="28"/>
      <w:bookmarkEnd w:id="29"/>
    </w:p>
    <w:p>
      <w:pPr>
        <w:tabs>
          <w:tab w:val="left" w:pos="2000"/>
          <w:tab w:val="left" w:pos="5580"/>
          <w:tab w:val="left" w:pos="6220"/>
          <w:tab w:val="left" w:pos="6840"/>
          <w:tab w:val="left" w:pos="7460"/>
          <w:tab w:val="left" w:pos="8100"/>
        </w:tabs>
        <w:autoSpaceDE w:val="0"/>
        <w:autoSpaceDN w:val="0"/>
        <w:adjustRightInd w:val="0"/>
        <w:snapToGri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pPr>
        <w:spacing w:line="400" w:lineRule="exact"/>
        <w:ind w:firstLine="420" w:firstLineChars="200"/>
        <w:rPr>
          <w:rFonts w:asciiTheme="minorEastAsia" w:hAnsiTheme="minorEastAsia" w:eastAsiaTheme="minorEastAsia"/>
          <w:snapToGrid w:val="0"/>
          <w:color w:val="auto"/>
          <w:kern w:val="0"/>
          <w:szCs w:val="21"/>
          <w:highlight w:val="none"/>
        </w:rPr>
      </w:pPr>
      <w:r>
        <w:rPr>
          <w:rFonts w:ascii="宋体" w:hAnsi="宋体"/>
          <w:snapToGrid w:val="0"/>
          <w:color w:val="auto"/>
          <w:kern w:val="0"/>
          <w:szCs w:val="21"/>
          <w:highlight w:val="none"/>
        </w:rPr>
        <w:t xml:space="preserve">5.2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r>
        <w:rPr>
          <w:rFonts w:hint="eastAsia" w:asciiTheme="minorEastAsia" w:hAnsiTheme="minorEastAsia" w:eastAsiaTheme="minorEastAsia"/>
          <w:color w:val="auto"/>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30" w:name="_Toc11255"/>
      <w:bookmarkStart w:id="31" w:name="_Toc492300551"/>
      <w:r>
        <w:rPr>
          <w:rFonts w:asciiTheme="minorEastAsia" w:hAnsiTheme="minorEastAsia" w:eastAsiaTheme="minorEastAsia"/>
          <w:color w:val="auto"/>
          <w:sz w:val="28"/>
          <w:szCs w:val="28"/>
          <w:highlight w:val="none"/>
        </w:rPr>
        <w:t xml:space="preserve">6. </w:t>
      </w:r>
      <w:r>
        <w:rPr>
          <w:rFonts w:hint="eastAsia" w:asciiTheme="minorEastAsia" w:hAnsiTheme="minorEastAsia" w:eastAsiaTheme="minorEastAsia"/>
          <w:color w:val="auto"/>
          <w:sz w:val="28"/>
          <w:szCs w:val="28"/>
          <w:highlight w:val="none"/>
        </w:rPr>
        <w:t>发布公告的媒介</w:t>
      </w:r>
      <w:bookmarkEnd w:id="30"/>
      <w:bookmarkEnd w:id="31"/>
    </w:p>
    <w:p>
      <w:pPr>
        <w:tabs>
          <w:tab w:val="left" w:pos="4950"/>
        </w:tabs>
        <w:autoSpaceDE w:val="0"/>
        <w:autoSpaceDN w:val="0"/>
        <w:adjustRightInd w:val="0"/>
        <w:snapToGri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本次招标公告同时在</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（发布公告的媒介名称）</w:t>
      </w:r>
      <w:r>
        <w:rPr>
          <w:rFonts w:ascii="宋体" w:hAnsi="宋体"/>
          <w:snapToGrid w:val="0"/>
          <w:color w:val="auto"/>
          <w:kern w:val="0"/>
          <w:szCs w:val="21"/>
          <w:highlight w:val="none"/>
        </w:rPr>
        <w:t>上发布。</w:t>
      </w:r>
    </w:p>
    <w:p>
      <w:pPr>
        <w:spacing w:line="400" w:lineRule="exact"/>
        <w:ind w:firstLine="420" w:firstLineChars="200"/>
        <w:rPr>
          <w:rFonts w:asciiTheme="minorEastAsia" w:hAnsiTheme="minorEastAsia" w:eastAsiaTheme="minorEastAsia"/>
          <w:color w:val="auto"/>
          <w:highlight w:val="none"/>
        </w:rPr>
      </w:pPr>
      <w:r>
        <w:rPr>
          <w:rFonts w:hint="eastAsia" w:ascii="宋体" w:hAnsi="宋体"/>
          <w:i/>
          <w:snapToGrid w:val="0"/>
          <w:color w:val="auto"/>
          <w:kern w:val="0"/>
          <w:szCs w:val="21"/>
          <w:highlight w:val="none"/>
        </w:rPr>
        <w:t>[提示：依法必须招标项目的招标公告，必须在重庆市公共资源交易监督网发布。]</w:t>
      </w:r>
    </w:p>
    <w:p>
      <w:pPr>
        <w:pStyle w:val="4"/>
        <w:spacing w:before="0" w:after="0" w:line="400" w:lineRule="exact"/>
        <w:rPr>
          <w:rFonts w:asciiTheme="minorEastAsia" w:hAnsiTheme="minorEastAsia" w:eastAsiaTheme="minorEastAsia"/>
          <w:color w:val="auto"/>
          <w:sz w:val="28"/>
          <w:szCs w:val="28"/>
          <w:highlight w:val="none"/>
        </w:rPr>
      </w:pPr>
      <w:bookmarkStart w:id="32" w:name="_Toc15866"/>
      <w:bookmarkStart w:id="33" w:name="_Toc492300552"/>
      <w:r>
        <w:rPr>
          <w:rFonts w:asciiTheme="minorEastAsia" w:hAnsiTheme="minorEastAsia" w:eastAsiaTheme="minorEastAsia"/>
          <w:color w:val="auto"/>
          <w:sz w:val="28"/>
          <w:szCs w:val="28"/>
          <w:highlight w:val="none"/>
        </w:rPr>
        <w:t xml:space="preserve">7. </w:t>
      </w:r>
      <w:r>
        <w:rPr>
          <w:rFonts w:hint="eastAsia" w:asciiTheme="minorEastAsia" w:hAnsiTheme="minorEastAsia" w:eastAsiaTheme="minorEastAsia"/>
          <w:color w:val="auto"/>
          <w:sz w:val="28"/>
          <w:szCs w:val="28"/>
          <w:highlight w:val="none"/>
        </w:rPr>
        <w:t>联系方式</w:t>
      </w:r>
      <w:bookmarkEnd w:id="32"/>
      <w:bookmarkEnd w:id="33"/>
    </w:p>
    <w:bookmarkEnd w:id="5"/>
    <w:bookmarkEnd w:id="6"/>
    <w:bookmarkEnd w:id="7"/>
    <w:p>
      <w:pPr>
        <w:tabs>
          <w:tab w:val="left" w:pos="5140"/>
          <w:tab w:val="left" w:pos="85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bookmarkStart w:id="34" w:name="_Toc384308185"/>
      <w:bookmarkEnd w:id="34"/>
      <w:bookmarkStart w:id="35" w:name="_Toc300834927"/>
      <w:bookmarkEnd w:id="35"/>
      <w:bookmarkStart w:id="36" w:name="_Toc300834930"/>
      <w:bookmarkEnd w:id="36"/>
      <w:bookmarkStart w:id="37" w:name="_Toc369531497"/>
      <w:bookmarkEnd w:id="37"/>
      <w:bookmarkStart w:id="38" w:name="_Toc144974481"/>
      <w:bookmarkEnd w:id="38"/>
      <w:bookmarkStart w:id="39" w:name="_Toc30817"/>
      <w:bookmarkEnd w:id="39"/>
      <w:bookmarkStart w:id="40" w:name="_Toc144974480"/>
      <w:bookmarkEnd w:id="40"/>
      <w:bookmarkStart w:id="41" w:name="_Toc247513934"/>
      <w:bookmarkEnd w:id="41"/>
      <w:bookmarkStart w:id="42" w:name="_Toc369531498"/>
      <w:bookmarkEnd w:id="42"/>
      <w:bookmarkStart w:id="43" w:name="_Toc361508562"/>
      <w:bookmarkEnd w:id="43"/>
      <w:bookmarkStart w:id="44" w:name="_Toc352691456"/>
      <w:bookmarkEnd w:id="44"/>
      <w:bookmarkStart w:id="45" w:name="_Toc10785"/>
      <w:bookmarkEnd w:id="45"/>
      <w:bookmarkStart w:id="46" w:name="_Toc384308187"/>
      <w:bookmarkEnd w:id="46"/>
      <w:bookmarkStart w:id="47" w:name="_Toc152042288"/>
      <w:bookmarkEnd w:id="47"/>
      <w:bookmarkStart w:id="48" w:name="_Toc361508560"/>
      <w:bookmarkEnd w:id="48"/>
      <w:bookmarkStart w:id="49" w:name="_Toc369531495"/>
      <w:bookmarkEnd w:id="49"/>
      <w:bookmarkStart w:id="50" w:name="_Toc247513935"/>
      <w:bookmarkEnd w:id="50"/>
      <w:bookmarkStart w:id="51" w:name="_Toc152045513"/>
      <w:bookmarkEnd w:id="51"/>
      <w:bookmarkStart w:id="52" w:name="_Toc384308188"/>
      <w:bookmarkEnd w:id="52"/>
      <w:bookmarkStart w:id="53" w:name="_Toc300834929"/>
      <w:bookmarkEnd w:id="53"/>
      <w:bookmarkStart w:id="54" w:name="_Toc352691453"/>
      <w:bookmarkEnd w:id="54"/>
      <w:bookmarkStart w:id="55" w:name="_Toc361508563"/>
      <w:bookmarkEnd w:id="55"/>
      <w:bookmarkStart w:id="56" w:name="_Toc352691455"/>
      <w:bookmarkEnd w:id="56"/>
      <w:bookmarkStart w:id="57" w:name="_Toc152042289"/>
      <w:bookmarkEnd w:id="57"/>
      <w:bookmarkStart w:id="58" w:name="_Toc247527535"/>
      <w:bookmarkEnd w:id="58"/>
      <w:bookmarkStart w:id="59" w:name="_Toc17972"/>
      <w:bookmarkEnd w:id="59"/>
      <w:bookmarkStart w:id="60" w:name="_Toc152045512"/>
      <w:bookmarkEnd w:id="60"/>
      <w:bookmarkStart w:id="61" w:name="_Toc247527536"/>
      <w:bookmarkEnd w:id="61"/>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tabs>
          <w:tab w:val="left" w:pos="5140"/>
          <w:tab w:val="left" w:pos="85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pStyle w:val="2"/>
      </w:pPr>
    </w:p>
    <w:p>
      <w:pPr>
        <w:spacing w:line="400" w:lineRule="exact"/>
        <w:jc w:val="right"/>
        <w:rPr>
          <w:rFonts w:asciiTheme="minorEastAsia" w:hAnsiTheme="minorEastAsia" w:eastAsiaTheme="minorEastAsia"/>
          <w:color w:val="auto"/>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Theme="minorEastAsia" w:hAnsiTheme="minorEastAsia" w:eastAsiaTheme="minorEastAsia"/>
          <w:color w:val="auto"/>
          <w:highlight w:val="none"/>
        </w:rPr>
        <w:t>日</w:t>
      </w: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Theme="minorEastAsia" w:hAnsiTheme="minorEastAsia" w:eastAsiaTheme="minorEastAsia"/>
          <w:snapToGrid w:val="0"/>
          <w:color w:val="auto"/>
          <w:kern w:val="0"/>
          <w:highlight w:val="none"/>
        </w:rPr>
      </w:pPr>
      <w:bookmarkStart w:id="62" w:name="_Toc509218699"/>
      <w:bookmarkStart w:id="63" w:name="_Toc57820549"/>
      <w:bookmarkStart w:id="64" w:name="_Toc4617"/>
      <w:r>
        <w:rPr>
          <w:rFonts w:ascii="宋体" w:hAnsi="宋体"/>
          <w:snapToGrid w:val="0"/>
          <w:color w:val="auto"/>
          <w:highlight w:val="none"/>
        </w:rPr>
        <w:t xml:space="preserve">第一章  </w:t>
      </w:r>
      <w:bookmarkEnd w:id="62"/>
      <w:bookmarkEnd w:id="63"/>
      <w:r>
        <w:rPr>
          <w:rFonts w:hint="eastAsia" w:asciiTheme="minorEastAsia" w:hAnsiTheme="minorEastAsia" w:eastAsiaTheme="minorEastAsia"/>
          <w:snapToGrid w:val="0"/>
          <w:color w:val="auto"/>
          <w:kern w:val="0"/>
          <w:highlight w:val="none"/>
        </w:rPr>
        <w:t>投标</w:t>
      </w:r>
      <w:r>
        <w:rPr>
          <w:rFonts w:asciiTheme="minorEastAsia" w:hAnsiTheme="minorEastAsia" w:eastAsiaTheme="minorEastAsia"/>
          <w:snapToGrid w:val="0"/>
          <w:color w:val="auto"/>
          <w:kern w:val="0"/>
          <w:highlight w:val="none"/>
        </w:rPr>
        <w:t>邀请书（</w:t>
      </w:r>
      <w:r>
        <w:rPr>
          <w:rFonts w:hint="eastAsia" w:asciiTheme="minorEastAsia" w:hAnsiTheme="minorEastAsia" w:eastAsiaTheme="minorEastAsia"/>
          <w:snapToGrid w:val="0"/>
          <w:color w:val="auto"/>
          <w:highlight w:val="none"/>
        </w:rPr>
        <w:t>适用于邀请招标</w:t>
      </w:r>
      <w:r>
        <w:rPr>
          <w:rFonts w:asciiTheme="minorEastAsia" w:hAnsiTheme="minorEastAsia" w:eastAsiaTheme="minorEastAsia"/>
          <w:snapToGrid w:val="0"/>
          <w:color w:val="auto"/>
          <w:kern w:val="0"/>
          <w:highlight w:val="none"/>
        </w:rPr>
        <w:t>）</w:t>
      </w:r>
      <w:bookmarkEnd w:id="64"/>
    </w:p>
    <w:p>
      <w:pPr>
        <w:autoSpaceDE w:val="0"/>
        <w:autoSpaceDN w:val="0"/>
        <w:adjustRightInd w:val="0"/>
        <w:snapToGrid w:val="0"/>
        <w:spacing w:line="400" w:lineRule="exact"/>
        <w:jc w:val="center"/>
        <w:rPr>
          <w:rFonts w:asciiTheme="minorEastAsia" w:hAnsiTheme="minorEastAsia" w:eastAsiaTheme="minorEastAsia"/>
          <w:snapToGrid w:val="0"/>
          <w:color w:val="auto"/>
          <w:kern w:val="0"/>
          <w:sz w:val="28"/>
          <w:szCs w:val="28"/>
          <w:highlight w:val="none"/>
        </w:rPr>
      </w:pPr>
      <w:r>
        <w:rPr>
          <w:rFonts w:asciiTheme="minorEastAsia" w:hAnsiTheme="minorEastAsia" w:eastAsiaTheme="minorEastAsia"/>
          <w:snapToGrid w:val="0"/>
          <w:color w:val="auto"/>
          <w:kern w:val="0"/>
          <w:sz w:val="28"/>
          <w:szCs w:val="28"/>
          <w:highlight w:val="none"/>
          <w:u w:val="single"/>
        </w:rPr>
        <w:t xml:space="preserve">                 （项目名称）</w:t>
      </w:r>
      <w:r>
        <w:rPr>
          <w:rFonts w:hint="eastAsia" w:asciiTheme="minorEastAsia" w:hAnsiTheme="minorEastAsia" w:eastAsiaTheme="minorEastAsia"/>
          <w:snapToGrid w:val="0"/>
          <w:color w:val="auto"/>
          <w:w w:val="99"/>
          <w:kern w:val="0"/>
          <w:sz w:val="28"/>
          <w:szCs w:val="28"/>
          <w:highlight w:val="none"/>
        </w:rPr>
        <w:t>投标邀请书</w:t>
      </w: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（被邀请单位名称）</w:t>
      </w:r>
      <w:r>
        <w:rPr>
          <w:rFonts w:asciiTheme="minorEastAsia" w:hAnsiTheme="minorEastAsia" w:eastAsiaTheme="minorEastAsia"/>
          <w:color w:val="auto"/>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65" w:name="_Toc22407"/>
      <w:bookmarkStart w:id="66" w:name="_Toc492300554"/>
      <w:r>
        <w:rPr>
          <w:rFonts w:asciiTheme="minorEastAsia" w:hAnsiTheme="minorEastAsia" w:eastAsiaTheme="minorEastAsia"/>
          <w:color w:val="auto"/>
          <w:sz w:val="28"/>
          <w:szCs w:val="28"/>
          <w:highlight w:val="none"/>
        </w:rPr>
        <w:t>1. 招标条件</w:t>
      </w:r>
      <w:bookmarkEnd w:id="65"/>
      <w:bookmarkEnd w:id="66"/>
    </w:p>
    <w:p>
      <w:pPr>
        <w:spacing w:line="400" w:lineRule="exact"/>
        <w:ind w:firstLine="420" w:firstLineChars="200"/>
        <w:rPr>
          <w:rFonts w:asciiTheme="minorEastAsia" w:hAnsiTheme="minorEastAsia" w:eastAsiaTheme="minorEastAsia"/>
          <w:color w:val="auto"/>
          <w:highlight w:val="none"/>
        </w:rPr>
      </w:pPr>
      <w:r>
        <w:rPr>
          <w:rFonts w:asciiTheme="minorEastAsia" w:hAnsiTheme="minorEastAsia" w:eastAsiaTheme="minorEastAsia"/>
          <w:snapToGrid w:val="0"/>
          <w:color w:val="auto"/>
          <w:kern w:val="0"/>
          <w:szCs w:val="21"/>
          <w:highlight w:val="none"/>
        </w:rPr>
        <w:t>本招标项目</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w:t>
      </w:r>
      <w:r>
        <w:rPr>
          <w:rFonts w:hint="eastAsia" w:asciiTheme="minorEastAsia" w:hAnsiTheme="minorEastAsia" w:eastAsiaTheme="minorEastAsia"/>
          <w:snapToGrid w:val="0"/>
          <w:color w:val="auto"/>
          <w:kern w:val="0"/>
          <w:szCs w:val="21"/>
          <w:highlight w:val="none"/>
          <w:u w:val="single"/>
        </w:rPr>
        <w:t>工程</w:t>
      </w:r>
      <w:r>
        <w:rPr>
          <w:rFonts w:asciiTheme="minorEastAsia" w:hAnsiTheme="minorEastAsia" w:eastAsiaTheme="minorEastAsia"/>
          <w:snapToGrid w:val="0"/>
          <w:color w:val="auto"/>
          <w:kern w:val="0"/>
          <w:szCs w:val="21"/>
          <w:highlight w:val="none"/>
          <w:u w:val="single"/>
        </w:rPr>
        <w:t>名称）</w:t>
      </w:r>
      <w:r>
        <w:rPr>
          <w:rFonts w:asciiTheme="minorEastAsia" w:hAnsiTheme="minorEastAsia" w:eastAsiaTheme="minorEastAsia"/>
          <w:snapToGrid w:val="0"/>
          <w:color w:val="auto"/>
          <w:kern w:val="0"/>
          <w:szCs w:val="21"/>
          <w:highlight w:val="none"/>
        </w:rPr>
        <w:t>已由</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（项目审批</w:t>
      </w:r>
      <w:r>
        <w:rPr>
          <w:rFonts w:hint="eastAsia" w:asciiTheme="minorEastAsia" w:hAnsiTheme="minorEastAsia" w:eastAsiaTheme="minorEastAsia"/>
          <w:snapToGrid w:val="0"/>
          <w:color w:val="auto"/>
          <w:kern w:val="0"/>
          <w:szCs w:val="21"/>
          <w:highlight w:val="none"/>
          <w:u w:val="single"/>
          <w:lang w:val="en-US" w:eastAsia="zh-CN"/>
        </w:rPr>
        <w:t>或</w:t>
      </w:r>
      <w:r>
        <w:rPr>
          <w:rFonts w:asciiTheme="minorEastAsia" w:hAnsiTheme="minorEastAsia" w:eastAsiaTheme="minorEastAsia"/>
          <w:snapToGrid w:val="0"/>
          <w:color w:val="auto"/>
          <w:kern w:val="0"/>
          <w:szCs w:val="21"/>
          <w:highlight w:val="none"/>
          <w:u w:val="single"/>
        </w:rPr>
        <w:t>核准机关名称）</w:t>
      </w:r>
      <w:r>
        <w:rPr>
          <w:rFonts w:asciiTheme="minorEastAsia" w:hAnsiTheme="minorEastAsia" w:eastAsiaTheme="minorEastAsia"/>
          <w:snapToGrid w:val="0"/>
          <w:color w:val="auto"/>
          <w:kern w:val="0"/>
          <w:szCs w:val="21"/>
          <w:highlight w:val="none"/>
        </w:rPr>
        <w:t>以</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（批文名称及编号）</w:t>
      </w:r>
      <w:r>
        <w:rPr>
          <w:rFonts w:asciiTheme="minorEastAsia" w:hAnsiTheme="minorEastAsia" w:eastAsiaTheme="minorEastAsia"/>
          <w:snapToGrid w:val="0"/>
          <w:color w:val="auto"/>
          <w:kern w:val="0"/>
          <w:szCs w:val="21"/>
          <w:highlight w:val="none"/>
        </w:rPr>
        <w:t>批准建设，项目业主为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，建设资金来自</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u w:val="single"/>
        </w:rPr>
        <w:t>（资金来源）</w:t>
      </w:r>
      <w:r>
        <w:rPr>
          <w:rFonts w:asciiTheme="minorEastAsia" w:hAnsiTheme="minorEastAsia" w:eastAsiaTheme="minorEastAsia"/>
          <w:snapToGrid w:val="0"/>
          <w:color w:val="auto"/>
          <w:kern w:val="0"/>
          <w:szCs w:val="21"/>
          <w:highlight w:val="none"/>
        </w:rPr>
        <w:t>，项目出资比例为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szCs w:val="21"/>
          <w:highlight w:val="none"/>
        </w:rPr>
        <w:t>，招标人</w:t>
      </w:r>
      <w:r>
        <w:rPr>
          <w:rFonts w:asciiTheme="minorEastAsia" w:hAnsiTheme="minorEastAsia" w:eastAsiaTheme="minorEastAsia"/>
          <w:snapToGrid w:val="0"/>
          <w:color w:val="auto"/>
          <w:kern w:val="0"/>
          <w:position w:val="-2"/>
          <w:szCs w:val="21"/>
          <w:highlight w:val="none"/>
        </w:rPr>
        <w:t>为</w:t>
      </w:r>
      <w:r>
        <w:rPr>
          <w:rFonts w:hint="eastAsia" w:asciiTheme="minorEastAsia" w:hAnsiTheme="minorEastAsia" w:eastAsiaTheme="minorEastAsia"/>
          <w:snapToGrid w:val="0"/>
          <w:color w:val="auto"/>
          <w:kern w:val="0"/>
          <w:szCs w:val="21"/>
          <w:highlight w:val="none"/>
          <w:u w:val="single"/>
        </w:rPr>
        <w:t xml:space="preserve">                 </w:t>
      </w:r>
      <w:r>
        <w:rPr>
          <w:rFonts w:asciiTheme="minorEastAsia" w:hAnsiTheme="minorEastAsia" w:eastAsiaTheme="minorEastAsia"/>
          <w:snapToGrid w:val="0"/>
          <w:color w:val="auto"/>
          <w:kern w:val="0"/>
          <w:position w:val="-2"/>
          <w:szCs w:val="21"/>
          <w:highlight w:val="none"/>
        </w:rPr>
        <w:t>。项目已具备招标条件，现</w:t>
      </w:r>
      <w:r>
        <w:rPr>
          <w:rFonts w:hint="eastAsia" w:asciiTheme="minorEastAsia" w:hAnsiTheme="minorEastAsia" w:eastAsiaTheme="minorEastAsia"/>
          <w:snapToGrid w:val="0"/>
          <w:color w:val="auto"/>
          <w:kern w:val="0"/>
          <w:position w:val="-2"/>
          <w:szCs w:val="21"/>
          <w:highlight w:val="none"/>
        </w:rPr>
        <w:t>邀请你单位参加</w:t>
      </w:r>
      <w:r>
        <w:rPr>
          <w:rFonts w:hint="eastAsia" w:asciiTheme="minorEastAsia" w:hAnsiTheme="minorEastAsia" w:eastAsiaTheme="minorEastAsia"/>
          <w:snapToGrid w:val="0"/>
          <w:color w:val="auto"/>
          <w:kern w:val="0"/>
          <w:position w:val="-2"/>
          <w:szCs w:val="21"/>
          <w:highlight w:val="none"/>
          <w:u w:val="single"/>
        </w:rPr>
        <w:t>该</w:t>
      </w:r>
      <w:r>
        <w:rPr>
          <w:rFonts w:hint="eastAsia" w:asciiTheme="minorEastAsia" w:hAnsiTheme="minorEastAsia" w:eastAsiaTheme="minorEastAsia"/>
          <w:snapToGrid w:val="0"/>
          <w:color w:val="auto"/>
          <w:kern w:val="0"/>
          <w:position w:val="-2"/>
          <w:szCs w:val="21"/>
          <w:highlight w:val="none"/>
          <w:u w:val="single"/>
          <w:lang w:val="en-US" w:eastAsia="zh-CN"/>
        </w:rPr>
        <w:t>工程</w:t>
      </w:r>
      <w:r>
        <w:rPr>
          <w:rFonts w:hint="eastAsia" w:asciiTheme="minorEastAsia" w:hAnsiTheme="minorEastAsia" w:eastAsiaTheme="minorEastAsia"/>
          <w:snapToGrid w:val="0"/>
          <w:color w:val="auto"/>
          <w:kern w:val="0"/>
          <w:position w:val="-2"/>
          <w:szCs w:val="21"/>
          <w:highlight w:val="none"/>
          <w:u w:val="single"/>
        </w:rPr>
        <w:t>的监理</w:t>
      </w:r>
      <w:r>
        <w:rPr>
          <w:rFonts w:hint="eastAsia" w:asciiTheme="minorEastAsia" w:hAnsiTheme="minorEastAsia" w:eastAsiaTheme="minorEastAsia"/>
          <w:snapToGrid w:val="0"/>
          <w:color w:val="auto"/>
          <w:kern w:val="0"/>
          <w:position w:val="-2"/>
          <w:szCs w:val="21"/>
          <w:highlight w:val="none"/>
        </w:rPr>
        <w:t>投标</w:t>
      </w:r>
      <w:r>
        <w:rPr>
          <w:rFonts w:asciiTheme="minorEastAsia" w:hAnsiTheme="minorEastAsia" w:eastAsiaTheme="minorEastAsia"/>
          <w:color w:val="auto"/>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67" w:name="_Toc492300555"/>
      <w:bookmarkStart w:id="68" w:name="_Toc25151"/>
      <w:r>
        <w:rPr>
          <w:rFonts w:asciiTheme="minorEastAsia" w:hAnsiTheme="minorEastAsia" w:eastAsiaTheme="minorEastAsia"/>
          <w:color w:val="auto"/>
          <w:sz w:val="28"/>
          <w:szCs w:val="28"/>
          <w:highlight w:val="none"/>
        </w:rPr>
        <w:t>2. 项目概况与</w:t>
      </w:r>
      <w:r>
        <w:rPr>
          <w:rFonts w:hint="eastAsia" w:asciiTheme="minorEastAsia" w:hAnsiTheme="minorEastAsia" w:eastAsiaTheme="minorEastAsia"/>
          <w:color w:val="auto"/>
          <w:sz w:val="28"/>
          <w:szCs w:val="28"/>
          <w:highlight w:val="none"/>
        </w:rPr>
        <w:t>招标范围</w:t>
      </w:r>
      <w:bookmarkEnd w:id="67"/>
      <w:bookmarkEnd w:id="68"/>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2.1 建设地点：</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2.2 </w:t>
      </w:r>
      <w:r>
        <w:rPr>
          <w:rFonts w:hint="eastAsia" w:asciiTheme="minorEastAsia" w:hAnsiTheme="minorEastAsia" w:eastAsiaTheme="minorEastAsia"/>
          <w:snapToGrid w:val="0"/>
          <w:color w:val="auto"/>
          <w:kern w:val="0"/>
          <w:szCs w:val="21"/>
          <w:highlight w:val="none"/>
        </w:rPr>
        <w:t>项目概况与建设规模</w:t>
      </w:r>
      <w:r>
        <w:rPr>
          <w:rFonts w:hint="eastAsia" w:asciiTheme="minorEastAsia" w:hAnsiTheme="minorEastAsia" w:eastAsiaTheme="minorEastAsia"/>
          <w:color w:val="auto"/>
          <w:szCs w:val="21"/>
          <w:highlight w:val="none"/>
        </w:rPr>
        <w:t>：</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i/>
          <w:color w:val="auto"/>
          <w:szCs w:val="21"/>
          <w:highlight w:val="none"/>
        </w:rPr>
      </w:pP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项目概况与建设规模应体现与业绩</w:t>
      </w:r>
      <w:r>
        <w:rPr>
          <w:rFonts w:hint="eastAsia" w:asciiTheme="minorEastAsia" w:hAnsiTheme="minorEastAsia" w:eastAsiaTheme="minorEastAsia"/>
          <w:i/>
          <w:color w:val="auto"/>
          <w:szCs w:val="21"/>
          <w:highlight w:val="none"/>
          <w:lang w:val="en-US" w:eastAsia="zh-CN"/>
        </w:rPr>
        <w:t>要求</w:t>
      </w:r>
      <w:r>
        <w:rPr>
          <w:rFonts w:hint="eastAsia" w:asciiTheme="minorEastAsia" w:hAnsiTheme="minorEastAsia" w:eastAsiaTheme="minorEastAsia"/>
          <w:i/>
          <w:color w:val="auto"/>
          <w:szCs w:val="21"/>
          <w:highlight w:val="none"/>
        </w:rPr>
        <w:t>对应的参数。</w:t>
      </w:r>
      <w:r>
        <w:rPr>
          <w:rFonts w:hint="eastAsia" w:asciiTheme="minorEastAsia" w:hAnsiTheme="minorEastAsia" w:eastAsiaTheme="minorEastAsia"/>
          <w:i/>
          <w:color w:val="auto"/>
          <w:szCs w:val="21"/>
          <w:highlight w:val="none"/>
          <w:lang w:val="en-US" w:eastAsia="zh-CN"/>
        </w:rPr>
        <w:t>如</w:t>
      </w:r>
      <w:r>
        <w:rPr>
          <w:rFonts w:hint="eastAsia" w:asciiTheme="minorEastAsia" w:hAnsiTheme="minorEastAsia" w:eastAsiaTheme="minorEastAsia"/>
          <w:i/>
          <w:color w:val="auto"/>
          <w:szCs w:val="21"/>
          <w:highlight w:val="none"/>
        </w:rPr>
        <w:t>房屋建筑和市政基础设施工程监理</w:t>
      </w:r>
      <w:r>
        <w:rPr>
          <w:rFonts w:hint="eastAsia" w:asciiTheme="minorEastAsia" w:hAnsiTheme="minorEastAsia" w:eastAsiaTheme="minorEastAsia"/>
          <w:i/>
          <w:color w:val="auto"/>
          <w:szCs w:val="21"/>
          <w:highlight w:val="none"/>
          <w:lang w:val="en-US" w:eastAsia="zh-CN"/>
        </w:rPr>
        <w:t>项目，参数包括但不限于：</w:t>
      </w:r>
      <w:r>
        <w:rPr>
          <w:rFonts w:hint="eastAsia" w:asciiTheme="minorEastAsia" w:hAnsiTheme="minorEastAsia" w:eastAsiaTheme="minorEastAsia"/>
          <w:i/>
          <w:color w:val="auto"/>
          <w:szCs w:val="21"/>
          <w:highlight w:val="none"/>
        </w:rPr>
        <w:t>建筑面积、高度、长度、道路等级等</w:t>
      </w:r>
      <w:r>
        <w:rPr>
          <w:rFonts w:hint="eastAsia" w:asciiTheme="minorEastAsia" w:hAnsiTheme="minorEastAsia" w:eastAsiaTheme="minorEastAsia"/>
          <w:i/>
          <w:color w:val="auto"/>
          <w:szCs w:val="21"/>
          <w:highlight w:val="none"/>
          <w:lang w:val="en-US" w:eastAsia="zh-CN"/>
        </w:rPr>
        <w:t>。如公路工程监理项目，参数包括但不限于：公路技术等级（如高速公路、一级公路等）、桥涵分类（如特大桥、大桥等）、隧道分类（如特长隧道、长隧道等）、独立特大桥跨度及结构形式、独立特长隧道长度、公路机电工程分类（如通讯、监控等）、跨度、长度等。如水利工程监理项目，参数包括但不限于：工程等别（如Ⅰ、Ⅱ等）、工程规模（如大（1）型、中型等）、水库总库容、保护人口、保护农田面积、治涝面积、年引水量、发电装机容量、水土保持综合治理面积、沟道治理工程总库容、坝高、防洪标准等。</w:t>
      </w:r>
      <w:r>
        <w:rPr>
          <w:rFonts w:asciiTheme="minorEastAsia" w:hAnsiTheme="minorEastAsia" w:eastAsiaTheme="minorEastAsia"/>
          <w:i/>
          <w:color w:val="auto"/>
          <w:szCs w:val="21"/>
          <w:highlight w:val="none"/>
        </w:rPr>
        <w:t>]</w:t>
      </w:r>
    </w:p>
    <w:p>
      <w:pPr>
        <w:spacing w:line="400" w:lineRule="exact"/>
        <w:ind w:firstLine="420" w:firstLineChars="200"/>
        <w:rPr>
          <w:rFonts w:hint="eastAsia"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2.3 </w:t>
      </w:r>
      <w:r>
        <w:rPr>
          <w:rFonts w:hint="eastAsia" w:ascii="宋体" w:hAnsi="宋体"/>
          <w:snapToGrid w:val="0"/>
          <w:color w:val="auto"/>
          <w:kern w:val="0"/>
          <w:szCs w:val="21"/>
          <w:highlight w:val="none"/>
        </w:rPr>
        <w:t>□</w:t>
      </w:r>
      <w:r>
        <w:rPr>
          <w:rFonts w:hint="eastAsia" w:asciiTheme="minorEastAsia" w:hAnsiTheme="minorEastAsia" w:eastAsiaTheme="minorEastAsia"/>
          <w:snapToGrid w:val="0"/>
          <w:color w:val="auto"/>
          <w:kern w:val="0"/>
          <w:szCs w:val="21"/>
          <w:highlight w:val="none"/>
        </w:rPr>
        <w:t>本项目</w:t>
      </w:r>
      <w:r>
        <w:rPr>
          <w:rFonts w:hint="eastAsia" w:asciiTheme="minorEastAsia" w:hAnsiTheme="minorEastAsia" w:eastAsiaTheme="minorEastAsia"/>
          <w:snapToGrid w:val="0"/>
          <w:color w:val="auto"/>
          <w:kern w:val="0"/>
          <w:szCs w:val="21"/>
          <w:highlight w:val="none"/>
          <w:lang w:val="en-US" w:eastAsia="zh-CN"/>
        </w:rPr>
        <w:t>工程总投资</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840" w:firstLineChars="4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w:t>
      </w:r>
      <w:r>
        <w:rPr>
          <w:rFonts w:hint="eastAsia" w:asciiTheme="minorEastAsia" w:hAnsiTheme="minorEastAsia" w:eastAsiaTheme="minorEastAsia"/>
          <w:snapToGrid w:val="0"/>
          <w:color w:val="auto"/>
          <w:kern w:val="0"/>
          <w:szCs w:val="21"/>
          <w:highlight w:val="none"/>
        </w:rPr>
        <w:t>本次招标项目</w:t>
      </w:r>
      <w:r>
        <w:rPr>
          <w:rFonts w:hint="eastAsia" w:asciiTheme="minorEastAsia" w:hAnsiTheme="minorEastAsia" w:eastAsiaTheme="minorEastAsia"/>
          <w:snapToGrid w:val="0"/>
          <w:color w:val="auto"/>
          <w:kern w:val="0"/>
          <w:szCs w:val="21"/>
          <w:highlight w:val="none"/>
          <w:lang w:eastAsia="zh-CN"/>
        </w:rPr>
        <w:t>建筑安装工程费</w:t>
      </w:r>
      <w:r>
        <w:rPr>
          <w:rFonts w:hint="eastAsia" w:asciiTheme="minorEastAsia" w:hAnsiTheme="minorEastAsia" w:eastAsiaTheme="minorEastAsia"/>
          <w:snapToGrid w:val="0"/>
          <w:color w:val="auto"/>
          <w:kern w:val="0"/>
          <w:szCs w:val="21"/>
          <w:highlight w:val="none"/>
          <w:lang w:val="en-US" w:eastAsia="zh-CN"/>
        </w:rPr>
        <w:t>估算</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840" w:firstLineChars="400"/>
        <w:rPr>
          <w:rFonts w:asciiTheme="minorEastAsia" w:hAnsiTheme="minorEastAsia" w:eastAsiaTheme="minorEastAsia"/>
          <w:color w:val="auto"/>
          <w:szCs w:val="21"/>
          <w:highlight w:val="none"/>
        </w:rPr>
      </w:pPr>
      <w:r>
        <w:rPr>
          <w:rFonts w:hint="eastAsia" w:asciiTheme="minorEastAsia" w:hAnsiTheme="minorEastAsia" w:eastAsiaTheme="minorEastAsia"/>
          <w:snapToGrid w:val="0"/>
          <w:color w:val="auto"/>
          <w:kern w:val="0"/>
          <w:szCs w:val="21"/>
          <w:highlight w:val="none"/>
        </w:rPr>
        <w:t>本次招标项目监理合同</w:t>
      </w:r>
      <w:r>
        <w:rPr>
          <w:rFonts w:hint="eastAsia" w:asciiTheme="minorEastAsia" w:hAnsiTheme="minorEastAsia" w:eastAsiaTheme="minorEastAsia"/>
          <w:snapToGrid w:val="0"/>
          <w:color w:val="auto"/>
          <w:kern w:val="0"/>
          <w:szCs w:val="21"/>
          <w:highlight w:val="none"/>
          <w:lang w:val="en-US" w:eastAsia="zh-CN"/>
        </w:rPr>
        <w:t>估算</w:t>
      </w:r>
      <w:r>
        <w:rPr>
          <w:rFonts w:hint="eastAsia" w:asciiTheme="minorEastAsia" w:hAnsiTheme="minorEastAsia" w:eastAsiaTheme="minorEastAsia"/>
          <w:snapToGrid w:val="0"/>
          <w:color w:val="auto"/>
          <w:kern w:val="0"/>
          <w:szCs w:val="21"/>
          <w:highlight w:val="none"/>
        </w:rPr>
        <w:t>金额：</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2.4 招标范围：</w:t>
      </w:r>
      <w:r>
        <w:rPr>
          <w:rFonts w:hint="eastAsia" w:ascii="宋体" w:hAnsi="宋体"/>
          <w:snapToGrid w:val="0"/>
          <w:color w:val="auto"/>
          <w:kern w:val="0"/>
          <w:szCs w:val="21"/>
          <w:highlight w:val="none"/>
          <w:u w:val="single"/>
        </w:rPr>
        <w:t xml:space="preserve">                </w:t>
      </w:r>
    </w:p>
    <w:p>
      <w:pPr>
        <w:spacing w:line="400" w:lineRule="exact"/>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highlight w:val="none"/>
        </w:rPr>
        <w:t>[提示：</w:t>
      </w:r>
      <w:r>
        <w:rPr>
          <w:rFonts w:asciiTheme="minorEastAsia" w:hAnsiTheme="minorEastAsia" w:eastAsiaTheme="minorEastAsia"/>
          <w:i/>
          <w:color w:val="auto"/>
          <w:szCs w:val="21"/>
          <w:highlight w:val="none"/>
        </w:rPr>
        <w:t>招标范围应准确明了，</w:t>
      </w:r>
      <w:r>
        <w:rPr>
          <w:rFonts w:hint="eastAsia" w:asciiTheme="minorEastAsia" w:hAnsiTheme="minorEastAsia" w:eastAsiaTheme="minorEastAsia"/>
          <w:i/>
          <w:color w:val="auto"/>
          <w:szCs w:val="21"/>
          <w:highlight w:val="none"/>
        </w:rPr>
        <w:t>按照项目审批、核准文件</w:t>
      </w:r>
      <w:r>
        <w:rPr>
          <w:rFonts w:asciiTheme="minorEastAsia" w:hAnsiTheme="minorEastAsia" w:eastAsiaTheme="minorEastAsia"/>
          <w:i/>
          <w:color w:val="auto"/>
          <w:szCs w:val="21"/>
          <w:highlight w:val="none"/>
        </w:rPr>
        <w:t>采用工程专业术语</w:t>
      </w:r>
      <w:r>
        <w:rPr>
          <w:rFonts w:hint="eastAsia" w:asciiTheme="minorEastAsia" w:hAnsiTheme="minorEastAsia" w:eastAsiaTheme="minorEastAsia"/>
          <w:i/>
          <w:color w:val="auto"/>
          <w:szCs w:val="21"/>
          <w:highlight w:val="none"/>
        </w:rPr>
        <w:t>进行</w:t>
      </w:r>
      <w:r>
        <w:rPr>
          <w:rFonts w:asciiTheme="minorEastAsia" w:hAnsiTheme="minorEastAsia" w:eastAsiaTheme="minorEastAsia"/>
          <w:i/>
          <w:color w:val="auto"/>
          <w:szCs w:val="21"/>
          <w:highlight w:val="none"/>
        </w:rPr>
        <w:t>填写</w:t>
      </w:r>
      <w:r>
        <w:rPr>
          <w:rFonts w:hint="eastAsia" w:asciiTheme="minorEastAsia" w:hAnsiTheme="minorEastAsia" w:eastAsiaTheme="minorEastAsia"/>
          <w:i/>
          <w:color w:val="auto"/>
          <w:szCs w:val="21"/>
          <w:highlight w:val="none"/>
        </w:rPr>
        <w:t>。</w:t>
      </w:r>
      <w:r>
        <w:rPr>
          <w:rFonts w:hint="eastAsia" w:asciiTheme="minorEastAsia" w:hAnsiTheme="minorEastAsia" w:eastAsiaTheme="minorEastAsia"/>
          <w:i/>
          <w:color w:val="auto"/>
          <w:highlight w:val="none"/>
        </w:rPr>
        <w:t>]</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2.5 监理服务期</w:t>
      </w:r>
      <w:r>
        <w:rPr>
          <w:rFonts w:hint="eastAsia" w:asciiTheme="minorEastAsia" w:hAnsiTheme="minorEastAsia" w:eastAsiaTheme="minorEastAsia"/>
          <w:color w:val="auto"/>
          <w:szCs w:val="21"/>
          <w:highlight w:val="none"/>
          <w:lang w:val="en-US" w:eastAsia="zh-CN"/>
        </w:rPr>
        <w:t>限</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从监理合同签订之日起至缺陷责任期满止，其中：计划施工工期：    日历天，缺陷责任期：    个月</w:t>
      </w:r>
      <w:r>
        <w:rPr>
          <w:rFonts w:hint="eastAsia" w:asciiTheme="minorEastAsia" w:hAnsiTheme="minorEastAsia" w:eastAsiaTheme="minorEastAsia"/>
          <w:color w:val="auto"/>
          <w:szCs w:val="21"/>
          <w:highlight w:val="none"/>
        </w:rPr>
        <w:t>。</w:t>
      </w:r>
    </w:p>
    <w:p>
      <w:pPr>
        <w:spacing w:line="400" w:lineRule="exact"/>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default" w:asciiTheme="minorEastAsia" w:hAnsiTheme="minorEastAsia" w:eastAsiaTheme="minorEastAsia"/>
          <w:color w:val="auto"/>
          <w:szCs w:val="21"/>
          <w:highlight w:val="none"/>
          <w:lang w:val="en-US"/>
        </w:rPr>
        <w:t>6</w:t>
      </w:r>
      <w:r>
        <w:rPr>
          <w:rFonts w:hint="eastAsia" w:asciiTheme="minorEastAsia" w:hAnsiTheme="minorEastAsia" w:eastAsiaTheme="minorEastAsia"/>
          <w:color w:val="auto"/>
          <w:szCs w:val="21"/>
          <w:highlight w:val="none"/>
        </w:rPr>
        <w:t xml:space="preserve"> 标段划分：</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i/>
          <w:color w:val="auto"/>
          <w:szCs w:val="21"/>
          <w:highlight w:val="none"/>
          <w:u w:val="single"/>
        </w:rPr>
        <w:t>[提示：若有，如实填写标段划分情况；若无，以“/”标识。]</w:t>
      </w:r>
      <w:r>
        <w:rPr>
          <w:rFonts w:hint="eastAsia" w:asciiTheme="minorEastAsia" w:hAnsiTheme="minorEastAsia" w:eastAsiaTheme="minorEastAsia"/>
          <w:color w:val="auto"/>
          <w:szCs w:val="21"/>
          <w:highlight w:val="none"/>
          <w:u w:val="single"/>
        </w:rPr>
        <w:t xml:space="preserve"> </w:t>
      </w:r>
    </w:p>
    <w:p>
      <w:pPr>
        <w:spacing w:line="40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szCs w:val="21"/>
          <w:highlight w:val="none"/>
        </w:rPr>
        <w:t>2.</w:t>
      </w:r>
      <w:r>
        <w:rPr>
          <w:rFonts w:hint="default" w:asciiTheme="minorEastAsia" w:hAnsiTheme="minorEastAsia" w:eastAsiaTheme="minorEastAsia"/>
          <w:color w:val="auto"/>
          <w:szCs w:val="21"/>
          <w:highlight w:val="none"/>
          <w:lang w:val="en-US"/>
        </w:rPr>
        <w:t>7</w:t>
      </w:r>
      <w:r>
        <w:rPr>
          <w:rFonts w:hint="eastAsia" w:asciiTheme="minorEastAsia" w:hAnsiTheme="minorEastAsia" w:eastAsiaTheme="minorEastAsia"/>
          <w:color w:val="auto"/>
          <w:szCs w:val="21"/>
          <w:highlight w:val="none"/>
        </w:rPr>
        <w:t xml:space="preserve"> 其他：</w:t>
      </w:r>
      <w:r>
        <w:rPr>
          <w:rFonts w:hint="eastAsia" w:ascii="宋体" w:hAnsi="宋体"/>
          <w:snapToGrid w:val="0"/>
          <w:color w:val="auto"/>
          <w:kern w:val="0"/>
          <w:szCs w:val="21"/>
          <w:highlight w:val="none"/>
          <w:u w:val="single"/>
        </w:rPr>
        <w:t xml:space="preserve">                </w:t>
      </w:r>
    </w:p>
    <w:p>
      <w:pPr>
        <w:pStyle w:val="4"/>
        <w:spacing w:before="0" w:after="0" w:line="400" w:lineRule="exact"/>
        <w:rPr>
          <w:rFonts w:asciiTheme="minorEastAsia" w:hAnsiTheme="minorEastAsia" w:eastAsiaTheme="minorEastAsia"/>
          <w:color w:val="auto"/>
          <w:sz w:val="28"/>
          <w:szCs w:val="28"/>
          <w:highlight w:val="none"/>
        </w:rPr>
      </w:pPr>
      <w:bookmarkStart w:id="69" w:name="_Toc492300556"/>
      <w:bookmarkStart w:id="70" w:name="_Toc4082"/>
      <w:r>
        <w:rPr>
          <w:rFonts w:asciiTheme="minorEastAsia" w:hAnsiTheme="minorEastAsia" w:eastAsiaTheme="minorEastAsia"/>
          <w:color w:val="auto"/>
          <w:sz w:val="28"/>
          <w:szCs w:val="28"/>
          <w:highlight w:val="none"/>
        </w:rPr>
        <w:t xml:space="preserve">3. </w:t>
      </w:r>
      <w:r>
        <w:rPr>
          <w:rFonts w:hint="eastAsia" w:asciiTheme="minorEastAsia" w:hAnsiTheme="minorEastAsia" w:eastAsiaTheme="minorEastAsia"/>
          <w:color w:val="auto"/>
          <w:sz w:val="28"/>
          <w:szCs w:val="28"/>
          <w:highlight w:val="none"/>
        </w:rPr>
        <w:t>投标人资格</w:t>
      </w:r>
      <w:bookmarkStart w:id="71" w:name="_Toc247527541"/>
      <w:bookmarkStart w:id="72" w:name="_Toc300834935"/>
      <w:bookmarkStart w:id="73" w:name="_Toc152045517"/>
      <w:bookmarkStart w:id="74" w:name="_Toc247513940"/>
      <w:bookmarkStart w:id="75" w:name="_Toc152042293"/>
      <w:bookmarkStart w:id="76" w:name="_Toc23986"/>
      <w:bookmarkStart w:id="77" w:name="_Toc361508570"/>
      <w:bookmarkStart w:id="78" w:name="_Toc369531503"/>
      <w:bookmarkStart w:id="79" w:name="_Toc384308195"/>
      <w:bookmarkStart w:id="80" w:name="_Toc144974485"/>
      <w:bookmarkStart w:id="81" w:name="_Toc352691461"/>
      <w:r>
        <w:rPr>
          <w:rFonts w:hint="eastAsia" w:asciiTheme="minorEastAsia" w:hAnsiTheme="minorEastAsia" w:eastAsiaTheme="minorEastAsia"/>
          <w:color w:val="auto"/>
          <w:sz w:val="28"/>
          <w:szCs w:val="28"/>
          <w:highlight w:val="none"/>
        </w:rPr>
        <w:t>要求</w:t>
      </w:r>
      <w:bookmarkEnd w:id="69"/>
      <w:bookmarkEnd w:id="70"/>
    </w:p>
    <w:bookmarkEnd w:id="71"/>
    <w:bookmarkEnd w:id="72"/>
    <w:bookmarkEnd w:id="73"/>
    <w:bookmarkEnd w:id="74"/>
    <w:bookmarkEnd w:id="75"/>
    <w:bookmarkEnd w:id="76"/>
    <w:bookmarkEnd w:id="77"/>
    <w:bookmarkEnd w:id="78"/>
    <w:bookmarkEnd w:id="79"/>
    <w:bookmarkEnd w:id="80"/>
    <w:bookmarkEnd w:id="81"/>
    <w:p>
      <w:pPr>
        <w:spacing w:line="400" w:lineRule="exact"/>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 本次招标要求投标人须具备以下条件：</w:t>
      </w:r>
    </w:p>
    <w:p>
      <w:pPr>
        <w:spacing w:line="400" w:lineRule="exact"/>
        <w:ind w:firstLine="420" w:firstLineChars="200"/>
        <w:rPr>
          <w:rFonts w:asciiTheme="minorEastAsia" w:hAnsiTheme="minorEastAsia" w:eastAsiaTheme="minorEastAsia"/>
          <w:snapToGrid w:val="0"/>
          <w:color w:val="auto"/>
          <w:kern w:val="0"/>
          <w:szCs w:val="21"/>
          <w:highlight w:val="none"/>
          <w:u w:val="single"/>
        </w:rPr>
      </w:pPr>
      <w:r>
        <w:rPr>
          <w:rFonts w:hint="eastAsia" w:ascii="宋体" w:hAnsi="宋体"/>
          <w:snapToGrid w:val="0"/>
          <w:color w:val="auto"/>
          <w:kern w:val="0"/>
          <w:szCs w:val="21"/>
          <w:highlight w:val="none"/>
        </w:rPr>
        <w:t>3.1.1 本次招标要求投标人具备</w:t>
      </w:r>
      <w:r>
        <w:rPr>
          <w:rFonts w:hint="eastAsia" w:ascii="宋体" w:hAnsi="宋体"/>
          <w:snapToGrid w:val="0"/>
          <w:color w:val="auto"/>
          <w:kern w:val="0"/>
          <w:szCs w:val="21"/>
          <w:highlight w:val="none"/>
          <w:lang w:val="en-US" w:eastAsia="zh-CN"/>
        </w:rPr>
        <w:t>的资质条件：</w:t>
      </w:r>
      <w:r>
        <w:rPr>
          <w:rFonts w:hint="eastAsia" w:ascii="宋体" w:hAnsi="宋体"/>
          <w:snapToGrid w:val="0"/>
          <w:color w:val="auto"/>
          <w:kern w:val="0"/>
          <w:szCs w:val="21"/>
          <w:highlight w:val="none"/>
          <w:u w:val="none"/>
          <w:lang w:val="en-US" w:eastAsia="zh-CN"/>
        </w:rPr>
        <w:t>具备</w:t>
      </w:r>
      <w:r>
        <w:rPr>
          <w:rFonts w:hint="eastAsia" w:ascii="宋体" w:hAnsi="宋体" w:eastAsiaTheme="minorEastAsia"/>
          <w:snapToGrid w:val="0"/>
          <w:color w:val="auto"/>
          <w:kern w:val="0"/>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[提示：填写资质颁发部门]</w:t>
      </w: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颁发的</w:t>
      </w: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资质</w:t>
      </w:r>
      <w:r>
        <w:rPr>
          <w:rFonts w:hint="eastAsia" w:ascii="宋体" w:hAnsi="宋体"/>
          <w:snapToGrid w:val="0"/>
          <w:color w:val="auto"/>
          <w:kern w:val="0"/>
          <w:szCs w:val="21"/>
          <w:highlight w:val="none"/>
          <w:lang w:eastAsia="zh-CN"/>
        </w:rPr>
        <w:t>。</w:t>
      </w:r>
    </w:p>
    <w:p>
      <w:pPr>
        <w:spacing w:line="400" w:lineRule="exact"/>
        <w:ind w:firstLine="420" w:firstLineChars="200"/>
        <w:rPr>
          <w:rFonts w:asciiTheme="minorEastAsia" w:hAnsiTheme="minorEastAsia" w:eastAsiaTheme="minorEastAsia"/>
          <w:i/>
          <w:color w:val="auto"/>
          <w:highlight w:val="none"/>
        </w:rPr>
      </w:pPr>
      <w:r>
        <w:rPr>
          <w:rFonts w:hint="eastAsia" w:asciiTheme="minorEastAsia" w:hAnsiTheme="minorEastAsia" w:eastAsiaTheme="minorEastAsia"/>
          <w:i/>
          <w:color w:val="auto"/>
          <w:szCs w:val="21"/>
          <w:highlight w:val="none"/>
        </w:rPr>
        <w:t>[提示：资质的</w:t>
      </w:r>
      <w:r>
        <w:rPr>
          <w:rFonts w:hint="eastAsia" w:asciiTheme="minorEastAsia" w:hAnsiTheme="minorEastAsia" w:eastAsiaTheme="minorEastAsia"/>
          <w:i/>
          <w:color w:val="auto"/>
          <w:szCs w:val="21"/>
          <w:highlight w:val="none"/>
          <w:lang w:val="en-US" w:eastAsia="zh-CN"/>
        </w:rPr>
        <w:t>设置按照行业主管部门现行规定执行</w:t>
      </w: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w:t>
      </w:r>
    </w:p>
    <w:p>
      <w:pPr>
        <w:spacing w:line="40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 xml:space="preserve"> </w:t>
      </w:r>
      <w:r>
        <w:rPr>
          <w:rFonts w:hint="eastAsia" w:asciiTheme="minorEastAsia" w:hAnsiTheme="minorEastAsia" w:eastAsiaTheme="minorEastAsia"/>
          <w:snapToGrid w:val="0"/>
          <w:color w:val="auto"/>
          <w:kern w:val="0"/>
          <w:szCs w:val="21"/>
          <w:highlight w:val="none"/>
        </w:rPr>
        <w:t>投标人还应在人员、</w:t>
      </w:r>
      <w:r>
        <w:rPr>
          <w:rFonts w:hint="eastAsia" w:asciiTheme="minorEastAsia" w:hAnsiTheme="minorEastAsia" w:eastAsiaTheme="minorEastAsia"/>
          <w:snapToGrid w:val="0"/>
          <w:color w:val="auto"/>
          <w:kern w:val="0"/>
          <w:szCs w:val="21"/>
          <w:highlight w:val="none"/>
          <w:lang w:val="en-US" w:eastAsia="zh-CN"/>
        </w:rPr>
        <w:t>业绩、</w:t>
      </w:r>
      <w:r>
        <w:rPr>
          <w:rFonts w:hint="eastAsia" w:asciiTheme="minorEastAsia" w:hAnsiTheme="minorEastAsia" w:eastAsiaTheme="minorEastAsia"/>
          <w:snapToGrid w:val="0"/>
          <w:color w:val="auto"/>
          <w:kern w:val="0"/>
          <w:szCs w:val="21"/>
          <w:highlight w:val="none"/>
        </w:rPr>
        <w:t>设备、资金等方面具有相应的监理能力，详见招标文件第二章投标人须知前附表第</w:t>
      </w:r>
      <w:r>
        <w:rPr>
          <w:rFonts w:asciiTheme="minorEastAsia" w:hAnsiTheme="minorEastAsia" w:eastAsiaTheme="minorEastAsia"/>
          <w:snapToGrid w:val="0"/>
          <w:color w:val="auto"/>
          <w:kern w:val="0"/>
          <w:szCs w:val="21"/>
          <w:highlight w:val="none"/>
        </w:rPr>
        <w:t>1.4.1</w:t>
      </w:r>
      <w:r>
        <w:rPr>
          <w:rFonts w:hint="eastAsia" w:asciiTheme="minorEastAsia" w:hAnsiTheme="minorEastAsia" w:eastAsiaTheme="minorEastAsia"/>
          <w:snapToGrid w:val="0"/>
          <w:color w:val="auto"/>
          <w:kern w:val="0"/>
          <w:szCs w:val="21"/>
          <w:highlight w:val="none"/>
        </w:rPr>
        <w:t>项</w:t>
      </w:r>
      <w:r>
        <w:rPr>
          <w:rFonts w:asciiTheme="minorEastAsia" w:hAnsiTheme="minorEastAsia" w:eastAsiaTheme="minorEastAsia"/>
          <w:snapToGrid w:val="0"/>
          <w:color w:val="auto"/>
          <w:kern w:val="0"/>
          <w:szCs w:val="21"/>
          <w:highlight w:val="none"/>
        </w:rPr>
        <w:t>内容。</w:t>
      </w:r>
    </w:p>
    <w:p>
      <w:pPr>
        <w:spacing w:line="400" w:lineRule="exact"/>
        <w:ind w:firstLine="420" w:firstLineChars="200"/>
        <w:rPr>
          <w:rFonts w:ascii="宋体" w:hAnsi="宋体"/>
          <w:snapToGrid w:val="0"/>
          <w:color w:val="auto"/>
          <w:kern w:val="0"/>
          <w:szCs w:val="21"/>
          <w:highlight w:val="none"/>
        </w:rPr>
      </w:pPr>
      <w:r>
        <w:rPr>
          <w:rFonts w:hint="eastAsia" w:asciiTheme="minorEastAsia" w:hAnsiTheme="minorEastAsia" w:eastAsiaTheme="minorEastAsia"/>
          <w:color w:val="auto"/>
          <w:szCs w:val="21"/>
          <w:highlight w:val="none"/>
        </w:rPr>
        <w:t xml:space="preserve">3.2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r>
        <w:rPr>
          <w:rFonts w:hint="eastAsia" w:ascii="宋体" w:hAnsi="宋体"/>
          <w:snapToGrid w:val="0"/>
          <w:color w:val="auto"/>
          <w:kern w:val="0"/>
          <w:szCs w:val="21"/>
          <w:highlight w:val="none"/>
        </w:rPr>
        <w:t>。</w:t>
      </w:r>
    </w:p>
    <w:p>
      <w:pPr>
        <w:spacing w:line="400" w:lineRule="exact"/>
        <w:ind w:firstLine="840" w:firstLineChars="4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接受联合体投标。</w:t>
      </w:r>
      <w:r>
        <w:rPr>
          <w:rFonts w:ascii="宋体" w:hAnsi="宋体"/>
          <w:snapToGrid w:val="0"/>
          <w:color w:val="auto"/>
          <w:kern w:val="0"/>
          <w:szCs w:val="21"/>
          <w:highlight w:val="none"/>
        </w:rPr>
        <w:t>联合体投标的，应满足下列要求：</w:t>
      </w:r>
      <w:r>
        <w:rPr>
          <w:rFonts w:hint="eastAsia" w:ascii="宋体" w:hAnsi="宋体"/>
          <w:snapToGrid w:val="0"/>
          <w:color w:val="auto"/>
          <w:kern w:val="0"/>
          <w:szCs w:val="21"/>
          <w:highlight w:val="none"/>
          <w:u w:val="single"/>
        </w:rPr>
        <w:t xml:space="preserve">                </w:t>
      </w:r>
      <w:r>
        <w:rPr>
          <w:rFonts w:asciiTheme="minorEastAsia" w:hAnsiTheme="minorEastAsia" w:eastAsiaTheme="minorEastAsia"/>
          <w:color w:val="auto"/>
          <w:szCs w:val="21"/>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82" w:name="_Toc16115"/>
      <w:bookmarkStart w:id="83" w:name="_Toc492300557"/>
      <w:r>
        <w:rPr>
          <w:rFonts w:asciiTheme="minorEastAsia" w:hAnsiTheme="minorEastAsia" w:eastAsiaTheme="minorEastAsia"/>
          <w:color w:val="auto"/>
          <w:sz w:val="28"/>
          <w:szCs w:val="28"/>
          <w:highlight w:val="none"/>
        </w:rPr>
        <w:t xml:space="preserve">4. </w:t>
      </w:r>
      <w:r>
        <w:rPr>
          <w:rFonts w:hint="eastAsia" w:asciiTheme="minorEastAsia" w:hAnsiTheme="minorEastAsia" w:eastAsiaTheme="minorEastAsia"/>
          <w:color w:val="auto"/>
          <w:sz w:val="28"/>
          <w:szCs w:val="28"/>
          <w:highlight w:val="none"/>
        </w:rPr>
        <w:t>招标文件的获取</w:t>
      </w:r>
      <w:bookmarkEnd w:id="82"/>
      <w:bookmarkEnd w:id="83"/>
    </w:p>
    <w:p>
      <w:pPr>
        <w:tabs>
          <w:tab w:val="left" w:pos="525"/>
          <w:tab w:val="left" w:pos="5080"/>
        </w:tabs>
        <w:autoSpaceDE w:val="0"/>
        <w:autoSpaceDN w:val="0"/>
        <w:adjustRightInd w:val="0"/>
        <w:snapToGrid w:val="0"/>
        <w:spacing w:line="400" w:lineRule="exact"/>
        <w:ind w:firstLine="424" w:firstLineChars="202"/>
        <w:jc w:val="left"/>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1 本招标项目采用全流程电子招投标，招标人</w:t>
      </w:r>
      <w:r>
        <w:rPr>
          <w:rFonts w:ascii="宋体" w:hAnsi="宋体"/>
          <w:snapToGrid w:val="0"/>
          <w:color w:val="auto"/>
          <w:kern w:val="0"/>
          <w:szCs w:val="21"/>
          <w:highlight w:val="none"/>
        </w:rPr>
        <w:t>必须将招标文件、电子图纸、澄清、修改、补充通知、最高限价通知等全部招标资料</w:t>
      </w:r>
      <w:r>
        <w:rPr>
          <w:rFonts w:hint="eastAsia" w:ascii="宋体" w:hAnsi="宋体"/>
          <w:snapToGrid w:val="0"/>
          <w:color w:val="auto"/>
          <w:kern w:val="0"/>
          <w:szCs w:val="21"/>
          <w:highlight w:val="none"/>
        </w:rPr>
        <w:t>通过重庆市电子招投标系统</w:t>
      </w:r>
      <w:r>
        <w:rPr>
          <w:rFonts w:ascii="宋体" w:hAnsi="宋体"/>
          <w:snapToGrid w:val="0"/>
          <w:color w:val="auto"/>
          <w:kern w:val="0"/>
          <w:szCs w:val="21"/>
          <w:highlight w:val="none"/>
        </w:rPr>
        <w:t>送达所有被邀请投标人。</w:t>
      </w:r>
    </w:p>
    <w:p>
      <w:pPr>
        <w:tabs>
          <w:tab w:val="left" w:pos="2420"/>
          <w:tab w:val="left" w:pos="5445"/>
        </w:tabs>
        <w:autoSpaceDE w:val="0"/>
        <w:autoSpaceDN w:val="0"/>
        <w:adjustRightInd w:val="0"/>
        <w:snapToGrid w:val="0"/>
        <w:spacing w:line="400" w:lineRule="exact"/>
        <w:ind w:firstLine="42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2 投标人</w:t>
      </w:r>
      <w:r>
        <w:rPr>
          <w:rFonts w:hint="eastAsia" w:ascii="宋体" w:hAnsi="宋体"/>
          <w:snapToGrid w:val="0"/>
          <w:color w:val="auto"/>
          <w:kern w:val="0"/>
          <w:szCs w:val="21"/>
          <w:highlight w:val="none"/>
          <w:lang w:val="en-US" w:eastAsia="zh-CN"/>
        </w:rPr>
        <w:t>可在附件投标邀请书规定的时限内</w:t>
      </w:r>
      <w:r>
        <w:rPr>
          <w:rFonts w:hint="eastAsia" w:ascii="宋体" w:hAnsi="宋体"/>
          <w:snapToGrid w:val="0"/>
          <w:color w:val="auto"/>
          <w:kern w:val="0"/>
          <w:szCs w:val="21"/>
          <w:highlight w:val="none"/>
        </w:rPr>
        <w:t>通过重庆市电子招投标系统对本项目招标文件提出疑问。</w:t>
      </w:r>
    </w:p>
    <w:p>
      <w:pPr>
        <w:spacing w:line="400" w:lineRule="exact"/>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3 招标人应</w:t>
      </w:r>
      <w:r>
        <w:rPr>
          <w:rFonts w:hint="eastAsia" w:ascii="宋体" w:hAnsi="宋体"/>
          <w:snapToGrid w:val="0"/>
          <w:color w:val="auto"/>
          <w:kern w:val="0"/>
          <w:szCs w:val="21"/>
          <w:highlight w:val="none"/>
          <w:lang w:val="en-US" w:eastAsia="zh-CN"/>
        </w:rPr>
        <w:t>在附件投标邀请书规定的时限内</w:t>
      </w:r>
      <w:r>
        <w:rPr>
          <w:rFonts w:hint="eastAsia" w:ascii="宋体" w:hAnsi="宋体"/>
          <w:snapToGrid w:val="0"/>
          <w:color w:val="auto"/>
          <w:kern w:val="0"/>
          <w:szCs w:val="21"/>
          <w:highlight w:val="none"/>
        </w:rPr>
        <w:t>通过重庆市电子招投标系统发布澄清</w:t>
      </w:r>
      <w:r>
        <w:rPr>
          <w:rFonts w:hint="eastAsia" w:ascii="宋体" w:hAnsi="宋体"/>
          <w:snapToGrid w:val="0"/>
          <w:color w:val="auto"/>
          <w:kern w:val="0"/>
          <w:szCs w:val="21"/>
          <w:highlight w:val="none"/>
          <w:lang w:eastAsia="zh-CN"/>
        </w:rPr>
        <w:t>或修改</w:t>
      </w:r>
      <w:r>
        <w:rPr>
          <w:rFonts w:ascii="宋体" w:hAnsi="宋体"/>
          <w:snapToGrid w:val="0"/>
          <w:color w:val="auto"/>
          <w:kern w:val="0"/>
          <w:szCs w:val="21"/>
          <w:highlight w:val="none"/>
        </w:rPr>
        <w:t>。</w:t>
      </w:r>
    </w:p>
    <w:p>
      <w:pPr>
        <w:pStyle w:val="4"/>
        <w:spacing w:before="0" w:after="0" w:line="400" w:lineRule="exact"/>
        <w:rPr>
          <w:rFonts w:asciiTheme="minorEastAsia" w:hAnsiTheme="minorEastAsia" w:eastAsiaTheme="minorEastAsia"/>
          <w:color w:val="auto"/>
          <w:sz w:val="28"/>
          <w:szCs w:val="28"/>
          <w:highlight w:val="none"/>
        </w:rPr>
      </w:pPr>
      <w:bookmarkStart w:id="84" w:name="_Toc492300558"/>
      <w:bookmarkStart w:id="85" w:name="_Toc25745"/>
      <w:r>
        <w:rPr>
          <w:rFonts w:asciiTheme="minorEastAsia" w:hAnsiTheme="minorEastAsia" w:eastAsiaTheme="minorEastAsia"/>
          <w:color w:val="auto"/>
          <w:sz w:val="28"/>
          <w:szCs w:val="28"/>
          <w:highlight w:val="none"/>
        </w:rPr>
        <w:t xml:space="preserve">5. </w:t>
      </w:r>
      <w:r>
        <w:rPr>
          <w:rFonts w:hint="eastAsia" w:asciiTheme="minorEastAsia" w:hAnsiTheme="minorEastAsia" w:eastAsiaTheme="minorEastAsia"/>
          <w:color w:val="auto"/>
          <w:sz w:val="28"/>
          <w:szCs w:val="28"/>
          <w:highlight w:val="none"/>
        </w:rPr>
        <w:t>投标文件</w:t>
      </w:r>
      <w:r>
        <w:rPr>
          <w:rFonts w:asciiTheme="minorEastAsia" w:hAnsiTheme="minorEastAsia" w:eastAsiaTheme="minorEastAsia"/>
          <w:color w:val="auto"/>
          <w:sz w:val="28"/>
          <w:szCs w:val="28"/>
          <w:highlight w:val="none"/>
        </w:rPr>
        <w:t>的递交</w:t>
      </w:r>
      <w:bookmarkEnd w:id="84"/>
      <w:bookmarkEnd w:id="85"/>
    </w:p>
    <w:p>
      <w:pPr>
        <w:tabs>
          <w:tab w:val="left" w:pos="1580"/>
          <w:tab w:val="left" w:pos="6000"/>
          <w:tab w:val="left" w:pos="6320"/>
          <w:tab w:val="left" w:pos="6887"/>
          <w:tab w:val="left" w:pos="7475"/>
        </w:tabs>
        <w:autoSpaceDE w:val="0"/>
        <w:autoSpaceDN w:val="0"/>
        <w:adjustRightInd w:val="0"/>
        <w:snapToGrid w:val="0"/>
        <w:spacing w:line="400" w:lineRule="exact"/>
        <w:ind w:firstLine="390" w:firstLineChars="186"/>
        <w:jc w:val="left"/>
        <w:rPr>
          <w:rFonts w:ascii="宋体" w:hAnsi="宋体"/>
          <w:snapToGrid w:val="0"/>
          <w:color w:val="auto"/>
          <w:kern w:val="0"/>
          <w:szCs w:val="21"/>
          <w:highlight w:val="none"/>
        </w:rPr>
      </w:pPr>
      <w:bookmarkStart w:id="86" w:name="_Toc392227741"/>
      <w:r>
        <w:rPr>
          <w:rFonts w:ascii="宋体" w:hAnsi="宋体"/>
          <w:snapToGrid w:val="0"/>
          <w:color w:val="auto"/>
          <w:kern w:val="0"/>
          <w:szCs w:val="21"/>
          <w:highlight w:val="none"/>
        </w:rPr>
        <w:t>5.1  投标文件递交的截止时间（投标截止时间，下同）</w:t>
      </w:r>
      <w:r>
        <w:rPr>
          <w:rFonts w:hint="eastAsia" w:ascii="宋体" w:hAnsi="宋体"/>
          <w:snapToGrid w:val="0"/>
          <w:color w:val="auto"/>
          <w:kern w:val="0"/>
          <w:szCs w:val="21"/>
          <w:highlight w:val="none"/>
        </w:rPr>
        <w:t>详见附件</w:t>
      </w:r>
      <w:r>
        <w:rPr>
          <w:rFonts w:hint="eastAsia" w:ascii="宋体" w:hAnsi="宋体"/>
          <w:snapToGrid w:val="0"/>
          <w:color w:val="auto"/>
          <w:kern w:val="0"/>
          <w:szCs w:val="21"/>
          <w:highlight w:val="none"/>
          <w:lang w:val="en-US" w:eastAsia="zh-CN"/>
        </w:rPr>
        <w:t>投标邀请书</w:t>
      </w:r>
      <w:r>
        <w:rPr>
          <w:rFonts w:hint="eastAsia" w:ascii="宋体" w:hAnsi="宋体"/>
          <w:snapToGrid w:val="0"/>
          <w:color w:val="auto"/>
          <w:kern w:val="0"/>
          <w:szCs w:val="21"/>
          <w:highlight w:val="none"/>
        </w:rPr>
        <w:t>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pPr>
        <w:tabs>
          <w:tab w:val="left" w:pos="360"/>
        </w:tabs>
        <w:spacing w:line="400" w:lineRule="exact"/>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 xml:space="preserve">5.2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p>
    <w:bookmarkEnd w:id="86"/>
    <w:p>
      <w:pPr>
        <w:pStyle w:val="4"/>
        <w:spacing w:before="0" w:after="0" w:line="400" w:lineRule="exact"/>
        <w:rPr>
          <w:rFonts w:asciiTheme="minorEastAsia" w:hAnsiTheme="minorEastAsia" w:eastAsiaTheme="minorEastAsia"/>
          <w:color w:val="auto"/>
          <w:sz w:val="28"/>
          <w:szCs w:val="28"/>
          <w:highlight w:val="none"/>
        </w:rPr>
      </w:pPr>
      <w:bookmarkStart w:id="87" w:name="_Toc2817"/>
      <w:bookmarkStart w:id="88" w:name="_Toc492300559"/>
      <w:r>
        <w:rPr>
          <w:rFonts w:asciiTheme="minorEastAsia" w:hAnsiTheme="minorEastAsia" w:eastAsiaTheme="minorEastAsia"/>
          <w:color w:val="auto"/>
          <w:sz w:val="28"/>
          <w:szCs w:val="28"/>
          <w:highlight w:val="none"/>
        </w:rPr>
        <w:t xml:space="preserve">6. </w:t>
      </w:r>
      <w:r>
        <w:rPr>
          <w:rFonts w:hint="eastAsia" w:asciiTheme="minorEastAsia" w:hAnsiTheme="minorEastAsia" w:eastAsiaTheme="minorEastAsia"/>
          <w:color w:val="auto"/>
          <w:sz w:val="28"/>
          <w:szCs w:val="28"/>
          <w:highlight w:val="none"/>
        </w:rPr>
        <w:t>确认</w:t>
      </w:r>
      <w:bookmarkEnd w:id="87"/>
      <w:bookmarkEnd w:id="88"/>
    </w:p>
    <w:p>
      <w:pPr>
        <w:spacing w:line="400" w:lineRule="exact"/>
        <w:ind w:firstLine="420" w:firstLineChars="200"/>
        <w:rPr>
          <w:rFonts w:asciiTheme="minorEastAsia" w:hAnsiTheme="minorEastAsia" w:eastAsiaTheme="minorEastAsia"/>
          <w:color w:val="auto"/>
          <w:szCs w:val="21"/>
          <w:highlight w:val="none"/>
        </w:rPr>
      </w:pPr>
      <w:r>
        <w:rPr>
          <w:rFonts w:hint="eastAsia" w:ascii="宋体" w:hAnsi="宋体"/>
          <w:snapToGrid w:val="0"/>
          <w:color w:val="auto"/>
          <w:kern w:val="0"/>
          <w:szCs w:val="21"/>
          <w:highlight w:val="none"/>
        </w:rPr>
        <w:t>本招标项目采用全流程电子招投标，被邀请投标人通过重庆市电子招投标系统确认。</w:t>
      </w:r>
    </w:p>
    <w:p>
      <w:pPr>
        <w:pStyle w:val="4"/>
        <w:spacing w:before="0" w:after="0" w:line="400" w:lineRule="exact"/>
        <w:rPr>
          <w:rFonts w:asciiTheme="minorEastAsia" w:hAnsiTheme="minorEastAsia" w:eastAsiaTheme="minorEastAsia"/>
          <w:color w:val="auto"/>
          <w:sz w:val="28"/>
          <w:szCs w:val="28"/>
          <w:highlight w:val="none"/>
        </w:rPr>
      </w:pPr>
      <w:bookmarkStart w:id="89" w:name="_Toc492300560"/>
      <w:bookmarkStart w:id="90" w:name="_Toc1093"/>
      <w:r>
        <w:rPr>
          <w:rFonts w:asciiTheme="minorEastAsia" w:hAnsiTheme="minorEastAsia" w:eastAsiaTheme="minorEastAsia"/>
          <w:color w:val="auto"/>
          <w:sz w:val="28"/>
          <w:szCs w:val="28"/>
          <w:highlight w:val="none"/>
        </w:rPr>
        <w:t xml:space="preserve">7. </w:t>
      </w:r>
      <w:r>
        <w:rPr>
          <w:rFonts w:hint="eastAsia" w:asciiTheme="minorEastAsia" w:hAnsiTheme="minorEastAsia" w:eastAsiaTheme="minorEastAsia"/>
          <w:color w:val="auto"/>
          <w:sz w:val="28"/>
          <w:szCs w:val="28"/>
          <w:highlight w:val="none"/>
        </w:rPr>
        <w:t>联系方</w:t>
      </w:r>
      <w:r>
        <w:rPr>
          <w:rFonts w:asciiTheme="minorEastAsia" w:hAnsiTheme="minorEastAsia" w:eastAsiaTheme="minorEastAsia"/>
          <w:color w:val="auto"/>
          <w:sz w:val="28"/>
          <w:szCs w:val="28"/>
          <w:highlight w:val="none"/>
        </w:rPr>
        <w:t>式</w:t>
      </w:r>
      <w:bookmarkEnd w:id="89"/>
      <w:bookmarkEnd w:id="90"/>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bookmarkStart w:id="91" w:name="_Toc18885"/>
      <w:bookmarkEnd w:id="91"/>
      <w:bookmarkStart w:id="92" w:name="_Toc361508574"/>
      <w:bookmarkEnd w:id="92"/>
      <w:bookmarkStart w:id="93" w:name="_Toc384308199"/>
      <w:bookmarkEnd w:id="93"/>
      <w:bookmarkStart w:id="94" w:name="_Toc369531507"/>
      <w:bookmarkEnd w:id="94"/>
      <w:bookmarkStart w:id="95" w:name="_Toc352691465"/>
      <w:bookmarkEnd w:id="95"/>
      <w:bookmarkStart w:id="96" w:name="_Toc369531508"/>
      <w:bookmarkStart w:id="97" w:name="_Toc352691466"/>
      <w:bookmarkStart w:id="98" w:name="_Toc8599"/>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  </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tabs>
          <w:tab w:val="left" w:pos="5140"/>
          <w:tab w:val="left" w:pos="8420"/>
        </w:tabs>
        <w:autoSpaceDE w:val="0"/>
        <w:autoSpaceDN w:val="0"/>
        <w:adjustRightInd w:val="0"/>
        <w:snapToGrid w:val="0"/>
        <w:spacing w:line="400" w:lineRule="exact"/>
        <w:ind w:firstLine="420" w:firstLineChars="20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tabs>
          <w:tab w:val="left" w:pos="5140"/>
          <w:tab w:val="left" w:pos="8520"/>
        </w:tabs>
        <w:autoSpaceDE w:val="0"/>
        <w:autoSpaceDN w:val="0"/>
        <w:adjustRightInd w:val="0"/>
        <w:snapToGrid w:val="0"/>
        <w:spacing w:line="400" w:lineRule="exact"/>
        <w:ind w:firstLine="420" w:firstLineChars="200"/>
        <w:jc w:val="left"/>
        <w:rPr>
          <w:rFonts w:hint="eastAsia" w:ascii="宋体" w:hAnsi="宋体"/>
          <w:snapToGrid w:val="0"/>
          <w:kern w:val="0"/>
          <w:szCs w:val="21"/>
          <w:lang w:val="en-US" w:eastAsia="zh-CN"/>
        </w:rPr>
      </w:pPr>
    </w:p>
    <w:p>
      <w:pPr>
        <w:tabs>
          <w:tab w:val="left" w:pos="5140"/>
          <w:tab w:val="left" w:pos="8520"/>
        </w:tabs>
        <w:autoSpaceDE w:val="0"/>
        <w:autoSpaceDN w:val="0"/>
        <w:adjustRightInd w:val="0"/>
        <w:snapToGri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pStyle w:val="2"/>
        <w:spacing w:line="400" w:lineRule="exact"/>
        <w:ind w:firstLine="420" w:firstLineChars="200"/>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00" w:lineRule="exact"/>
        <w:jc w:val="left"/>
        <w:rPr>
          <w:rFonts w:ascii="宋体" w:hAnsi="宋体"/>
          <w:snapToGrid w:val="0"/>
          <w:color w:val="auto"/>
          <w:kern w:val="0"/>
          <w:szCs w:val="21"/>
          <w:highlight w:val="none"/>
          <w:u w:val="single"/>
        </w:rPr>
      </w:pPr>
    </w:p>
    <w:p>
      <w:pPr>
        <w:topLinePunct/>
        <w:spacing w:line="400" w:lineRule="exact"/>
        <w:jc w:val="right"/>
        <w:rPr>
          <w:rFonts w:asciiTheme="minorEastAsia" w:hAnsiTheme="minorEastAsia" w:eastAsiaTheme="minorEastAsia"/>
          <w:color w:val="auto"/>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Theme="minorEastAsia" w:hAnsiTheme="minorEastAsia" w:eastAsiaTheme="minorEastAsia"/>
          <w:color w:val="auto"/>
          <w:highlight w:val="none"/>
        </w:rPr>
        <w:t>日</w:t>
      </w:r>
      <w:bookmarkEnd w:id="96"/>
      <w:bookmarkEnd w:id="97"/>
      <w:bookmarkEnd w:id="98"/>
      <w:bookmarkStart w:id="99" w:name="_Toc384308200"/>
      <w:bookmarkStart w:id="100" w:name="_Toc361508575"/>
    </w:p>
    <w:p>
      <w:pPr>
        <w:spacing w:line="400" w:lineRule="exact"/>
        <w:ind w:right="1680"/>
        <w:rPr>
          <w:rFonts w:asciiTheme="minorEastAsia" w:hAnsiTheme="minorEastAsia" w:eastAsiaTheme="minorEastAsia"/>
          <w:color w:val="auto"/>
          <w:highlight w:val="none"/>
        </w:rPr>
      </w:pPr>
    </w:p>
    <w:bookmarkEnd w:id="99"/>
    <w:bookmarkEnd w:id="100"/>
    <w:p>
      <w:pPr>
        <w:pStyle w:val="3"/>
        <w:spacing w:before="0" w:after="0" w:line="360" w:lineRule="auto"/>
        <w:jc w:val="center"/>
        <w:rPr>
          <w:rFonts w:asciiTheme="minorEastAsia" w:hAnsiTheme="minorEastAsia" w:eastAsiaTheme="minorEastAsia"/>
          <w:color w:val="auto"/>
          <w:highlight w:val="none"/>
        </w:rPr>
      </w:pPr>
      <w:bookmarkStart w:id="101" w:name="_Toc152042299"/>
      <w:bookmarkEnd w:id="101"/>
      <w:bookmarkStart w:id="102" w:name="_Toc19794"/>
      <w:bookmarkEnd w:id="102"/>
      <w:bookmarkStart w:id="103" w:name="_Toc352691467"/>
      <w:bookmarkEnd w:id="103"/>
      <w:bookmarkStart w:id="104" w:name="_Toc300834941"/>
      <w:bookmarkEnd w:id="104"/>
      <w:bookmarkStart w:id="105" w:name="_Toc14865"/>
      <w:bookmarkEnd w:id="105"/>
      <w:bookmarkStart w:id="106" w:name="_Toc369531509"/>
      <w:bookmarkEnd w:id="106"/>
      <w:bookmarkStart w:id="107" w:name="_Toc247527547"/>
      <w:bookmarkEnd w:id="107"/>
      <w:bookmarkStart w:id="108" w:name="_Toc247513946"/>
      <w:bookmarkEnd w:id="108"/>
      <w:bookmarkStart w:id="109" w:name="_Toc361508578"/>
      <w:bookmarkEnd w:id="109"/>
      <w:bookmarkStart w:id="110" w:name="_Toc152045525"/>
      <w:bookmarkEnd w:id="110"/>
      <w:bookmarkStart w:id="111" w:name="_Toc384308203"/>
      <w:bookmarkEnd w:id="111"/>
      <w:bookmarkStart w:id="112" w:name="_Toc152042301"/>
      <w:bookmarkEnd w:id="112"/>
      <w:bookmarkStart w:id="113" w:name="_Toc369531511"/>
      <w:bookmarkEnd w:id="113"/>
      <w:bookmarkStart w:id="114" w:name="_Toc300834943"/>
      <w:bookmarkEnd w:id="114"/>
      <w:bookmarkStart w:id="115" w:name="_Toc247527549"/>
      <w:bookmarkEnd w:id="115"/>
      <w:bookmarkStart w:id="116" w:name="_Toc361508580"/>
      <w:bookmarkEnd w:id="116"/>
      <w:bookmarkStart w:id="117" w:name="_Toc384308205"/>
      <w:bookmarkEnd w:id="117"/>
      <w:bookmarkStart w:id="118" w:name="_Toc144974493"/>
      <w:bookmarkEnd w:id="118"/>
      <w:bookmarkStart w:id="119" w:name="_Toc144974491"/>
      <w:bookmarkEnd w:id="119"/>
      <w:bookmarkStart w:id="120" w:name="_Toc152045523"/>
      <w:bookmarkEnd w:id="120"/>
      <w:bookmarkStart w:id="121" w:name="_Toc352691469"/>
      <w:bookmarkEnd w:id="121"/>
      <w:bookmarkStart w:id="122" w:name="_Toc247513948"/>
      <w:bookmarkEnd w:id="122"/>
      <w:r>
        <w:rPr>
          <w:rFonts w:asciiTheme="minorEastAsia" w:hAnsiTheme="minorEastAsia" w:eastAsiaTheme="minorEastAsia"/>
          <w:color w:val="auto"/>
          <w:highlight w:val="none"/>
        </w:rPr>
        <w:br w:type="page"/>
      </w:r>
      <w:bookmarkStart w:id="123" w:name="_Toc31600"/>
      <w:bookmarkStart w:id="124" w:name="_Toc57820558"/>
      <w:r>
        <w:rPr>
          <w:rFonts w:asciiTheme="minorEastAsia" w:hAnsiTheme="minorEastAsia" w:eastAsiaTheme="minorEastAsia"/>
          <w:snapToGrid w:val="0"/>
          <w:color w:val="auto"/>
          <w:kern w:val="0"/>
          <w:highlight w:val="none"/>
        </w:rPr>
        <w:t>第二章</w:t>
      </w:r>
      <w:r>
        <w:rPr>
          <w:rFonts w:hint="eastAsia" w:asciiTheme="minorEastAsia" w:hAnsiTheme="minorEastAsia" w:eastAsiaTheme="minorEastAsia"/>
          <w:snapToGrid w:val="0"/>
          <w:color w:val="auto"/>
          <w:kern w:val="0"/>
          <w:highlight w:val="none"/>
        </w:rPr>
        <w:t xml:space="preserve">  </w:t>
      </w:r>
      <w:r>
        <w:rPr>
          <w:rFonts w:asciiTheme="minorEastAsia" w:hAnsiTheme="minorEastAsia" w:eastAsiaTheme="minorEastAsia"/>
          <w:snapToGrid w:val="0"/>
          <w:color w:val="auto"/>
          <w:kern w:val="0"/>
          <w:highlight w:val="none"/>
        </w:rPr>
        <w:t>投标人须知</w:t>
      </w:r>
      <w:bookmarkEnd w:id="123"/>
      <w:bookmarkEnd w:id="124"/>
    </w:p>
    <w:p>
      <w:pPr>
        <w:pStyle w:val="4"/>
        <w:spacing w:before="0" w:after="0" w:line="360" w:lineRule="auto"/>
        <w:rPr>
          <w:rFonts w:ascii="宋体" w:hAnsi="宋体" w:eastAsia="宋体"/>
          <w:bCs/>
          <w:color w:val="auto"/>
          <w:szCs w:val="32"/>
          <w:highlight w:val="none"/>
        </w:rPr>
      </w:pPr>
      <w:bookmarkStart w:id="125" w:name="_Toc13045"/>
      <w:bookmarkStart w:id="126" w:name="_Toc492300563"/>
      <w:r>
        <w:rPr>
          <w:rFonts w:ascii="宋体" w:hAnsi="宋体" w:eastAsia="宋体"/>
          <w:bCs/>
          <w:color w:val="auto"/>
          <w:szCs w:val="32"/>
          <w:highlight w:val="none"/>
        </w:rPr>
        <w:t>投标人须知前附表</w:t>
      </w:r>
      <w:bookmarkEnd w:id="125"/>
      <w:bookmarkEnd w:id="126"/>
    </w:p>
    <w:p>
      <w:pPr>
        <w:spacing w:line="360" w:lineRule="auto"/>
        <w:ind w:firstLine="420" w:firstLineChars="200"/>
        <w:rPr>
          <w:rFonts w:asciiTheme="minorEastAsia" w:hAnsiTheme="minorEastAsia" w:eastAsiaTheme="minorEastAsia"/>
          <w:color w:val="auto"/>
          <w:highlight w:val="none"/>
        </w:rPr>
      </w:pPr>
      <w:r>
        <w:rPr>
          <w:rFonts w:ascii="宋体" w:hAnsi="宋体"/>
          <w:color w:val="auto"/>
          <w:szCs w:val="21"/>
          <w:highlight w:val="none"/>
        </w:rPr>
        <w:t>正文内容不允许修改。若投标人须知前附表与正文不一致的地方，以投标人须知前附表为准。</w:t>
      </w:r>
    </w:p>
    <w:tbl>
      <w:tblPr>
        <w:tblStyle w:val="3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629"/>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5" w:type="dxa"/>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2629" w:type="dxa"/>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条款名称</w:t>
            </w:r>
          </w:p>
        </w:tc>
        <w:tc>
          <w:tcPr>
            <w:tcW w:w="5386" w:type="dxa"/>
            <w:vAlign w:val="center"/>
          </w:tcPr>
          <w:p>
            <w:pPr>
              <w:spacing w:line="400" w:lineRule="exact"/>
              <w:jc w:val="center"/>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w:t>
            </w:r>
          </w:p>
        </w:tc>
        <w:tc>
          <w:tcPr>
            <w:tcW w:w="5386" w:type="dxa"/>
            <w:vAlign w:val="center"/>
          </w:tcPr>
          <w:p>
            <w:pPr>
              <w:spacing w:line="400" w:lineRule="exact"/>
              <w:rPr>
                <w:rFonts w:hint="default"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招标代理机构</w:t>
            </w:r>
          </w:p>
        </w:tc>
        <w:tc>
          <w:tcPr>
            <w:tcW w:w="5386" w:type="dxa"/>
            <w:vAlign w:val="center"/>
          </w:tcPr>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招标项目名称</w:t>
            </w:r>
          </w:p>
        </w:tc>
        <w:tc>
          <w:tcPr>
            <w:tcW w:w="5386" w:type="dxa"/>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项目建设地点</w:t>
            </w:r>
          </w:p>
        </w:tc>
        <w:tc>
          <w:tcPr>
            <w:tcW w:w="5386" w:type="dxa"/>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1.1.6</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项目建设规模</w:t>
            </w:r>
          </w:p>
        </w:tc>
        <w:tc>
          <w:tcPr>
            <w:tcW w:w="5386" w:type="dxa"/>
            <w:vAlign w:val="center"/>
          </w:tcPr>
          <w:p>
            <w:pPr>
              <w:tabs>
                <w:tab w:val="left" w:pos="3840"/>
                <w:tab w:val="left" w:pos="5300"/>
              </w:tabs>
              <w:autoSpaceDE w:val="0"/>
              <w:autoSpaceDN w:val="0"/>
              <w:adjustRightInd w:val="0"/>
              <w:snapToGrid w:val="0"/>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u w:val="single"/>
              </w:rPr>
              <w:t xml:space="preserve">        </w:t>
            </w:r>
          </w:p>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snapToGrid w:val="0"/>
                <w:color w:val="auto"/>
                <w:kern w:val="0"/>
                <w:szCs w:val="21"/>
                <w:highlight w:val="none"/>
              </w:rPr>
              <w:t>[提示：与招标公告保持一致。]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1.1.7</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工程项目施工预计开工日期和建设周期</w:t>
            </w:r>
          </w:p>
        </w:tc>
        <w:tc>
          <w:tcPr>
            <w:tcW w:w="5386" w:type="dxa"/>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1.1.8</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snapToGrid w:val="0"/>
                <w:color w:val="auto"/>
                <w:kern w:val="0"/>
                <w:szCs w:val="21"/>
                <w:highlight w:val="none"/>
                <w:lang w:val="en-US" w:eastAsia="zh-CN"/>
              </w:rPr>
              <w:t>本次招标</w:t>
            </w:r>
            <w:r>
              <w:rPr>
                <w:rFonts w:hint="eastAsia" w:asciiTheme="minorEastAsia" w:hAnsiTheme="minorEastAsia" w:eastAsiaTheme="minorEastAsia"/>
                <w:snapToGrid w:val="0"/>
                <w:color w:val="auto"/>
                <w:kern w:val="0"/>
                <w:szCs w:val="21"/>
                <w:highlight w:val="none"/>
              </w:rPr>
              <w:t>项目</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工程</w:t>
            </w:r>
            <w:r>
              <w:rPr>
                <w:rFonts w:hint="eastAsia" w:asciiTheme="minorEastAsia" w:hAnsiTheme="minorEastAsia" w:eastAsiaTheme="minorEastAsia"/>
                <w:snapToGrid w:val="0"/>
                <w:color w:val="auto"/>
                <w:kern w:val="0"/>
                <w:szCs w:val="21"/>
                <w:highlight w:val="none"/>
                <w:lang w:val="en-US" w:eastAsia="zh-CN"/>
              </w:rPr>
              <w:t>投资金额/</w:t>
            </w:r>
            <w:r>
              <w:rPr>
                <w:rFonts w:hint="eastAsia" w:ascii="宋体" w:hAnsi="宋体"/>
                <w:snapToGrid w:val="0"/>
                <w:color w:val="auto"/>
                <w:kern w:val="0"/>
                <w:szCs w:val="21"/>
                <w:highlight w:val="none"/>
              </w:rPr>
              <w:t>□</w:t>
            </w:r>
            <w:r>
              <w:rPr>
                <w:rFonts w:hint="eastAsia" w:asciiTheme="minorEastAsia" w:hAnsiTheme="minorEastAsia" w:eastAsiaTheme="minorEastAsia" w:cstheme="minorEastAsia"/>
                <w:color w:val="auto"/>
                <w:szCs w:val="21"/>
                <w:highlight w:val="none"/>
                <w:lang w:eastAsia="zh-CN"/>
              </w:rPr>
              <w:t>建筑安装工程费</w:t>
            </w:r>
            <w:r>
              <w:rPr>
                <w:rFonts w:hint="eastAsia" w:asciiTheme="minorEastAsia" w:hAnsiTheme="minorEastAsia" w:eastAsiaTheme="minorEastAsia" w:cstheme="minorEastAsia"/>
                <w:color w:val="auto"/>
                <w:szCs w:val="21"/>
                <w:highlight w:val="none"/>
              </w:rPr>
              <w:t>金额</w:t>
            </w:r>
          </w:p>
        </w:tc>
        <w:tc>
          <w:tcPr>
            <w:tcW w:w="5386" w:type="dxa"/>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资金来源及比例</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1.2.2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资金落实情况</w:t>
            </w:r>
          </w:p>
        </w:tc>
        <w:tc>
          <w:tcPr>
            <w:tcW w:w="5386" w:type="dxa"/>
            <w:vAlign w:val="center"/>
          </w:tcPr>
          <w:p>
            <w:pPr>
              <w:spacing w:line="400" w:lineRule="exact"/>
              <w:ind w:firstLine="420" w:firstLineChars="20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招标范围</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Theme="minorEastAsia" w:hAnsiTheme="minorEastAsia" w:eastAsiaTheme="minorEastAsia" w:cstheme="minorEastAsia"/>
                <w:i/>
                <w:snapToGrid w:val="0"/>
                <w:color w:val="auto"/>
                <w:kern w:val="0"/>
                <w:szCs w:val="21"/>
                <w:highlight w:val="none"/>
              </w:rPr>
              <w:t>与招标公告保持一致。</w:t>
            </w:r>
            <w:r>
              <w:rPr>
                <w:rFonts w:hint="eastAsia" w:asciiTheme="minorEastAsia" w:hAnsiTheme="minorEastAsia" w:eastAsiaTheme="minorEastAsia" w:cstheme="minorEastAsia"/>
                <w:i/>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监理服务期限</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从监理合同签订之日起至缺陷责任期满止，其中：计划施工工期：    日历天，缺陷责任期：    个月</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质量标准</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lang w:val="en-US" w:eastAsia="zh-CN"/>
              </w:rPr>
              <w:t>监理</w:t>
            </w:r>
            <w:r>
              <w:rPr>
                <w:rFonts w:hint="eastAsia" w:asciiTheme="minorEastAsia" w:hAnsiTheme="minorEastAsia" w:eastAsiaTheme="minorEastAsia" w:cstheme="minorEastAsia"/>
                <w:color w:val="auto"/>
                <w:szCs w:val="21"/>
                <w:highlight w:val="none"/>
                <w:u w:val="single"/>
              </w:rPr>
              <w:t>服务质量达到</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rPr>
              <w:t>等国家现行有关法规要求。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监理工作要求</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□（1）质量控制目标：</w:t>
            </w:r>
            <w:r>
              <w:rPr>
                <w:rFonts w:hint="eastAsia" w:asciiTheme="minorEastAsia" w:hAnsiTheme="minorEastAsia" w:eastAsiaTheme="minorEastAsia" w:cstheme="minorEastAsia"/>
                <w:color w:val="auto"/>
                <w:szCs w:val="21"/>
                <w:highlight w:val="none"/>
                <w:u w:val="none"/>
              </w:rPr>
              <w:t>达到</w:t>
            </w:r>
            <w:r>
              <w:rPr>
                <w:rFonts w:hint="eastAsia" w:asciiTheme="minorEastAsia" w:hAnsiTheme="minorEastAsia" w:eastAsiaTheme="minorEastAsia" w:cstheme="minorEastAsia"/>
                <w:color w:val="auto"/>
                <w:szCs w:val="21"/>
                <w:highlight w:val="none"/>
                <w:u w:val="none"/>
                <w:lang w:val="en-US" w:eastAsia="zh-CN"/>
              </w:rPr>
              <w:t>强制性质量标准，</w:t>
            </w:r>
            <w:r>
              <w:rPr>
                <w:rFonts w:hint="eastAsia" w:asciiTheme="minorEastAsia" w:hAnsiTheme="minorEastAsia" w:eastAsiaTheme="minorEastAsia" w:cstheme="minorEastAsia"/>
                <w:color w:val="auto"/>
                <w:szCs w:val="21"/>
                <w:highlight w:val="none"/>
                <w:u w:val="single"/>
                <w:lang w:val="en-US" w:eastAsia="zh-CN"/>
              </w:rPr>
              <w:t>满足</w:t>
            </w:r>
            <w:r>
              <w:rPr>
                <w:rFonts w:hint="eastAsia" w:asciiTheme="minorEastAsia" w:hAnsiTheme="minorEastAsia" w:eastAsiaTheme="minorEastAsia" w:cstheme="minorEastAsia"/>
                <w:color w:val="auto"/>
                <w:szCs w:val="21"/>
                <w:highlight w:val="none"/>
                <w:u w:val="single"/>
              </w:rPr>
              <w:t>国家现行有关施工质量验收规范要求并验收合格</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□（2）造价控制目标：</w:t>
            </w:r>
            <w:r>
              <w:rPr>
                <w:rFonts w:hint="eastAsia" w:asciiTheme="minorEastAsia" w:hAnsiTheme="minorEastAsia" w:eastAsiaTheme="minorEastAsia" w:cstheme="minorEastAsia"/>
                <w:color w:val="auto"/>
                <w:szCs w:val="21"/>
                <w:highlight w:val="none"/>
                <w:u w:val="single"/>
              </w:rPr>
              <w:t>控制在概算批复内，无超前支付发生，严格控制工程变更</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□（3）进度控制目标：</w:t>
            </w:r>
            <w:r>
              <w:rPr>
                <w:rFonts w:hint="eastAsia" w:asciiTheme="minorEastAsia" w:hAnsiTheme="minorEastAsia" w:eastAsiaTheme="minorEastAsia" w:cstheme="minorEastAsia"/>
                <w:color w:val="auto"/>
                <w:szCs w:val="21"/>
                <w:highlight w:val="none"/>
                <w:u w:val="single"/>
              </w:rPr>
              <w:t>督促施工单位采用合理的施工工艺和工序按期完工</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□（4）合同管理：</w:t>
            </w:r>
            <w:r>
              <w:rPr>
                <w:rFonts w:hint="eastAsia" w:asciiTheme="minorEastAsia" w:hAnsiTheme="minorEastAsia" w:eastAsiaTheme="minorEastAsia" w:cstheme="minorEastAsia"/>
                <w:color w:val="auto"/>
                <w:szCs w:val="21"/>
                <w:highlight w:val="none"/>
                <w:u w:val="single"/>
              </w:rPr>
              <w:t>正确处理项目有关的合同索赔和合同纠纷</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□（5）信息管理：</w:t>
            </w:r>
            <w:r>
              <w:rPr>
                <w:rFonts w:hint="eastAsia" w:asciiTheme="minorEastAsia" w:hAnsiTheme="minorEastAsia" w:eastAsiaTheme="minorEastAsia" w:cstheme="minorEastAsia"/>
                <w:color w:val="auto"/>
                <w:szCs w:val="21"/>
                <w:highlight w:val="none"/>
                <w:u w:val="single"/>
              </w:rPr>
              <w:t>对项目施工阶段的信息进行收集、整理和保管，保证过程中重要环节的可追溯性</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□（6）协调管理：</w:t>
            </w:r>
            <w:r>
              <w:rPr>
                <w:rFonts w:hint="eastAsia" w:asciiTheme="minorEastAsia" w:hAnsiTheme="minorEastAsia" w:eastAsiaTheme="minorEastAsia" w:cstheme="minorEastAsia"/>
                <w:color w:val="auto"/>
                <w:szCs w:val="21"/>
                <w:highlight w:val="none"/>
                <w:u w:val="single"/>
              </w:rPr>
              <w:t>对工程建设相关方的关系进行协调</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□（7）安全生产履职：</w:t>
            </w:r>
            <w:r>
              <w:rPr>
                <w:rFonts w:hint="eastAsia" w:asciiTheme="minorEastAsia" w:hAnsiTheme="minorEastAsia" w:eastAsiaTheme="minorEastAsia" w:cstheme="minorEastAsia"/>
                <w:color w:val="auto"/>
                <w:szCs w:val="21"/>
                <w:highlight w:val="none"/>
                <w:u w:val="single"/>
              </w:rPr>
              <w:t>履行建设工程安全生产管理</w:t>
            </w:r>
            <w:r>
              <w:rPr>
                <w:rFonts w:hint="eastAsia" w:asciiTheme="minorEastAsia" w:hAnsiTheme="minorEastAsia" w:eastAsiaTheme="minorEastAsia" w:cstheme="minorEastAsia"/>
                <w:color w:val="auto"/>
                <w:szCs w:val="21"/>
                <w:highlight w:val="none"/>
                <w:u w:val="single"/>
                <w:lang w:val="en-US"/>
              </w:rPr>
              <w:t>法定</w:t>
            </w:r>
            <w:r>
              <w:rPr>
                <w:rFonts w:hint="eastAsia" w:asciiTheme="minorEastAsia" w:hAnsiTheme="minorEastAsia" w:eastAsiaTheme="minorEastAsia" w:cstheme="minorEastAsia"/>
                <w:color w:val="auto"/>
                <w:szCs w:val="21"/>
                <w:highlight w:val="none"/>
                <w:u w:val="single"/>
                <w:lang w:val="en-US" w:eastAsia="zh-CN"/>
              </w:rPr>
              <w:t>的监理</w:t>
            </w:r>
            <w:r>
              <w:rPr>
                <w:rFonts w:hint="eastAsia" w:asciiTheme="minorEastAsia" w:hAnsiTheme="minorEastAsia" w:eastAsiaTheme="minorEastAsia" w:cstheme="minorEastAsia"/>
                <w:color w:val="auto"/>
                <w:szCs w:val="21"/>
                <w:highlight w:val="none"/>
                <w:u w:val="single"/>
              </w:rPr>
              <w:t>职责</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[提示：招标人在编制招标文件时，可根据</w:t>
            </w:r>
            <w:r>
              <w:rPr>
                <w:rFonts w:hint="eastAsia" w:asciiTheme="minorEastAsia" w:hAnsiTheme="minorEastAsia" w:eastAsiaTheme="minorEastAsia" w:cstheme="minorEastAsia"/>
                <w:i/>
                <w:color w:val="auto"/>
                <w:szCs w:val="21"/>
                <w:highlight w:val="none"/>
                <w:lang w:val="en-US" w:eastAsia="zh-CN"/>
              </w:rPr>
              <w:t>项目</w:t>
            </w:r>
            <w:r>
              <w:rPr>
                <w:rFonts w:hint="eastAsia" w:asciiTheme="minorEastAsia" w:hAnsiTheme="minorEastAsia" w:eastAsiaTheme="minorEastAsia" w:cstheme="minorEastAsia"/>
                <w:i/>
                <w:color w:val="auto"/>
                <w:szCs w:val="21"/>
                <w:highlight w:val="none"/>
              </w:rPr>
              <w:t>实际情况在</w:t>
            </w:r>
            <w:r>
              <w:rPr>
                <w:rFonts w:hint="eastAsia" w:asciiTheme="minorEastAsia" w:hAnsiTheme="minorEastAsia" w:eastAsiaTheme="minorEastAsia" w:cstheme="minorEastAsia"/>
                <w:i/>
                <w:color w:val="auto"/>
                <w:szCs w:val="21"/>
                <w:highlight w:val="none"/>
                <w:lang w:val="en-US" w:eastAsia="zh-CN"/>
              </w:rPr>
              <w:t>本附表</w:t>
            </w:r>
            <w:r>
              <w:rPr>
                <w:rFonts w:hint="eastAsia" w:asciiTheme="minorEastAsia" w:hAnsiTheme="minorEastAsia" w:eastAsiaTheme="minorEastAsia" w:cstheme="minorEastAsia"/>
                <w:i/>
                <w:color w:val="auto"/>
                <w:szCs w:val="21"/>
                <w:highlight w:val="none"/>
              </w:rPr>
              <w:t>第</w:t>
            </w:r>
            <w:r>
              <w:rPr>
                <w:rFonts w:hint="eastAsia" w:asciiTheme="minorEastAsia" w:hAnsiTheme="minorEastAsia" w:eastAsiaTheme="minorEastAsia" w:cstheme="minorEastAsia"/>
                <w:i/>
                <w:color w:val="auto"/>
                <w:szCs w:val="21"/>
                <w:highlight w:val="none"/>
                <w:lang w:val="en-US" w:eastAsia="zh-CN"/>
              </w:rPr>
              <w:t>1.3.4</w:t>
            </w:r>
            <w:r>
              <w:rPr>
                <w:rFonts w:hint="eastAsia" w:asciiTheme="minorEastAsia" w:hAnsiTheme="minorEastAsia" w:eastAsiaTheme="minorEastAsia" w:cstheme="minorEastAsia"/>
                <w:i/>
                <w:color w:val="auto"/>
                <w:szCs w:val="21"/>
                <w:highlight w:val="none"/>
              </w:rPr>
              <w:t>项中</w:t>
            </w:r>
            <w:r>
              <w:rPr>
                <w:rFonts w:hint="eastAsia" w:asciiTheme="minorEastAsia" w:hAnsiTheme="minorEastAsia" w:eastAsiaTheme="minorEastAsia" w:cstheme="minorEastAsia"/>
                <w:i/>
                <w:color w:val="auto"/>
                <w:szCs w:val="21"/>
                <w:highlight w:val="none"/>
                <w:lang w:val="en-US" w:eastAsia="zh-CN"/>
              </w:rPr>
              <w:t>予以填写或修改。未勾选的内容可删除，填写或修改</w:t>
            </w:r>
            <w:r>
              <w:rPr>
                <w:rFonts w:hint="eastAsia" w:asciiTheme="minorEastAsia" w:hAnsiTheme="minorEastAsia" w:eastAsiaTheme="minorEastAsia" w:cstheme="minorEastAsia"/>
                <w:i/>
                <w:color w:val="auto"/>
                <w:szCs w:val="21"/>
                <w:highlight w:val="none"/>
              </w:rPr>
              <w:t>的内容不得违背法律、法规及规范性文件的规定。]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监理工作内容</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（工程名称）施工阶段及缺陷责任期监理，包括：</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1.3.6</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监理工作的其他说明</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1.4.1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投标人资质条件、能力、信誉</w:t>
            </w:r>
          </w:p>
        </w:tc>
        <w:tc>
          <w:tcPr>
            <w:tcW w:w="5386" w:type="dxa"/>
            <w:vAlign w:val="center"/>
          </w:tcPr>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[提示：适用于未进行资格预审的项目，第1、4、5、6、7项必须具备；第2、3项由招标人根据项目情况选设]。</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本工程监理招标实行资格后审，投标人应具备以下资格条件：</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1.资质要求</w:t>
            </w:r>
          </w:p>
          <w:p>
            <w:pPr>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[提示：资质的</w:t>
            </w:r>
            <w:r>
              <w:rPr>
                <w:rFonts w:hint="eastAsia" w:asciiTheme="minorEastAsia" w:hAnsiTheme="minorEastAsia" w:eastAsiaTheme="minorEastAsia"/>
                <w:i/>
                <w:color w:val="auto"/>
                <w:szCs w:val="21"/>
                <w:highlight w:val="none"/>
                <w:lang w:val="en-US" w:eastAsia="zh-CN"/>
              </w:rPr>
              <w:t>设置按照行业主管部门现行规定执行</w:t>
            </w:r>
            <w:r>
              <w:rPr>
                <w:rFonts w:hint="eastAsia" w:asciiTheme="minorEastAsia" w:hAnsiTheme="minorEastAsia" w:eastAsiaTheme="minorEastAsia" w:cstheme="minorEastAsia"/>
                <w:i/>
                <w:color w:val="auto"/>
                <w:szCs w:val="21"/>
                <w:highlight w:val="none"/>
              </w:rPr>
              <w:t>。]</w:t>
            </w:r>
          </w:p>
          <w:p>
            <w:pPr>
              <w:spacing w:line="400" w:lineRule="exact"/>
              <w:ind w:firstLine="420" w:firstLineChars="200"/>
              <w:rPr>
                <w:rFonts w:hint="eastAsia" w:ascii="宋体" w:hAnsi="宋体" w:eastAsiaTheme="minorEastAsia"/>
                <w:snapToGrid w:val="0"/>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具备</w:t>
            </w:r>
            <w:r>
              <w:rPr>
                <w:rFonts w:hint="eastAsia" w:ascii="宋体" w:hAnsi="宋体" w:eastAsiaTheme="minorEastAsia"/>
                <w:snapToGrid w:val="0"/>
                <w:color w:val="auto"/>
                <w:kern w:val="0"/>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[提示：填写资质颁发部门]</w:t>
            </w: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颁发的</w:t>
            </w:r>
          </w:p>
          <w:p>
            <w:pPr>
              <w:autoSpaceDE w:val="0"/>
              <w:autoSpaceDN w:val="0"/>
              <w:adjustRightInd w:val="0"/>
              <w:snapToGrid w:val="0"/>
              <w:spacing w:line="400" w:lineRule="exact"/>
              <w:ind w:firstLine="0" w:firstLineChars="0"/>
              <w:rPr>
                <w:rFonts w:hint="default" w:asciiTheme="minorEastAsia" w:hAnsiTheme="minorEastAsia" w:eastAsiaTheme="minorEastAsia" w:cstheme="minorEastAsia"/>
                <w:color w:val="auto"/>
                <w:szCs w:val="21"/>
                <w:highlight w:val="none"/>
                <w:lang w:val="en-US" w:eastAsia="zh-CN"/>
              </w:rPr>
            </w:pPr>
            <w:r>
              <w:rPr>
                <w:rFonts w:hint="eastAsia" w:ascii="宋体" w:hAnsi="宋体" w:eastAsiaTheme="minorEastAsia"/>
                <w:snapToGrid w:val="0"/>
                <w:color w:val="auto"/>
                <w:kern w:val="0"/>
                <w:szCs w:val="21"/>
                <w:highlight w:val="none"/>
                <w:u w:val="single"/>
                <w:lang w:val="en-US" w:eastAsia="zh-CN"/>
              </w:rPr>
              <w:t xml:space="preserve">        </w:t>
            </w:r>
            <w:r>
              <w:rPr>
                <w:rFonts w:hint="eastAsia" w:ascii="宋体" w:hAnsi="宋体" w:eastAsiaTheme="minorEastAsia"/>
                <w:snapToGrid w:val="0"/>
                <w:color w:val="auto"/>
                <w:kern w:val="0"/>
                <w:szCs w:val="21"/>
                <w:highlight w:val="none"/>
                <w:u w:val="none"/>
                <w:lang w:val="en-US" w:eastAsia="zh-CN"/>
              </w:rPr>
              <w:t>资质</w:t>
            </w:r>
            <w:r>
              <w:rPr>
                <w:rFonts w:hint="eastAsia" w:asciiTheme="minorEastAsia" w:hAnsiTheme="minorEastAsia" w:eastAsiaTheme="minorEastAsia" w:cstheme="minorEastAsia"/>
                <w:snapToGrid w:val="0"/>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有效的资质证书。</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□联合体投标的，须提供共同投标协议，并按共同投标协议约定的分工提供。</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eastAsia="zh-CN"/>
              </w:rPr>
              <w:t>具备</w:t>
            </w:r>
            <w:r>
              <w:rPr>
                <w:rFonts w:hint="eastAsia" w:ascii="宋体" w:hAnsi="宋体"/>
                <w:szCs w:val="21"/>
                <w:lang w:val="en-US" w:eastAsia="zh-CN"/>
              </w:rPr>
              <w:t>独立法人资格</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有效的营业执照。</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□联合体投标的，</w:t>
            </w:r>
            <w:r>
              <w:rPr>
                <w:rFonts w:hint="eastAsia" w:ascii="宋体" w:hAnsi="宋体"/>
              </w:rPr>
              <w:t>联合体各方均</w:t>
            </w:r>
            <w:r>
              <w:rPr>
                <w:rFonts w:hint="eastAsia" w:ascii="宋体" w:hAnsi="宋体"/>
                <w:lang w:val="en-US" w:eastAsia="zh-CN"/>
              </w:rPr>
              <w:t>须满足并</w:t>
            </w:r>
            <w:r>
              <w:rPr>
                <w:rFonts w:hint="eastAsia" w:ascii="宋体" w:hAnsi="宋体"/>
              </w:rPr>
              <w:t>提供</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注：不得将投标人营业执照记载的经营范围作为评审因素。</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□2.财务要求</w:t>
            </w:r>
          </w:p>
          <w:p>
            <w:pPr>
              <w:autoSpaceDE w:val="0"/>
              <w:autoSpaceDN w:val="0"/>
              <w:adjustRightInd w:val="0"/>
              <w:snapToGrid w:val="0"/>
              <w:spacing w:line="400" w:lineRule="exact"/>
              <w:ind w:firstLine="420" w:firstLineChars="200"/>
              <w:rPr>
                <w:rFonts w:hint="eastAsia" w:ascii="宋体" w:hAnsi="宋体"/>
                <w:i/>
                <w:kern w:val="0"/>
                <w:szCs w:val="21"/>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方式一</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年的</w:t>
            </w:r>
            <w:r>
              <w:rPr>
                <w:rFonts w:hint="eastAsia" w:asciiTheme="minorEastAsia" w:hAnsiTheme="minorEastAsia" w:eastAsiaTheme="minorEastAsia" w:cstheme="minorEastAsia"/>
                <w:color w:val="auto"/>
                <w:kern w:val="0"/>
                <w:szCs w:val="21"/>
                <w:highlight w:val="none"/>
                <w:lang w:val="en-US" w:eastAsia="zh-CN"/>
              </w:rPr>
              <w:t>各</w:t>
            </w:r>
            <w:r>
              <w:rPr>
                <w:rFonts w:hint="eastAsia" w:asciiTheme="minorEastAsia" w:hAnsiTheme="minorEastAsia" w:eastAsiaTheme="minorEastAsia" w:cstheme="minorEastAsia"/>
                <w:color w:val="auto"/>
                <w:kern w:val="0"/>
                <w:szCs w:val="21"/>
                <w:highlight w:val="none"/>
              </w:rPr>
              <w:t>年度财务状况不亏损。</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方式二</w:t>
            </w:r>
          </w:p>
          <w:p>
            <w:pPr>
              <w:snapToGrid w:val="0"/>
              <w:spacing w:line="400" w:lineRule="exact"/>
              <w:ind w:left="0" w:leftChars="0"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val="en-US" w:eastAsia="zh-CN"/>
              </w:rPr>
              <w:t>的年度财务状况累计不亏损。</w:t>
            </w:r>
          </w:p>
          <w:p>
            <w:pPr>
              <w:snapToGrid w:val="0"/>
              <w:spacing w:line="400" w:lineRule="exact"/>
              <w:ind w:left="0" w:leftChars="0"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lang w:eastAsia="zh-CN"/>
              </w:rPr>
              <w:t>方式</w:t>
            </w:r>
            <w:r>
              <w:rPr>
                <w:rFonts w:hint="eastAsia" w:asciiTheme="minorEastAsia" w:hAnsiTheme="minorEastAsia" w:eastAsiaTheme="minorEastAsia" w:cstheme="minorEastAsia"/>
                <w:color w:val="auto"/>
                <w:kern w:val="0"/>
                <w:szCs w:val="21"/>
                <w:highlight w:val="none"/>
                <w:lang w:val="en-US" w:eastAsia="zh-CN"/>
              </w:rPr>
              <w:t>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eastAsia="zh-CN"/>
              </w:rPr>
              <w:t>的</w:t>
            </w:r>
            <w:r>
              <w:rPr>
                <w:rFonts w:hint="eastAsia" w:asciiTheme="minorEastAsia" w:hAnsiTheme="minorEastAsia" w:eastAsiaTheme="minorEastAsia" w:cstheme="minorEastAsia"/>
                <w:color w:val="auto"/>
                <w:kern w:val="0"/>
                <w:szCs w:val="21"/>
                <w:highlight w:val="none"/>
                <w:lang w:val="en-US" w:eastAsia="zh-CN"/>
              </w:rPr>
              <w:t>年度</w:t>
            </w:r>
            <w:r>
              <w:rPr>
                <w:rFonts w:hint="eastAsia" w:asciiTheme="minorEastAsia" w:hAnsiTheme="minorEastAsia" w:eastAsiaTheme="minorEastAsia" w:cstheme="minorEastAsia"/>
                <w:color w:val="auto"/>
                <w:kern w:val="0"/>
                <w:szCs w:val="21"/>
                <w:highlight w:val="none"/>
                <w:lang w:eastAsia="zh-CN"/>
              </w:rPr>
              <w:t>财务状况未出现连续亏损。</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提供</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会计师事务所或审计机构出具的合法有效的财务审计报告及财务报表，财务报表须至少包括现金流量表、资产负债表、利润表。</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宋体" w:hAnsi="宋体"/>
                <w:szCs w:val="21"/>
              </w:rPr>
              <w:t>联合体各方均</w:t>
            </w:r>
            <w:r>
              <w:rPr>
                <w:rFonts w:hint="eastAsia" w:ascii="宋体" w:hAnsi="宋体"/>
                <w:szCs w:val="21"/>
                <w:lang w:val="en-US" w:eastAsia="zh-CN"/>
              </w:rPr>
              <w:t>须</w:t>
            </w:r>
            <w:r>
              <w:rPr>
                <w:rFonts w:hint="eastAsia" w:ascii="宋体" w:hAnsi="宋体"/>
                <w:szCs w:val="21"/>
              </w:rPr>
              <w:t>满足</w:t>
            </w:r>
            <w:r>
              <w:rPr>
                <w:rFonts w:hint="eastAsia" w:ascii="宋体" w:hAnsi="宋体"/>
                <w:szCs w:val="21"/>
                <w:lang w:val="en-US" w:eastAsia="zh-CN"/>
              </w:rPr>
              <w:t>并提供</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□3.业绩要求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w:t>
            </w:r>
            <w:r>
              <w:rPr>
                <w:rFonts w:hint="eastAsia" w:ascii="宋体" w:hAnsi="宋体"/>
                <w:i/>
                <w:szCs w:val="21"/>
                <w:highlight w:val="none"/>
                <w:lang w:val="en-US" w:eastAsia="zh-CN"/>
              </w:rPr>
              <w:t>设置的业绩指标不得超过本项目对应指标</w:t>
            </w:r>
            <w:r>
              <w:rPr>
                <w:rFonts w:hint="eastAsia" w:asciiTheme="minorEastAsia" w:hAnsiTheme="minorEastAsia" w:eastAsiaTheme="minorEastAsia" w:cstheme="minorEastAsia"/>
                <w:i/>
                <w:color w:val="auto"/>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snapToGrid/>
                <w:sz w:val="21"/>
                <w:szCs w:val="21"/>
                <w:u w:val="none"/>
                <w:lang w:eastAsia="zh-CN"/>
              </w:rPr>
              <w:t>至投标</w:t>
            </w:r>
            <w:r>
              <w:rPr>
                <w:rFonts w:hint="eastAsia" w:asciiTheme="minorEastAsia" w:hAnsiTheme="minorEastAsia" w:eastAsiaTheme="minorEastAsia" w:cstheme="minorEastAsia"/>
                <w:snapToGrid/>
                <w:sz w:val="21"/>
                <w:szCs w:val="21"/>
                <w:u w:val="none"/>
                <w:lang w:val="en-US" w:eastAsia="zh-CN"/>
              </w:rPr>
              <w:t>截止</w:t>
            </w:r>
            <w:r>
              <w:rPr>
                <w:rFonts w:hint="eastAsia" w:asciiTheme="minorEastAsia" w:hAnsiTheme="minorEastAsia" w:eastAsiaTheme="minorEastAsia" w:cstheme="minorEastAsia"/>
                <w:snapToGrid/>
                <w:sz w:val="21"/>
                <w:szCs w:val="21"/>
                <w:u w:val="none"/>
                <w:lang w:eastAsia="zh-CN"/>
              </w:rPr>
              <w:t>日止</w:t>
            </w:r>
            <w:r>
              <w:rPr>
                <w:rFonts w:hint="eastAsia" w:asciiTheme="minorEastAsia" w:hAnsiTheme="minorEastAsia" w:eastAsiaTheme="minorEastAsia" w:cstheme="minorEastAsia"/>
                <w:color w:val="auto"/>
                <w:szCs w:val="21"/>
                <w:highlight w:val="none"/>
              </w:rPr>
              <w:t>（以□</w:t>
            </w:r>
            <w:r>
              <w:rPr>
                <w:rFonts w:hint="eastAsia" w:asciiTheme="minorEastAsia" w:hAnsiTheme="minorEastAsia" w:eastAsiaTheme="minorEastAsia" w:cstheme="minorEastAsia"/>
                <w:color w:val="auto"/>
                <w:szCs w:val="21"/>
                <w:highlight w:val="none"/>
                <w:lang w:val="en-US" w:eastAsia="zh-CN"/>
              </w:rPr>
              <w:t>交工</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完工</w:t>
            </w:r>
            <w:r>
              <w:rPr>
                <w:rFonts w:hint="eastAsia" w:asciiTheme="minorEastAsia" w:hAnsiTheme="minorEastAsia" w:eastAsiaTheme="minorEastAsia" w:cstheme="minorEastAsia"/>
                <w:color w:val="auto"/>
                <w:szCs w:val="21"/>
                <w:highlight w:val="none"/>
              </w:rPr>
              <w:t>□</w:t>
            </w:r>
            <w:r>
              <w:rPr>
                <w:rFonts w:hint="default" w:asciiTheme="minorEastAsia" w:hAnsiTheme="minorEastAsia" w:eastAsiaTheme="minorEastAsia" w:cstheme="minorEastAsia"/>
                <w:color w:val="auto"/>
                <w:szCs w:val="21"/>
                <w:highlight w:val="none"/>
                <w:u w:val="none"/>
              </w:rPr>
              <w:t>竣工</w:t>
            </w:r>
            <w:r>
              <w:rPr>
                <w:rFonts w:hint="eastAsia" w:asciiTheme="minorEastAsia" w:hAnsiTheme="minorEastAsia" w:eastAsiaTheme="minorEastAsia" w:cstheme="minorEastAsia"/>
                <w:color w:val="auto"/>
                <w:szCs w:val="21"/>
                <w:highlight w:val="none"/>
              </w:rPr>
              <w:t>时间为准）</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完成过</w:t>
            </w:r>
            <w:r>
              <w:rPr>
                <w:rFonts w:hint="eastAsia" w:asciiTheme="minorEastAsia" w:hAnsiTheme="minorEastAsia" w:eastAsiaTheme="minorEastAsia" w:cstheme="minorEastAsia"/>
                <w:color w:val="auto"/>
                <w:szCs w:val="21"/>
                <w:highlight w:val="none"/>
                <w:u w:val="none"/>
              </w:rPr>
              <w:t>1个</w:t>
            </w:r>
            <w:r>
              <w:rPr>
                <w:rFonts w:hint="eastAsia" w:asciiTheme="minorEastAsia" w:hAnsiTheme="minorEastAsia" w:eastAsiaTheme="minorEastAsia" w:cstheme="minorEastAsia"/>
                <w:color w:val="auto"/>
                <w:szCs w:val="21"/>
                <w:highlight w:val="none"/>
                <w:u w:val="single"/>
                <w:lang w:eastAsia="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监理业绩。</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该业绩的</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w:t>
            </w:r>
            <w:r>
              <w:rPr>
                <w:rFonts w:hint="eastAsia" w:asciiTheme="minorEastAsia" w:hAnsiTheme="minorEastAsia" w:eastAsiaTheme="minorEastAsia" w:cstheme="minorEastAsia"/>
                <w:i/>
                <w:iCs/>
                <w:color w:val="auto"/>
                <w:szCs w:val="21"/>
                <w:highlight w:val="none"/>
                <w:u w:val="single"/>
              </w:rPr>
              <w:t>不同行业根据行业特性填写该业绩的合同已履行完毕的证明材料</w:t>
            </w:r>
            <w:r>
              <w:rPr>
                <w:rFonts w:hint="eastAsia" w:asciiTheme="minorEastAsia" w:hAnsiTheme="minorEastAsia" w:eastAsiaTheme="minorEastAsia" w:cstheme="minorEastAsia"/>
                <w:i/>
                <w:iCs/>
                <w:color w:val="auto"/>
                <w:szCs w:val="21"/>
                <w:highlight w:val="none"/>
                <w:u w:val="single"/>
                <w:lang w:val="en-US" w:eastAsia="zh-CN"/>
              </w:rPr>
              <w:t>]</w:t>
            </w:r>
            <w:r>
              <w:rPr>
                <w:rFonts w:hint="eastAsia" w:asciiTheme="minorEastAsia" w:hAnsiTheme="minorEastAsia" w:eastAsiaTheme="minorEastAsia" w:cstheme="minorEastAsia"/>
                <w:color w:val="auto"/>
                <w:szCs w:val="21"/>
                <w:highlight w:val="none"/>
              </w:rPr>
              <w:t>。</w:t>
            </w:r>
            <w:r>
              <w:rPr>
                <w:rFonts w:hint="eastAsia" w:ascii="宋体" w:hAnsi="宋体"/>
                <w:szCs w:val="21"/>
                <w:highlight w:val="none"/>
              </w:rPr>
              <w:t>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宋体" w:hAnsi="宋体"/>
                <w:szCs w:val="21"/>
              </w:rPr>
              <w:t>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15" w:firstLineChars="198"/>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当上述</w:t>
            </w:r>
            <w:r>
              <w:rPr>
                <w:rFonts w:hint="eastAsia" w:asciiTheme="minorEastAsia" w:hAnsiTheme="minorEastAsia" w:eastAsiaTheme="minorEastAsia" w:cstheme="minorEastAsia"/>
                <w:color w:val="auto"/>
                <w:szCs w:val="21"/>
                <w:highlight w:val="none"/>
                <w:lang w:val="en-US" w:eastAsia="zh-CN"/>
              </w:rPr>
              <w:t>业绩证明材料</w:t>
            </w:r>
            <w:r>
              <w:rPr>
                <w:rFonts w:hint="eastAsia" w:asciiTheme="minorEastAsia" w:hAnsiTheme="minorEastAsia" w:eastAsiaTheme="minorEastAsia" w:cstheme="minorEastAsia"/>
                <w:color w:val="auto"/>
                <w:szCs w:val="21"/>
                <w:highlight w:val="none"/>
              </w:rPr>
              <w:t>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[提示：填写上述业绩证明材料中的一种]</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15" w:firstLineChars="198"/>
              <w:rPr>
                <w:rFonts w:hint="eastAsia" w:eastAsia="宋体" w:asciiTheme="minorEastAsia" w:hAnsiTheme="minorEastAsia" w:cstheme="minorEastAsia"/>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lang w:val="en-US" w:eastAsia="zh-CN"/>
              </w:rPr>
            </w:pPr>
            <w:r>
              <w:rPr>
                <w:rFonts w:hint="eastAsia" w:asciiTheme="minorEastAsia" w:hAnsiTheme="minorEastAsia" w:eastAsiaTheme="minorEastAsia" w:cstheme="minorEastAsia"/>
                <w:b/>
                <w:color w:val="auto"/>
                <w:szCs w:val="21"/>
                <w:highlight w:val="none"/>
              </w:rPr>
              <w:t>4.</w:t>
            </w:r>
            <w:r>
              <w:rPr>
                <w:rFonts w:hint="eastAsia" w:asciiTheme="minorEastAsia" w:hAnsiTheme="minorEastAsia" w:eastAsiaTheme="minorEastAsia" w:cstheme="minorEastAsia"/>
                <w:b/>
                <w:color w:val="auto"/>
                <w:szCs w:val="21"/>
                <w:highlight w:val="none"/>
                <w:lang w:val="en-US" w:eastAsia="zh-CN"/>
              </w:rPr>
              <w:t>投标截止日投标资格情况</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投标人不得存在下列情形之一：</w:t>
            </w:r>
          </w:p>
          <w:p>
            <w:pPr>
              <w:autoSpaceDE w:val="0"/>
              <w:autoSpaceDN w:val="0"/>
              <w:adjustRightInd w:val="0"/>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（1）被人民法院列入失信被执行人名单且在被执行期内；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（4）被国家、重庆市（含市或任意区县）有关</w:t>
            </w:r>
            <w:r>
              <w:rPr>
                <w:rFonts w:hint="eastAsia" w:asciiTheme="minorEastAsia" w:hAnsiTheme="minorEastAsia" w:eastAsiaTheme="minorEastAsia" w:cstheme="minorEastAsia"/>
                <w:color w:val="auto"/>
                <w:szCs w:val="21"/>
                <w:highlight w:val="none"/>
                <w:lang w:val="en-US" w:eastAsia="zh-CN"/>
              </w:rPr>
              <w:t>行政</w:t>
            </w:r>
            <w:r>
              <w:rPr>
                <w:rFonts w:hint="eastAsia" w:asciiTheme="minorEastAsia" w:hAnsiTheme="minorEastAsia" w:eastAsiaTheme="minorEastAsia" w:cstheme="minorEastAsia"/>
                <w:color w:val="auto"/>
                <w:szCs w:val="21"/>
                <w:highlight w:val="none"/>
              </w:rPr>
              <w:t>部门处以</w:t>
            </w:r>
            <w:r>
              <w:rPr>
                <w:rFonts w:hint="eastAsia" w:asciiTheme="minorEastAsia" w:hAnsiTheme="minorEastAsia" w:eastAsiaTheme="minorEastAsia" w:cstheme="minorEastAsia"/>
                <w:color w:val="auto"/>
                <w:szCs w:val="21"/>
                <w:highlight w:val="none"/>
                <w:lang w:val="en-US" w:eastAsia="zh-CN"/>
              </w:rPr>
              <w:t>取消（或暂停）</w:t>
            </w:r>
            <w:r>
              <w:rPr>
                <w:rFonts w:hint="eastAsia" w:asciiTheme="minorEastAsia" w:hAnsiTheme="minorEastAsia" w:eastAsiaTheme="minorEastAsia" w:cstheme="minorEastAsia"/>
                <w:color w:val="auto"/>
                <w:szCs w:val="21"/>
                <w:highlight w:val="none"/>
              </w:rPr>
              <w:t>投标资格处罚</w:t>
            </w:r>
            <w:r>
              <w:rPr>
                <w:rFonts w:hint="eastAsia" w:asciiTheme="minorEastAsia" w:hAnsiTheme="minorEastAsia" w:eastAsiaTheme="minorEastAsia" w:cstheme="minorEastAsia"/>
                <w:color w:val="auto"/>
                <w:szCs w:val="21"/>
                <w:highlight w:val="none"/>
                <w:lang w:val="en-US" w:eastAsia="zh-CN"/>
              </w:rPr>
              <w:t>或禁止从业处罚或暂停在渝承揽新业务处罚</w:t>
            </w:r>
            <w:r>
              <w:rPr>
                <w:rFonts w:hint="eastAsia" w:asciiTheme="minorEastAsia" w:hAnsiTheme="minorEastAsia" w:eastAsiaTheme="minorEastAsia" w:cstheme="minorEastAsia"/>
                <w:color w:val="auto"/>
                <w:szCs w:val="21"/>
                <w:highlight w:val="none"/>
              </w:rPr>
              <w:t>，且在处罚期限内。</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承诺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格式见第六章投标文件格式</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eastAsia="宋体" w:asciiTheme="minorEastAsia" w:hAnsiTheme="minorEastAsia" w:cstheme="minorEastAsia"/>
                <w:color w:val="auto"/>
                <w:szCs w:val="21"/>
                <w:highlight w:val="none"/>
                <w:lang w:eastAsia="zh-CN"/>
              </w:rPr>
            </w:pPr>
            <w:r>
              <w:rPr>
                <w:rFonts w:hint="eastAsia"/>
              </w:rPr>
              <w:t>□联合体投标的，联合体</w:t>
            </w:r>
            <w:r>
              <w:rPr>
                <w:rFonts w:hint="eastAsia"/>
                <w:lang w:val="en-US" w:eastAsia="zh-CN"/>
              </w:rPr>
              <w:t>各方</w:t>
            </w:r>
            <w:r>
              <w:rPr>
                <w:rFonts w:hint="eastAsia"/>
              </w:rPr>
              <w:t>均不得存在以上情形之一，由联合体牵头人代表联合体各成员进行承诺</w:t>
            </w:r>
            <w:r>
              <w:rPr>
                <w:rFonts w:hint="eastAsia"/>
                <w:lang w:eastAsia="zh-CN"/>
              </w:rPr>
              <w:t>。</w:t>
            </w:r>
          </w:p>
          <w:p>
            <w:pPr>
              <w:spacing w:line="400" w:lineRule="exact"/>
              <w:ind w:firstLine="420" w:firstLineChars="200"/>
              <w:rPr>
                <w:rFonts w:hint="eastAsia" w:asciiTheme="minorEastAsia" w:hAnsiTheme="minorEastAsia" w:eastAsiaTheme="minorEastAsia" w:cstheme="minorEastAsia"/>
                <w:color w:val="auto"/>
                <w:highlight w:val="none"/>
                <w:lang w:eastAsia="zh-CN"/>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Theme="minorEastAsia" w:hAnsiTheme="minorEastAsia" w:eastAsiaTheme="minorEastAsia" w:cstheme="minorEastAsia"/>
                <w:color w:val="auto"/>
                <w:highlight w:val="none"/>
                <w:lang w:eastAsia="zh-CN"/>
              </w:rPr>
              <w:t>。</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5.总监理工程师资格要求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5.1总监理工程师</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5.1.1</w:t>
            </w:r>
            <w:r>
              <w:rPr>
                <w:rFonts w:hint="eastAsia" w:asciiTheme="minorEastAsia" w:hAnsiTheme="minorEastAsia" w:eastAsiaTheme="minorEastAsia" w:cstheme="minorEastAsia"/>
                <w:color w:val="auto"/>
                <w:szCs w:val="21"/>
                <w:highlight w:val="none"/>
              </w:rPr>
              <w:t>总监理工程师1人，为投标人本单位在职人员，具备</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专业监理工程师资格</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具备</w:t>
            </w:r>
            <w:r>
              <w:rPr>
                <w:rFonts w:hint="eastAsia" w:asciiTheme="minorEastAsia" w:hAnsiTheme="minorEastAsia" w:eastAsiaTheme="minorEastAsia" w:cstheme="minorEastAsia"/>
                <w:color w:val="auto"/>
                <w:szCs w:val="21"/>
                <w:highlight w:val="none"/>
                <w:u w:val="single"/>
                <w:lang w:eastAsia="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[提示：填写技术职称要求]</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Cs w:val="21"/>
                <w:highlight w:val="none"/>
                <w:lang w:val="en-US" w:eastAsia="zh-CN"/>
              </w:rPr>
              <w:t>5.1.2投标人</w:t>
            </w:r>
            <w:r>
              <w:rPr>
                <w:rFonts w:hint="eastAsia" w:asciiTheme="minorEastAsia" w:hAnsiTheme="minorEastAsia" w:eastAsiaTheme="minorEastAsia" w:cstheme="minorEastAsia"/>
                <w:color w:val="auto"/>
                <w:sz w:val="21"/>
                <w:szCs w:val="21"/>
                <w:highlight w:val="none"/>
              </w:rPr>
              <w:t>拟派</w:t>
            </w:r>
            <w:r>
              <w:rPr>
                <w:rFonts w:hint="eastAsia" w:asciiTheme="minorEastAsia" w:hAnsiTheme="minorEastAsia" w:eastAsiaTheme="minorEastAsia" w:cstheme="minorEastAsia"/>
                <w:color w:val="auto"/>
                <w:sz w:val="21"/>
                <w:szCs w:val="21"/>
                <w:highlight w:val="none"/>
                <w:lang w:val="en-US" w:eastAsia="zh-CN"/>
              </w:rPr>
              <w:t>总监理工程师到岗</w:t>
            </w:r>
            <w:r>
              <w:rPr>
                <w:rFonts w:hint="eastAsia" w:asciiTheme="minorEastAsia" w:hAnsiTheme="minorEastAsia" w:eastAsiaTheme="minorEastAsia" w:cstheme="minorEastAsia"/>
                <w:color w:val="auto"/>
                <w:sz w:val="21"/>
                <w:szCs w:val="21"/>
                <w:highlight w:val="none"/>
              </w:rPr>
              <w:t>履职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未被</w:t>
            </w:r>
            <w:r>
              <w:rPr>
                <w:rFonts w:hint="eastAsia" w:asciiTheme="minorEastAsia" w:hAnsiTheme="minorEastAsia" w:eastAsiaTheme="minorEastAsia" w:cstheme="minorEastAsia"/>
                <w:color w:val="auto"/>
                <w:sz w:val="21"/>
                <w:szCs w:val="21"/>
                <w:highlight w:val="none"/>
                <w:lang w:val="en-US" w:eastAsia="zh-CN"/>
              </w:rPr>
              <w:t>取消（或暂停）</w:t>
            </w:r>
            <w:r>
              <w:rPr>
                <w:rFonts w:hint="eastAsia" w:asciiTheme="minorEastAsia" w:hAnsiTheme="minorEastAsia" w:eastAsiaTheme="minorEastAsia" w:cstheme="minorEastAsia"/>
                <w:color w:val="auto"/>
                <w:sz w:val="21"/>
                <w:szCs w:val="21"/>
                <w:highlight w:val="none"/>
              </w:rPr>
              <w:t>投标</w:t>
            </w:r>
            <w:r>
              <w:rPr>
                <w:rFonts w:hint="eastAsia" w:asciiTheme="minorEastAsia" w:hAnsiTheme="minorEastAsia" w:eastAsiaTheme="minorEastAsia" w:cstheme="minorEastAsia"/>
                <w:color w:val="auto"/>
                <w:sz w:val="21"/>
                <w:szCs w:val="21"/>
                <w:highlight w:val="none"/>
                <w:lang w:val="en-US" w:eastAsia="zh-CN"/>
              </w:rPr>
              <w:t>资格和未被禁止从业</w:t>
            </w:r>
            <w:r>
              <w:rPr>
                <w:rFonts w:hint="eastAsia" w:asciiTheme="minorEastAsia" w:hAnsiTheme="minorEastAsia" w:eastAsiaTheme="minorEastAsia" w:cstheme="minorEastAsia"/>
                <w:color w:val="auto"/>
                <w:sz w:val="21"/>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r>
              <w:rPr>
                <w:rFonts w:hint="eastAsia" w:asciiTheme="minorEastAsia" w:hAnsiTheme="minorEastAsia" w:eastAsiaTheme="minorEastAsia" w:cstheme="minorEastAsia"/>
                <w:color w:val="auto"/>
                <w:szCs w:val="21"/>
                <w:highlight w:val="none"/>
                <w:lang w:val="en-US" w:eastAsia="zh-CN"/>
              </w:rPr>
              <w:t>到岗</w:t>
            </w:r>
            <w:r>
              <w:rPr>
                <w:rFonts w:hint="eastAsia" w:asciiTheme="minorEastAsia" w:hAnsiTheme="minorEastAsia" w:eastAsiaTheme="minorEastAsia" w:cstheme="minorEastAsia"/>
                <w:color w:val="auto"/>
                <w:szCs w:val="21"/>
                <w:highlight w:val="none"/>
              </w:rPr>
              <w:t>履职要求：承诺拟派</w:t>
            </w:r>
            <w:r>
              <w:rPr>
                <w:rFonts w:hint="eastAsia" w:asciiTheme="minorEastAsia" w:hAnsiTheme="minorEastAsia" w:eastAsiaTheme="minorEastAsia" w:cstheme="minorEastAsia"/>
                <w:color w:val="auto"/>
                <w:sz w:val="21"/>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中标后在本项目</w:t>
            </w:r>
            <w:r>
              <w:rPr>
                <w:rFonts w:hint="eastAsia" w:asciiTheme="minorEastAsia" w:hAnsiTheme="minorEastAsia" w:eastAsiaTheme="minorEastAsia" w:cstheme="minorEastAsia"/>
                <w:color w:val="auto"/>
                <w:szCs w:val="21"/>
                <w:highlight w:val="none"/>
                <w:lang w:val="en-US" w:eastAsia="zh-CN"/>
              </w:rPr>
              <w:t>到岗</w:t>
            </w:r>
            <w:r>
              <w:rPr>
                <w:rFonts w:hint="eastAsia" w:asciiTheme="minorEastAsia" w:hAnsiTheme="minorEastAsia" w:eastAsiaTheme="minorEastAsia" w:cstheme="minorEastAsia"/>
                <w:color w:val="auto"/>
                <w:szCs w:val="21"/>
                <w:highlight w:val="none"/>
              </w:rPr>
              <w:t>履职，签订合同时拟派的</w:t>
            </w:r>
            <w:r>
              <w:rPr>
                <w:rFonts w:hint="eastAsia" w:asciiTheme="minorEastAsia" w:hAnsiTheme="minorEastAsia" w:eastAsiaTheme="minorEastAsia" w:cstheme="minorEastAsia"/>
                <w:color w:val="auto"/>
                <w:sz w:val="21"/>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必须与投标文件中的</w:t>
            </w:r>
            <w:r>
              <w:rPr>
                <w:rFonts w:hint="eastAsia" w:asciiTheme="minorEastAsia" w:hAnsiTheme="minorEastAsia" w:eastAsiaTheme="minorEastAsia" w:cstheme="minorEastAsia"/>
                <w:color w:val="auto"/>
                <w:sz w:val="21"/>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一致，并满足办理相关手续的要求。不能按承诺</w:t>
            </w:r>
            <w:r>
              <w:rPr>
                <w:rFonts w:hint="eastAsia" w:asciiTheme="minorEastAsia" w:hAnsiTheme="minorEastAsia" w:eastAsiaTheme="minorEastAsia" w:cstheme="minorEastAsia"/>
                <w:color w:val="auto"/>
                <w:szCs w:val="21"/>
                <w:highlight w:val="none"/>
                <w:lang w:val="en-US" w:eastAsia="zh-CN"/>
              </w:rPr>
              <w:t>到岗</w:t>
            </w:r>
            <w:r>
              <w:rPr>
                <w:rFonts w:hint="eastAsia" w:asciiTheme="minorEastAsia" w:hAnsiTheme="minorEastAsia" w:eastAsiaTheme="minorEastAsia" w:cstheme="minorEastAsia"/>
                <w:color w:val="auto"/>
                <w:szCs w:val="21"/>
                <w:highlight w:val="none"/>
              </w:rPr>
              <w:t>履职的，</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要求投标人承担责任</w:t>
            </w:r>
            <w:r>
              <w:rPr>
                <w:rFonts w:hint="eastAsia" w:asciiTheme="minorEastAsia" w:hAnsiTheme="minorEastAsia" w:eastAsiaTheme="minorEastAsia" w:cstheme="minorEastAsia"/>
                <w:color w:val="auto"/>
                <w:szCs w:val="21"/>
                <w:highlight w:val="none"/>
              </w:rPr>
              <w:t>并上报</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给招标人造成损失的，投标人依法承担违约责任或赔偿责任。拟派</w:t>
            </w:r>
            <w:r>
              <w:rPr>
                <w:rFonts w:hint="eastAsia" w:asciiTheme="minorEastAsia" w:hAnsiTheme="minorEastAsia" w:eastAsiaTheme="minorEastAsia" w:cstheme="minorEastAsia"/>
                <w:color w:val="auto"/>
                <w:sz w:val="21"/>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中标后不得随意更换。</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（2）未被</w:t>
            </w:r>
            <w:r>
              <w:rPr>
                <w:rFonts w:hint="eastAsia" w:asciiTheme="minorEastAsia" w:hAnsiTheme="minorEastAsia" w:eastAsiaTheme="minorEastAsia" w:cstheme="minorEastAsia"/>
                <w:color w:val="auto"/>
                <w:szCs w:val="21"/>
                <w:highlight w:val="none"/>
                <w:lang w:val="en-US" w:eastAsia="zh-CN"/>
              </w:rPr>
              <w:t>取消（或暂停）</w:t>
            </w:r>
            <w:r>
              <w:rPr>
                <w:rFonts w:hint="eastAsia" w:asciiTheme="minorEastAsia" w:hAnsiTheme="minorEastAsia" w:eastAsiaTheme="minorEastAsia" w:cstheme="minorEastAsia"/>
                <w:color w:val="auto"/>
                <w:szCs w:val="21"/>
                <w:highlight w:val="none"/>
              </w:rPr>
              <w:t>投标</w:t>
            </w:r>
            <w:r>
              <w:rPr>
                <w:rFonts w:hint="eastAsia" w:asciiTheme="minorEastAsia" w:hAnsiTheme="minorEastAsia" w:eastAsiaTheme="minorEastAsia" w:cstheme="minorEastAsia"/>
                <w:color w:val="auto"/>
                <w:szCs w:val="21"/>
                <w:highlight w:val="none"/>
                <w:lang w:val="en-US" w:eastAsia="zh-CN"/>
              </w:rPr>
              <w:t>资格和未被禁止从业</w:t>
            </w:r>
            <w:r>
              <w:rPr>
                <w:rFonts w:hint="eastAsia" w:asciiTheme="minorEastAsia" w:hAnsiTheme="minorEastAsia" w:eastAsiaTheme="minorEastAsia" w:cstheme="minorEastAsia"/>
                <w:color w:val="auto"/>
                <w:szCs w:val="21"/>
                <w:highlight w:val="none"/>
              </w:rPr>
              <w:t>要求：承诺拟派</w:t>
            </w:r>
            <w:r>
              <w:rPr>
                <w:rFonts w:hint="eastAsia" w:asciiTheme="minorEastAsia" w:hAnsiTheme="minorEastAsia" w:eastAsiaTheme="minorEastAsia" w:cstheme="minorEastAsia"/>
                <w:color w:val="auto"/>
                <w:sz w:val="21"/>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未被有关部门</w:t>
            </w:r>
            <w:r>
              <w:rPr>
                <w:rFonts w:hint="eastAsia" w:asciiTheme="minorEastAsia" w:hAnsiTheme="minorEastAsia" w:eastAsiaTheme="minorEastAsia" w:cstheme="minorEastAsia"/>
                <w:color w:val="auto"/>
                <w:szCs w:val="21"/>
                <w:highlight w:val="none"/>
                <w:lang w:val="en-US" w:eastAsia="zh-CN"/>
              </w:rPr>
              <w:t>取消（或暂停）投标资格或禁止从业</w:t>
            </w:r>
            <w:r>
              <w:rPr>
                <w:rFonts w:hint="eastAsia" w:asciiTheme="minorEastAsia" w:hAnsiTheme="minorEastAsia" w:eastAsiaTheme="minorEastAsia" w:cstheme="minorEastAsia"/>
                <w:color w:val="auto"/>
                <w:szCs w:val="21"/>
                <w:highlight w:val="none"/>
              </w:rPr>
              <w:t>。若</w:t>
            </w:r>
            <w:r>
              <w:rPr>
                <w:rFonts w:hint="eastAsia" w:asciiTheme="minorEastAsia" w:hAnsiTheme="minorEastAsia" w:eastAsiaTheme="minorEastAsia" w:cstheme="minorEastAsia"/>
                <w:color w:val="auto"/>
                <w:szCs w:val="21"/>
                <w:highlight w:val="none"/>
                <w:lang w:val="en-US" w:eastAsia="zh-CN"/>
              </w:rPr>
              <w:t>其</w:t>
            </w:r>
            <w:r>
              <w:rPr>
                <w:rFonts w:hint="eastAsia" w:asciiTheme="minorEastAsia" w:hAnsiTheme="minorEastAsia" w:eastAsiaTheme="minorEastAsia" w:cstheme="minorEastAsia"/>
                <w:color w:val="auto"/>
                <w:szCs w:val="21"/>
                <w:highlight w:val="none"/>
              </w:rPr>
              <w:t>被</w:t>
            </w:r>
            <w:r>
              <w:rPr>
                <w:rFonts w:hint="eastAsia" w:asciiTheme="minorEastAsia" w:hAnsiTheme="minorEastAsia" w:eastAsiaTheme="minorEastAsia" w:cstheme="minorEastAsia"/>
                <w:color w:val="auto"/>
                <w:szCs w:val="21"/>
                <w:highlight w:val="none"/>
                <w:lang w:val="en-US" w:eastAsia="zh-CN"/>
              </w:rPr>
              <w:t>取消（或暂停）投标资格或禁止从业</w:t>
            </w:r>
            <w:r>
              <w:rPr>
                <w:rFonts w:hint="eastAsia" w:asciiTheme="minorEastAsia" w:hAnsiTheme="minorEastAsia" w:eastAsiaTheme="minorEastAsia" w:cstheme="minorEastAsia"/>
                <w:color w:val="auto"/>
                <w:szCs w:val="21"/>
                <w:highlight w:val="none"/>
              </w:rPr>
              <w:t>但仍参加投标，将被否决投标；已取得中标候选人资格或中标资格的，招标人有权取消</w:t>
            </w:r>
            <w:r>
              <w:rPr>
                <w:rFonts w:hint="eastAsia" w:asciiTheme="minorEastAsia" w:hAnsiTheme="minorEastAsia" w:eastAsiaTheme="minorEastAsia" w:cstheme="minorEastAsia"/>
                <w:color w:val="auto"/>
                <w:szCs w:val="21"/>
                <w:highlight w:val="none"/>
                <w:lang w:val="en-US" w:eastAsia="zh-CN"/>
              </w:rPr>
              <w:t>投标人的</w:t>
            </w:r>
            <w:r>
              <w:rPr>
                <w:rFonts w:hint="eastAsia" w:asciiTheme="minorEastAsia" w:hAnsiTheme="minorEastAsia" w:eastAsiaTheme="minorEastAsia" w:cstheme="minorEastAsia"/>
                <w:color w:val="auto"/>
                <w:szCs w:val="21"/>
                <w:highlight w:val="none"/>
              </w:rPr>
              <w:t>中标候选人资格或中标资格；给招标人造成损失的，投标人依法承担违约责任或赔偿责任。</w:t>
            </w:r>
          </w:p>
          <w:p>
            <w:pPr>
              <w:spacing w:line="400" w:lineRule="exact"/>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提供</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Cs w:val="21"/>
                <w:highlight w:val="none"/>
              </w:rPr>
              <w:t>拟派总监理工程师</w:t>
            </w:r>
            <w:r>
              <w:rPr>
                <w:rFonts w:hint="eastAsia" w:asciiTheme="minorEastAsia" w:hAnsiTheme="minorEastAsia" w:eastAsiaTheme="minorEastAsia" w:cstheme="minorEastAsia"/>
                <w:color w:val="auto"/>
                <w:szCs w:val="21"/>
                <w:highlight w:val="none"/>
                <w:u w:val="none"/>
                <w:lang w:val="en-US" w:eastAsia="zh-CN"/>
              </w:rPr>
              <w:t>有效的</w:t>
            </w:r>
            <w:r>
              <w:rPr>
                <w:rFonts w:hint="eastAsia" w:asciiTheme="minorEastAsia" w:hAnsiTheme="minorEastAsia" w:eastAsiaTheme="minorEastAsia" w:cstheme="minorEastAsia"/>
                <w:color w:val="auto"/>
                <w:szCs w:val="21"/>
                <w:highlight w:val="none"/>
                <w:u w:val="none"/>
              </w:rPr>
              <w:t>身份证、</w:t>
            </w:r>
            <w:r>
              <w:rPr>
                <w:rFonts w:hint="eastAsia" w:asciiTheme="minorEastAsia" w:hAnsiTheme="minorEastAsia" w:eastAsiaTheme="minorEastAsia" w:cstheme="minorEastAsia"/>
                <w:color w:val="auto"/>
                <w:szCs w:val="21"/>
                <w:highlight w:val="none"/>
                <w:lang w:val="en-US" w:eastAsia="zh-CN"/>
              </w:rPr>
              <w:t>监理工程师资格证书、</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监理工程师注册证书</w:t>
            </w:r>
            <w:r>
              <w:rPr>
                <w:rFonts w:hint="eastAsia" w:asciiTheme="minorEastAsia" w:hAnsiTheme="minorEastAsia" w:eastAsiaTheme="minorEastAsia" w:cstheme="minorEastAsia"/>
                <w:i/>
                <w:iCs/>
                <w:color w:val="auto"/>
                <w:szCs w:val="21"/>
                <w:highlight w:val="none"/>
                <w:lang w:val="en-US" w:eastAsia="zh-CN"/>
              </w:rPr>
              <w:t>[提示：监理工程师实行注册制度的须勾选此项]</w:t>
            </w:r>
            <w:r>
              <w:rPr>
                <w:rFonts w:hint="eastAsia" w:asciiTheme="minorEastAsia" w:hAnsiTheme="minorEastAsia" w:eastAsiaTheme="minorEastAsia" w:cstheme="minorEastAsia"/>
                <w:color w:val="auto"/>
                <w:szCs w:val="21"/>
                <w:highlight w:val="none"/>
                <w:u w:val="none"/>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lang w:val="en-US" w:eastAsia="zh-CN"/>
              </w:rPr>
              <w:t>技术</w:t>
            </w:r>
            <w:r>
              <w:rPr>
                <w:rFonts w:hint="eastAsia" w:asciiTheme="minorEastAsia" w:hAnsiTheme="minorEastAsia" w:eastAsiaTheme="minorEastAsia" w:cstheme="minorEastAsia"/>
                <w:color w:val="auto"/>
                <w:szCs w:val="21"/>
                <w:highlight w:val="none"/>
                <w:u w:val="none"/>
              </w:rPr>
              <w:t>职称证书、投标人为其缴纳的养老保险证明材料</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承诺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格式见第六章投标文件格式</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 w:val="21"/>
                <w:szCs w:val="21"/>
                <w:highlight w:val="none"/>
                <w:lang w:eastAsia="zh-CN"/>
              </w:rPr>
              <w:t>。</w:t>
            </w:r>
          </w:p>
          <w:p>
            <w:pPr>
              <w:spacing w:line="400" w:lineRule="exact"/>
              <w:ind w:firstLine="420" w:firstLineChars="200"/>
              <w:rPr>
                <w:rFonts w:hint="eastAsia" w:eastAsia="宋体" w:asciiTheme="minorEastAsia" w:hAnsiTheme="minorEastAsia" w:cstheme="minorEastAsia"/>
                <w:color w:val="auto"/>
                <w:szCs w:val="21"/>
                <w:highlight w:val="none"/>
                <w:lang w:eastAsia="zh-CN"/>
              </w:rPr>
            </w:pPr>
            <w:r>
              <w:rPr>
                <w:rFonts w:hint="eastAsia" w:ascii="宋体" w:hAnsi="宋体"/>
                <w:szCs w:val="21"/>
              </w:rPr>
              <w:t>□联合体投标的，由联合体牵头人提供</w:t>
            </w:r>
            <w:r>
              <w:rPr>
                <w:rFonts w:hint="eastAsia" w:ascii="宋体" w:hAnsi="宋体"/>
                <w:szCs w:val="21"/>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□5.2总监理工程师业绩</w:t>
            </w:r>
          </w:p>
          <w:p>
            <w:pPr>
              <w:spacing w:line="400" w:lineRule="exact"/>
              <w:ind w:firstLine="420" w:firstLineChars="200"/>
              <w:rPr>
                <w:rFonts w:hint="eastAsia" w:ascii="宋体" w:hAnsi="宋体"/>
                <w:i/>
                <w:iCs/>
                <w:szCs w:val="21"/>
                <w:highlight w:val="none"/>
                <w:lang w:val="en-US" w:eastAsia="zh-CN"/>
              </w:rPr>
            </w:pPr>
            <w:r>
              <w:rPr>
                <w:rFonts w:hint="eastAsia" w:ascii="宋体" w:hAnsi="宋体"/>
                <w:i/>
                <w:iCs/>
                <w:szCs w:val="21"/>
                <w:highlight w:val="none"/>
                <w:lang w:val="en-US" w:eastAsia="zh-CN"/>
              </w:rPr>
              <w:t>[提示：设置的人员业绩指标不得超过本项目对应指标。]</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kern w:val="0"/>
                <w:sz w:val="21"/>
                <w:szCs w:val="21"/>
                <w:lang w:val="en-US" w:eastAsia="zh-CN"/>
              </w:rPr>
              <w:t>拟派的总监理工程师</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snapToGrid/>
                <w:sz w:val="21"/>
                <w:szCs w:val="21"/>
                <w:u w:val="none"/>
                <w:lang w:eastAsia="zh-CN"/>
              </w:rPr>
              <w:t>至投标截止日止</w:t>
            </w:r>
            <w:r>
              <w:rPr>
                <w:rFonts w:hint="eastAsia" w:asciiTheme="minorEastAsia" w:hAnsiTheme="minorEastAsia" w:eastAsiaTheme="minorEastAsia" w:cstheme="minorEastAsia"/>
                <w:color w:val="auto"/>
                <w:szCs w:val="21"/>
                <w:highlight w:val="none"/>
              </w:rPr>
              <w:t>（以□</w:t>
            </w:r>
            <w:r>
              <w:rPr>
                <w:rFonts w:hint="eastAsia" w:asciiTheme="minorEastAsia" w:hAnsiTheme="minorEastAsia" w:eastAsiaTheme="minorEastAsia" w:cstheme="minorEastAsia"/>
                <w:color w:val="auto"/>
                <w:szCs w:val="21"/>
                <w:highlight w:val="none"/>
                <w:lang w:val="en-US" w:eastAsia="zh-CN"/>
              </w:rPr>
              <w:t>交工</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完工</w:t>
            </w:r>
            <w:r>
              <w:rPr>
                <w:rFonts w:hint="eastAsia" w:asciiTheme="minorEastAsia" w:hAnsiTheme="minorEastAsia" w:eastAsiaTheme="minorEastAsia" w:cstheme="minorEastAsia"/>
                <w:color w:val="auto"/>
                <w:szCs w:val="21"/>
                <w:highlight w:val="none"/>
              </w:rPr>
              <w:t>□</w:t>
            </w:r>
            <w:r>
              <w:rPr>
                <w:rFonts w:hint="default" w:asciiTheme="minorEastAsia" w:hAnsiTheme="minorEastAsia" w:eastAsiaTheme="minorEastAsia" w:cstheme="minorEastAsia"/>
                <w:color w:val="auto"/>
                <w:szCs w:val="21"/>
                <w:highlight w:val="none"/>
                <w:u w:val="none"/>
              </w:rPr>
              <w:t>竣工</w:t>
            </w:r>
            <w:r>
              <w:rPr>
                <w:rFonts w:hint="eastAsia" w:asciiTheme="minorEastAsia" w:hAnsiTheme="minorEastAsia" w:eastAsiaTheme="minorEastAsia" w:cstheme="minorEastAsia"/>
                <w:color w:val="auto"/>
                <w:szCs w:val="21"/>
                <w:highlight w:val="none"/>
              </w:rPr>
              <w:t>时间为准）</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完成过</w:t>
            </w:r>
            <w:r>
              <w:rPr>
                <w:rFonts w:hint="eastAsia" w:asciiTheme="minorEastAsia" w:hAnsiTheme="minorEastAsia" w:eastAsiaTheme="minorEastAsia" w:cstheme="minorEastAsia"/>
                <w:color w:val="auto"/>
                <w:szCs w:val="21"/>
                <w:highlight w:val="none"/>
              </w:rPr>
              <w:t>1个</w:t>
            </w:r>
            <w:r>
              <w:rPr>
                <w:rFonts w:hint="eastAsia" w:asciiTheme="minorEastAsia" w:hAnsiTheme="minorEastAsia" w:eastAsiaTheme="minorEastAsia" w:cstheme="minorEastAsia"/>
                <w:color w:val="auto"/>
                <w:szCs w:val="21"/>
                <w:highlight w:val="none"/>
                <w:u w:val="single"/>
                <w:lang w:eastAsia="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监理</w:t>
            </w:r>
            <w:r>
              <w:rPr>
                <w:rFonts w:hint="eastAsia" w:asciiTheme="minorEastAsia" w:hAnsiTheme="minorEastAsia" w:eastAsiaTheme="minorEastAsia" w:cstheme="minorEastAsia"/>
                <w:color w:val="auto"/>
                <w:szCs w:val="21"/>
                <w:highlight w:val="none"/>
                <w:lang w:val="en-US" w:eastAsia="zh-CN"/>
              </w:rPr>
              <w:t>业绩并在该业绩中</w:t>
            </w:r>
            <w:r>
              <w:rPr>
                <w:rFonts w:hint="eastAsia" w:asciiTheme="minorEastAsia" w:hAnsiTheme="minorEastAsia" w:eastAsiaTheme="minorEastAsia" w:cstheme="minorEastAsia"/>
                <w:color w:val="auto"/>
                <w:szCs w:val="21"/>
                <w:highlight w:val="none"/>
              </w:rPr>
              <w:t>担任</w:t>
            </w:r>
            <w:r>
              <w:rPr>
                <w:rFonts w:hint="eastAsia" w:asciiTheme="minorEastAsia" w:hAnsiTheme="minorEastAsia" w:eastAsiaTheme="minorEastAsia" w:cstheme="minorEastAsia"/>
                <w:color w:val="auto"/>
                <w:szCs w:val="21"/>
                <w:highlight w:val="none"/>
                <w:u w:val="single"/>
              </w:rPr>
              <w:t>总监理工程师</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该业绩的</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w:t>
            </w:r>
            <w:r>
              <w:rPr>
                <w:rFonts w:hint="eastAsia" w:asciiTheme="minorEastAsia" w:hAnsiTheme="minorEastAsia" w:eastAsiaTheme="minorEastAsia" w:cstheme="minorEastAsia"/>
                <w:i/>
                <w:iCs/>
                <w:color w:val="auto"/>
                <w:szCs w:val="21"/>
                <w:highlight w:val="none"/>
                <w:u w:val="single"/>
              </w:rPr>
              <w:t>不同行业根据行业特性填写该业绩的合同已履行完毕的证明材料</w:t>
            </w:r>
            <w:r>
              <w:rPr>
                <w:rFonts w:hint="eastAsia" w:asciiTheme="minorEastAsia" w:hAnsiTheme="minorEastAsia" w:eastAsiaTheme="minorEastAsia" w:cstheme="minorEastAsia"/>
                <w:i/>
                <w:iCs/>
                <w:color w:val="auto"/>
                <w:szCs w:val="21"/>
                <w:highlight w:val="none"/>
                <w:u w:val="single"/>
                <w:lang w:val="en-US" w:eastAsia="zh-CN"/>
              </w:rPr>
              <w:t>]</w:t>
            </w:r>
            <w:r>
              <w:rPr>
                <w:rFonts w:hint="eastAsia" w:asciiTheme="minorEastAsia" w:hAnsiTheme="minorEastAsia" w:eastAsiaTheme="minorEastAsia" w:cstheme="minorEastAsia"/>
                <w:color w:val="auto"/>
                <w:szCs w:val="21"/>
                <w:highlight w:val="none"/>
              </w:rPr>
              <w:t>。</w:t>
            </w:r>
            <w:r>
              <w:rPr>
                <w:rFonts w:hint="eastAsia" w:ascii="宋体" w:hAnsi="宋体"/>
                <w:szCs w:val="21"/>
                <w:highlight w:val="none"/>
              </w:rPr>
              <w:t>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宋体" w:hAnsi="宋体"/>
                <w:szCs w:val="21"/>
              </w:rPr>
              <w:t>由联合体牵头人提供</w:t>
            </w:r>
            <w:r>
              <w:rPr>
                <w:rFonts w:hint="eastAsia" w:asciiTheme="minorEastAsia" w:hAnsiTheme="minorEastAsia" w:eastAsiaTheme="minorEastAsia" w:cstheme="minorEastAsia"/>
                <w:color w:val="auto"/>
                <w:szCs w:val="21"/>
                <w:highlight w:val="none"/>
              </w:rPr>
              <w:t>。</w:t>
            </w:r>
          </w:p>
          <w:p>
            <w:pPr>
              <w:autoSpaceDE/>
              <w:autoSpaceDN/>
              <w:adjustRightInd/>
              <w:snapToGrid/>
              <w:spacing w:line="400" w:lineRule="exact"/>
              <w:ind w:firstLine="420" w:firstLineChars="200"/>
              <w:rPr>
                <w:rFonts w:hint="eastAsia" w:eastAsia="宋体" w:asciiTheme="minorEastAsia" w:hAnsi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注：当上述</w:t>
            </w:r>
            <w:r>
              <w:rPr>
                <w:rFonts w:hint="eastAsia" w:asciiTheme="minorEastAsia" w:hAnsiTheme="minorEastAsia" w:eastAsiaTheme="minorEastAsia" w:cstheme="minorEastAsia"/>
                <w:color w:val="auto"/>
                <w:szCs w:val="21"/>
                <w:highlight w:val="none"/>
                <w:lang w:val="en-US" w:eastAsia="zh-CN"/>
              </w:rPr>
              <w:t>业绩证明材料</w:t>
            </w:r>
            <w:r>
              <w:rPr>
                <w:rFonts w:hint="eastAsia" w:asciiTheme="minorEastAsia" w:hAnsiTheme="minorEastAsia" w:eastAsiaTheme="minorEastAsia" w:cstheme="minorEastAsia"/>
                <w:color w:val="auto"/>
                <w:szCs w:val="21"/>
                <w:highlight w:val="none"/>
              </w:rPr>
              <w:t>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[提示：填写上述业绩证明材料中的一种]</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6.其他主要人员要求</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6.1专业监理工程师</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w:t>
            </w:r>
            <w:r>
              <w:rPr>
                <w:rFonts w:hint="eastAsia" w:asciiTheme="minorEastAsia" w:hAnsiTheme="minorEastAsia" w:eastAsiaTheme="minorEastAsia" w:cstheme="minorEastAsia"/>
                <w:color w:val="auto"/>
                <w:szCs w:val="21"/>
                <w:highlight w:val="none"/>
                <w:lang w:val="en-US" w:eastAsia="zh-CN"/>
              </w:rPr>
              <w:t>在</w:t>
            </w:r>
            <w:r>
              <w:rPr>
                <w:rFonts w:hint="eastAsia" w:asciiTheme="minorEastAsia" w:hAnsiTheme="minorEastAsia" w:eastAsiaTheme="minorEastAsia" w:cstheme="minorEastAsia"/>
                <w:color w:val="auto"/>
                <w:szCs w:val="21"/>
                <w:highlight w:val="none"/>
              </w:rPr>
              <w:t>中标后签订合同之前，按照</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部门的要求组建项目监理部，配置项目专业监理工程师，出具任命文件。任命文件应当明确专业监理工程师的职责、岗位设置、人员配备，并书面通知</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。专业监理工程师应持有</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部门要求的证书，并提供投标人为其缴纳的养老保险证明材料。中标后不能满足该要求的，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要求投标人承担责任</w:t>
            </w:r>
            <w:r>
              <w:rPr>
                <w:rFonts w:hint="eastAsia" w:asciiTheme="minorEastAsia" w:hAnsiTheme="minorEastAsia" w:eastAsiaTheme="minorEastAsia" w:cstheme="minorEastAsia"/>
                <w:color w:val="auto"/>
                <w:szCs w:val="21"/>
                <w:highlight w:val="none"/>
              </w:rPr>
              <w:t>并上报</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部门；给招标人造成损失的，投标人依法承担赔偿责任或违约责任。</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承诺（格式见第六章投标文件格式）。</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6.2监理员</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w:t>
            </w:r>
            <w:r>
              <w:rPr>
                <w:rFonts w:hint="eastAsia" w:asciiTheme="minorEastAsia" w:hAnsiTheme="minorEastAsia" w:eastAsiaTheme="minorEastAsia" w:cstheme="minorEastAsia"/>
                <w:color w:val="auto"/>
                <w:szCs w:val="21"/>
                <w:highlight w:val="none"/>
                <w:lang w:val="en-US" w:eastAsia="zh-CN"/>
              </w:rPr>
              <w:t>在</w:t>
            </w:r>
            <w:r>
              <w:rPr>
                <w:rFonts w:hint="eastAsia" w:asciiTheme="minorEastAsia" w:hAnsiTheme="minorEastAsia" w:eastAsiaTheme="minorEastAsia" w:cstheme="minorEastAsia"/>
                <w:color w:val="auto"/>
                <w:szCs w:val="21"/>
                <w:highlight w:val="none"/>
              </w:rPr>
              <w:t>中标后签订合同之前，按照</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部门的要求组建项目监理部，配置项目监理员，出具任命文件。任命文件应当明确监理员的职责、岗位设置、人员配备，并书面通知</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。监理员应持有</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部门要求的证书，并提供投标人为其缴纳的养老保险证明材料。中标后不能满足该要求的，</w:t>
            </w:r>
            <w:r>
              <w:rPr>
                <w:rFonts w:hint="eastAsia" w:asciiTheme="minorEastAsia" w:hAnsiTheme="minorEastAsia" w:eastAsiaTheme="minorEastAsia" w:cstheme="minorEastAsia"/>
                <w:color w:val="auto"/>
                <w:szCs w:val="21"/>
                <w:highlight w:val="none"/>
                <w:lang w:val="en-US" w:eastAsia="zh-CN"/>
              </w:rPr>
              <w:t>招标人可</w:t>
            </w:r>
            <w:r>
              <w:rPr>
                <w:rFonts w:hint="eastAsia" w:asciiTheme="minorEastAsia" w:hAnsiTheme="minorEastAsia" w:eastAsiaTheme="minorEastAsia" w:cstheme="minorEastAsia"/>
                <w:color w:val="auto"/>
                <w:szCs w:val="21"/>
                <w:highlight w:val="none"/>
              </w:rPr>
              <w:t>取消其中标资格；签订合同后不满足该要求的，按合同相关条款处罚并上报</w:t>
            </w:r>
            <w:r>
              <w:rPr>
                <w:rFonts w:hint="eastAsia" w:asciiTheme="minorEastAsia" w:hAnsiTheme="minorEastAsia" w:eastAsiaTheme="minorEastAsia" w:cstheme="minorEastAsia"/>
                <w:color w:val="auto"/>
                <w:szCs w:val="21"/>
                <w:highlight w:val="none"/>
                <w:lang w:val="en-US" w:eastAsia="zh-CN"/>
              </w:rPr>
              <w:t>有关行政</w:t>
            </w:r>
            <w:r>
              <w:rPr>
                <w:rFonts w:hint="eastAsia" w:asciiTheme="minorEastAsia" w:hAnsiTheme="minorEastAsia" w:eastAsiaTheme="minorEastAsia" w:cstheme="minorEastAsia"/>
                <w:color w:val="auto"/>
                <w:szCs w:val="21"/>
                <w:highlight w:val="none"/>
              </w:rPr>
              <w:t>部门；给招标人造成损失的，投标人依法承担赔偿责任或违约责任。</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承诺（格式见第六章投标文件格式）。</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color w:val="auto"/>
                <w:szCs w:val="21"/>
                <w:highlight w:val="none"/>
              </w:rPr>
              <w:t>7.其他要求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w:t>
            </w:r>
            <w:r>
              <w:rPr>
                <w:rFonts w:hint="eastAsia" w:ascii="宋体" w:hAnsi="宋体"/>
                <w:kern w:val="0"/>
                <w:szCs w:val="21"/>
                <w:lang w:val="en-US" w:eastAsia="zh-CN"/>
              </w:rPr>
              <w:t>法定代表人或</w:t>
            </w:r>
            <w:r>
              <w:rPr>
                <w:rFonts w:hint="eastAsia" w:asciiTheme="minorEastAsia" w:hAnsiTheme="minorEastAsia" w:eastAsiaTheme="minorEastAsia" w:cstheme="minorEastAsia"/>
                <w:color w:val="auto"/>
                <w:kern w:val="0"/>
                <w:szCs w:val="21"/>
                <w:highlight w:val="none"/>
              </w:rPr>
              <w:t>委托代理人：</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w:t>
            </w:r>
            <w:r>
              <w:rPr>
                <w:rFonts w:hint="eastAsia" w:ascii="宋体" w:hAnsi="宋体"/>
                <w:szCs w:val="21"/>
                <w:highlight w:val="none"/>
                <w:lang w:val="en-US" w:eastAsia="zh-CN"/>
              </w:rPr>
              <w:t>六</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w:t>
            </w:r>
            <w:r>
              <w:rPr>
                <w:rFonts w:hint="eastAsia" w:ascii="宋体" w:hAnsi="宋体"/>
                <w:szCs w:val="21"/>
                <w:highlight w:val="none"/>
                <w:lang w:val="en-US" w:eastAsia="zh-CN"/>
              </w:rPr>
              <w:t>六</w:t>
            </w:r>
            <w:r>
              <w:rPr>
                <w:rFonts w:hint="eastAsia" w:ascii="宋体" w:hAnsi="宋体"/>
                <w:szCs w:val="21"/>
                <w:highlight w:val="none"/>
              </w:rPr>
              <w:t>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rPr>
              <w:t>联合体投标的，</w:t>
            </w:r>
            <w:r>
              <w:rPr>
                <w:rFonts w:hint="eastAsia" w:ascii="宋体" w:hAnsi="宋体"/>
                <w:kern w:val="0"/>
                <w:szCs w:val="21"/>
              </w:rPr>
              <w:t>由联合体牵头人委派</w:t>
            </w:r>
            <w:r>
              <w:rPr>
                <w:rFonts w:hint="eastAsia" w:ascii="宋体" w:hAnsi="宋体"/>
                <w:kern w:val="0"/>
                <w:szCs w:val="21"/>
                <w:lang w:val="en-US" w:eastAsia="zh-CN"/>
              </w:rPr>
              <w:t>本单位人员作为委托</w:t>
            </w:r>
            <w:r>
              <w:rPr>
                <w:rFonts w:hint="eastAsia" w:ascii="宋体" w:hAnsi="宋体"/>
                <w:kern w:val="0"/>
                <w:szCs w:val="21"/>
              </w:rPr>
              <w:t>代理人</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2</w:t>
            </w:r>
            <w:r>
              <w:rPr>
                <w:rFonts w:hint="eastAsia" w:asciiTheme="minorEastAsia" w:hAnsiTheme="minorEastAsia" w:eastAsiaTheme="minorEastAsia" w:cstheme="minorEastAsia"/>
                <w:color w:val="auto"/>
                <w:kern w:val="0"/>
                <w:szCs w:val="21"/>
                <w:highlight w:val="none"/>
                <w:lang w:eastAsia="zh-CN"/>
              </w:rPr>
              <w:t>）</w:t>
            </w:r>
            <w:r>
              <w:rPr>
                <w:rFonts w:hint="eastAsia" w:ascii="宋体" w:hAnsi="宋体"/>
                <w:kern w:val="0"/>
                <w:szCs w:val="21"/>
                <w:lang w:val="en-US" w:eastAsia="zh-CN"/>
              </w:rPr>
              <w:t>投标文件真实性：</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投标文件中的所有内容</w:t>
            </w:r>
            <w:r>
              <w:rPr>
                <w:rFonts w:hint="eastAsia" w:asciiTheme="minorEastAsia" w:hAnsiTheme="minorEastAsia" w:eastAsiaTheme="minorEastAsia" w:cstheme="minorEastAsia"/>
                <w:color w:val="auto"/>
                <w:kern w:val="0"/>
                <w:szCs w:val="21"/>
                <w:highlight w:val="none"/>
                <w:lang w:val="en-US" w:eastAsia="zh-CN"/>
              </w:rPr>
              <w:t>须</w:t>
            </w:r>
            <w:r>
              <w:rPr>
                <w:rFonts w:hint="eastAsia" w:asciiTheme="minorEastAsia" w:hAnsiTheme="minorEastAsia" w:eastAsiaTheme="minorEastAsia" w:cstheme="minorEastAsia"/>
                <w:color w:val="auto"/>
                <w:kern w:val="0"/>
                <w:szCs w:val="21"/>
                <w:highlight w:val="none"/>
              </w:rPr>
              <w:t>真实有效，不存在弄虚作假情形</w:t>
            </w:r>
            <w:r>
              <w:rPr>
                <w:rFonts w:hint="eastAsia" w:asciiTheme="minorEastAsia" w:hAnsiTheme="minorEastAsia" w:eastAsiaTheme="minorEastAsia" w:cstheme="minorEastAsia"/>
                <w:color w:val="auto"/>
                <w:kern w:val="0"/>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提供</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承诺（</w:t>
            </w:r>
            <w:r>
              <w:rPr>
                <w:rFonts w:hint="eastAsia" w:asciiTheme="minorEastAsia" w:hAnsiTheme="minorEastAsia" w:eastAsiaTheme="minorEastAsia" w:cstheme="minorEastAsia"/>
                <w:color w:val="auto"/>
                <w:szCs w:val="21"/>
                <w:highlight w:val="none"/>
              </w:rPr>
              <w:t>格式见第六章投标文件格式</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□联合体投标的，由联合体牵头人代表联合体各成员进行承诺。</w:t>
            </w:r>
          </w:p>
          <w:p>
            <w:pPr>
              <w:autoSpaceDE w:val="0"/>
              <w:autoSpaceDN w:val="0"/>
              <w:adjustRightInd w:val="0"/>
              <w:snapToGrid w:val="0"/>
              <w:spacing w:line="400" w:lineRule="exact"/>
              <w:ind w:firstLine="421" w:firstLineChars="200"/>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特别说明：</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（1）上述</w:t>
            </w:r>
            <w:r>
              <w:rPr>
                <w:rFonts w:hint="eastAsia" w:asciiTheme="minorEastAsia" w:hAnsiTheme="minorEastAsia" w:eastAsiaTheme="minorEastAsia" w:cstheme="minorEastAsia"/>
                <w:color w:val="auto"/>
                <w:szCs w:val="21"/>
                <w:highlight w:val="none"/>
                <w:lang w:val="en-US" w:eastAsia="zh-CN"/>
              </w:rPr>
              <w:t>要求</w:t>
            </w:r>
            <w:r>
              <w:rPr>
                <w:rFonts w:hint="eastAsia" w:asciiTheme="minorEastAsia" w:hAnsiTheme="minorEastAsia" w:eastAsiaTheme="minorEastAsia" w:cstheme="minorEastAsia"/>
                <w:color w:val="auto"/>
                <w:szCs w:val="21"/>
                <w:highlight w:val="none"/>
              </w:rPr>
              <w:t>须</w:t>
            </w:r>
            <w:r>
              <w:rPr>
                <w:rFonts w:hint="eastAsia" w:asciiTheme="minorEastAsia" w:hAnsiTheme="minorEastAsia" w:eastAsiaTheme="minorEastAsia" w:cstheme="minorEastAsia"/>
                <w:color w:val="auto"/>
                <w:szCs w:val="21"/>
                <w:highlight w:val="none"/>
                <w:lang w:val="en-US" w:eastAsia="zh-CN"/>
              </w:rPr>
              <w:t>提供</w:t>
            </w:r>
            <w:r>
              <w:rPr>
                <w:rFonts w:hint="eastAsia" w:asciiTheme="minorEastAsia" w:hAnsiTheme="minorEastAsia" w:eastAsiaTheme="minorEastAsia" w:cstheme="minorEastAsia"/>
                <w:color w:val="auto"/>
                <w:szCs w:val="21"/>
                <w:highlight w:val="none"/>
              </w:rPr>
              <w:t>的相关证明材料均为扫描件</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原件或复印件的扫描件均可</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扫描件须清晰可辨，</w:t>
            </w:r>
            <w:r>
              <w:rPr>
                <w:rFonts w:hint="eastAsia" w:asciiTheme="minorEastAsia" w:hAnsiTheme="minorEastAsia" w:eastAsiaTheme="minorEastAsia" w:cstheme="minorEastAsia"/>
                <w:color w:val="auto"/>
                <w:kern w:val="0"/>
                <w:szCs w:val="21"/>
                <w:highlight w:val="none"/>
              </w:rPr>
              <w:t>有一条不满足</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则投标文件由评标委员会</w:t>
            </w:r>
            <w:r>
              <w:rPr>
                <w:rFonts w:hint="eastAsia" w:asciiTheme="minorEastAsia" w:hAnsiTheme="minorEastAsia" w:eastAsiaTheme="minorEastAsia" w:cstheme="minorEastAsia"/>
                <w:color w:val="auto"/>
                <w:szCs w:val="21"/>
                <w:highlight w:val="none"/>
              </w:rPr>
              <w:t>作否决投标处理</w:t>
            </w:r>
            <w:r>
              <w:rPr>
                <w:rFonts w:hint="eastAsia" w:asciiTheme="minorEastAsia" w:hAnsiTheme="minorEastAsia" w:eastAsiaTheme="minorEastAsia" w:cstheme="minorEastAsia"/>
                <w:color w:val="auto"/>
                <w:kern w:val="0"/>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u w:val="none"/>
              </w:rPr>
              <w:t>招标人有权对投标人提供的资料进行核实，若发现弄虚作假，</w:t>
            </w:r>
            <w:r>
              <w:rPr>
                <w:rFonts w:hint="eastAsia" w:asciiTheme="minorEastAsia" w:hAnsiTheme="minorEastAsia" w:eastAsiaTheme="minorEastAsia" w:cstheme="minorEastAsia"/>
                <w:color w:val="auto"/>
                <w:szCs w:val="21"/>
                <w:highlight w:val="none"/>
                <w:u w:val="none"/>
                <w:lang w:val="en-US" w:eastAsia="zh-CN"/>
              </w:rPr>
              <w:t>按相关规定</w:t>
            </w:r>
            <w:r>
              <w:rPr>
                <w:rFonts w:hint="eastAsia" w:asciiTheme="minorEastAsia" w:hAnsiTheme="minorEastAsia" w:eastAsiaTheme="minorEastAsia" w:cstheme="minorEastAsia"/>
                <w:color w:val="auto"/>
                <w:szCs w:val="21"/>
                <w:highlight w:val="none"/>
                <w:u w:val="none"/>
              </w:rPr>
              <w:t>取消其中标资格，并按相关法律法规报招标投标监督部门，其投标保证金</w:t>
            </w:r>
            <w:r>
              <w:rPr>
                <w:rFonts w:hint="eastAsia" w:asciiTheme="minorEastAsia" w:hAnsiTheme="minorEastAsia" w:eastAsiaTheme="minorEastAsia" w:cstheme="minorEastAsia"/>
                <w:color w:val="auto"/>
                <w:szCs w:val="21"/>
                <w:highlight w:val="none"/>
                <w:u w:val="none"/>
                <w:lang w:val="en-US" w:eastAsia="zh-CN"/>
              </w:rPr>
              <w:t>以现金形式交纳的</w:t>
            </w:r>
            <w:r>
              <w:rPr>
                <w:rFonts w:hint="eastAsia" w:asciiTheme="minorEastAsia" w:hAnsiTheme="minorEastAsia" w:eastAsiaTheme="minorEastAsia" w:cstheme="minorEastAsia"/>
                <w:color w:val="auto"/>
                <w:szCs w:val="21"/>
                <w:highlight w:val="none"/>
                <w:u w:val="none"/>
              </w:rPr>
              <w:t>不予退还</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以保函形式交纳的由保函开立人支付保函担保的与投标保证金等额的款项，投标人承担因此造成的相关责任并赔偿相应损失</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color w:val="auto"/>
                <w:kern w:val="0"/>
                <w:szCs w:val="21"/>
                <w:highlight w:val="none"/>
              </w:rPr>
              <w:t>（3）本招标文件中所要求的人员养老保险证明要求如下：</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color w:val="auto"/>
                <w:kern w:val="0"/>
                <w:szCs w:val="21"/>
                <w:highlight w:val="none"/>
              </w:rPr>
              <w:t>①</w:t>
            </w:r>
            <w:r>
              <w:rPr>
                <w:rFonts w:hint="eastAsia" w:asciiTheme="minorEastAsia" w:hAnsiTheme="minorEastAsia" w:eastAsiaTheme="minorEastAsia" w:cstheme="minorEastAsia"/>
                <w:bCs/>
                <w:color w:val="auto"/>
                <w:kern w:val="0"/>
                <w:szCs w:val="21"/>
                <w:highlight w:val="none"/>
                <w:lang w:val="en-US" w:eastAsia="zh-CN"/>
              </w:rPr>
              <w:t>企业</w:t>
            </w:r>
            <w:r>
              <w:rPr>
                <w:rFonts w:hint="eastAsia" w:asciiTheme="minorEastAsia" w:hAnsiTheme="minorEastAsia" w:eastAsiaTheme="minorEastAsia" w:cstheme="minorEastAsia"/>
                <w:bCs/>
                <w:color w:val="auto"/>
                <w:kern w:val="0"/>
                <w:szCs w:val="21"/>
                <w:highlight w:val="none"/>
              </w:rPr>
              <w:t>提供养老保险证明，事业单位提供养老保险证明或</w:t>
            </w:r>
            <w:r>
              <w:rPr>
                <w:rFonts w:hint="eastAsia" w:asciiTheme="minorEastAsia" w:hAnsiTheme="minorEastAsia" w:eastAsiaTheme="minorEastAsia" w:cstheme="minorEastAsia"/>
                <w:bCs/>
                <w:color w:val="auto"/>
                <w:kern w:val="0"/>
                <w:szCs w:val="21"/>
                <w:highlight w:val="none"/>
                <w:lang w:val="en-US" w:eastAsia="zh-CN"/>
              </w:rPr>
              <w:t>有关</w:t>
            </w:r>
            <w:r>
              <w:rPr>
                <w:rFonts w:hint="eastAsia" w:asciiTheme="minorEastAsia" w:hAnsiTheme="minorEastAsia" w:eastAsiaTheme="minorEastAsia" w:cstheme="minorEastAsia"/>
                <w:bCs/>
                <w:color w:val="auto"/>
                <w:kern w:val="0"/>
                <w:szCs w:val="21"/>
                <w:highlight w:val="none"/>
              </w:rPr>
              <w:t>行政部门在编证明。</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bCs/>
                <w:snapToGrid w:val="0"/>
                <w:color w:val="auto"/>
                <w:kern w:val="0"/>
                <w:szCs w:val="21"/>
                <w:highlight w:val="none"/>
                <w:lang w:val="en-US" w:eastAsia="zh-CN"/>
              </w:rPr>
            </w:pPr>
            <w:r>
              <w:rPr>
                <w:rFonts w:hint="eastAsia" w:asciiTheme="minorEastAsia" w:hAnsiTheme="minorEastAsia" w:eastAsiaTheme="minorEastAsia" w:cstheme="minorEastAsia"/>
                <w:bCs/>
                <w:color w:val="auto"/>
                <w:kern w:val="0"/>
                <w:szCs w:val="21"/>
                <w:highlight w:val="none"/>
              </w:rPr>
              <w:t>②</w:t>
            </w:r>
            <w:r>
              <w:rPr>
                <w:rFonts w:hint="eastAsia" w:asciiTheme="minorEastAsia" w:hAnsiTheme="minorEastAsia" w:eastAsiaTheme="minorEastAsia" w:cstheme="minorEastAsia"/>
                <w:bCs/>
                <w:snapToGrid w:val="0"/>
                <w:color w:val="auto"/>
                <w:kern w:val="0"/>
                <w:szCs w:val="21"/>
                <w:highlight w:val="none"/>
                <w:lang w:val="en-US" w:eastAsia="zh-CN"/>
              </w:rPr>
              <w:t>拟派人员</w:t>
            </w:r>
            <w:r>
              <w:rPr>
                <w:rFonts w:hint="eastAsia" w:asciiTheme="minorEastAsia" w:hAnsiTheme="minorEastAsia" w:eastAsiaTheme="minorEastAsia" w:cstheme="minorEastAsia"/>
                <w:bCs/>
                <w:snapToGrid w:val="0"/>
                <w:color w:val="auto"/>
                <w:kern w:val="0"/>
                <w:szCs w:val="21"/>
                <w:highlight w:val="none"/>
              </w:rPr>
              <w:t>的</w:t>
            </w:r>
            <w:r>
              <w:rPr>
                <w:rFonts w:hint="eastAsia" w:asciiTheme="minorEastAsia" w:hAnsiTheme="minorEastAsia" w:eastAsiaTheme="minorEastAsia" w:cstheme="minorEastAsia"/>
                <w:bCs/>
                <w:snapToGrid w:val="0"/>
                <w:color w:val="auto"/>
                <w:kern w:val="0"/>
                <w:szCs w:val="21"/>
                <w:highlight w:val="none"/>
                <w:lang w:val="en-US" w:eastAsia="zh-CN"/>
              </w:rPr>
              <w:t>连续</w:t>
            </w:r>
            <w:r>
              <w:rPr>
                <w:rFonts w:hint="eastAsia" w:asciiTheme="minorEastAsia" w:hAnsiTheme="minorEastAsia" w:eastAsiaTheme="minorEastAsia" w:cstheme="minorEastAsia"/>
                <w:bCs/>
                <w:snapToGrid w:val="0"/>
                <w:color w:val="auto"/>
                <w:kern w:val="0"/>
                <w:szCs w:val="21"/>
                <w:highlight w:val="none"/>
              </w:rPr>
              <w:t>养老保险证明期限</w:t>
            </w:r>
            <w:r>
              <w:rPr>
                <w:rFonts w:hint="eastAsia" w:asciiTheme="minorEastAsia" w:hAnsiTheme="minorEastAsia" w:eastAsiaTheme="minorEastAsia" w:cstheme="minorEastAsia"/>
                <w:bCs/>
                <w:snapToGrid w:val="0"/>
                <w:color w:val="auto"/>
                <w:kern w:val="0"/>
                <w:szCs w:val="21"/>
                <w:highlight w:val="none"/>
                <w:lang w:val="en-US" w:eastAsia="zh-CN"/>
              </w:rPr>
              <w:t>须包含</w:t>
            </w:r>
          </w:p>
          <w:p>
            <w:pPr>
              <w:autoSpaceDE w:val="0"/>
              <w:autoSpaceDN w:val="0"/>
              <w:adjustRightInd w:val="0"/>
              <w:snapToGrid w:val="0"/>
              <w:spacing w:line="400" w:lineRule="exact"/>
              <w:ind w:firstLine="0" w:firstLineChars="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年</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月至</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年</w:t>
            </w:r>
            <w:r>
              <w:rPr>
                <w:rFonts w:hint="eastAsia" w:asciiTheme="minorEastAsia" w:hAnsiTheme="minorEastAsia" w:eastAsiaTheme="minorEastAsia" w:cstheme="minorEastAsia"/>
                <w:bCs/>
                <w:snapToGrid w:val="0"/>
                <w:color w:val="auto"/>
                <w:kern w:val="0"/>
                <w:szCs w:val="21"/>
                <w:highlight w:val="none"/>
                <w:u w:val="single"/>
              </w:rPr>
              <w:t xml:space="preserve">  </w:t>
            </w:r>
            <w:r>
              <w:rPr>
                <w:rFonts w:hint="eastAsia" w:asciiTheme="minorEastAsia" w:hAnsiTheme="minorEastAsia" w:eastAsiaTheme="minorEastAsia" w:cstheme="minorEastAsia"/>
                <w:bCs/>
                <w:snapToGrid w:val="0"/>
                <w:color w:val="auto"/>
                <w:kern w:val="0"/>
                <w:szCs w:val="21"/>
                <w:highlight w:val="none"/>
              </w:rPr>
              <w:t>月</w:t>
            </w:r>
            <w:r>
              <w:rPr>
                <w:rFonts w:hint="eastAsia" w:asciiTheme="minorEastAsia" w:hAnsiTheme="minorEastAsia" w:eastAsiaTheme="minorEastAsia" w:cstheme="minorEastAsia"/>
                <w:bCs/>
                <w:color w:val="auto"/>
                <w:szCs w:val="21"/>
                <w:highlight w:val="none"/>
              </w:rPr>
              <w:t>。提供的养老保险参保证明须体现</w:t>
            </w:r>
            <w:r>
              <w:rPr>
                <w:rFonts w:hint="eastAsia" w:asciiTheme="minorEastAsia" w:hAnsiTheme="minorEastAsia" w:eastAsiaTheme="minorEastAsia" w:cstheme="minorEastAsia"/>
                <w:bCs/>
                <w:color w:val="auto"/>
                <w:szCs w:val="21"/>
                <w:highlight w:val="none"/>
                <w:lang w:val="en-US" w:eastAsia="zh-CN"/>
              </w:rPr>
              <w:t>拟派</w:t>
            </w:r>
            <w:r>
              <w:rPr>
                <w:rFonts w:hint="eastAsia" w:asciiTheme="minorEastAsia" w:hAnsiTheme="minorEastAsia" w:eastAsiaTheme="minorEastAsia" w:cstheme="minorEastAsia"/>
                <w:bCs/>
                <w:color w:val="auto"/>
                <w:szCs w:val="21"/>
                <w:highlight w:val="none"/>
              </w:rPr>
              <w:t>人员的姓名、身份证号（或社保号）、单位名称、</w:t>
            </w:r>
            <w:r>
              <w:rPr>
                <w:rFonts w:hint="eastAsia" w:asciiTheme="minorEastAsia" w:hAnsiTheme="minorEastAsia" w:eastAsiaTheme="minorEastAsia" w:cstheme="minorEastAsia"/>
                <w:bCs/>
                <w:color w:val="auto"/>
                <w:szCs w:val="21"/>
                <w:highlight w:val="none"/>
                <w:lang w:val="en-US" w:eastAsia="zh-CN"/>
              </w:rPr>
              <w:t>在</w:t>
            </w:r>
            <w:r>
              <w:rPr>
                <w:rFonts w:hint="eastAsia" w:asciiTheme="minorEastAsia" w:hAnsiTheme="minorEastAsia" w:eastAsiaTheme="minorEastAsia" w:cstheme="minorEastAsia"/>
                <w:bCs/>
                <w:color w:val="auto"/>
                <w:szCs w:val="21"/>
                <w:highlight w:val="none"/>
              </w:rPr>
              <w:t>本单位参保时间（或起始参保时间），并带有社保部门公章或社保部门的有效电子印章。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
                <w:color w:val="auto"/>
                <w:szCs w:val="21"/>
                <w:highlight w:val="none"/>
              </w:rPr>
              <w:t>[提示：</w:t>
            </w:r>
            <w:r>
              <w:rPr>
                <w:rFonts w:hint="eastAsia" w:asciiTheme="minorEastAsia" w:hAnsiTheme="minorEastAsia" w:eastAsiaTheme="minorEastAsia" w:cstheme="minorEastAsia"/>
                <w:bCs/>
                <w:i/>
                <w:color w:val="auto"/>
                <w:szCs w:val="21"/>
                <w:highlight w:val="none"/>
                <w:lang w:val="en-US" w:eastAsia="zh-CN"/>
              </w:rPr>
              <w:t>拟派人员提供</w:t>
            </w:r>
            <w:r>
              <w:rPr>
                <w:rFonts w:hint="eastAsia" w:asciiTheme="minorEastAsia" w:hAnsiTheme="minorEastAsia" w:eastAsiaTheme="minorEastAsia" w:cstheme="minorEastAsia"/>
                <w:bCs/>
                <w:i/>
                <w:color w:val="auto"/>
                <w:szCs w:val="21"/>
                <w:highlight w:val="none"/>
              </w:rPr>
              <w:t>的养老保险时间段必须一致；从招标公告发布之日前一月起算，养老保险时间段</w:t>
            </w:r>
            <w:r>
              <w:rPr>
                <w:rFonts w:hint="eastAsia" w:asciiTheme="minorEastAsia" w:hAnsiTheme="minorEastAsia" w:eastAsiaTheme="minorEastAsia" w:cstheme="minorEastAsia"/>
                <w:bCs/>
                <w:i/>
                <w:color w:val="auto"/>
                <w:szCs w:val="21"/>
                <w:highlight w:val="none"/>
                <w:lang w:val="en-US" w:eastAsia="zh-CN"/>
              </w:rPr>
              <w:t>建议为</w:t>
            </w:r>
            <w:r>
              <w:rPr>
                <w:rFonts w:hint="eastAsia" w:asciiTheme="minorEastAsia" w:hAnsiTheme="minorEastAsia" w:eastAsiaTheme="minorEastAsia" w:cstheme="minorEastAsia"/>
                <w:bCs/>
                <w:i/>
                <w:color w:val="auto"/>
                <w:szCs w:val="21"/>
                <w:highlight w:val="none"/>
              </w:rPr>
              <w:t>6个月。]</w:t>
            </w:r>
            <w:r>
              <w:rPr>
                <w:rFonts w:hint="eastAsia" w:asciiTheme="minorEastAsia" w:hAnsiTheme="minorEastAsia" w:eastAsiaTheme="minorEastAsia" w:cstheme="minorEastAsia"/>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1.4.2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是否接受联合体投标</w:t>
            </w:r>
          </w:p>
        </w:tc>
        <w:tc>
          <w:tcPr>
            <w:tcW w:w="5386" w:type="dxa"/>
            <w:vAlign w:val="center"/>
          </w:tcPr>
          <w:p>
            <w:pPr>
              <w:topLinePunct/>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□不接受</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1.9.1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踏勘现场</w:t>
            </w:r>
          </w:p>
        </w:tc>
        <w:tc>
          <w:tcPr>
            <w:tcW w:w="5386" w:type="dxa"/>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□不组织</w:t>
            </w:r>
          </w:p>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□组织，踏勘时间：</w:t>
            </w:r>
          </w:p>
          <w:p>
            <w:pPr>
              <w:pStyle w:val="16"/>
              <w:topLinePunct/>
              <w:spacing w:line="400" w:lineRule="exact"/>
              <w:ind w:firstLine="840" w:firstLineChars="4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1.10.1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投标预备会</w:t>
            </w:r>
          </w:p>
        </w:tc>
        <w:tc>
          <w:tcPr>
            <w:tcW w:w="5386" w:type="dxa"/>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□不召开</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□召开，召开时间：</w:t>
            </w:r>
          </w:p>
          <w:p>
            <w:pPr>
              <w:spacing w:line="400" w:lineRule="exact"/>
              <w:ind w:firstLine="840" w:firstLineChars="4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召开地点：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1.11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分包</w:t>
            </w:r>
          </w:p>
        </w:tc>
        <w:tc>
          <w:tcPr>
            <w:tcW w:w="5386" w:type="dxa"/>
            <w:vAlign w:val="center"/>
          </w:tcPr>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□不允许</w:t>
            </w:r>
          </w:p>
          <w:p>
            <w:pPr>
              <w:spacing w:line="400" w:lineRule="exact"/>
              <w:ind w:firstLine="0" w:firstLineChars="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 w:val="21"/>
                <w:szCs w:val="21"/>
                <w:highlight w:val="none"/>
              </w:rPr>
              <w:t>□允许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Cs w:val="21"/>
                <w:highlight w:val="none"/>
                <w:u w:val="none"/>
              </w:rPr>
              <w:t>分包须满足相关规定</w:t>
            </w:r>
            <w:r>
              <w:rPr>
                <w:rFonts w:hint="eastAsia" w:asciiTheme="minorEastAsia" w:hAnsiTheme="minorEastAsia" w:eastAsiaTheme="minorEastAsia" w:cstheme="minorEastAsia"/>
                <w:color w:val="auto"/>
                <w:sz w:val="21"/>
                <w:szCs w:val="21"/>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1.12.3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响应和偏离</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投标文件存在第三章“附件：否决投标情况一览表”中情形之一的，投标文件视为重大偏差并作否决投标处理，否则，评标委员会不得视为重大偏差而否决投标人的投标文件。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构成招标文件的其他资料</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招标人发出的澄清及修改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投标人要求澄清招标文件</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招标文件澄清发出的形式</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招标人应在招标公告规定的时间前，</w:t>
            </w:r>
            <w:r>
              <w:rPr>
                <w:rFonts w:hint="eastAsia" w:asciiTheme="minorEastAsia" w:hAnsiTheme="minorEastAsia" w:eastAsiaTheme="minorEastAsia" w:cstheme="minorEastAsia"/>
                <w:color w:val="auto"/>
                <w:kern w:val="0"/>
                <w:szCs w:val="21"/>
                <w:highlight w:val="none"/>
              </w:rPr>
              <w:t>在</w:t>
            </w:r>
            <w:r>
              <w:rPr>
                <w:rFonts w:hint="eastAsia" w:asciiTheme="minorEastAsia" w:hAnsiTheme="minorEastAsia" w:eastAsiaTheme="minorEastAsia" w:cstheme="minorEastAsia"/>
                <w:color w:val="auto"/>
                <w:kern w:val="0"/>
                <w:szCs w:val="21"/>
                <w:highlight w:val="none"/>
                <w:u w:val="single"/>
              </w:rPr>
              <w:t>重庆市公共资源交易网</w:t>
            </w:r>
            <w:r>
              <w:rPr>
                <w:rFonts w:hint="eastAsia" w:asciiTheme="minorEastAsia" w:hAnsiTheme="minorEastAsia" w:eastAsiaTheme="minorEastAsia" w:cstheme="minorEastAsia"/>
                <w:color w:val="auto"/>
                <w:kern w:val="0"/>
                <w:szCs w:val="21"/>
                <w:highlight w:val="none"/>
              </w:rPr>
              <w:t>发布澄清。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2.3.1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招标文件修改发出的形式</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修改内容可能影响投标文件编制的，须在投标截止时间15日前发布，发布时间至投标截止时间不足15日的，须相应延后投标截止时间。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2.4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投标人对招标文件及澄清修改的异议</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投标人对招标文件和澄清修改有异议的，应当在投标截止时间10日前，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Theme="minorEastAsia" w:hAnsiTheme="minorEastAsia" w:eastAsiaTheme="minorEastAsia" w:cstheme="minorEastAsia"/>
                <w:snapToGrid w:val="0"/>
                <w:color w:val="auto"/>
                <w:kern w:val="0"/>
                <w:szCs w:val="21"/>
                <w:highlight w:val="none"/>
              </w:rPr>
              <w:t>提出。招标人应当自收到异议之日起3日内做出答复，答复内容可能影响投标文件编制的</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将</w:t>
            </w:r>
            <w:r>
              <w:rPr>
                <w:rFonts w:hint="eastAsia" w:asciiTheme="minorEastAsia" w:hAnsiTheme="minorEastAsia" w:eastAsiaTheme="minorEastAsia" w:cstheme="minorEastAsia"/>
                <w:snapToGrid w:val="0"/>
                <w:color w:val="auto"/>
                <w:kern w:val="0"/>
                <w:szCs w:val="21"/>
                <w:highlight w:val="none"/>
              </w:rPr>
              <w:t>以修改的形式于投标截止时间15日前在</w:t>
            </w:r>
            <w:r>
              <w:rPr>
                <w:rFonts w:hint="eastAsia" w:asciiTheme="minorEastAsia" w:hAnsiTheme="minorEastAsia" w:eastAsiaTheme="minorEastAsia" w:cstheme="minorEastAsia"/>
                <w:snapToGrid w:val="0"/>
                <w:color w:val="auto"/>
                <w:kern w:val="0"/>
                <w:szCs w:val="21"/>
                <w:highlight w:val="none"/>
                <w:u w:val="single"/>
              </w:rPr>
              <w:t>重庆市公共资源交易网</w:t>
            </w:r>
            <w:r>
              <w:rPr>
                <w:rFonts w:hint="eastAsia" w:asciiTheme="minorEastAsia" w:hAnsiTheme="minorEastAsia" w:eastAsiaTheme="minorEastAsia" w:cstheme="minorEastAsia"/>
                <w:snapToGrid w:val="0"/>
                <w:color w:val="auto"/>
                <w:kern w:val="0"/>
                <w:szCs w:val="21"/>
                <w:highlight w:val="none"/>
              </w:rPr>
              <w:t>澄清修改区发布</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rPr>
              <w:t>发布时间至投标截止时间不足15日的，须相应延后投标截止时间。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构成投标文件的其他资料</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投标人的书面澄清、说明和补正（但不得改变投标文件的实质性内容）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增值税税金的计算方式</w:t>
            </w:r>
          </w:p>
        </w:tc>
        <w:tc>
          <w:tcPr>
            <w:tcW w:w="5386" w:type="dxa"/>
            <w:vAlign w:val="center"/>
          </w:tcPr>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增值税计税方法由招标人依据国家税法规定选择：</w:t>
            </w:r>
          </w:p>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□一般计税法</w:t>
            </w:r>
          </w:p>
          <w:p>
            <w:pPr>
              <w:pStyle w:val="2"/>
              <w:tabs>
                <w:tab w:val="left" w:pos="546"/>
                <w:tab w:val="left" w:pos="711"/>
              </w:tabs>
              <w:snapToGrid w:val="0"/>
              <w:spacing w:after="0" w:line="400" w:lineRule="exact"/>
              <w:ind w:left="6" w:leftChars="3"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□简易计税法</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szCs w:val="21"/>
                <w:highlight w:val="none"/>
              </w:rPr>
              <w:t>[提示：招标人在编制招标文件时增值税计算方法选其一。]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报价方式</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本次招标采用的报价方式为：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方式一：</w:t>
            </w:r>
            <w:r>
              <w:rPr>
                <w:rFonts w:hint="eastAsia" w:asciiTheme="minorEastAsia" w:hAnsiTheme="minorEastAsia" w:eastAsiaTheme="minorEastAsia" w:cstheme="minorEastAsia"/>
                <w:color w:val="auto"/>
                <w:szCs w:val="21"/>
                <w:highlight w:val="none"/>
              </w:rPr>
              <w:t>固定费率报价</w:t>
            </w:r>
          </w:p>
          <w:p>
            <w:pPr>
              <w:spacing w:line="400" w:lineRule="exact"/>
              <w:ind w:firstLine="420" w:firstLineChars="200"/>
              <w:rPr>
                <w:rFonts w:hint="default" w:asciiTheme="minorEastAsia" w:hAnsiTheme="minorEastAsia" w:eastAsiaTheme="minorEastAsia" w:cstheme="minorEastAsia"/>
                <w:color w:val="auto"/>
                <w:kern w:val="0"/>
                <w:highlight w:val="none"/>
                <w:u w:val="single"/>
                <w:lang w:val="en-US" w:eastAsia="zh-CN"/>
              </w:rPr>
            </w:pPr>
            <w:r>
              <w:rPr>
                <w:rFonts w:hint="eastAsia" w:asciiTheme="minorEastAsia" w:hAnsiTheme="minorEastAsia" w:eastAsiaTheme="minorEastAsia" w:cstheme="minorEastAsia"/>
                <w:color w:val="auto"/>
                <w:kern w:val="0"/>
                <w:highlight w:val="none"/>
                <w:lang w:eastAsia="zh-CN"/>
              </w:rPr>
              <w:t>计费基数：</w:t>
            </w:r>
            <w:r>
              <w:rPr>
                <w:rFonts w:hint="eastAsia" w:asciiTheme="minorEastAsia" w:hAnsiTheme="minorEastAsia" w:eastAsiaTheme="minorEastAsia" w:cstheme="minorEastAsia"/>
                <w:color w:val="auto"/>
                <w:szCs w:val="21"/>
                <w:highlight w:val="none"/>
              </w:rPr>
              <w:t>□本次招标项目</w:t>
            </w:r>
            <w:r>
              <w:rPr>
                <w:rFonts w:hint="eastAsia" w:asciiTheme="minorEastAsia" w:hAnsiTheme="minorEastAsia" w:eastAsiaTheme="minorEastAsia" w:cstheme="minorEastAsia"/>
                <w:color w:val="auto"/>
                <w:szCs w:val="21"/>
                <w:highlight w:val="none"/>
                <w:lang w:val="en-US" w:eastAsia="zh-CN"/>
              </w:rPr>
              <w:t>工程概算</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rPr>
              <w:t>□本次招标项目建筑安装工程费</w:t>
            </w:r>
            <w:r>
              <w:rPr>
                <w:rFonts w:hint="eastAsia" w:asciiTheme="minorEastAsia" w:hAnsiTheme="minorEastAsia" w:eastAsiaTheme="minorEastAsia" w:cstheme="minorEastAsia"/>
                <w:color w:val="auto"/>
                <w:szCs w:val="21"/>
                <w:highlight w:val="none"/>
                <w:lang w:val="en-US" w:eastAsia="zh-CN"/>
              </w:rPr>
              <w:t>估算</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□本次招标项目监理合同</w:t>
            </w:r>
            <w:r>
              <w:rPr>
                <w:rFonts w:hint="eastAsia" w:asciiTheme="minorEastAsia" w:hAnsiTheme="minorEastAsia" w:eastAsiaTheme="minorEastAsia" w:cstheme="minorEastAsia"/>
                <w:color w:val="auto"/>
                <w:szCs w:val="21"/>
                <w:highlight w:val="none"/>
                <w:lang w:val="en-US" w:eastAsia="zh-CN"/>
              </w:rPr>
              <w:t>估算</w:t>
            </w:r>
            <w:r>
              <w:rPr>
                <w:rFonts w:hint="eastAsia" w:asciiTheme="minorEastAsia" w:hAnsiTheme="minorEastAsia" w:eastAsiaTheme="minorEastAsia" w:cstheme="minorEastAsia"/>
                <w:color w:val="auto"/>
                <w:szCs w:val="21"/>
                <w:highlight w:val="none"/>
              </w:rPr>
              <w:t>金额</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元</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eastAsia="zh-CN"/>
              </w:rPr>
              <w:t>计费基数</w:t>
            </w:r>
            <w:r>
              <w:rPr>
                <w:rFonts w:hint="eastAsia" w:asciiTheme="minorEastAsia" w:hAnsiTheme="minorEastAsia" w:eastAsiaTheme="minorEastAsia" w:cstheme="minorEastAsia"/>
                <w:color w:val="auto"/>
                <w:szCs w:val="21"/>
                <w:highlight w:val="none"/>
                <w:u w:val="single"/>
              </w:rPr>
              <w:t>×</w:t>
            </w:r>
            <w:r>
              <w:rPr>
                <w:rFonts w:hint="eastAsia" w:asciiTheme="minorEastAsia" w:hAnsiTheme="minorEastAsia" w:eastAsiaTheme="minorEastAsia" w:cstheme="minorEastAsia"/>
                <w:color w:val="auto"/>
                <w:szCs w:val="21"/>
                <w:highlight w:val="none"/>
                <w:u w:val="single"/>
                <w:lang w:val="en-US" w:eastAsia="zh-CN"/>
              </w:rPr>
              <w:t>固定费率报价</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固定费率报价</w:t>
            </w:r>
            <w:r>
              <w:rPr>
                <w:rFonts w:hint="eastAsia" w:asciiTheme="minorEastAsia" w:hAnsiTheme="minorEastAsia" w:eastAsiaTheme="minorEastAsia" w:cstheme="minorEastAsia"/>
                <w:color w:val="auto"/>
                <w:szCs w:val="21"/>
                <w:highlight w:val="none"/>
                <w:lang w:val="en-US" w:eastAsia="zh-CN"/>
              </w:rPr>
              <w:t>以百分号为单位，</w:t>
            </w:r>
            <w:r>
              <w:rPr>
                <w:rFonts w:hint="eastAsia" w:asciiTheme="minorEastAsia" w:hAnsiTheme="minorEastAsia" w:eastAsiaTheme="minorEastAsia" w:cstheme="minorEastAsia"/>
                <w:color w:val="auto"/>
                <w:szCs w:val="21"/>
                <w:highlight w:val="none"/>
              </w:rPr>
              <w:t>百分号前保留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方式二：</w:t>
            </w:r>
            <w:r>
              <w:rPr>
                <w:rFonts w:hint="eastAsia" w:asciiTheme="minorEastAsia" w:hAnsiTheme="minorEastAsia" w:eastAsiaTheme="minorEastAsia" w:cstheme="minorEastAsia"/>
                <w:color w:val="auto"/>
                <w:szCs w:val="21"/>
                <w:highlight w:val="none"/>
              </w:rPr>
              <w:t>固定单价报价</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kern w:val="0"/>
                <w:highlight w:val="none"/>
                <w:lang w:eastAsia="zh-CN"/>
              </w:rPr>
              <w:t>暂定工程量：</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none"/>
              </w:rPr>
              <w:t>暂定总建筑面积</w:t>
            </w:r>
            <w:r>
              <w:rPr>
                <w:rFonts w:hint="eastAsia" w:asciiTheme="minorEastAsia" w:hAnsiTheme="minorEastAsia" w:eastAsiaTheme="minorEastAsia" w:cstheme="minorEastAsia"/>
                <w:color w:val="auto"/>
                <w:szCs w:val="21"/>
                <w:highlight w:val="none"/>
                <w:u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其他：</w:t>
            </w:r>
          </w:p>
          <w:p>
            <w:pPr>
              <w:spacing w:line="400" w:lineRule="exact"/>
              <w:ind w:firstLine="0" w:firstLineChars="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szCs w:val="21"/>
                <w:highlight w:val="none"/>
                <w:u w:val="single"/>
                <w:lang w:val="en-US" w:eastAsia="zh-CN"/>
              </w:rPr>
              <w:t xml:space="preserve">        </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lang w:eastAsia="zh-CN"/>
              </w:rPr>
              <w:t>暂定工程量</w:t>
            </w:r>
            <w:r>
              <w:rPr>
                <w:rFonts w:hint="eastAsia" w:asciiTheme="minorEastAsia" w:hAnsiTheme="minorEastAsia" w:eastAsiaTheme="minorEastAsia" w:cstheme="minorEastAsia"/>
                <w:color w:val="auto"/>
                <w:szCs w:val="21"/>
                <w:highlight w:val="none"/>
                <w:u w:val="single"/>
              </w:rPr>
              <w:t>×</w:t>
            </w:r>
            <w:r>
              <w:rPr>
                <w:rFonts w:hint="eastAsia" w:asciiTheme="minorEastAsia" w:hAnsiTheme="minorEastAsia" w:eastAsiaTheme="minorEastAsia" w:cstheme="minorEastAsia"/>
                <w:color w:val="auto"/>
                <w:szCs w:val="21"/>
                <w:highlight w:val="none"/>
                <w:u w:val="single"/>
                <w:lang w:val="en-US" w:eastAsia="zh-CN"/>
              </w:rPr>
              <w:t>固定单价报价</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i/>
                <w:iCs/>
                <w:color w:val="auto"/>
                <w:szCs w:val="21"/>
                <w:highlight w:val="none"/>
                <w:lang w:val="en-US" w:eastAsia="zh-CN"/>
              </w:rPr>
            </w:pPr>
            <w:r>
              <w:rPr>
                <w:rFonts w:hint="eastAsia" w:asciiTheme="minorEastAsia" w:hAnsiTheme="minorEastAsia" w:eastAsiaTheme="minorEastAsia" w:cstheme="minorEastAsia"/>
                <w:i/>
                <w:iCs/>
                <w:color w:val="auto"/>
                <w:szCs w:val="21"/>
                <w:highlight w:val="none"/>
                <w:lang w:val="en-US" w:eastAsia="zh-CN"/>
              </w:rPr>
              <w:t>[提示：</w:t>
            </w:r>
            <w:r>
              <w:rPr>
                <w:rFonts w:hint="eastAsia" w:asciiTheme="minorEastAsia" w:hAnsiTheme="minorEastAsia" w:eastAsiaTheme="minorEastAsia" w:cstheme="minorEastAsia"/>
                <w:i/>
                <w:iCs/>
                <w:color w:val="auto"/>
                <w:szCs w:val="21"/>
                <w:highlight w:val="none"/>
              </w:rPr>
              <w:t>固定单价</w:t>
            </w:r>
            <w:r>
              <w:rPr>
                <w:rFonts w:hint="eastAsia" w:asciiTheme="minorEastAsia" w:hAnsiTheme="minorEastAsia" w:eastAsiaTheme="minorEastAsia" w:cstheme="minorEastAsia"/>
                <w:i/>
                <w:iCs/>
                <w:color w:val="auto"/>
                <w:szCs w:val="21"/>
                <w:highlight w:val="none"/>
                <w:lang w:val="en-US" w:eastAsia="zh-CN"/>
              </w:rPr>
              <w:t>报价的单位由招标人根据项目实际情况在《投标函》中进行设置。]</w:t>
            </w:r>
          </w:p>
          <w:p>
            <w:pPr>
              <w:spacing w:line="400" w:lineRule="exact"/>
              <w:ind w:firstLine="420" w:firstLineChars="200"/>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szCs w:val="21"/>
                <w:highlight w:val="none"/>
                <w:lang w:val="en-US" w:eastAsia="zh-CN"/>
              </w:rPr>
              <w:t>固定单价报价的数值</w:t>
            </w:r>
            <w:r>
              <w:rPr>
                <w:rFonts w:hint="eastAsia" w:asciiTheme="minorEastAsia" w:hAnsiTheme="minorEastAsia" w:eastAsiaTheme="minorEastAsia" w:cstheme="minorEastAsia"/>
                <w:color w:val="auto"/>
                <w:szCs w:val="21"/>
                <w:highlight w:val="none"/>
              </w:rPr>
              <w:t>保留</w:t>
            </w:r>
            <w:r>
              <w:rPr>
                <w:rFonts w:hint="eastAsia" w:asciiTheme="minorEastAsia" w:hAnsiTheme="minorEastAsia" w:eastAsiaTheme="minorEastAsia" w:cstheme="minorEastAsia"/>
                <w:color w:val="auto"/>
                <w:szCs w:val="21"/>
                <w:highlight w:val="none"/>
                <w:lang w:val="en-US" w:eastAsia="zh-CN"/>
              </w:rPr>
              <w:t>两位</w:t>
            </w:r>
            <w:r>
              <w:rPr>
                <w:rFonts w:hint="eastAsia" w:asciiTheme="minorEastAsia" w:hAnsiTheme="minorEastAsia" w:eastAsiaTheme="minorEastAsia" w:cstheme="minorEastAsia"/>
                <w:color w:val="auto"/>
                <w:szCs w:val="21"/>
                <w:highlight w:val="none"/>
              </w:rPr>
              <w:t>小数，</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第三位四舍五入</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方式三：</w:t>
            </w:r>
            <w:r>
              <w:rPr>
                <w:rFonts w:hint="eastAsia" w:asciiTheme="minorEastAsia" w:hAnsiTheme="minorEastAsia" w:eastAsiaTheme="minorEastAsia" w:cstheme="minorEastAsia"/>
                <w:color w:val="auto"/>
                <w:szCs w:val="21"/>
                <w:highlight w:val="none"/>
              </w:rPr>
              <w:t>人员人月费固定综合单价报价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∑（各类监理人员人月费固定综合单价×相应监理人员</w:t>
            </w:r>
            <w:r>
              <w:rPr>
                <w:rFonts w:hint="eastAsia" w:asciiTheme="minorEastAsia" w:hAnsiTheme="minorEastAsia" w:eastAsiaTheme="minorEastAsia" w:cstheme="minorEastAsia"/>
                <w:color w:val="auto"/>
                <w:szCs w:val="21"/>
                <w:highlight w:val="none"/>
                <w:u w:val="single"/>
                <w:lang w:val="en-US" w:eastAsia="zh-CN"/>
              </w:rPr>
              <w:t>人月</w:t>
            </w:r>
            <w:r>
              <w:rPr>
                <w:rFonts w:hint="eastAsia" w:asciiTheme="minorEastAsia" w:hAnsiTheme="minorEastAsia" w:eastAsiaTheme="minorEastAsia" w:cstheme="minorEastAsia"/>
                <w:color w:val="auto"/>
                <w:szCs w:val="21"/>
                <w:highlight w:val="none"/>
                <w:u w:val="single"/>
              </w:rPr>
              <w:t>数量）</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人员人月费固定综合单价报价</w:t>
            </w:r>
            <w:r>
              <w:rPr>
                <w:rFonts w:hint="eastAsia" w:asciiTheme="minorEastAsia" w:hAnsiTheme="minorEastAsia" w:eastAsiaTheme="minorEastAsia" w:cstheme="minorEastAsia"/>
                <w:color w:val="auto"/>
                <w:szCs w:val="21"/>
                <w:highlight w:val="none"/>
                <w:lang w:val="en-US" w:eastAsia="zh-CN"/>
              </w:rPr>
              <w:t>以元为单位，其数值</w:t>
            </w:r>
            <w:r>
              <w:rPr>
                <w:rFonts w:hint="eastAsia" w:asciiTheme="minorEastAsia" w:hAnsiTheme="minorEastAsia" w:eastAsiaTheme="minorEastAsia" w:cstheme="minorEastAsia"/>
                <w:color w:val="auto"/>
                <w:szCs w:val="21"/>
                <w:highlight w:val="none"/>
              </w:rPr>
              <w:t>保留小数点后两位，</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第三位四舍五入，</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方式四：</w:t>
            </w:r>
            <w:r>
              <w:rPr>
                <w:rFonts w:hint="eastAsia" w:asciiTheme="minorEastAsia" w:hAnsiTheme="minorEastAsia" w:eastAsiaTheme="minorEastAsia" w:cstheme="minorEastAsia"/>
                <w:color w:val="auto"/>
                <w:szCs w:val="21"/>
                <w:highlight w:val="none"/>
              </w:rPr>
              <w:t>固定总价报价</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highlight w:val="none"/>
              </w:rPr>
              <w:t>监理费投标总报价</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固定总价    元</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固定总价报价</w:t>
            </w:r>
            <w:r>
              <w:rPr>
                <w:rFonts w:hint="eastAsia" w:asciiTheme="minorEastAsia" w:hAnsiTheme="minorEastAsia" w:eastAsiaTheme="minorEastAsia" w:cstheme="minorEastAsia"/>
                <w:color w:val="auto"/>
                <w:szCs w:val="21"/>
                <w:highlight w:val="none"/>
                <w:lang w:val="en-US" w:eastAsia="zh-CN"/>
              </w:rPr>
              <w:t>以元为单位，其数值</w:t>
            </w:r>
            <w:r>
              <w:rPr>
                <w:rFonts w:hint="eastAsia" w:asciiTheme="minorEastAsia" w:hAnsiTheme="minorEastAsia" w:eastAsiaTheme="minorEastAsia" w:cstheme="minorEastAsia"/>
                <w:color w:val="auto"/>
                <w:szCs w:val="21"/>
                <w:highlight w:val="none"/>
              </w:rPr>
              <w:t>保留小数点后两位，</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第三位四舍五入，</w:t>
            </w:r>
            <w:r>
              <w:rPr>
                <w:rFonts w:hint="eastAsia" w:asciiTheme="minorEastAsia" w:hAnsiTheme="minorEastAsia" w:eastAsiaTheme="minorEastAsia" w:cstheme="minorEastAsia"/>
                <w:color w:val="auto"/>
                <w:szCs w:val="21"/>
                <w:highlight w:val="none"/>
                <w:lang w:val="en-US" w:eastAsia="zh-CN"/>
              </w:rPr>
              <w:t>小数点后</w:t>
            </w:r>
            <w:r>
              <w:rPr>
                <w:rFonts w:hint="eastAsia" w:asciiTheme="minorEastAsia" w:hAnsiTheme="minorEastAsia" w:eastAsiaTheme="minorEastAsia" w:cstheme="minorEastAsia"/>
                <w:color w:val="auto"/>
                <w:szCs w:val="21"/>
                <w:highlight w:val="none"/>
              </w:rPr>
              <w:t>不足两位的按实际位数保留</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报价</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[提示：适用于需要对</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kern w:val="0"/>
                <w:highlight w:val="none"/>
              </w:rPr>
              <w:t>延期监理费人•月</w:t>
            </w:r>
            <w:r>
              <w:rPr>
                <w:rFonts w:hint="eastAsia" w:asciiTheme="minorEastAsia" w:hAnsiTheme="minorEastAsia" w:eastAsiaTheme="minorEastAsia" w:cstheme="minorEastAsia"/>
                <w:i/>
                <w:iCs/>
                <w:color w:val="auto"/>
                <w:kern w:val="0"/>
                <w:highlight w:val="none"/>
                <w:lang w:eastAsia="zh-CN"/>
              </w:rPr>
              <w:t>”进行</w:t>
            </w:r>
            <w:r>
              <w:rPr>
                <w:rFonts w:hint="eastAsia" w:asciiTheme="minorEastAsia" w:hAnsiTheme="minorEastAsia" w:eastAsiaTheme="minorEastAsia" w:cstheme="minorEastAsia"/>
                <w:i/>
                <w:iCs/>
                <w:color w:val="auto"/>
                <w:kern w:val="0"/>
                <w:highlight w:val="none"/>
                <w:lang w:val="en-US" w:eastAsia="zh-CN"/>
              </w:rPr>
              <w:t>报价的项目。</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最高投标限价</w:t>
            </w:r>
          </w:p>
        </w:tc>
        <w:tc>
          <w:tcPr>
            <w:tcW w:w="5386"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本项目</w:t>
            </w:r>
            <w:r>
              <w:rPr>
                <w:rFonts w:hint="eastAsia" w:asciiTheme="minorEastAsia" w:hAnsiTheme="minorEastAsia" w:eastAsiaTheme="minorEastAsia" w:cstheme="minorEastAsia"/>
                <w:sz w:val="21"/>
                <w:szCs w:val="21"/>
              </w:rPr>
              <w:t>投标报价最高限价</w:t>
            </w:r>
            <w:r>
              <w:rPr>
                <w:rFonts w:hint="eastAsia" w:asciiTheme="minorEastAsia" w:hAnsiTheme="minorEastAsia" w:eastAsiaTheme="minorEastAsia" w:cstheme="minorEastAsia"/>
                <w:sz w:val="21"/>
                <w:szCs w:val="21"/>
                <w:u w:val="single"/>
                <w:lang w:val="en-US" w:eastAsia="zh-CN"/>
              </w:rPr>
              <w:t>最迟</w:t>
            </w:r>
            <w:r>
              <w:rPr>
                <w:rFonts w:hint="eastAsia" w:asciiTheme="minorEastAsia" w:hAnsiTheme="minorEastAsia" w:eastAsiaTheme="minorEastAsia" w:cstheme="minorEastAsia"/>
                <w:sz w:val="21"/>
                <w:szCs w:val="21"/>
                <w:u w:val="single"/>
              </w:rPr>
              <w:t>将于投标截止日15日前</w:t>
            </w:r>
            <w:r>
              <w:rPr>
                <w:rFonts w:hint="eastAsia" w:asciiTheme="minorEastAsia" w:hAnsiTheme="minorEastAsia" w:eastAsiaTheme="minorEastAsia" w:cstheme="minorEastAsia"/>
                <w:sz w:val="21"/>
                <w:szCs w:val="21"/>
              </w:rPr>
              <w:t>发布，投标人的投标报价不得超过其最高限价，否则由评标委员会作否决投标处理。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szCs w:val="21"/>
                <w:highlight w:val="none"/>
                <w:lang w:val="en-US" w:eastAsia="zh-CN"/>
              </w:rPr>
              <w:t>固定费率</w:t>
            </w:r>
            <w:r>
              <w:rPr>
                <w:rFonts w:hint="eastAsia" w:asciiTheme="minorEastAsia" w:hAnsiTheme="minorEastAsia" w:eastAsiaTheme="minorEastAsia" w:cstheme="minorEastAsia"/>
                <w:color w:val="auto"/>
                <w:szCs w:val="21"/>
                <w:highlight w:val="none"/>
              </w:rPr>
              <w:t>最高限价为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[提示：适用于第3.2.3项报价方式选择方式一的</w:t>
            </w:r>
            <w:r>
              <w:rPr>
                <w:rFonts w:hint="eastAsia" w:asciiTheme="minorEastAsia" w:hAnsiTheme="minorEastAsia" w:eastAsiaTheme="minorEastAsia" w:cstheme="minorEastAsia"/>
                <w:i/>
                <w:iCs/>
                <w:color w:val="auto"/>
                <w:kern w:val="0"/>
                <w:highlight w:val="none"/>
                <w:lang w:val="en-US" w:eastAsia="zh-CN"/>
              </w:rPr>
              <w:t>。</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szCs w:val="21"/>
                <w:highlight w:val="none"/>
                <w:lang w:val="en-US" w:eastAsia="zh-CN"/>
              </w:rPr>
              <w:t>固定单价</w:t>
            </w:r>
            <w:r>
              <w:rPr>
                <w:rFonts w:hint="eastAsia" w:asciiTheme="minorEastAsia" w:hAnsiTheme="minorEastAsia" w:eastAsiaTheme="minorEastAsia" w:cstheme="minorEastAsia"/>
                <w:color w:val="auto"/>
                <w:szCs w:val="21"/>
                <w:highlight w:val="none"/>
              </w:rPr>
              <w:t>最高限价为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[提示：适用于第3.2.3项报价方式选择方式二的</w:t>
            </w:r>
            <w:r>
              <w:rPr>
                <w:rFonts w:hint="eastAsia" w:asciiTheme="minorEastAsia" w:hAnsiTheme="minorEastAsia" w:eastAsiaTheme="minorEastAsia" w:cstheme="minorEastAsia"/>
                <w:i/>
                <w:iCs/>
                <w:color w:val="auto"/>
                <w:kern w:val="0"/>
                <w:highlight w:val="none"/>
                <w:lang w:val="en-US" w:eastAsia="zh-CN"/>
              </w:rPr>
              <w:t>。</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□本项目人员人月费固定综合单价最高限价为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[提示：适用于第3.2.3项报价方式选择方式三的</w:t>
            </w:r>
            <w:r>
              <w:rPr>
                <w:rFonts w:hint="eastAsia" w:asciiTheme="minorEastAsia" w:hAnsiTheme="minorEastAsia" w:eastAsiaTheme="minorEastAsia" w:cstheme="minorEastAsia"/>
                <w:i/>
                <w:iCs/>
                <w:color w:val="auto"/>
                <w:kern w:val="0"/>
                <w:highlight w:val="none"/>
                <w:lang w:val="en-US" w:eastAsia="zh-CN"/>
              </w:rPr>
              <w:t>。</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szCs w:val="21"/>
                <w:highlight w:val="none"/>
                <w:lang w:val="en-US" w:eastAsia="zh-CN"/>
              </w:rPr>
              <w:t>固定总价</w:t>
            </w:r>
            <w:r>
              <w:rPr>
                <w:rFonts w:hint="eastAsia" w:asciiTheme="minorEastAsia" w:hAnsiTheme="minorEastAsia" w:eastAsiaTheme="minorEastAsia" w:cstheme="minorEastAsia"/>
                <w:color w:val="auto"/>
                <w:szCs w:val="21"/>
                <w:highlight w:val="none"/>
              </w:rPr>
              <w:t>最高限价为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[提示：适用于第3.2.3项报价方式选择方式四的</w:t>
            </w:r>
            <w:r>
              <w:rPr>
                <w:rFonts w:hint="eastAsia" w:asciiTheme="minorEastAsia" w:hAnsiTheme="minorEastAsia" w:eastAsiaTheme="minorEastAsia" w:cstheme="minorEastAsia"/>
                <w:i/>
                <w:iCs/>
                <w:color w:val="auto"/>
                <w:kern w:val="0"/>
                <w:highlight w:val="none"/>
                <w:lang w:val="en-US" w:eastAsia="zh-CN"/>
              </w:rPr>
              <w:t>。</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有，</w:t>
            </w:r>
            <w:r>
              <w:rPr>
                <w:rFonts w:hint="eastAsia" w:asciiTheme="minorEastAsia" w:hAnsiTheme="minorEastAsia" w:eastAsiaTheme="minorEastAsia" w:cstheme="minorEastAsia"/>
                <w:color w:val="auto"/>
                <w:szCs w:val="21"/>
                <w:highlight w:val="none"/>
              </w:rPr>
              <w:t>本项目“</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szCs w:val="21"/>
                <w:highlight w:val="none"/>
              </w:rPr>
              <w:t>最高限价为</w:t>
            </w:r>
            <w:r>
              <w:rPr>
                <w:rFonts w:hint="eastAsia" w:asciiTheme="minorEastAsia" w:hAnsiTheme="minorEastAsia" w:eastAsiaTheme="minorEastAsia" w:cstheme="minorEastAsia"/>
                <w:color w:val="auto"/>
                <w:szCs w:val="21"/>
                <w:highlight w:val="none"/>
                <w:u w:val="single"/>
              </w:rPr>
              <w:t xml:space="preserve">   元/人•月</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[提示：适用于第3.2.3项需要对</w:t>
            </w:r>
            <w:r>
              <w:rPr>
                <w:rFonts w:hint="eastAsia" w:asciiTheme="minorEastAsia" w:hAnsiTheme="minorEastAsia" w:eastAsiaTheme="minorEastAsia" w:cstheme="minorEastAsia"/>
                <w:i/>
                <w:iCs/>
                <w:color w:val="auto"/>
                <w:szCs w:val="21"/>
                <w:highlight w:val="none"/>
                <w:lang w:eastAsia="zh-CN"/>
              </w:rPr>
              <w:t>“</w:t>
            </w:r>
            <w:r>
              <w:rPr>
                <w:rFonts w:hint="eastAsia" w:asciiTheme="minorEastAsia" w:hAnsiTheme="minorEastAsia" w:eastAsiaTheme="minorEastAsia" w:cstheme="minorEastAsia"/>
                <w:i/>
                <w:iCs/>
                <w:color w:val="auto"/>
                <w:kern w:val="0"/>
                <w:highlight w:val="none"/>
              </w:rPr>
              <w:t>延期监理费人•月</w:t>
            </w:r>
            <w:r>
              <w:rPr>
                <w:rFonts w:hint="eastAsia" w:asciiTheme="minorEastAsia" w:hAnsiTheme="minorEastAsia" w:eastAsiaTheme="minorEastAsia" w:cstheme="minorEastAsia"/>
                <w:i/>
                <w:iCs/>
                <w:color w:val="auto"/>
                <w:kern w:val="0"/>
                <w:highlight w:val="none"/>
                <w:lang w:eastAsia="zh-CN"/>
              </w:rPr>
              <w:t>”进行</w:t>
            </w:r>
            <w:r>
              <w:rPr>
                <w:rFonts w:hint="eastAsia" w:asciiTheme="minorEastAsia" w:hAnsiTheme="minorEastAsia" w:eastAsiaTheme="minorEastAsia" w:cstheme="minorEastAsia"/>
                <w:i/>
                <w:iCs/>
                <w:color w:val="auto"/>
                <w:kern w:val="0"/>
                <w:highlight w:val="none"/>
                <w:lang w:val="en-US" w:eastAsia="zh-CN"/>
              </w:rPr>
              <w:t>报价的。</w:t>
            </w:r>
            <w:r>
              <w:rPr>
                <w:rFonts w:hint="eastAsia" w:asciiTheme="minorEastAsia" w:hAnsiTheme="minorEastAsia" w:eastAsiaTheme="minorEastAsia" w:cstheme="minorEastAsia"/>
                <w:i/>
                <w:iCs/>
                <w:color w:val="auto"/>
                <w:szCs w:val="21"/>
                <w:highlight w:val="none"/>
                <w:lang w:val="en-US"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val="0"/>
                <w:iCs/>
                <w:color w:val="auto"/>
                <w:szCs w:val="21"/>
                <w:highlight w:val="none"/>
              </w:rPr>
              <w:t>投标人的投标报价不得超过其最高限价，否则由评标委员会作否决投标处理</w:t>
            </w:r>
            <w:r>
              <w:rPr>
                <w:rFonts w:hint="eastAsia" w:asciiTheme="minorEastAsia" w:hAnsiTheme="minorEastAsia" w:eastAsiaTheme="minorEastAsia" w:cstheme="minorEastAsia"/>
                <w:i w:val="0"/>
                <w:iCs/>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投标报价的其他要求</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1.报价原则</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监理费投标总报价应为完成招标文件所确定的委托监理的范围和监理业务所需的全部费用。具体包括为实施和完成本项目全部监理工作所需的劳务费、技术服务费、设备的使用和管理、检测和试验费用、办公家具、办公设施、通讯工具、通讯费用、生活用房、生活设施及生活费用、办公家具及设施、交通工具、保险、税费、利润及协调费等等实施工程监理所产生的一切费用。招标人除此以外不支付其它费用，投标人也不得与本项目的承包商（包括但不限于工程承包人、分包人、材料供应商、设备租赁商等）发生任何经济关系</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投标人的监理报酬包含监理机构按相关规范及要求利用必要的检查、检测手段或委托专业实验单位在监理单位自检的基础上，按比例独立进行平行抽检的相关费用及相应的试验检测费</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2.现场条件</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监理单位应根据工程范围内及周边的现有地方路网和现场情况，以及施工期间各路网及交通、航运变化情况，根据现场考察情况、地勘资料，结合总体平面布置，对施工单位施工过程中的进场道路和施工便道、栈桥布设、行车干扰及任何其它相关情况采用相应的监理方法及措施予以控制、协调，相关费用包含在监理费投标总报价中</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3.延期监理费</w:t>
            </w:r>
          </w:p>
          <w:p>
            <w:pPr>
              <w:spacing w:line="400" w:lineRule="exact"/>
              <w:ind w:firstLine="420" w:firstLineChars="200"/>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u w:val="single"/>
              </w:rPr>
              <w:t>监理费投标总报价为在完成项目施工阶段监理及工程□</w:t>
            </w:r>
            <w:r>
              <w:rPr>
                <w:rFonts w:hint="eastAsia" w:asciiTheme="minorEastAsia" w:hAnsiTheme="minorEastAsia" w:eastAsiaTheme="minorEastAsia" w:cstheme="minorEastAsia"/>
                <w:color w:val="auto"/>
                <w:szCs w:val="21"/>
                <w:highlight w:val="none"/>
                <w:u w:val="single"/>
                <w:lang w:eastAsia="zh-CN"/>
              </w:rPr>
              <w:t>交工</w:t>
            </w:r>
            <w:r>
              <w:rPr>
                <w:rFonts w:hint="eastAsia" w:asciiTheme="minorEastAsia" w:hAnsiTheme="minorEastAsia" w:eastAsiaTheme="minorEastAsia" w:cstheme="minorEastAsia"/>
                <w:color w:val="auto"/>
                <w:szCs w:val="21"/>
                <w:highlight w:val="none"/>
                <w:u w:val="single"/>
              </w:rPr>
              <w:t>□</w:t>
            </w:r>
            <w:r>
              <w:rPr>
                <w:rFonts w:hint="eastAsia" w:asciiTheme="minorEastAsia" w:hAnsiTheme="minorEastAsia" w:eastAsiaTheme="minorEastAsia" w:cstheme="minorEastAsia"/>
                <w:color w:val="auto"/>
                <w:szCs w:val="21"/>
                <w:highlight w:val="none"/>
                <w:u w:val="single"/>
                <w:lang w:eastAsia="zh-CN"/>
              </w:rPr>
              <w:t>完工</w:t>
            </w:r>
            <w:r>
              <w:rPr>
                <w:rFonts w:hint="eastAsia" w:asciiTheme="minorEastAsia" w:hAnsiTheme="minorEastAsia" w:eastAsiaTheme="minorEastAsia" w:cstheme="minorEastAsia"/>
                <w:color w:val="auto"/>
                <w:szCs w:val="21"/>
                <w:highlight w:val="none"/>
                <w:u w:val="single"/>
              </w:rPr>
              <w:t>□竣工交付使用、结算、缺陷责任期期间的总费用。在监理服务合同有效期内无论物价变动、国家或地方政府的法律法规的变动，均不增减监理费。非监理人的原因导致工程延期，监理合同顺应延期，延期的监理报酬计算方式：</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rPr>
              <w:t>。</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szCs w:val="21"/>
                <w:lang w:val="en-US" w:eastAsia="zh-CN"/>
              </w:rPr>
              <w:t>□4.异常低价警戒线要求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tabs>
                <w:tab w:val="left" w:pos="546"/>
                <w:tab w:val="left" w:pos="711"/>
              </w:tabs>
              <w:snapToGrid w:val="0"/>
              <w:spacing w:after="0" w:line="400" w:lineRule="exact"/>
              <w:ind w:firstLine="420" w:firstLineChars="200"/>
              <w:rPr>
                <w:rFonts w:hint="eastAsia" w:ascii="宋体" w:hAnsi="宋体" w:cs="宋体"/>
                <w:i/>
                <w:iCs/>
                <w:szCs w:val="21"/>
              </w:rPr>
            </w:pP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i/>
                <w:iCs/>
                <w:szCs w:val="21"/>
              </w:rPr>
              <w:t>[提示：招标人对单项报价有异常低价警戒线要求的，可自行列举部分单项进行约定。]</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spacing w:line="400" w:lineRule="exact"/>
              <w:ind w:firstLine="420" w:firstLineChars="200"/>
              <w:rPr>
                <w:rFonts w:hint="eastAsia" w:ascii="宋体" w:hAnsi="宋体" w:cs="宋体"/>
                <w:szCs w:val="21"/>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spacing w:line="400" w:lineRule="exact"/>
              <w:ind w:firstLine="420" w:firstLineChars="200"/>
              <w:rPr>
                <w:rFonts w:hint="eastAsia" w:ascii="宋体" w:hAnsi="宋体" w:eastAsia="宋体" w:cs="宋体"/>
                <w:sz w:val="21"/>
                <w:szCs w:val="21"/>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6.结算原则</w:t>
            </w:r>
            <w:r>
              <w:rPr>
                <w:rFonts w:hint="eastAsia" w:ascii="宋体" w:hAnsi="宋体" w:eastAsia="宋体" w:cs="宋体"/>
                <w:i/>
                <w:iCs/>
                <w:color w:val="auto"/>
                <w:szCs w:val="21"/>
                <w:highlight w:val="none"/>
                <w:lang w:val="en-US" w:eastAsia="zh-CN"/>
              </w:rPr>
              <w:t>[提示：结算方式的选择应与报价方式对应。]</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方式一：</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w:t>
            </w:r>
            <w:r>
              <w:rPr>
                <w:rFonts w:hint="default" w:asciiTheme="minorEastAsia" w:hAnsiTheme="minorEastAsia" w:eastAsiaTheme="minorEastAsia" w:cstheme="minorEastAsia"/>
                <w:color w:val="auto"/>
                <w:szCs w:val="21"/>
                <w:highlight w:val="none"/>
                <w:u w:val="single"/>
                <w:lang w:val="en-US"/>
              </w:rPr>
              <w:t>结算建筑安装工程费</w:t>
            </w:r>
            <w:r>
              <w:rPr>
                <w:rFonts w:hint="eastAsia" w:asciiTheme="minorEastAsia" w:hAnsiTheme="minorEastAsia" w:eastAsiaTheme="minorEastAsia" w:cstheme="minorEastAsia"/>
                <w:color w:val="auto"/>
                <w:szCs w:val="21"/>
                <w:highlight w:val="none"/>
                <w:u w:val="single"/>
              </w:rPr>
              <w:t>×   %（固定费率）</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方式二：</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w:t>
            </w:r>
            <w:r>
              <w:rPr>
                <w:rFonts w:hint="default" w:asciiTheme="minorEastAsia" w:hAnsiTheme="minorEastAsia" w:eastAsiaTheme="minorEastAsia" w:cstheme="minorEastAsia"/>
                <w:color w:val="auto"/>
                <w:szCs w:val="21"/>
                <w:highlight w:val="none"/>
                <w:u w:val="single"/>
                <w:lang w:val="en-US"/>
              </w:rPr>
              <w:t>结算建筑安装工程费</w:t>
            </w:r>
            <w:r>
              <w:rPr>
                <w:rFonts w:hint="eastAsia" w:asciiTheme="minorEastAsia" w:hAnsiTheme="minorEastAsia" w:eastAsiaTheme="minorEastAsia" w:cstheme="minorEastAsia"/>
                <w:color w:val="auto"/>
                <w:szCs w:val="21"/>
                <w:highlight w:val="none"/>
                <w:u w:val="single"/>
              </w:rPr>
              <w:t>×   %（固定费率）×</w:t>
            </w:r>
            <w:r>
              <w:rPr>
                <w:rFonts w:hint="eastAsia" w:asciiTheme="minorEastAsia" w:hAnsiTheme="minorEastAsia" w:eastAsiaTheme="minorEastAsia" w:cstheme="minorEastAsia"/>
                <w:color w:val="auto"/>
                <w:szCs w:val="21"/>
                <w:highlight w:val="none"/>
                <w:u w:val="single"/>
                <w:lang w:eastAsia="zh-CN"/>
              </w:rPr>
              <w:t>（</w:t>
            </w:r>
            <w:r>
              <w:rPr>
                <w:rFonts w:hint="eastAsia" w:asciiTheme="minorEastAsia" w:hAnsiTheme="minorEastAsia" w:eastAsiaTheme="minorEastAsia" w:cstheme="minorEastAsia"/>
                <w:color w:val="auto"/>
                <w:szCs w:val="21"/>
                <w:highlight w:val="none"/>
                <w:u w:val="single"/>
                <w:lang w:val="en-US" w:eastAsia="zh-CN"/>
              </w:rPr>
              <w:t>1＋X）（其中，X为调整系数，按（所监理项目的施工招标限价-施工中标价）/施工招标限价的方式计算</w:t>
            </w:r>
            <w:r>
              <w:rPr>
                <w:rFonts w:hint="eastAsia" w:asciiTheme="minorEastAsia" w:hAnsiTheme="minorEastAsia" w:eastAsiaTheme="minorEastAsia" w:cstheme="minorEastAsia"/>
                <w:color w:val="auto"/>
                <w:szCs w:val="21"/>
                <w:highlight w:val="none"/>
                <w:u w:val="single"/>
                <w:lang w:eastAsia="zh-CN"/>
              </w:rPr>
              <w:t>。）</w:t>
            </w:r>
          </w:p>
          <w:p>
            <w:pPr>
              <w:spacing w:line="400" w:lineRule="exact"/>
              <w:ind w:firstLine="420" w:firstLineChars="200"/>
              <w:rPr>
                <w:rFonts w:hint="eastAsia"/>
                <w:highlight w:val="none"/>
                <w:lang w:eastAsia="zh-CN"/>
              </w:rPr>
            </w:pPr>
            <w:r>
              <w:rPr>
                <w:rFonts w:hint="eastAsia" w:asciiTheme="minorEastAsia" w:hAnsiTheme="minorEastAsia" w:eastAsiaTheme="minorEastAsia" w:cstheme="minorEastAsia"/>
                <w:i/>
                <w:iCs/>
                <w:color w:val="auto"/>
                <w:szCs w:val="21"/>
                <w:highlight w:val="none"/>
                <w:lang w:val="en-US" w:eastAsia="zh-CN"/>
              </w:rPr>
              <w:t>[提示：对于监理先于施工招标的项目，或者施工已完成招标且施工中标价相比招标限价下浮比例过大的项目的监理招标，可采用调整系数X来调整监理费结算时取费基数过低的问题。另外，当所监理项目为多标段施工项目时，可分标段分别据实结算。]</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方式三：</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经审定的实际总建筑面积×   元/㎡（固定单价）</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方式四：</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∑（各类监理人员人月费综合单价×经委托人确认实际投入相应监理人员</w:t>
            </w:r>
            <w:r>
              <w:rPr>
                <w:rFonts w:hint="eastAsia" w:asciiTheme="minorEastAsia" w:hAnsiTheme="minorEastAsia" w:eastAsiaTheme="minorEastAsia" w:cstheme="minorEastAsia"/>
                <w:color w:val="auto"/>
                <w:szCs w:val="21"/>
                <w:highlight w:val="none"/>
                <w:u w:val="single"/>
                <w:lang w:val="en-US" w:eastAsia="zh-CN"/>
              </w:rPr>
              <w:t>人月</w:t>
            </w:r>
            <w:r>
              <w:rPr>
                <w:rFonts w:hint="eastAsia" w:asciiTheme="minorEastAsia" w:hAnsiTheme="minorEastAsia" w:eastAsiaTheme="minorEastAsia" w:cstheme="minorEastAsia"/>
                <w:color w:val="auto"/>
                <w:szCs w:val="21"/>
                <w:highlight w:val="none"/>
                <w:u w:val="single"/>
              </w:rPr>
              <w:t>数量）</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方式五：</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固定总价    元</w:t>
            </w:r>
            <w:r>
              <w:rPr>
                <w:rFonts w:hint="eastAsia" w:asciiTheme="minorEastAsia" w:hAnsiTheme="minorEastAsia" w:eastAsiaTheme="minorEastAsia" w:cstheme="minorEastAsia"/>
                <w:color w:val="auto"/>
                <w:szCs w:val="21"/>
                <w:highlight w:val="none"/>
                <w:lang w:eastAsia="zh-CN"/>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结算方式</w:t>
            </w:r>
            <w:r>
              <w:rPr>
                <w:rFonts w:hint="eastAsia" w:asciiTheme="minorEastAsia" w:hAnsiTheme="minorEastAsia" w:eastAsiaTheme="minorEastAsia" w:cstheme="minorEastAsia"/>
                <w:color w:val="auto"/>
                <w:szCs w:val="21"/>
                <w:highlight w:val="none"/>
                <w:u w:val="single"/>
                <w:lang w:val="en-US" w:eastAsia="zh-CN"/>
              </w:rPr>
              <w:t>：</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3.3.1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投标有效期</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bookmarkStart w:id="127" w:name="_Toc300834946"/>
            <w:bookmarkStart w:id="128" w:name="_Toc384308207"/>
            <w:bookmarkStart w:id="129" w:name="_Toc361508582"/>
            <w:bookmarkStart w:id="130" w:name="_Toc1789"/>
            <w:bookmarkStart w:id="131" w:name="_Toc352691470"/>
            <w:bookmarkStart w:id="132" w:name="_Toc369531512"/>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日历天（从提交投标文件截止日起计算）</w:t>
            </w:r>
          </w:p>
        </w:tc>
      </w:tr>
      <w:bookmarkEnd w:id="127"/>
      <w:bookmarkEnd w:id="128"/>
      <w:bookmarkEnd w:id="129"/>
      <w:bookmarkEnd w:id="130"/>
      <w:bookmarkEnd w:id="131"/>
      <w:bookmark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3.4.1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是否要求投标人提交投标保证金：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不要求。</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要求，</w:t>
            </w:r>
            <w:r>
              <w:rPr>
                <w:rFonts w:hint="eastAsia" w:asciiTheme="minorEastAsia" w:hAnsiTheme="minorEastAsia" w:eastAsiaTheme="minorEastAsia" w:cstheme="minorEastAsia"/>
                <w:color w:val="auto"/>
                <w:szCs w:val="21"/>
                <w:highlight w:val="none"/>
              </w:rPr>
              <w:t>投标保证金的交纳方式：投标人可选择以下三种方式之一。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一、以电子投标保函形式交纳投标保证金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若投标截止时间延期，则电子投标保函提交的截止时间和投标截止时间应当保持一致。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不满足上述要求的电子投标保函</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2.以电子投标保函形式担保的投标保证金的金额：</w:t>
            </w:r>
          </w:p>
          <w:p>
            <w:pPr>
              <w:snapToGrid w:val="0"/>
              <w:spacing w:line="400" w:lineRule="exact"/>
              <w:jc w:val="left"/>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万元整（人民币）</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highlight w:val="none"/>
              </w:rPr>
              <w:t>重庆市工程建设领域招标投标守信激励对象名单（以下简称红名单）中的投标人</w:t>
            </w:r>
            <w:r>
              <w:rPr>
                <w:rFonts w:hint="eastAsia"/>
              </w:rPr>
              <w:t>按所属红名单类别享受优惠政策</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其</w:t>
            </w:r>
            <w:r>
              <w:rPr>
                <w:rFonts w:hint="eastAsia" w:asciiTheme="minorEastAsia" w:hAnsiTheme="minorEastAsia" w:eastAsiaTheme="minorEastAsia" w:cstheme="minorEastAsia"/>
                <w:color w:val="auto"/>
                <w:highlight w:val="none"/>
              </w:rPr>
              <w:t>投标保证金金额为应缴纳金额的</w:t>
            </w:r>
            <w:r>
              <w:rPr>
                <w:rFonts w:hint="eastAsia" w:asciiTheme="minorEastAsia" w:hAnsiTheme="minorEastAsia" w:eastAsiaTheme="minorEastAsia" w:cstheme="minorEastAsia"/>
                <w:color w:val="auto"/>
                <w:highlight w:val="none"/>
                <w:u w:val="none"/>
              </w:rPr>
              <w:t>50%</w:t>
            </w:r>
            <w:r>
              <w:rPr>
                <w:rFonts w:hint="eastAsia"/>
              </w:rPr>
              <w:t>，其中非联合体投标的，须投标人所属红名单类别包含在招标范围内</w:t>
            </w:r>
            <w:r>
              <w:rPr>
                <w:rFonts w:hint="eastAsia" w:asciiTheme="minorEastAsia" w:hAnsiTheme="minorEastAsia" w:eastAsiaTheme="minorEastAsia" w:cstheme="minorEastAsia"/>
                <w:color w:val="auto"/>
                <w:highlight w:val="none"/>
              </w:rPr>
              <w:t>；联合体投标的，须联合体牵头人在红名单中</w:t>
            </w:r>
            <w:r>
              <w:rPr>
                <w:rFonts w:hint="eastAsia"/>
              </w:rPr>
              <w:t>，并且按照</w:t>
            </w:r>
            <w:r>
              <w:rPr>
                <w:rFonts w:hint="eastAsia"/>
                <w:lang w:eastAsia="zh-CN"/>
              </w:rPr>
              <w:t>共同投标协议</w:t>
            </w:r>
            <w:r>
              <w:rPr>
                <w:rFonts w:hint="eastAsia"/>
              </w:rPr>
              <w:t>牵头人所属红名单类别包含在其工作范围内</w:t>
            </w:r>
            <w:r>
              <w:rPr>
                <w:rFonts w:hint="eastAsia" w:asciiTheme="minorEastAsia" w:hAnsiTheme="minorEastAsia" w:eastAsiaTheme="minorEastAsia" w:cstheme="minorEastAsia"/>
                <w:color w:val="auto"/>
                <w:highlight w:val="none"/>
              </w:rPr>
              <w:t>。投标人是否属于红名单，以开标环节信用状况查询结果为准。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iCs/>
                <w:color w:val="auto"/>
                <w:szCs w:val="21"/>
                <w:highlight w:val="none"/>
              </w:rPr>
              <w:t>[提示：投标保证金金额不超过本次招标项目监理合同估算金额或最高限价的2%。]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ascii="宋体" w:hAnsi="宋体" w:eastAsia="宋体" w:cs="宋体"/>
                <w:i/>
                <w:iCs/>
                <w:lang w:eastAsia="zh-CN"/>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i/>
                <w:iCs/>
                <w:lang w:eastAsia="zh-CN"/>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3.电子投标保函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以</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开标现场展示的电子投标保函交纳情况为准</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投标人在投标时无须再提供电子投标保函的相关资料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4.若投标人为联合体，则由联合体牵头人提供电子投标保函。</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二、电子投标保函的注销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□方式二</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一、以转账支票或电汇形式交纳投标保证金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w:t>
            </w:r>
            <w:r>
              <w:rPr>
                <w:rFonts w:hint="eastAsia" w:asciiTheme="minorEastAsia" w:hAnsiTheme="minorEastAsia" w:eastAsiaTheme="minorEastAsia" w:cstheme="minorEastAsia"/>
                <w:color w:val="auto"/>
                <w:kern w:val="0"/>
                <w:szCs w:val="21"/>
                <w:highlight w:val="none"/>
              </w:rPr>
              <w:t>不满足上述要求的投标保证金</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投标人自行考虑汇入时间风险，如同城汇入、异地汇入、跨行汇入的时间要求。</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2．以转账支票或电汇形式提交投标保证金的金</w:t>
            </w:r>
          </w:p>
          <w:p>
            <w:pPr>
              <w:snapToGrid w:val="0"/>
              <w:spacing w:line="400" w:lineRule="exact"/>
              <w:ind w:firstLine="0" w:firstLineChars="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万元整（人民币）</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红名单</w:t>
            </w:r>
            <w:r>
              <w:rPr>
                <w:rFonts w:hint="eastAsia" w:asciiTheme="minorEastAsia" w:hAnsiTheme="minorEastAsia" w:eastAsiaTheme="minorEastAsia" w:cstheme="minorEastAsia"/>
                <w:color w:val="auto"/>
                <w:highlight w:val="none"/>
              </w:rPr>
              <w:t>中的投标人</w:t>
            </w:r>
            <w:r>
              <w:rPr>
                <w:rFonts w:hint="eastAsia"/>
              </w:rPr>
              <w:t>按所属红名单类别享受优惠政策</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其</w:t>
            </w:r>
            <w:r>
              <w:rPr>
                <w:rFonts w:hint="eastAsia" w:asciiTheme="minorEastAsia" w:hAnsiTheme="minorEastAsia" w:eastAsiaTheme="minorEastAsia" w:cstheme="minorEastAsia"/>
                <w:color w:val="auto"/>
                <w:highlight w:val="none"/>
              </w:rPr>
              <w:t>投标保证金金额为应缴纳金额的</w:t>
            </w:r>
            <w:r>
              <w:rPr>
                <w:rFonts w:hint="eastAsia" w:asciiTheme="minorEastAsia" w:hAnsiTheme="minorEastAsia" w:eastAsiaTheme="minorEastAsia" w:cstheme="minorEastAsia"/>
                <w:color w:val="auto"/>
                <w:highlight w:val="none"/>
                <w:u w:val="none"/>
              </w:rPr>
              <w:t>50%</w:t>
            </w:r>
            <w:r>
              <w:rPr>
                <w:rFonts w:hint="eastAsia"/>
              </w:rPr>
              <w:t>，其中非联合体投标的，须投标人所属红名单类别包含在招标范围内</w:t>
            </w:r>
            <w:r>
              <w:rPr>
                <w:rFonts w:hint="eastAsia" w:asciiTheme="minorEastAsia" w:hAnsiTheme="minorEastAsia" w:eastAsiaTheme="minorEastAsia" w:cstheme="minorEastAsia"/>
                <w:color w:val="auto"/>
                <w:highlight w:val="none"/>
              </w:rPr>
              <w:t>；联合体投标的，须联合体牵头人在红名单中</w:t>
            </w:r>
            <w:r>
              <w:rPr>
                <w:rFonts w:hint="eastAsia"/>
              </w:rPr>
              <w:t>，并且按照</w:t>
            </w:r>
            <w:r>
              <w:rPr>
                <w:rFonts w:hint="eastAsia"/>
                <w:lang w:eastAsia="zh-CN"/>
              </w:rPr>
              <w:t>共同投标协议</w:t>
            </w:r>
            <w:r>
              <w:rPr>
                <w:rFonts w:hint="eastAsia"/>
              </w:rPr>
              <w:t>牵头人所属红名单类别包含在其工作范围内</w:t>
            </w:r>
            <w:r>
              <w:rPr>
                <w:rFonts w:hint="eastAsia" w:asciiTheme="minorEastAsia" w:hAnsiTheme="minorEastAsia" w:eastAsiaTheme="minorEastAsia" w:cstheme="minorEastAsia"/>
                <w:color w:val="auto"/>
                <w:highlight w:val="none"/>
              </w:rPr>
              <w:t>。投标人是否属于红名单，以开标环节信用状况查询结果为准。</w:t>
            </w:r>
          </w:p>
          <w:p>
            <w:pPr>
              <w:snapToGrid/>
              <w:spacing w:line="400" w:lineRule="exact"/>
              <w:ind w:firstLine="420" w:firstLineChars="200"/>
              <w:rPr>
                <w:rFonts w:hint="eastAsia" w:asciiTheme="minorEastAsia" w:hAnsiTheme="minorEastAsia" w:eastAsiaTheme="minorEastAsia" w:cstheme="minorEastAsia"/>
                <w:i/>
                <w:iCs/>
                <w:color w:val="auto"/>
                <w:szCs w:val="21"/>
                <w:highlight w:val="none"/>
              </w:rPr>
            </w:pPr>
            <w:r>
              <w:rPr>
                <w:rFonts w:hint="eastAsia" w:asciiTheme="minorEastAsia" w:hAnsiTheme="minorEastAsia" w:eastAsiaTheme="minorEastAsia" w:cstheme="minorEastAsia"/>
                <w:i/>
                <w:iCs/>
                <w:color w:val="auto"/>
                <w:highlight w:val="none"/>
              </w:rPr>
              <w:t>[提示：投标保证金金额不超过本次招标项目监理合同估算金额或最高限价的2%。]</w:t>
            </w:r>
            <w:bookmarkStart w:id="133" w:name="_Hlk45893164"/>
          </w:p>
          <w:bookmarkEnd w:id="133"/>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ascii="宋体" w:hAnsi="宋体" w:eastAsia="宋体" w:cs="宋体"/>
                <w:i/>
                <w:iCs/>
                <w:lang w:eastAsia="zh-CN"/>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i/>
                <w:iCs/>
                <w:lang w:eastAsia="zh-CN"/>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3．投标保证金账户及账号（任选其一）：</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详见</w:t>
            </w:r>
            <w:r>
              <w:rPr>
                <w:rFonts w:hint="eastAsia" w:asciiTheme="minorEastAsia" w:hAnsiTheme="minorEastAsia" w:eastAsiaTheme="minorEastAsia" w:cstheme="minorEastAsia"/>
                <w:color w:val="auto"/>
                <w:szCs w:val="21"/>
                <w:highlight w:val="none"/>
                <w:u w:val="single"/>
              </w:rPr>
              <w:t>重庆市公共资源交易网</w:t>
            </w:r>
            <w:r>
              <w:rPr>
                <w:rFonts w:hint="eastAsia" w:asciiTheme="minorEastAsia" w:hAnsiTheme="minorEastAsia" w:eastAsiaTheme="minorEastAsia" w:cstheme="minorEastAsia"/>
                <w:color w:val="auto"/>
                <w:szCs w:val="21"/>
                <w:highlight w:val="none"/>
              </w:rPr>
              <w:t>对应本项目招标公告信息栏中的保证金信息。</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投标保证金以</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开标现场展示的保证金交纳情况为准。投标人须在投标文件资格审查部分</w:t>
            </w:r>
            <w:r>
              <w:rPr>
                <w:rFonts w:hint="eastAsia" w:asciiTheme="minorEastAsia" w:hAnsiTheme="minorEastAsia" w:eastAsiaTheme="minorEastAsia" w:cstheme="minorEastAsia"/>
                <w:color w:val="auto"/>
                <w:kern w:val="0"/>
                <w:szCs w:val="21"/>
                <w:highlight w:val="none"/>
              </w:rPr>
              <w:t>“其他资料”中</w:t>
            </w:r>
            <w:r>
              <w:rPr>
                <w:rFonts w:hint="eastAsia" w:asciiTheme="minorEastAsia" w:hAnsiTheme="minorEastAsia" w:eastAsiaTheme="minorEastAsia" w:cstheme="minorEastAsia"/>
                <w:color w:val="auto"/>
                <w:szCs w:val="21"/>
                <w:highlight w:val="none"/>
              </w:rPr>
              <w:t>提供企业基本账户开户证明文件。</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4．投标人必须在付款凭证备注栏中注明是“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项目投标保证金”。项目名称可简写成：</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5．投标保证金有效期与投标有效期一致。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none"/>
              </w:rPr>
              <w:t>6．根据重庆市公共资源交易中心《关于开展公共资源交易市场主体信息登记工作的公告》的要求，投标人在开标前需在</w:t>
            </w:r>
            <w:r>
              <w:rPr>
                <w:rFonts w:hint="eastAsia" w:asciiTheme="minorEastAsia" w:hAnsiTheme="minorEastAsia" w:eastAsiaTheme="minorEastAsia" w:cstheme="minorEastAsia"/>
                <w:color w:val="auto"/>
                <w:szCs w:val="21"/>
                <w:highlight w:val="none"/>
                <w:u w:val="single"/>
              </w:rPr>
              <w:t>重庆市公共资源交易网</w:t>
            </w:r>
            <w:r>
              <w:rPr>
                <w:rFonts w:hint="eastAsia" w:asciiTheme="minorEastAsia" w:hAnsiTheme="minorEastAsia" w:eastAsiaTheme="minorEastAsia" w:cstheme="minorEastAsia"/>
                <w:color w:val="auto"/>
                <w:szCs w:val="21"/>
                <w:highlight w:val="none"/>
                <w:u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7．若投标人为联合体，则由联合体牵头人提交投标保证金。</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投标保证金专用账户由</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lang w:val="en-US" w:eastAsia="zh-CN"/>
              </w:rPr>
              <w:t>指定</w:t>
            </w:r>
            <w:r>
              <w:rPr>
                <w:rFonts w:hint="eastAsia" w:asciiTheme="minorEastAsia" w:hAnsiTheme="minorEastAsia" w:eastAsiaTheme="minorEastAsia" w:cstheme="minorEastAsia"/>
                <w:color w:val="auto"/>
                <w:szCs w:val="21"/>
                <w:highlight w:val="none"/>
              </w:rPr>
              <w:t>，关于保证金相关情况的问题请咨询</w:t>
            </w:r>
            <w:r>
              <w:rPr>
                <w:rFonts w:hint="eastAsia" w:asciiTheme="minorEastAsia" w:hAnsiTheme="minorEastAsia" w:eastAsiaTheme="minorEastAsia" w:cstheme="minorEastAsia"/>
                <w:color w:val="auto"/>
                <w:szCs w:val="21"/>
                <w:highlight w:val="none"/>
                <w:u w:val="single"/>
              </w:rPr>
              <w:t>重庆市公共资源交易中心</w:t>
            </w:r>
            <w:r>
              <w:rPr>
                <w:rFonts w:hint="eastAsia" w:asciiTheme="minorEastAsia" w:hAnsiTheme="minorEastAsia" w:eastAsiaTheme="minorEastAsia" w:cstheme="minorEastAsia"/>
                <w:color w:val="auto"/>
                <w:szCs w:val="21"/>
                <w:highlight w:val="none"/>
              </w:rPr>
              <w:t>，联系电话023-</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rPr>
                <w:rFonts w:hint="eastAsia" w:asciiTheme="minorEastAsia" w:hAnsiTheme="minorEastAsia" w:eastAsiaTheme="minorEastAsia" w:cstheme="minorEastAsia"/>
                <w:bCs/>
                <w:color w:val="auto"/>
                <w:kern w:val="0"/>
                <w:szCs w:val="21"/>
                <w:highlight w:val="none"/>
              </w:rPr>
            </w:pPr>
          </w:p>
          <w:p>
            <w:pPr>
              <w:snapToGrid w:val="0"/>
              <w:spacing w:line="400" w:lineRule="exact"/>
              <w:ind w:firstLine="420" w:firstLineChars="200"/>
              <w:rPr>
                <w:rFonts w:hint="eastAsia" w:asciiTheme="minorEastAsia" w:hAnsiTheme="minorEastAsia" w:eastAsiaTheme="minorEastAsia" w:cstheme="minorEastAsia"/>
                <w:bCs/>
                <w:color w:val="auto"/>
                <w:kern w:val="0"/>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bCs/>
                <w:color w:val="auto"/>
                <w:kern w:val="0"/>
                <w:szCs w:val="21"/>
                <w:highlight w:val="none"/>
              </w:rPr>
              <w:t>方式三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一、以纸质投标保函形式交纳投标保证金</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1.纸质投标保函交纳形式及要求：</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（1）缴纳形式：</w:t>
            </w:r>
            <w:r>
              <w:rPr>
                <w:rFonts w:hint="eastAsia" w:ascii="宋体" w:hAnsi="宋体"/>
                <w:kern w:val="0"/>
                <w:szCs w:val="21"/>
                <w:lang w:val="en-US" w:eastAsia="zh-CN"/>
              </w:rPr>
              <w:t>纸质投标保函</w:t>
            </w:r>
            <w:r>
              <w:rPr>
                <w:rFonts w:hint="eastAsia" w:ascii="宋体" w:hAnsi="宋体"/>
                <w:kern w:val="0"/>
                <w:szCs w:val="21"/>
              </w:rPr>
              <w:t>包括银行保函</w:t>
            </w:r>
            <w:r>
              <w:rPr>
                <w:rFonts w:hint="eastAsia" w:ascii="宋体" w:hAnsi="宋体"/>
                <w:kern w:val="0"/>
                <w:szCs w:val="21"/>
                <w:lang w:eastAsia="zh-CN"/>
              </w:rPr>
              <w:t>、</w:t>
            </w:r>
            <w:r>
              <w:rPr>
                <w:rFonts w:hint="eastAsia" w:ascii="宋体" w:hAnsi="宋体"/>
                <w:kern w:val="0"/>
                <w:szCs w:val="21"/>
              </w:rPr>
              <w:t>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其示范文本详见第六章投标文件格式。投标人提交的纸质投标保函应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kern w:val="0"/>
                <w:szCs w:val="21"/>
                <w:lang w:eastAsia="zh-CN"/>
              </w:rPr>
              <w:t>。</w:t>
            </w:r>
          </w:p>
          <w:p>
            <w:pPr>
              <w:snapToGrid w:val="0"/>
              <w:spacing w:line="400" w:lineRule="exact"/>
              <w:ind w:firstLine="420" w:firstLineChars="200"/>
              <w:rPr>
                <w:rFonts w:hint="eastAsia" w:ascii="宋体" w:hAnsi="宋体"/>
                <w:kern w:val="0"/>
                <w:szCs w:val="21"/>
                <w:lang w:val="en-US" w:eastAsia="zh-CN"/>
              </w:rPr>
            </w:pPr>
            <w:r>
              <w:rPr>
                <w:rFonts w:hint="eastAsia" w:asciiTheme="minorEastAsia" w:hAnsiTheme="minorEastAsia" w:eastAsiaTheme="minorEastAsia" w:cstheme="minorEastAsia"/>
                <w:color w:val="auto"/>
                <w:kern w:val="0"/>
                <w:szCs w:val="21"/>
                <w:highlight w:val="none"/>
              </w:rPr>
              <w:t>（2）具体要求：</w:t>
            </w:r>
            <w:r>
              <w:rPr>
                <w:rFonts w:hint="eastAsia" w:ascii="宋体" w:hAnsi="宋体"/>
                <w:kern w:val="0"/>
                <w:szCs w:val="21"/>
                <w:lang w:val="en-US" w:eastAsia="zh-CN"/>
              </w:rPr>
              <w:t>纸质投标</w:t>
            </w:r>
            <w:r>
              <w:rPr>
                <w:rFonts w:hint="eastAsia" w:ascii="宋体" w:hAnsi="宋体"/>
                <w:kern w:val="0"/>
                <w:szCs w:val="21"/>
              </w:rPr>
              <w:t>保函的开立人应当是具有相应资格的银行、保险机构、融资担保公司，其信用资质、履约能力、担保能力、赔付流程、安全保密等应符合工程保函业务条件</w:t>
            </w:r>
            <w:r>
              <w:rPr>
                <w:rFonts w:hint="eastAsia" w:ascii="宋体" w:hAnsi="宋体"/>
                <w:kern w:val="0"/>
                <w:szCs w:val="21"/>
                <w:lang w:eastAsia="zh-CN"/>
              </w:rPr>
              <w:t>。</w:t>
            </w:r>
            <w:r>
              <w:rPr>
                <w:rFonts w:hint="eastAsia" w:ascii="宋体" w:hAnsi="宋体"/>
                <w:kern w:val="0"/>
                <w:szCs w:val="21"/>
                <w:lang w:val="en-US" w:eastAsia="zh-CN"/>
              </w:rPr>
              <w:t>纸质投标</w:t>
            </w:r>
            <w:r>
              <w:rPr>
                <w:rFonts w:hint="eastAsia" w:ascii="宋体" w:hAnsi="宋体"/>
                <w:kern w:val="0"/>
                <w:szCs w:val="21"/>
                <w:lang w:eastAsia="zh-CN"/>
              </w:rPr>
              <w:t>保函应合法合规，符合招投标行政监督部门、行业主管部门和金融监管部门的相关规定，满足招标文件约定要求。</w:t>
            </w:r>
            <w:r>
              <w:rPr>
                <w:rFonts w:hint="eastAsia" w:ascii="宋体" w:hAnsi="宋体"/>
                <w:kern w:val="0"/>
                <w:szCs w:val="21"/>
                <w:lang w:val="en-US" w:eastAsia="zh-CN"/>
              </w:rPr>
              <w:t>投标人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纸质投标</w:t>
            </w:r>
            <w:r>
              <w:rPr>
                <w:rFonts w:hint="eastAsia" w:ascii="宋体" w:hAnsi="宋体"/>
                <w:kern w:val="0"/>
                <w:szCs w:val="21"/>
              </w:rPr>
              <w:t>保函</w:t>
            </w:r>
            <w:r>
              <w:rPr>
                <w:rFonts w:hint="eastAsia" w:ascii="宋体" w:hAnsi="宋体"/>
                <w:kern w:val="0"/>
                <w:szCs w:val="21"/>
                <w:lang w:eastAsia="zh-CN"/>
              </w:rPr>
              <w:t>。</w:t>
            </w:r>
            <w:r>
              <w:rPr>
                <w:rFonts w:hint="eastAsia" w:ascii="宋体" w:hAnsi="宋体"/>
                <w:kern w:val="0"/>
                <w:szCs w:val="21"/>
                <w:lang w:val="en-US" w:eastAsia="zh-CN"/>
              </w:rPr>
              <w:t>投标人对所提交的纸质投标保函的真实性、合法性、有效性负责。</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ascii="宋体" w:hAnsi="宋体"/>
                <w:kern w:val="0"/>
                <w:szCs w:val="21"/>
              </w:rPr>
              <w:t>投标人</w:t>
            </w:r>
            <w:r>
              <w:rPr>
                <w:rFonts w:hint="eastAsia" w:ascii="宋体" w:hAnsi="宋体"/>
                <w:kern w:val="0"/>
                <w:szCs w:val="21"/>
              </w:rPr>
              <w:t>须在投标文件资格审查部分“其他资料”中</w:t>
            </w:r>
            <w:r>
              <w:rPr>
                <w:rFonts w:ascii="宋体" w:hAnsi="宋体"/>
                <w:kern w:val="0"/>
                <w:szCs w:val="21"/>
              </w:rPr>
              <w:t>提供</w:t>
            </w:r>
            <w:r>
              <w:rPr>
                <w:rFonts w:hint="eastAsia" w:ascii="宋体" w:hAnsi="宋体"/>
                <w:kern w:val="0"/>
                <w:szCs w:val="21"/>
              </w:rPr>
              <w:t>纸质</w:t>
            </w:r>
            <w:r>
              <w:rPr>
                <w:rFonts w:ascii="宋体" w:hAnsi="宋体"/>
                <w:kern w:val="0"/>
                <w:szCs w:val="21"/>
              </w:rPr>
              <w:t>投标保函</w:t>
            </w:r>
            <w:r>
              <w:rPr>
                <w:rFonts w:hint="eastAsia" w:ascii="宋体" w:hAnsi="宋体"/>
                <w:kern w:val="0"/>
                <w:szCs w:val="21"/>
              </w:rPr>
              <w:t>扫描件，纸质</w:t>
            </w:r>
            <w:r>
              <w:rPr>
                <w:rFonts w:ascii="宋体" w:hAnsi="宋体"/>
                <w:kern w:val="0"/>
                <w:szCs w:val="21"/>
              </w:rPr>
              <w:t>投标保函</w:t>
            </w:r>
            <w:r>
              <w:rPr>
                <w:rFonts w:hint="eastAsia" w:ascii="宋体" w:hAnsi="宋体"/>
                <w:kern w:val="0"/>
                <w:szCs w:val="21"/>
              </w:rPr>
              <w:t>原件应当于投标截止时间前在开标现场递交招标人保管</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若投标截止时间延期，则纸质投标保函递交的截止时间和投标截止时间保持一致。</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不满足上述要求的纸质投标保函</w:t>
            </w:r>
            <w:r>
              <w:rPr>
                <w:rFonts w:hint="eastAsia" w:asciiTheme="minorEastAsia" w:hAnsiTheme="minorEastAsia" w:eastAsiaTheme="minorEastAsia" w:cstheme="minorEastAsia"/>
                <w:color w:val="auto"/>
                <w:kern w:val="0"/>
                <w:szCs w:val="21"/>
                <w:highlight w:val="none"/>
                <w:lang w:val="en-US" w:eastAsia="zh-CN"/>
              </w:rPr>
              <w:t>视为</w:t>
            </w:r>
            <w:r>
              <w:rPr>
                <w:rFonts w:hint="eastAsia" w:asciiTheme="minorEastAsia" w:hAnsiTheme="minorEastAsia" w:eastAsiaTheme="minorEastAsia" w:cstheme="minorEastAsia"/>
                <w:color w:val="auto"/>
                <w:kern w:val="0"/>
                <w:szCs w:val="21"/>
                <w:highlight w:val="none"/>
              </w:rPr>
              <w:t>无效。</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w:t>
            </w:r>
            <w:r>
              <w:rPr>
                <w:rFonts w:hint="eastAsia" w:asciiTheme="minorEastAsia" w:hAnsiTheme="minorEastAsia" w:eastAsiaTheme="minorEastAsia" w:cstheme="minorEastAsia"/>
                <w:color w:val="auto"/>
                <w:szCs w:val="21"/>
                <w:highlight w:val="none"/>
              </w:rPr>
              <w:t>以纸质投标保函形式担保的投标保证金的金额</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0" w:firstLineChars="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rPr>
              <w:t>万元整（人民币）</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红名单</w:t>
            </w:r>
            <w:r>
              <w:rPr>
                <w:rFonts w:hint="eastAsia" w:asciiTheme="minorEastAsia" w:hAnsiTheme="minorEastAsia" w:eastAsiaTheme="minorEastAsia" w:cstheme="minorEastAsia"/>
                <w:color w:val="auto"/>
                <w:highlight w:val="none"/>
              </w:rPr>
              <w:t>中的投标人</w:t>
            </w:r>
            <w:r>
              <w:rPr>
                <w:rFonts w:hint="eastAsia" w:ascii="宋体" w:hAnsi="宋体"/>
                <w:iCs/>
                <w:kern w:val="0"/>
                <w:szCs w:val="21"/>
              </w:rPr>
              <w:t>按所属红名单类别享受优惠政策</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其</w:t>
            </w:r>
            <w:r>
              <w:rPr>
                <w:rFonts w:hint="eastAsia" w:asciiTheme="minorEastAsia" w:hAnsiTheme="minorEastAsia" w:eastAsiaTheme="minorEastAsia" w:cstheme="minorEastAsia"/>
                <w:color w:val="auto"/>
                <w:highlight w:val="none"/>
              </w:rPr>
              <w:t>投标保证金金额为应缴纳金额的</w:t>
            </w:r>
            <w:r>
              <w:rPr>
                <w:rFonts w:hint="eastAsia" w:asciiTheme="minorEastAsia" w:hAnsiTheme="minorEastAsia" w:eastAsiaTheme="minorEastAsia" w:cstheme="minorEastAsia"/>
                <w:color w:val="auto"/>
                <w:highlight w:val="none"/>
                <w:lang w:val="en-US" w:eastAsia="zh-CN"/>
              </w:rPr>
              <w:t>50%</w:t>
            </w:r>
            <w:r>
              <w:rPr>
                <w:rFonts w:hint="eastAsia" w:ascii="宋体" w:hAnsi="宋体"/>
                <w:kern w:val="0"/>
                <w:szCs w:val="21"/>
              </w:rPr>
              <w:t>，其中非联合体投标的，须投标人所属红名单类别包含在招标范围内</w:t>
            </w:r>
            <w:r>
              <w:rPr>
                <w:rFonts w:hint="eastAsia" w:asciiTheme="minorEastAsia" w:hAnsiTheme="minorEastAsia" w:eastAsiaTheme="minorEastAsia" w:cstheme="minorEastAsia"/>
                <w:color w:val="auto"/>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color w:val="auto"/>
                <w:highlight w:val="none"/>
              </w:rPr>
              <w:t>。投标人是否属于红名单，以开标环节信用状况查询结果为准。</w:t>
            </w:r>
          </w:p>
          <w:p>
            <w:pPr>
              <w:snapToGrid w:val="0"/>
              <w:spacing w:line="400" w:lineRule="exact"/>
              <w:ind w:firstLine="420" w:firstLineChars="200"/>
              <w:rPr>
                <w:rFonts w:hint="eastAsia" w:asciiTheme="minorEastAsia" w:hAnsiTheme="minorEastAsia" w:eastAsiaTheme="minorEastAsia" w:cstheme="minorEastAsia"/>
                <w:i/>
                <w:color w:val="auto"/>
                <w:kern w:val="0"/>
                <w:szCs w:val="21"/>
                <w:highlight w:val="none"/>
              </w:rPr>
            </w:pPr>
            <w:r>
              <w:rPr>
                <w:rFonts w:hint="eastAsia" w:asciiTheme="minorEastAsia" w:hAnsiTheme="minorEastAsia" w:eastAsiaTheme="minorEastAsia" w:cstheme="minorEastAsia"/>
                <w:i/>
                <w:iCs/>
                <w:color w:val="auto"/>
                <w:highlight w:val="none"/>
              </w:rPr>
              <w:t>[提示：投标保证金金额不超过本次招标项目监理合同估算金额或最高限价的2%。]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ascii="宋体" w:hAnsi="宋体" w:eastAsia="宋体" w:cs="宋体"/>
                <w:i/>
                <w:iCs/>
                <w:lang w:eastAsia="zh-CN"/>
              </w:rPr>
            </w:pPr>
            <w:r>
              <w:rPr>
                <w:rFonts w:hint="eastAsia" w:ascii="宋体" w:hAnsi="宋体" w:cs="宋体"/>
                <w:i/>
                <w:iCs/>
              </w:rPr>
              <w:t>[提示： 招标人可自行决定是否设置上述条款，若需要设置，则在上述选项中只可选择其中一项进行设置]</w:t>
            </w:r>
            <w:r>
              <w:rPr>
                <w:rFonts w:hint="eastAsia" w:ascii="宋体" w:hAnsi="宋体" w:cs="宋体"/>
                <w:i/>
                <w:iCs/>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3.投标人须</w:t>
            </w:r>
            <w:r>
              <w:rPr>
                <w:rFonts w:hint="eastAsia"/>
              </w:rPr>
              <w:t>在</w:t>
            </w:r>
            <w:r>
              <w:rPr>
                <w:rFonts w:hint="eastAsia" w:ascii="宋体" w:hAnsi="宋体"/>
                <w:kern w:val="0"/>
                <w:szCs w:val="21"/>
              </w:rPr>
              <w:t>纸质投标保函</w:t>
            </w:r>
            <w:r>
              <w:rPr>
                <w:rFonts w:hint="eastAsia" w:ascii="宋体" w:hAnsi="宋体"/>
                <w:kern w:val="0"/>
                <w:szCs w:val="21"/>
                <w:lang w:val="en-US" w:eastAsia="zh-CN"/>
              </w:rPr>
              <w:t>中注明</w:t>
            </w:r>
            <w:r>
              <w:rPr>
                <w:rFonts w:hint="eastAsia" w:ascii="宋体" w:hAnsi="宋体"/>
                <w:kern w:val="0"/>
                <w:szCs w:val="21"/>
              </w:rPr>
              <w:t>在重庆市辖区范围内的核验</w:t>
            </w:r>
            <w:r>
              <w:rPr>
                <w:rFonts w:hint="eastAsia" w:ascii="宋体" w:hAnsi="宋体"/>
                <w:kern w:val="0"/>
                <w:szCs w:val="21"/>
                <w:lang w:val="en-US" w:eastAsia="zh-CN"/>
              </w:rPr>
              <w:t>地址和核验方式，并</w:t>
            </w:r>
            <w:r>
              <w:rPr>
                <w:rFonts w:hint="eastAsia" w:asciiTheme="minorEastAsia" w:hAnsiTheme="minorEastAsia" w:eastAsiaTheme="minorEastAsia" w:cstheme="minorEastAsia"/>
                <w:color w:val="auto"/>
                <w:kern w:val="0"/>
                <w:szCs w:val="21"/>
                <w:highlight w:val="none"/>
              </w:rPr>
              <w:t>确保其递交的纸质投标保函能在</w:t>
            </w:r>
            <w:r>
              <w:rPr>
                <w:rFonts w:hint="eastAsia" w:ascii="宋体" w:hAnsi="宋体"/>
                <w:kern w:val="0"/>
                <w:szCs w:val="21"/>
                <w:lang w:val="en-US" w:eastAsia="zh-CN"/>
              </w:rPr>
              <w:t>开立人在渝的总部或者分支机构进行</w:t>
            </w:r>
            <w:r>
              <w:rPr>
                <w:rFonts w:hint="eastAsia" w:asciiTheme="minorEastAsia" w:hAnsiTheme="minorEastAsia" w:eastAsiaTheme="minorEastAsia" w:cstheme="minorEastAsia"/>
                <w:color w:val="auto"/>
                <w:kern w:val="0"/>
                <w:szCs w:val="21"/>
                <w:highlight w:val="none"/>
                <w:lang w:val="en-US" w:eastAsia="zh-CN"/>
              </w:rPr>
              <w:t>核验</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4.投标人在开标现场递交的纸质投标保函原件应与投标文件中提供的纸质投标保函扫描件一致，否则由评标委员会作否决投标处理。</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5.在发出中标通知书前，招标人应当对投标人（至少中标候选人或中标人）</w:t>
            </w:r>
            <w:r>
              <w:rPr>
                <w:rFonts w:hint="eastAsia" w:asciiTheme="minorEastAsia" w:hAnsiTheme="minorEastAsia" w:eastAsiaTheme="minorEastAsia" w:cstheme="minorEastAsia"/>
                <w:color w:val="auto"/>
                <w:kern w:val="0"/>
                <w:szCs w:val="21"/>
                <w:highlight w:val="none"/>
                <w:lang w:val="en-US" w:eastAsia="zh-CN"/>
              </w:rPr>
              <w:t>递交</w:t>
            </w:r>
            <w:r>
              <w:rPr>
                <w:rFonts w:hint="eastAsia" w:asciiTheme="minorEastAsia" w:hAnsiTheme="minorEastAsia" w:eastAsiaTheme="minorEastAsia" w:cstheme="minorEastAsia"/>
                <w:color w:val="auto"/>
                <w:kern w:val="0"/>
                <w:szCs w:val="21"/>
                <w:highlight w:val="none"/>
              </w:rPr>
              <w:t>的纸质投标保函</w:t>
            </w:r>
            <w:r>
              <w:rPr>
                <w:rFonts w:hint="eastAsia" w:ascii="宋体" w:hAnsi="宋体"/>
                <w:kern w:val="0"/>
                <w:szCs w:val="21"/>
                <w:lang w:val="en-US" w:eastAsia="zh-CN"/>
              </w:rPr>
              <w:t>的真实性、合法性、有效性进行核验，对核验不合格或无法按纸质投标保函注明的核验地点、核验方式进行核验的，视为投标人未提交纸质投标保函</w:t>
            </w:r>
            <w:r>
              <w:rPr>
                <w:rFonts w:hint="eastAsia" w:asciiTheme="minorEastAsia" w:hAnsiTheme="minorEastAsia" w:eastAsiaTheme="minorEastAsia" w:cstheme="minorEastAsia"/>
                <w:color w:val="auto"/>
                <w:kern w:val="0"/>
                <w:szCs w:val="21"/>
                <w:highlight w:val="none"/>
              </w:rPr>
              <w:t>，对</w:t>
            </w:r>
            <w:r>
              <w:rPr>
                <w:rFonts w:hint="eastAsia" w:asciiTheme="minorEastAsia" w:hAnsiTheme="minorEastAsia" w:eastAsiaTheme="minorEastAsia" w:cstheme="minorEastAsia"/>
                <w:color w:val="auto"/>
                <w:szCs w:val="21"/>
                <w:highlight w:val="none"/>
              </w:rPr>
              <w:t>已取得中标候选人资格或中标资格的投标人，</w:t>
            </w:r>
            <w:r>
              <w:rPr>
                <w:rFonts w:hint="eastAsia" w:asciiTheme="minorEastAsia" w:hAnsiTheme="minorEastAsia" w:eastAsiaTheme="minorEastAsia" w:cstheme="minorEastAsia"/>
                <w:color w:val="auto"/>
                <w:szCs w:val="21"/>
                <w:highlight w:val="none"/>
                <w:lang w:val="en-US" w:eastAsia="zh-CN"/>
              </w:rPr>
              <w:t>按相关规定</w:t>
            </w:r>
            <w:r>
              <w:rPr>
                <w:rFonts w:hint="eastAsia" w:asciiTheme="minorEastAsia" w:hAnsiTheme="minorEastAsia" w:eastAsiaTheme="minorEastAsia" w:cstheme="minorEastAsia"/>
                <w:color w:val="auto"/>
                <w:szCs w:val="21"/>
                <w:highlight w:val="none"/>
              </w:rPr>
              <w:t>取消中标候选人资格或中标资格</w:t>
            </w: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szCs w:val="21"/>
                <w:highlight w:val="none"/>
              </w:rPr>
              <w:t>给招标人造成损失的，投标人依法承担赔偿责任。</w:t>
            </w:r>
            <w:r>
              <w:rPr>
                <w:rFonts w:hint="eastAsia" w:ascii="宋体" w:hAnsi="宋体"/>
                <w:kern w:val="0"/>
                <w:szCs w:val="21"/>
                <w:lang w:val="en-US" w:eastAsia="zh-CN"/>
              </w:rPr>
              <w:t>投标人提交的纸质投标</w:t>
            </w:r>
            <w:r>
              <w:rPr>
                <w:rFonts w:hint="eastAsia" w:ascii="宋体" w:hAnsi="宋体"/>
                <w:szCs w:val="21"/>
              </w:rPr>
              <w:t>保函涉及弄虚作假或其他违法违规</w:t>
            </w:r>
            <w:r>
              <w:rPr>
                <w:rFonts w:hint="eastAsia" w:ascii="宋体" w:hAnsi="宋体"/>
                <w:szCs w:val="21"/>
                <w:lang w:val="en-US" w:eastAsia="zh-CN"/>
              </w:rPr>
              <w:t>情形</w:t>
            </w:r>
            <w:r>
              <w:rPr>
                <w:rFonts w:hint="eastAsia" w:ascii="宋体" w:hAnsi="宋体"/>
                <w:szCs w:val="21"/>
              </w:rPr>
              <w:t>的，移送相关部门处理</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6.若投标人为联合体，则由联合体牵头人提供纸质投标保函。</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二、纸质投标保函的退还、注销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p>
          <w:p>
            <w:pPr>
              <w:snapToGrid w:val="0"/>
              <w:spacing w:line="400" w:lineRule="exact"/>
              <w:ind w:firstLine="420" w:firstLineChars="200"/>
              <w:jc w:val="left"/>
              <w:rPr>
                <w:rFonts w:hint="eastAsia" w:ascii="宋体" w:hAnsi="宋体" w:cs="宋体"/>
              </w:rPr>
            </w:pPr>
            <w:r>
              <w:rPr>
                <w:rFonts w:hint="eastAsia" w:ascii="宋体" w:hAnsi="宋体" w:cs="宋体"/>
              </w:rPr>
              <w:t>□说明：1.中小微企业投标人如需免除投标保证金，须在投标文件资格审查部分“其他资料”中提供《中小微企业声明函》（格式详见第</w:t>
            </w:r>
            <w:r>
              <w:rPr>
                <w:rFonts w:hint="eastAsia" w:ascii="宋体" w:hAnsi="宋体" w:cs="宋体"/>
                <w:lang w:val="en-US" w:eastAsia="zh-CN"/>
              </w:rPr>
              <w:t>六</w:t>
            </w:r>
            <w:r>
              <w:rPr>
                <w:rFonts w:hint="eastAsia" w:ascii="宋体" w:hAnsi="宋体" w:cs="宋体"/>
              </w:rPr>
              <w:t>章）及相应证明材料。以联合体形式参与投标的，符合中小微企业认定标准的联合体成员单位需提供《中小微企业声明函》（格式详见第</w:t>
            </w:r>
            <w:r>
              <w:rPr>
                <w:rFonts w:hint="eastAsia" w:ascii="宋体" w:hAnsi="宋体" w:cs="宋体"/>
                <w:lang w:val="en-US" w:eastAsia="zh-CN"/>
              </w:rPr>
              <w:t>六</w:t>
            </w:r>
            <w:r>
              <w:rPr>
                <w:rFonts w:hint="eastAsia" w:ascii="宋体" w:hAnsi="宋体" w:cs="宋体"/>
              </w:rPr>
              <w:t>章）及《中小微企业声明函》</w:t>
            </w:r>
            <w:r>
              <w:rPr>
                <w:rFonts w:hint="eastAsia" w:ascii="宋体" w:hAnsi="宋体" w:cs="宋体"/>
                <w:lang w:val="en-US" w:eastAsia="zh-CN"/>
              </w:rPr>
              <w:t>要求提供的证明材料</w:t>
            </w:r>
            <w:r>
              <w:rPr>
                <w:rFonts w:hint="eastAsia" w:ascii="宋体" w:hAnsi="宋体" w:cs="宋体"/>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cs="宋体"/>
              </w:rPr>
              <w:t>2.提供了《中小微企业声明函》且未在规定时间内足额递交投标保证金的中标候选人，经查实不属于中小微企业的，将依照相关法律法规进行处理。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3.6.1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是否允许递交备选投标方案</w:t>
            </w:r>
          </w:p>
        </w:tc>
        <w:tc>
          <w:tcPr>
            <w:tcW w:w="5386" w:type="dxa"/>
            <w:vAlign w:val="center"/>
          </w:tcPr>
          <w:p>
            <w:pPr>
              <w:pStyle w:val="16"/>
              <w:topLinePunct/>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□不允许</w:t>
            </w:r>
          </w:p>
          <w:p>
            <w:pPr>
              <w:spacing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投标文件格式要求</w:t>
            </w:r>
          </w:p>
        </w:tc>
        <w:tc>
          <w:tcPr>
            <w:tcW w:w="5386" w:type="dxa"/>
            <w:vAlign w:val="center"/>
          </w:tcPr>
          <w:p>
            <w:pPr>
              <w:pStyle w:val="16"/>
              <w:topLinePunct/>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编制投标文件时不得对第六章“投标文件格式”的相应要素作实质性修改，否则视为重大偏差，由评标委员会作否决投标处理。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3.7.3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盖章要求</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投标文件应使用专用的“新点投标文件制作软件（重庆版）”编制而成。第六章 投标文件格式要求法定代表人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或其委托代理人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或加盖CA数字证书均可</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要求加盖单位法人章的，应使用 CA 数字证书加盖投标人的单位电子印章。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若投标单位为联合体，则</w:t>
            </w:r>
            <w:r>
              <w:rPr>
                <w:rFonts w:hint="eastAsia" w:asciiTheme="minorEastAsia" w:hAnsiTheme="minorEastAsia" w:eastAsiaTheme="minorEastAsia" w:cstheme="minorEastAsia"/>
                <w:color w:val="auto"/>
                <w:szCs w:val="21"/>
                <w:highlight w:val="none"/>
                <w:lang w:eastAsia="zh-CN"/>
              </w:rPr>
              <w:t>共同投标协议</w:t>
            </w:r>
            <w:r>
              <w:rPr>
                <w:rFonts w:hint="eastAsia" w:asciiTheme="minorEastAsia" w:hAnsiTheme="minorEastAsia" w:eastAsiaTheme="minorEastAsia" w:cstheme="minorEastAsia"/>
                <w:color w:val="auto"/>
                <w:szCs w:val="21"/>
                <w:highlight w:val="none"/>
              </w:rPr>
              <w:t>中各联合体成员单位</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（或盖章）须齐全，要求各联合体成员盖单位法人章的，各联合体成员盖章须齐全；</w:t>
            </w:r>
            <w:r>
              <w:rPr>
                <w:rFonts w:hint="eastAsia" w:asciiTheme="minorEastAsia" w:hAnsiTheme="minorEastAsia" w:eastAsiaTheme="minorEastAsia" w:cstheme="minorEastAsia"/>
                <w:color w:val="auto"/>
                <w:szCs w:val="21"/>
                <w:highlight w:val="none"/>
                <w:lang w:eastAsia="zh-CN"/>
              </w:rPr>
              <w:t>共同投标协议</w:t>
            </w:r>
            <w:r>
              <w:rPr>
                <w:rFonts w:hint="eastAsia" w:asciiTheme="minorEastAsia" w:hAnsiTheme="minorEastAsia" w:eastAsiaTheme="minorEastAsia" w:cstheme="minorEastAsia"/>
                <w:color w:val="auto"/>
                <w:szCs w:val="21"/>
                <w:highlight w:val="none"/>
              </w:rPr>
              <w:t>以外的投标文件格式中，要求法定代表人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或其委托代理人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（或盖章）的均由联合体牵头人法定代表人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或其委托代理人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签名</w:t>
            </w:r>
            <w:r>
              <w:rPr>
                <w:rFonts w:hint="eastAsia" w:asciiTheme="minorEastAsia" w:hAnsiTheme="minorEastAsia" w:eastAsiaTheme="minorEastAsia" w:cstheme="minorEastAsia"/>
                <w:color w:val="auto"/>
                <w:szCs w:val="21"/>
                <w:highlight w:val="none"/>
              </w:rPr>
              <w:t>（或盖章），要求投标人加盖单位法人章的，均由联合体牵头人使用 CA 数字证书加盖其单位电子印章。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未按上述规定执行的，交由评标委员会作否决投标处理。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3.7.4</w:t>
            </w:r>
          </w:p>
        </w:tc>
        <w:tc>
          <w:tcPr>
            <w:tcW w:w="2629" w:type="dxa"/>
            <w:vAlign w:val="center"/>
          </w:tcPr>
          <w:p>
            <w:pPr>
              <w:spacing w:line="400" w:lineRule="exact"/>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投标文件的份数</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本项目采用全流程电子招标投标，投标人提供的投标文件为：加密电子投标文件（网上递交）一份。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编制要求</w:t>
            </w:r>
          </w:p>
        </w:tc>
        <w:tc>
          <w:tcPr>
            <w:tcW w:w="5386" w:type="dxa"/>
            <w:vAlign w:val="center"/>
          </w:tcPr>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[提示：适用于电子标暗标编制要求]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具体要求：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（1）投标函部分</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（2）商务部分（如有）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（3）技术部分</w:t>
            </w:r>
            <w:r>
              <w:rPr>
                <w:rFonts w:hint="eastAsia" w:asciiTheme="minorEastAsia" w:hAnsiTheme="minorEastAsia" w:eastAsiaTheme="minorEastAsia" w:cstheme="minorEastAsia"/>
                <w:iCs/>
                <w:color w:val="auto"/>
                <w:szCs w:val="21"/>
                <w:highlight w:val="none"/>
              </w:rPr>
              <w:t>（如有）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电子投标文件技术暗标不设封面，整个技术部分均不得出现白页和倒页；不得出现与本项目无关的内容；不得显示与投标人有关的任何信息；技术部分</w:t>
            </w:r>
            <w:r>
              <w:rPr>
                <w:rFonts w:hint="eastAsia" w:asciiTheme="minorEastAsia" w:hAnsiTheme="minorEastAsia" w:eastAsiaTheme="minorEastAsia" w:cstheme="minorEastAsia"/>
                <w:color w:val="auto"/>
                <w:szCs w:val="21"/>
                <w:highlight w:val="none"/>
                <w:lang w:val="en-US" w:eastAsia="zh-CN"/>
              </w:rPr>
              <w:t>文本部分的</w:t>
            </w:r>
            <w:r>
              <w:rPr>
                <w:rFonts w:hint="eastAsia" w:asciiTheme="minorEastAsia" w:hAnsiTheme="minorEastAsia" w:eastAsiaTheme="minorEastAsia" w:cstheme="minorEastAsia"/>
                <w:color w:val="auto"/>
                <w:szCs w:val="21"/>
                <w:highlight w:val="none"/>
              </w:rPr>
              <w:t>文字采用四号仿宋字体</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文本部分采用A4页面</w:t>
            </w:r>
            <w:r>
              <w:rPr>
                <w:rFonts w:hint="eastAsia" w:asciiTheme="minorEastAsia" w:hAnsiTheme="minorEastAsia" w:eastAsiaTheme="minorEastAsia" w:cstheme="minorEastAsia"/>
                <w:color w:val="auto"/>
                <w:szCs w:val="21"/>
                <w:highlight w:val="none"/>
              </w:rPr>
              <w:t>；图表内的字体、字号大小不限</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图表部分采用A3或A4页面</w:t>
            </w:r>
            <w:r>
              <w:rPr>
                <w:rFonts w:hint="eastAsia" w:asciiTheme="minorEastAsia" w:hAnsiTheme="minorEastAsia" w:eastAsiaTheme="minorEastAsia" w:cstheme="minorEastAsia"/>
                <w:color w:val="auto"/>
                <w:szCs w:val="21"/>
                <w:highlight w:val="none"/>
              </w:rPr>
              <w:t>；文字、图表不得使用彩色和不得编制页码。违反上述任何一项，采用经评审的最低投标价法的其投标文件技术部分符合性评审不合格，由评标委员会作否决投标处理；采用综合评估法的其投标文件技术部分为零分。</w:t>
            </w:r>
          </w:p>
          <w:p>
            <w:pPr>
              <w:adjustRightInd w:val="0"/>
              <w:snapToGrid w:val="0"/>
              <w:spacing w:line="400" w:lineRule="exact"/>
              <w:ind w:firstLine="420" w:firstLineChars="200"/>
              <w:rPr>
                <w:rStyle w:val="45"/>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（技术部分原则上不超过</w:t>
            </w:r>
            <w:r>
              <w:rPr>
                <w:rFonts w:hint="eastAsia" w:asciiTheme="minorEastAsia" w:hAnsiTheme="minorEastAsia" w:eastAsiaTheme="minorEastAsia" w:cstheme="minorEastAsia"/>
                <w:color w:val="auto"/>
                <w:szCs w:val="21"/>
                <w:highlight w:val="none"/>
                <w:u w:val="single"/>
                <w:lang w:val="en-US" w:eastAsia="zh-CN"/>
              </w:rPr>
              <w:t>200</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但不得将页数作为评审因素</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（4）资格审查部分</w:t>
            </w:r>
          </w:p>
          <w:p>
            <w:pPr>
              <w:autoSpaceDE w:val="0"/>
              <w:autoSpaceDN w:val="0"/>
              <w:spacing w:line="400" w:lineRule="exact"/>
              <w:ind w:firstLine="357" w:firstLineChars="170"/>
              <w:contextualSpacing/>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utoSpaceDE w:val="0"/>
              <w:autoSpaceDN w:val="0"/>
              <w:spacing w:line="400" w:lineRule="exact"/>
              <w:ind w:firstLine="357" w:firstLineChars="170"/>
              <w:contextualSpacing/>
              <w:rPr>
                <w:rFonts w:hint="eastAsia" w:asciiTheme="minorEastAsia" w:hAnsiTheme="minorEastAsia" w:eastAsiaTheme="minorEastAsia" w:cstheme="minorEastAsia"/>
                <w:color w:val="auto"/>
                <w:szCs w:val="21"/>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编制要求</w:t>
            </w:r>
          </w:p>
        </w:tc>
        <w:tc>
          <w:tcPr>
            <w:tcW w:w="5386" w:type="dxa"/>
            <w:vAlign w:val="center"/>
          </w:tcPr>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Theme="minorEastAsia" w:hAnsiTheme="minorEastAsia" w:eastAsiaTheme="minorEastAsia" w:cstheme="minorEastAsia"/>
                <w:i/>
                <w:color w:val="auto"/>
                <w:szCs w:val="21"/>
                <w:highlight w:val="none"/>
              </w:rPr>
              <w:t>[提示：适用于电子标明标编制要求]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具体要求：</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（1）投标函部分</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（2）商务部分（如有）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3）技术部分</w:t>
            </w:r>
            <w:r>
              <w:rPr>
                <w:rFonts w:hint="eastAsia" w:asciiTheme="minorEastAsia" w:hAnsiTheme="minorEastAsia" w:eastAsiaTheme="minorEastAsia" w:cstheme="minorEastAsia"/>
                <w:iCs/>
                <w:color w:val="auto"/>
                <w:szCs w:val="21"/>
                <w:highlight w:val="none"/>
              </w:rPr>
              <w:t>（如有）</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电子投标文件技术明标不设封面，应按照第六章规定格式排版，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w:t>
            </w:r>
            <w:r>
              <w:rPr>
                <w:rFonts w:hint="eastAsia" w:asciiTheme="minorEastAsia" w:hAnsiTheme="minorEastAsia" w:eastAsiaTheme="minorEastAsia" w:cstheme="minorEastAsia"/>
                <w:color w:val="auto"/>
                <w:szCs w:val="21"/>
                <w:highlight w:val="none"/>
                <w:lang w:val="en-US" w:eastAsia="zh-CN"/>
              </w:rPr>
              <w:t>封面设置、</w:t>
            </w:r>
            <w:r>
              <w:rPr>
                <w:rFonts w:hint="eastAsia" w:asciiTheme="minorEastAsia" w:hAnsiTheme="minorEastAsia" w:eastAsiaTheme="minorEastAsia" w:cstheme="minorEastAsia"/>
                <w:color w:val="auto"/>
                <w:szCs w:val="21"/>
                <w:highlight w:val="none"/>
              </w:rPr>
              <w:t>目录编制作为评审因素</w:t>
            </w:r>
            <w:r>
              <w:rPr>
                <w:rFonts w:hint="eastAsia" w:ascii="宋体" w:hAnsi="宋体"/>
                <w:color w:val="auto"/>
                <w:szCs w:val="21"/>
                <w:highlight w:val="none"/>
              </w:rPr>
              <w:t>。</w:t>
            </w:r>
            <w:r>
              <w:rPr>
                <w:rFonts w:hint="eastAsia" w:ascii="宋体" w:hAnsi="宋体"/>
                <w:color w:val="auto"/>
                <w:szCs w:val="21"/>
                <w:highlight w:val="none"/>
                <w:lang w:val="en-US" w:eastAsia="zh-CN"/>
              </w:rPr>
              <w:t>注：技术部分采用明标评审时，不因形式问题（包括但不限于封面、页码、目录、字体、格式等）而被否决投标</w:t>
            </w:r>
            <w:r>
              <w:rPr>
                <w:rFonts w:hint="eastAsia" w:asciiTheme="minorEastAsia" w:hAnsiTheme="minorEastAsia" w:eastAsiaTheme="minorEastAsia" w:cstheme="minorEastAsia"/>
                <w:color w:val="auto"/>
                <w:szCs w:val="21"/>
                <w:highlight w:val="none"/>
              </w:rPr>
              <w:t>。</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（技术部分原则上不超过</w:t>
            </w:r>
            <w:r>
              <w:rPr>
                <w:rFonts w:hint="eastAsia" w:asciiTheme="minorEastAsia" w:hAnsiTheme="minorEastAsia" w:eastAsiaTheme="minorEastAsia" w:cstheme="minorEastAsia"/>
                <w:color w:val="auto"/>
                <w:szCs w:val="21"/>
                <w:highlight w:val="none"/>
                <w:u w:val="single"/>
                <w:lang w:val="en-US" w:eastAsia="zh-CN"/>
              </w:rPr>
              <w:t>200</w:t>
            </w:r>
            <w:r>
              <w:rPr>
                <w:rFonts w:hint="eastAsia" w:asciiTheme="minorEastAsia" w:hAnsiTheme="minorEastAsia" w:eastAsiaTheme="minorEastAsia" w:cstheme="minorEastAsia"/>
                <w:color w:val="auto"/>
                <w:szCs w:val="21"/>
                <w:highlight w:val="none"/>
              </w:rPr>
              <w:t>页，但不得将页数作为评审因素。）</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（4）资格审查部分</w:t>
            </w:r>
          </w:p>
          <w:p>
            <w:pPr>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应按照第六章规定格式排版，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Theme="minorEastAsia" w:hAnsiTheme="minorEastAsia" w:eastAsiaTheme="minorEastAsia" w:cstheme="minorEastAsia"/>
                <w:color w:val="auto"/>
                <w:szCs w:val="21"/>
                <w:highlight w:val="none"/>
              </w:rPr>
              <w:t>应编制目录，但不得将目录编制作为评审因素。</w:t>
            </w:r>
          </w:p>
          <w:p>
            <w:pPr>
              <w:adjustRightInd w:val="0"/>
              <w:snapToGrid w:val="0"/>
              <w:spacing w:line="400" w:lineRule="exact"/>
              <w:ind w:firstLine="420" w:firstLineChars="200"/>
              <w:rPr>
                <w:rFonts w:hint="eastAsia" w:asciiTheme="minorEastAsia" w:hAnsiTheme="minorEastAsia" w:eastAsiaTheme="minorEastAsia" w:cstheme="minorEastAsia"/>
                <w:i/>
                <w:color w:val="auto"/>
                <w:szCs w:val="21"/>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4.1.1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pacing w:val="-6"/>
                <w:kern w:val="0"/>
                <w:szCs w:val="21"/>
                <w:highlight w:val="none"/>
              </w:rPr>
              <w:t>投标文件的密封</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电子投标文件的加密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加密的电子投标文件应按照本章4.1.3项要求制作并加密，未按要求加密的电子投标文件，将无法上传至重庆市电子招投标系统，逾期未完成上传投标文件的，视为撤回投标文件。</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Theme="minorEastAsia" w:hAnsiTheme="minorEastAsia" w:eastAsiaTheme="minorEastAsia" w:cstheme="minorEastAsia"/>
                <w:color w:val="auto"/>
                <w:szCs w:val="21"/>
                <w:highlight w:val="none"/>
                <w:lang w:eastAsia="zh-CN"/>
              </w:rPr>
              <w:t>应当</w:t>
            </w:r>
            <w:r>
              <w:rPr>
                <w:rFonts w:hint="eastAsia" w:asciiTheme="minorEastAsia" w:hAnsiTheme="minorEastAsia" w:eastAsiaTheme="minorEastAsia" w:cstheme="minorEastAsia"/>
                <w:color w:val="auto"/>
                <w:szCs w:val="21"/>
                <w:highlight w:val="none"/>
              </w:rPr>
              <w:t>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4.1.2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shd w:val="clear" w:color="FFFFFF" w:fill="D9D9D9"/>
              </w:rPr>
            </w:pPr>
            <w:r>
              <w:rPr>
                <w:rFonts w:hint="eastAsia" w:asciiTheme="minorEastAsia" w:hAnsiTheme="minorEastAsia" w:eastAsiaTheme="minorEastAsia" w:cstheme="minorEastAsia"/>
                <w:color w:val="auto"/>
                <w:szCs w:val="21"/>
                <w:highlight w:val="none"/>
              </w:rPr>
              <w:t>封套上应载明的信息</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应在“投标文件”袋封套上写明如下内容：</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color w:val="auto"/>
                <w:kern w:val="0"/>
                <w:szCs w:val="21"/>
                <w:highlight w:val="none"/>
              </w:rPr>
              <w:t>招标人名称：</w:t>
            </w:r>
            <w:r>
              <w:rPr>
                <w:rFonts w:hint="eastAsia" w:asciiTheme="minorEastAsia" w:hAnsiTheme="minorEastAsia" w:eastAsiaTheme="minorEastAsia" w:cstheme="minorEastAsia"/>
                <w:color w:val="auto"/>
                <w:kern w:val="0"/>
                <w:szCs w:val="21"/>
                <w:highlight w:val="none"/>
                <w:u w:val="single"/>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color w:val="auto"/>
                <w:kern w:val="0"/>
                <w:szCs w:val="21"/>
                <w:highlight w:val="none"/>
              </w:rPr>
              <w:t>投标人名称：</w:t>
            </w:r>
            <w:r>
              <w:rPr>
                <w:rFonts w:hint="eastAsia" w:asciiTheme="minorEastAsia" w:hAnsiTheme="minorEastAsia" w:eastAsiaTheme="minorEastAsia" w:cstheme="minorEastAsia"/>
                <w:color w:val="auto"/>
                <w:kern w:val="0"/>
                <w:szCs w:val="21"/>
                <w:highlight w:val="none"/>
                <w:u w:val="single"/>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（项目名称）</w:t>
            </w:r>
            <w:r>
              <w:rPr>
                <w:rFonts w:hint="eastAsia" w:asciiTheme="minorEastAsia" w:hAnsiTheme="minorEastAsia" w:eastAsiaTheme="minorEastAsia" w:cstheme="minorEastAsia"/>
                <w:color w:val="auto"/>
                <w:kern w:val="0"/>
                <w:szCs w:val="21"/>
                <w:highlight w:val="none"/>
              </w:rPr>
              <w:t>投标文件</w:t>
            </w:r>
          </w:p>
          <w:p>
            <w:pPr>
              <w:pStyle w:val="16"/>
              <w:topLinePunct/>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在</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日</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时</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投标截止时间</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详见招标公告规定的投标截止时间。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递交投标文件地点</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投标人应当在投标截止时间前，通过互联网使用CA数字证书登录重庆市电子招投标系统，将加密的电子投标文件上传。</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特别注意：投标人如需现场递交不加密电子投标文件（光盘备份）等备用资料，则须在投标截止时间前递交，递交地点为</w:t>
            </w:r>
            <w:r>
              <w:rPr>
                <w:rFonts w:hint="eastAsia" w:asciiTheme="minorEastAsia" w:hAnsiTheme="minorEastAsia" w:eastAsiaTheme="minorEastAsia" w:cstheme="minorEastAsia"/>
                <w:bCs/>
                <w:color w:val="auto"/>
                <w:szCs w:val="21"/>
                <w:highlight w:val="none"/>
                <w:u w:val="single"/>
              </w:rPr>
              <w:t>重庆市公共资源交易中心</w:t>
            </w:r>
            <w:r>
              <w:rPr>
                <w:rFonts w:hint="eastAsia" w:asciiTheme="minorEastAsia" w:hAnsiTheme="minorEastAsia" w:eastAsiaTheme="minorEastAsia" w:cstheme="minorEastAsia"/>
                <w:bCs/>
                <w:color w:val="auto"/>
                <w:szCs w:val="21"/>
                <w:highlight w:val="none"/>
              </w:rPr>
              <w:t>开标区（具体请登陆</w:t>
            </w:r>
            <w:r>
              <w:rPr>
                <w:rFonts w:hint="eastAsia" w:asciiTheme="minorEastAsia" w:hAnsiTheme="minorEastAsia" w:eastAsiaTheme="minorEastAsia" w:cstheme="minorEastAsia"/>
                <w:bCs/>
                <w:color w:val="auto"/>
                <w:szCs w:val="21"/>
                <w:highlight w:val="none"/>
                <w:u w:val="single"/>
              </w:rPr>
              <w:t>重庆市公共资源交易网</w:t>
            </w:r>
            <w:r>
              <w:rPr>
                <w:rFonts w:hint="eastAsia" w:asciiTheme="minorEastAsia" w:hAnsiTheme="minorEastAsia" w:eastAsiaTheme="minorEastAsia" w:cstheme="minorEastAsia"/>
                <w:bCs/>
                <w:color w:val="auto"/>
                <w:szCs w:val="21"/>
                <w:highlight w:val="none"/>
              </w:rPr>
              <w:t>查询或递交文件当日见交易中心大厅电子显示屏）。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投标文件是否退还</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5.1.1</w:t>
            </w:r>
          </w:p>
        </w:tc>
        <w:tc>
          <w:tcPr>
            <w:tcW w:w="2629" w:type="dxa"/>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开标时间和地点</w:t>
            </w:r>
          </w:p>
        </w:tc>
        <w:tc>
          <w:tcPr>
            <w:tcW w:w="5386" w:type="dxa"/>
            <w:shd w:val="clear" w:color="auto" w:fill="auto"/>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开标时间：同投标截止时间</w:t>
            </w:r>
          </w:p>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kern w:val="0"/>
                <w:szCs w:val="21"/>
                <w:highlight w:val="none"/>
              </w:rPr>
              <w:t>开标地点：</w:t>
            </w:r>
            <w:r>
              <w:rPr>
                <w:rFonts w:hint="eastAsia" w:asciiTheme="minorEastAsia" w:hAnsiTheme="minorEastAsia" w:eastAsiaTheme="minorEastAsia" w:cstheme="minorEastAsia"/>
                <w:bCs/>
                <w:color w:val="auto"/>
                <w:szCs w:val="21"/>
                <w:highlight w:val="none"/>
                <w:u w:val="single"/>
              </w:rPr>
              <w:t>重庆市公共资源交易中心</w:t>
            </w:r>
            <w:r>
              <w:rPr>
                <w:rFonts w:hint="eastAsia" w:asciiTheme="minorEastAsia" w:hAnsiTheme="minorEastAsia" w:eastAsiaTheme="minorEastAsia" w:cstheme="minorEastAsia"/>
                <w:bCs/>
                <w:color w:val="auto"/>
                <w:szCs w:val="21"/>
                <w:highlight w:val="none"/>
              </w:rPr>
              <w:t>开标室（具体请登陆</w:t>
            </w:r>
            <w:r>
              <w:rPr>
                <w:rFonts w:hint="eastAsia" w:asciiTheme="minorEastAsia" w:hAnsiTheme="minorEastAsia" w:eastAsiaTheme="minorEastAsia" w:cstheme="minorEastAsia"/>
                <w:bCs/>
                <w:color w:val="auto"/>
                <w:szCs w:val="21"/>
                <w:highlight w:val="none"/>
                <w:u w:val="single"/>
              </w:rPr>
              <w:t>重庆市公共资源交易网</w:t>
            </w:r>
            <w:r>
              <w:rPr>
                <w:rFonts w:hint="eastAsia" w:asciiTheme="minorEastAsia" w:hAnsiTheme="minorEastAsia" w:eastAsiaTheme="minorEastAsia" w:cstheme="minorEastAsia"/>
                <w:bCs/>
                <w:color w:val="auto"/>
                <w:szCs w:val="21"/>
                <w:highlight w:val="none"/>
              </w:rPr>
              <w:t>查询或递交文件当日见交易中心大厅电子显示屏）。</w:t>
            </w:r>
          </w:p>
          <w:p>
            <w:pPr>
              <w:snapToGrid w:val="0"/>
              <w:spacing w:line="400" w:lineRule="exact"/>
              <w:ind w:firstLine="420" w:firstLineChars="200"/>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特别注意：</w:t>
            </w:r>
            <w:r>
              <w:rPr>
                <w:rFonts w:hint="eastAsia" w:asciiTheme="minorEastAsia" w:hAnsiTheme="minorEastAsia" w:eastAsiaTheme="minorEastAsia" w:cstheme="minorEastAsia"/>
                <w:bCs/>
                <w:color w:val="auto"/>
                <w:szCs w:val="21"/>
                <w:highlight w:val="none"/>
                <w:lang w:val="en-US" w:eastAsia="zh-CN"/>
              </w:rPr>
              <w:t>1、</w:t>
            </w:r>
            <w:r>
              <w:rPr>
                <w:rFonts w:hint="eastAsia" w:asciiTheme="minorEastAsia" w:hAnsiTheme="minorEastAsia" w:eastAsiaTheme="minorEastAsia" w:cstheme="minorEastAsia"/>
                <w:bCs/>
                <w:color w:val="auto"/>
                <w:szCs w:val="21"/>
                <w:highlight w:val="none"/>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bCs/>
                <w:color w:val="auto"/>
                <w:szCs w:val="21"/>
                <w:highlight w:val="none"/>
              </w:rPr>
              <w:t>2</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本项目开标</w:t>
            </w:r>
            <w:r>
              <w:rPr>
                <w:rFonts w:hint="eastAsia" w:asciiTheme="minorEastAsia" w:hAnsiTheme="minorEastAsia" w:eastAsiaTheme="minorEastAsia" w:cstheme="minorEastAsia"/>
                <w:bCs/>
                <w:color w:val="auto"/>
                <w:szCs w:val="21"/>
                <w:highlight w:val="none"/>
                <w:lang w:val="en-US" w:eastAsia="zh-CN"/>
              </w:rPr>
              <w:t>采用</w:t>
            </w:r>
            <w:r>
              <w:rPr>
                <w:rFonts w:hint="eastAsia" w:asciiTheme="minorEastAsia" w:hAnsiTheme="minorEastAsia" w:eastAsiaTheme="minorEastAsia" w:cstheme="minorEastAsia"/>
                <w:bCs/>
                <w:color w:val="auto"/>
                <w:szCs w:val="21"/>
                <w:highlight w:val="none"/>
              </w:rPr>
              <w:t>“重庆市工程建设项目不见面开标系统”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lang w:val="en-US" w:eastAsia="zh-CN"/>
              </w:rPr>
              <w:t>以下简称：</w:t>
            </w:r>
            <w:r>
              <w:rPr>
                <w:rFonts w:hint="eastAsia" w:asciiTheme="minorEastAsia" w:hAnsiTheme="minorEastAsia" w:eastAsiaTheme="minorEastAsia" w:cstheme="minorEastAsia"/>
                <w:bCs/>
                <w:color w:val="auto"/>
                <w:szCs w:val="21"/>
                <w:highlight w:val="none"/>
              </w:rPr>
              <w:t>不见面开标系统</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rPr>
              <w:t>。不出席现场开标的投标人也可登录不见面开标系统参与全过程开标活动。开标活动信息以</w:t>
            </w:r>
            <w:r>
              <w:rPr>
                <w:rFonts w:hint="eastAsia" w:asciiTheme="minorEastAsia" w:hAnsiTheme="minorEastAsia" w:eastAsiaTheme="minorEastAsia" w:cstheme="minorEastAsia"/>
                <w:bCs/>
                <w:color w:val="auto"/>
                <w:szCs w:val="21"/>
                <w:highlight w:val="none"/>
                <w:lang w:val="en-US" w:eastAsia="zh-CN"/>
              </w:rPr>
              <w:t>开标现场或</w:t>
            </w:r>
            <w:r>
              <w:rPr>
                <w:rFonts w:hint="eastAsia" w:asciiTheme="minorEastAsia" w:hAnsiTheme="minorEastAsia" w:eastAsiaTheme="minorEastAsia" w:cstheme="minorEastAsia"/>
                <w:bCs/>
                <w:color w:val="auto"/>
                <w:szCs w:val="21"/>
                <w:highlight w:val="none"/>
              </w:rPr>
              <w:t>不见面开标系统收到并展示的信息为准。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5.1.2</w:t>
            </w:r>
          </w:p>
        </w:tc>
        <w:tc>
          <w:tcPr>
            <w:tcW w:w="2629" w:type="dxa"/>
            <w:shd w:val="clear" w:color="auto" w:fill="auto"/>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解密时间</w:t>
            </w:r>
          </w:p>
        </w:tc>
        <w:tc>
          <w:tcPr>
            <w:tcW w:w="5386" w:type="dxa"/>
            <w:shd w:val="clear" w:color="auto" w:fill="auto"/>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解密时长为 30 分钟</w:t>
            </w:r>
            <w:r>
              <w:rPr>
                <w:rFonts w:hint="eastAsia" w:asciiTheme="minorEastAsia" w:hAnsiTheme="minorEastAsia" w:eastAsiaTheme="minorEastAsia" w:cstheme="minorEastAsia"/>
                <w:color w:val="auto"/>
                <w:kern w:val="0"/>
                <w:szCs w:val="21"/>
                <w:highlight w:val="none"/>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特别注意：因电子招标投标系统原因影响解密时间的，招标人可根据现场实际情况延长解密时间；因投标人原因未完成解密工作的，视为撤销其投标文件，其投标保证金以现金形式交纳的不予退还</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以保函形式交纳的由保函开立人支付保函担保的与投标保证金等额的款项。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开标程序</w:t>
            </w:r>
          </w:p>
        </w:tc>
        <w:tc>
          <w:tcPr>
            <w:tcW w:w="5386"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主持人按下列程序进行开标：</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 汇总投标保证金交纳情况</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4.4 打印所有投标人的投标保证金交纳</w:t>
            </w:r>
            <w:r>
              <w:rPr>
                <w:rFonts w:hint="eastAsia" w:asciiTheme="minorEastAsia" w:hAnsiTheme="minorEastAsia" w:eastAsiaTheme="minorEastAsia" w:cstheme="minorEastAsia"/>
                <w:color w:val="auto"/>
                <w:szCs w:val="21"/>
                <w:highlight w:val="none"/>
                <w:lang w:val="en-US" w:eastAsia="zh-CN"/>
              </w:rPr>
              <w:t>情况</w:t>
            </w:r>
            <w:r>
              <w:rPr>
                <w:rFonts w:hint="eastAsia" w:asciiTheme="minorEastAsia" w:hAnsiTheme="minorEastAsia" w:eastAsiaTheme="minorEastAsia" w:cstheme="minorEastAsia"/>
                <w:color w:val="auto"/>
                <w:szCs w:val="21"/>
                <w:highlight w:val="none"/>
              </w:rPr>
              <w:t>，并由招标人代表、监标人、记录人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确认。</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 公布最高限价</w:t>
            </w:r>
            <w:r>
              <w:rPr>
                <w:rFonts w:hint="eastAsia" w:asciiTheme="minorEastAsia" w:hAnsiTheme="minorEastAsia" w:eastAsiaTheme="minorEastAsia" w:cstheme="minorEastAsia"/>
                <w:color w:val="auto"/>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 公布投标人名称、投标</w:t>
            </w:r>
            <w:r>
              <w:rPr>
                <w:rFonts w:hint="eastAsia" w:asciiTheme="minorEastAsia" w:hAnsiTheme="minorEastAsia" w:eastAsiaTheme="minorEastAsia" w:cstheme="minorEastAsia"/>
                <w:color w:val="auto"/>
                <w:szCs w:val="21"/>
                <w:highlight w:val="none"/>
                <w:lang w:val="en-US" w:eastAsia="zh-CN"/>
              </w:rPr>
              <w:t>总</w:t>
            </w:r>
            <w:r>
              <w:rPr>
                <w:rFonts w:hint="eastAsia" w:asciiTheme="minorEastAsia" w:hAnsiTheme="minorEastAsia" w:eastAsiaTheme="minorEastAsia" w:cstheme="minorEastAsia"/>
                <w:color w:val="auto"/>
                <w:szCs w:val="21"/>
                <w:highlight w:val="none"/>
              </w:rPr>
              <w:t>报价、</w:t>
            </w:r>
            <w:r>
              <w:rPr>
                <w:rFonts w:hint="eastAsia" w:asciiTheme="minorEastAsia" w:hAnsiTheme="minorEastAsia" w:eastAsiaTheme="minorEastAsia" w:cstheme="minorEastAsia"/>
                <w:color w:val="auto"/>
                <w:szCs w:val="21"/>
                <w:highlight w:val="none"/>
                <w:lang w:val="en-US" w:eastAsia="zh-CN"/>
              </w:rPr>
              <w:t>监理服务期限</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总监理工程师</w:t>
            </w:r>
            <w:r>
              <w:rPr>
                <w:rFonts w:hint="eastAsia" w:asciiTheme="minorEastAsia" w:hAnsiTheme="minorEastAsia" w:eastAsiaTheme="minorEastAsia" w:cstheme="minorEastAsia"/>
                <w:color w:val="auto"/>
                <w:szCs w:val="21"/>
                <w:highlight w:val="none"/>
              </w:rPr>
              <w:t>及其他内容。</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 对采用综合评估法的项目，需要抽取</w:t>
            </w:r>
            <w:r>
              <w:rPr>
                <w:rFonts w:hint="eastAsia" w:ascii="宋体" w:hAnsi="宋体"/>
                <w:szCs w:val="21"/>
                <w:lang w:val="en-US" w:eastAsia="zh-CN"/>
              </w:rPr>
              <w:t>下浮系数N</w:t>
            </w:r>
            <w:r>
              <w:rPr>
                <w:rFonts w:hint="eastAsia" w:asciiTheme="minorEastAsia" w:hAnsiTheme="minorEastAsia" w:eastAsiaTheme="minorEastAsia" w:cstheme="minorEastAsia"/>
                <w:color w:val="auto"/>
                <w:szCs w:val="21"/>
                <w:highlight w:val="none"/>
              </w:rPr>
              <w:t>的，在开标现场完成抽取，抽取结果记入开标记录表。相关系数抽取方式如下：</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②</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③……</w:t>
            </w:r>
          </w:p>
          <w:p>
            <w:pPr>
              <w:autoSpaceDE w:val="0"/>
              <w:autoSpaceDN w:val="0"/>
              <w:adjustRightInd w:val="0"/>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 投标人代表、招标人代表、监标人、主持人、记录人等有关人员在开标记录上</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确认。因其他原因未能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的，视为默认开标结果。</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11.主持人宣布开标结束。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5386" w:type="dxa"/>
            <w:vAlign w:val="center"/>
          </w:tcPr>
          <w:p>
            <w:pPr>
              <w:spacing w:line="400" w:lineRule="exact"/>
              <w:ind w:firstLine="436"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pacing w:val="4"/>
                <w:kern w:val="0"/>
                <w:szCs w:val="21"/>
                <w:highlight w:val="none"/>
              </w:rPr>
              <w:t>由招标人按法律法规及相关规定依法组建评标委员会</w:t>
            </w:r>
            <w:r>
              <w:rPr>
                <w:rFonts w:hint="eastAsia" w:asciiTheme="minorEastAsia" w:hAnsiTheme="minorEastAsia" w:eastAsiaTheme="minorEastAsia" w:cstheme="minorEastAsia"/>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评标委员会推荐中标候选人的</w:t>
            </w:r>
            <w:r>
              <w:rPr>
                <w:rFonts w:hint="eastAsia" w:asciiTheme="minorEastAsia" w:hAnsiTheme="minorEastAsia" w:eastAsiaTheme="minorEastAsia" w:cstheme="minorEastAsia"/>
                <w:color w:val="auto"/>
                <w:szCs w:val="21"/>
                <w:highlight w:val="none"/>
                <w:lang w:val="en-US" w:eastAsia="zh-CN"/>
              </w:rPr>
              <w:t>人数</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□推荐经评审综合得分由高到低排名前</w:t>
            </w:r>
            <w:r>
              <w:rPr>
                <w:rFonts w:hint="eastAsia" w:asciiTheme="minorEastAsia" w:hAnsiTheme="minorEastAsia" w:eastAsiaTheme="minorEastAsia" w:cstheme="minorEastAsia"/>
                <w:color w:val="auto"/>
                <w:kern w:val="0"/>
                <w:szCs w:val="21"/>
                <w:highlight w:val="none"/>
                <w:u w:val="single"/>
                <w:lang w:eastAsia="zh-CN"/>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3 </w:t>
            </w:r>
            <w:r>
              <w:rPr>
                <w:rFonts w:hint="eastAsia" w:asciiTheme="minorEastAsia" w:hAnsiTheme="minorEastAsia" w:eastAsiaTheme="minorEastAsia" w:cstheme="minorEastAsia"/>
                <w:color w:val="auto"/>
                <w:kern w:val="0"/>
                <w:szCs w:val="21"/>
                <w:highlight w:val="none"/>
              </w:rPr>
              <w:t>名为中标候选人，若有效投标人少于</w:t>
            </w:r>
            <w:r>
              <w:rPr>
                <w:rFonts w:hint="eastAsia" w:asciiTheme="minorEastAsia" w:hAnsiTheme="minorEastAsia" w:eastAsiaTheme="minorEastAsia" w:cstheme="minorEastAsia"/>
                <w:color w:val="auto"/>
                <w:kern w:val="0"/>
                <w:szCs w:val="21"/>
                <w:highlight w:val="none"/>
                <w:u w:val="single"/>
                <w:lang w:eastAsia="zh-CN"/>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3 </w:t>
            </w:r>
            <w:r>
              <w:rPr>
                <w:rFonts w:hint="eastAsia" w:asciiTheme="minorEastAsia" w:hAnsiTheme="minorEastAsia" w:eastAsiaTheme="minorEastAsia" w:cstheme="minorEastAsia"/>
                <w:color w:val="auto"/>
                <w:kern w:val="0"/>
                <w:szCs w:val="21"/>
                <w:highlight w:val="none"/>
              </w:rPr>
              <w:t>个的则按实际数量推荐。</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□推荐经评审合格的报价由低到高排名前</w:t>
            </w:r>
            <w:r>
              <w:rPr>
                <w:rFonts w:hint="eastAsia" w:asciiTheme="minorEastAsia" w:hAnsiTheme="minorEastAsia" w:eastAsiaTheme="minorEastAsia" w:cstheme="minorEastAsia"/>
                <w:color w:val="auto"/>
                <w:kern w:val="0"/>
                <w:szCs w:val="21"/>
                <w:highlight w:val="none"/>
                <w:u w:val="single"/>
                <w:lang w:eastAsia="zh-CN"/>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3 </w:t>
            </w:r>
            <w:r>
              <w:rPr>
                <w:rFonts w:hint="eastAsia" w:asciiTheme="minorEastAsia" w:hAnsiTheme="minorEastAsia" w:eastAsiaTheme="minorEastAsia" w:cstheme="minorEastAsia"/>
                <w:color w:val="auto"/>
                <w:kern w:val="0"/>
                <w:szCs w:val="21"/>
                <w:highlight w:val="none"/>
              </w:rPr>
              <w:t>名为中标候选人，若有效投标人少于</w:t>
            </w:r>
            <w:r>
              <w:rPr>
                <w:rFonts w:hint="eastAsia" w:asciiTheme="minorEastAsia" w:hAnsiTheme="minorEastAsia" w:eastAsiaTheme="minorEastAsia" w:cstheme="minorEastAsia"/>
                <w:color w:val="auto"/>
                <w:kern w:val="0"/>
                <w:szCs w:val="21"/>
                <w:highlight w:val="none"/>
                <w:u w:val="single"/>
                <w:lang w:eastAsia="zh-CN"/>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3 </w:t>
            </w:r>
            <w:r>
              <w:rPr>
                <w:rFonts w:hint="eastAsia" w:asciiTheme="minorEastAsia" w:hAnsiTheme="minorEastAsia" w:eastAsiaTheme="minorEastAsia" w:cstheme="minorEastAsia"/>
                <w:color w:val="auto"/>
                <w:kern w:val="0"/>
                <w:szCs w:val="21"/>
                <w:highlight w:val="none"/>
              </w:rPr>
              <w:t>个的则按实际数量推荐。</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kern w:val="0"/>
                <w:szCs w:val="21"/>
                <w:highlight w:val="none"/>
              </w:rPr>
              <w:t>[提示：中标候选人应当不超过3个，招标人根据实际需要设置中标候选人具体数量</w:t>
            </w:r>
            <w:r>
              <w:rPr>
                <w:rFonts w:hint="eastAsia" w:asciiTheme="minorEastAsia" w:hAnsiTheme="minorEastAsia" w:eastAsiaTheme="minorEastAsia" w:cstheme="minorEastAsia"/>
                <w:i/>
                <w:color w:val="auto"/>
                <w:kern w:val="0"/>
                <w:szCs w:val="21"/>
                <w:highlight w:val="none"/>
                <w:lang w:eastAsia="zh-CN"/>
              </w:rPr>
              <w:t>。</w:t>
            </w:r>
            <w:r>
              <w:rPr>
                <w:rFonts w:hint="eastAsia" w:asciiTheme="minorEastAsia" w:hAnsiTheme="minorEastAsia" w:eastAsiaTheme="minorEastAsia" w:cstheme="minorEastAsia"/>
                <w:i/>
                <w:color w:val="auto"/>
                <w:kern w:val="0"/>
                <w:szCs w:val="21"/>
                <w:highlight w:val="none"/>
              </w:rPr>
              <w:t>]</w:t>
            </w:r>
            <w:r>
              <w:rPr>
                <w:rFonts w:hint="eastAsia" w:asciiTheme="minorEastAsia" w:hAnsiTheme="minorEastAsia" w:eastAsiaTheme="minorEastAsia" w:cstheme="minorEastAsia"/>
                <w:color w:val="auto"/>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中标候选人公示媒介及期限</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招标人在收到评标报告后3日内将评标结果在</w:t>
            </w:r>
            <w:r>
              <w:rPr>
                <w:rFonts w:hint="eastAsia" w:asciiTheme="minorEastAsia" w:hAnsiTheme="minorEastAsia" w:eastAsiaTheme="minorEastAsia" w:cstheme="minorEastAsia"/>
                <w:color w:val="auto"/>
                <w:szCs w:val="21"/>
                <w:highlight w:val="none"/>
                <w:u w:val="single"/>
              </w:rPr>
              <w:t xml:space="preserve">    （相应网站）  </w:t>
            </w:r>
            <w:r>
              <w:rPr>
                <w:rFonts w:hint="eastAsia" w:asciiTheme="minorEastAsia" w:hAnsiTheme="minorEastAsia" w:eastAsiaTheme="minorEastAsia" w:cstheme="minorEastAsia"/>
                <w:color w:val="auto"/>
                <w:szCs w:val="21"/>
                <w:highlight w:val="none"/>
              </w:rPr>
              <w:t>上进行公示，公示期</w:t>
            </w:r>
            <w:r>
              <w:rPr>
                <w:rFonts w:hint="eastAsia" w:asciiTheme="minorEastAsia" w:hAnsiTheme="minorEastAsia" w:eastAsiaTheme="minorEastAsia" w:cstheme="minorEastAsia"/>
                <w:color w:val="auto"/>
                <w:szCs w:val="21"/>
                <w:highlight w:val="none"/>
                <w:lang w:val="en-US" w:eastAsia="zh-CN"/>
              </w:rPr>
              <w:t>不少于</w:t>
            </w:r>
            <w:r>
              <w:rPr>
                <w:rFonts w:hint="eastAsia" w:asciiTheme="minorEastAsia" w:hAnsiTheme="minorEastAsia" w:eastAsiaTheme="minorEastAsia" w:cstheme="minorEastAsia"/>
                <w:color w:val="auto"/>
                <w:szCs w:val="21"/>
                <w:highlight w:val="none"/>
                <w:u w:val="none"/>
              </w:rPr>
              <w:t>3日</w:t>
            </w:r>
            <w:r>
              <w:rPr>
                <w:rFonts w:hint="eastAsia" w:asciiTheme="minorEastAsia" w:hAnsiTheme="minorEastAsia" w:eastAsiaTheme="minorEastAsia" w:cstheme="minorEastAsia"/>
                <w:color w:val="auto"/>
                <w:szCs w:val="21"/>
                <w:highlight w:val="none"/>
              </w:rPr>
              <w:t>。为深化信息公开，接受社会监督，本项目将按照《招标公告和公示信息发布管理办法》（国家发改委令第10号）的要求，公示内容包括中标候选人名称、排序、投标报价；中标候选人资质、投标业绩名称</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，中标候选人总监理工程师姓名及其相关证书名称和编号、投标业绩名称</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如有</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highlight w:val="none"/>
              </w:rPr>
              <w:t>□</w:t>
            </w:r>
            <w:r>
              <w:rPr>
                <w:rFonts w:hint="eastAsia" w:ascii="宋体" w:hAnsi="宋体" w:cs="宋体"/>
                <w:szCs w:val="21"/>
              </w:rPr>
              <w:t>未递交投标保证金且提交了《中小微企业声明函》的中标候选人名单；</w:t>
            </w:r>
            <w:r>
              <w:rPr>
                <w:rFonts w:hint="eastAsia" w:asciiTheme="minorEastAsia" w:hAnsiTheme="minorEastAsia" w:eastAsiaTheme="minorEastAsia" w:cstheme="minorEastAsia"/>
                <w:color w:val="auto"/>
                <w:szCs w:val="21"/>
                <w:highlight w:val="none"/>
              </w:rPr>
              <w:t>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Theme="minorEastAsia" w:hAnsiTheme="minorEastAsia" w:eastAsiaTheme="minorEastAsia" w:cstheme="minorEastAsia"/>
                <w:color w:val="auto"/>
                <w:szCs w:val="21"/>
                <w:highlight w:val="none"/>
              </w:rPr>
              <w:t>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否</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7.5</w:t>
            </w:r>
          </w:p>
        </w:tc>
        <w:tc>
          <w:tcPr>
            <w:tcW w:w="2629" w:type="dxa"/>
            <w:vAlign w:val="center"/>
          </w:tcPr>
          <w:p>
            <w:pPr>
              <w:spacing w:line="400" w:lineRule="exact"/>
              <w:jc w:val="center"/>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en-US" w:eastAsia="zh-CN"/>
              </w:rPr>
              <w:t>中标结果公告</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7.6.1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1．中标人是否提供履约保证金：</w:t>
            </w:r>
            <w:r>
              <w:rPr>
                <w:rFonts w:hint="eastAsia" w:asciiTheme="minorEastAsia" w:hAnsiTheme="minorEastAsia" w:eastAsiaTheme="minorEastAsia" w:cstheme="minorEastAsia"/>
                <w:color w:val="auto"/>
                <w:kern w:val="0"/>
                <w:szCs w:val="21"/>
                <w:highlight w:val="none"/>
                <w:u w:val="single"/>
              </w:rPr>
              <w:t>提供</w:t>
            </w:r>
            <w:r>
              <w:rPr>
                <w:rFonts w:hint="eastAsia" w:asciiTheme="minorEastAsia" w:hAnsiTheme="minorEastAsia" w:eastAsiaTheme="minorEastAsia" w:cstheme="minorEastAsia"/>
                <w:color w:val="auto"/>
                <w:kern w:val="0"/>
                <w:szCs w:val="21"/>
                <w:highlight w:val="none"/>
              </w:rPr>
              <w:t>。</w:t>
            </w:r>
            <w:r>
              <w:rPr>
                <w:rFonts w:hint="eastAsia" w:ascii="宋体" w:hAnsi="宋体"/>
                <w:i/>
                <w:color w:val="auto"/>
                <w:kern w:val="0"/>
                <w:szCs w:val="21"/>
                <w:highlight w:val="none"/>
              </w:rPr>
              <w:t>[提示：招标人要求中标人提供履约</w:t>
            </w:r>
            <w:r>
              <w:rPr>
                <w:rFonts w:hint="eastAsia" w:ascii="宋体" w:hAnsi="宋体"/>
                <w:i/>
                <w:color w:val="auto"/>
                <w:kern w:val="0"/>
                <w:szCs w:val="21"/>
                <w:highlight w:val="none"/>
                <w:lang w:val="en-US" w:eastAsia="zh-CN"/>
              </w:rPr>
              <w:t>保证金</w:t>
            </w:r>
            <w:r>
              <w:rPr>
                <w:rFonts w:hint="eastAsia" w:ascii="宋体" w:hAnsi="宋体"/>
                <w:i/>
                <w:color w:val="auto"/>
                <w:kern w:val="0"/>
                <w:szCs w:val="21"/>
                <w:highlight w:val="none"/>
              </w:rPr>
              <w:t>的，应向中标人提供相应的支付担保。]</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highlight w:val="none"/>
              </w:rPr>
              <w:t>□联合体投标的</w:t>
            </w:r>
            <w:r>
              <w:rPr>
                <w:rFonts w:hint="eastAsia" w:asciiTheme="minorEastAsia" w:hAnsiTheme="minorEastAsia" w:eastAsiaTheme="minorEastAsia" w:cstheme="minorEastAsia"/>
                <w:color w:val="auto"/>
                <w:kern w:val="0"/>
                <w:szCs w:val="21"/>
                <w:highlight w:val="none"/>
              </w:rPr>
              <w:t>，由联合体牵头人或按照</w:t>
            </w:r>
            <w:r>
              <w:rPr>
                <w:rFonts w:hint="eastAsia" w:asciiTheme="minorEastAsia" w:hAnsiTheme="minorEastAsia" w:eastAsiaTheme="minorEastAsia" w:cstheme="minorEastAsia"/>
                <w:color w:val="auto"/>
                <w:kern w:val="0"/>
                <w:szCs w:val="21"/>
                <w:highlight w:val="none"/>
                <w:lang w:eastAsia="zh-CN"/>
              </w:rPr>
              <w:t>共同投标协议</w:t>
            </w:r>
            <w:r>
              <w:rPr>
                <w:rFonts w:hint="eastAsia" w:asciiTheme="minorEastAsia" w:hAnsiTheme="minorEastAsia" w:eastAsiaTheme="minorEastAsia" w:cstheme="minorEastAsia"/>
                <w:color w:val="auto"/>
                <w:kern w:val="0"/>
                <w:szCs w:val="21"/>
                <w:highlight w:val="none"/>
              </w:rPr>
              <w:t>的约定提交履约保证金。</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2．中标人提供履约保证金的形式、金额及期限：</w:t>
            </w:r>
          </w:p>
          <w:p>
            <w:pPr>
              <w:snapToGrid w:val="0"/>
              <w:spacing w:line="400" w:lineRule="exact"/>
              <w:ind w:firstLine="420" w:firstLineChars="200"/>
              <w:rPr>
                <w:rFonts w:hint="eastAsia" w:ascii="宋体" w:hAnsi="宋体" w:eastAsia="宋体"/>
                <w:kern w:val="0"/>
                <w:szCs w:val="21"/>
                <w:lang w:val="en-US" w:eastAsia="zh-CN"/>
              </w:rPr>
            </w:pPr>
            <w:r>
              <w:rPr>
                <w:rFonts w:hint="eastAsia" w:asciiTheme="minorEastAsia" w:hAnsiTheme="minorEastAsia" w:eastAsiaTheme="minorEastAsia" w:cstheme="minorEastAsia"/>
                <w:color w:val="auto"/>
                <w:kern w:val="0"/>
                <w:szCs w:val="21"/>
                <w:highlight w:val="none"/>
              </w:rPr>
              <w:t>（1）履约保证金的形式：现金或</w:t>
            </w:r>
            <w:r>
              <w:rPr>
                <w:rFonts w:hint="eastAsia" w:asciiTheme="minorEastAsia" w:hAnsiTheme="minorEastAsia" w:eastAsiaTheme="minorEastAsia" w:cstheme="minorEastAsia"/>
                <w:color w:val="auto"/>
                <w:kern w:val="0"/>
                <w:szCs w:val="21"/>
                <w:highlight w:val="none"/>
                <w:lang w:val="en-US" w:eastAsia="zh-CN"/>
              </w:rPr>
              <w:t>履约</w:t>
            </w:r>
            <w:r>
              <w:rPr>
                <w:rFonts w:hint="eastAsia" w:asciiTheme="minorEastAsia" w:hAnsiTheme="minorEastAsia" w:eastAsiaTheme="minorEastAsia" w:cstheme="minorEastAsia"/>
                <w:color w:val="auto"/>
                <w:kern w:val="0"/>
                <w:szCs w:val="21"/>
                <w:highlight w:val="none"/>
              </w:rPr>
              <w:t>保函或现金+</w:t>
            </w:r>
            <w:r>
              <w:rPr>
                <w:rFonts w:hint="eastAsia" w:asciiTheme="minorEastAsia" w:hAnsiTheme="minorEastAsia" w:eastAsiaTheme="minorEastAsia" w:cstheme="minorEastAsia"/>
                <w:color w:val="auto"/>
                <w:kern w:val="0"/>
                <w:szCs w:val="21"/>
                <w:highlight w:val="none"/>
                <w:lang w:val="en-US" w:eastAsia="zh-CN"/>
              </w:rPr>
              <w:t>履约</w:t>
            </w:r>
            <w:r>
              <w:rPr>
                <w:rFonts w:hint="eastAsia" w:asciiTheme="minorEastAsia" w:hAnsiTheme="minorEastAsia" w:eastAsiaTheme="minorEastAsia" w:cstheme="minorEastAsia"/>
                <w:color w:val="auto"/>
                <w:kern w:val="0"/>
                <w:szCs w:val="21"/>
                <w:highlight w:val="none"/>
              </w:rPr>
              <w:t>保函的组合</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其示范文本详见第四章合同条款及格式附件</w:t>
            </w:r>
            <w:r>
              <w:rPr>
                <w:rFonts w:hint="eastAsia" w:ascii="宋体" w:hAnsi="宋体"/>
                <w:kern w:val="0"/>
                <w:szCs w:val="21"/>
                <w:lang w:eastAsia="zh-CN"/>
              </w:rPr>
              <w:t>。</w:t>
            </w:r>
            <w:r>
              <w:rPr>
                <w:rFonts w:hint="eastAsia" w:ascii="宋体" w:hAnsi="宋体"/>
                <w:kern w:val="0"/>
                <w:szCs w:val="21"/>
                <w:lang w:val="en-US" w:eastAsia="zh-CN"/>
              </w:rPr>
              <w:t>中标人提交的履约保函应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szCs w:val="21"/>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宋体" w:hAnsi="宋体"/>
                <w:kern w:val="0"/>
                <w:szCs w:val="21"/>
                <w:lang w:val="en-US" w:eastAsia="zh-CN"/>
              </w:rPr>
              <w:t>（2）具体要求：履约保函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中标人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履约保函为纸质保函的，纸质保函应注明在</w:t>
            </w:r>
            <w:r>
              <w:rPr>
                <w:rFonts w:hint="eastAsia" w:ascii="宋体" w:hAnsi="宋体"/>
                <w:kern w:val="0"/>
                <w:szCs w:val="21"/>
              </w:rPr>
              <w:t>重庆市辖区范围内的核验地址和核验方式</w:t>
            </w:r>
            <w:r>
              <w:rPr>
                <w:rFonts w:hint="eastAsia" w:ascii="宋体" w:hAnsi="宋体"/>
                <w:kern w:val="0"/>
                <w:szCs w:val="21"/>
                <w:lang w:eastAsia="zh-CN"/>
              </w:rPr>
              <w:t>，</w:t>
            </w:r>
            <w:r>
              <w:rPr>
                <w:rFonts w:hint="eastAsia" w:ascii="宋体" w:hAnsi="宋体"/>
                <w:kern w:val="0"/>
                <w:szCs w:val="21"/>
                <w:lang w:val="en-US" w:eastAsia="zh-CN"/>
              </w:rPr>
              <w:t>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中标人对所提交的履约保函的真实性、合法性、有效性负责。</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val="en-US" w:eastAsia="zh-CN"/>
              </w:rPr>
              <w:t>3</w:t>
            </w:r>
            <w:r>
              <w:rPr>
                <w:rFonts w:hint="eastAsia" w:asciiTheme="minorEastAsia" w:hAnsiTheme="minorEastAsia" w:eastAsiaTheme="minorEastAsia" w:cstheme="minorEastAsia"/>
                <w:color w:val="auto"/>
                <w:kern w:val="0"/>
                <w:szCs w:val="21"/>
                <w:highlight w:val="none"/>
              </w:rPr>
              <w:t>）履约保证金的金额：</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iCs/>
                <w:color w:val="auto"/>
                <w:kern w:val="0"/>
                <w:szCs w:val="21"/>
                <w:highlight w:val="none"/>
              </w:rPr>
              <w:t>不超过中标合同金额的10%。</w:t>
            </w:r>
            <w:r>
              <w:rPr>
                <w:rFonts w:hint="eastAsia" w:asciiTheme="minorEastAsia" w:hAnsiTheme="minorEastAsia" w:eastAsiaTheme="minorEastAsia" w:cstheme="minorEastAsia"/>
                <w:i/>
                <w:iCs/>
                <w:color w:val="auto"/>
                <w:kern w:val="0"/>
                <w:szCs w:val="21"/>
                <w:highlight w:val="none"/>
                <w:lang w:val="en-US"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lang w:eastAsia="zh-CN"/>
              </w:rPr>
              <w:t>①</w:t>
            </w:r>
            <w:r>
              <w:rPr>
                <w:rFonts w:hint="eastAsia" w:asciiTheme="minorEastAsia" w:hAnsiTheme="minorEastAsia" w:eastAsiaTheme="minorEastAsia" w:cstheme="minorEastAsia"/>
                <w:color w:val="auto"/>
                <w:kern w:val="0"/>
                <w:szCs w:val="21"/>
                <w:highlight w:val="none"/>
              </w:rPr>
              <w:t>红名单优惠：红名单中的中标人履约</w:t>
            </w:r>
            <w:r>
              <w:rPr>
                <w:rFonts w:hint="eastAsia" w:asciiTheme="minorEastAsia" w:hAnsiTheme="minorEastAsia" w:eastAsiaTheme="minorEastAsia" w:cstheme="minorEastAsia"/>
                <w:color w:val="auto"/>
                <w:kern w:val="0"/>
                <w:szCs w:val="21"/>
                <w:highlight w:val="none"/>
                <w:lang w:eastAsia="zh-CN"/>
              </w:rPr>
              <w:t>保证金</w:t>
            </w:r>
            <w:r>
              <w:rPr>
                <w:rFonts w:hint="eastAsia" w:asciiTheme="minorEastAsia" w:hAnsiTheme="minorEastAsia" w:eastAsiaTheme="minorEastAsia" w:cstheme="minorEastAsia"/>
                <w:color w:val="auto"/>
                <w:kern w:val="0"/>
                <w:szCs w:val="21"/>
                <w:highlight w:val="none"/>
              </w:rPr>
              <w:t>金额为应缴纳金额的</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lang w:val="en-US" w:eastAsia="zh-CN"/>
              </w:rPr>
              <w:t>（50%～80%）</w:t>
            </w:r>
            <w:r>
              <w:rPr>
                <w:rFonts w:hint="eastAsia" w:asciiTheme="minorEastAsia" w:hAnsiTheme="minorEastAsia" w:eastAsiaTheme="minorEastAsia" w:cstheme="minorEastAsia"/>
                <w:color w:val="auto"/>
                <w:kern w:val="0"/>
                <w:szCs w:val="21"/>
                <w:highlight w:val="none"/>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②红名单认定标准：</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rPr>
              <w:t>□方式一：非联合体中标的，须中标人所属红名单类别包含在招标范围内</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联合体中标的，须联合体牵头人在红名单中，并且按照</w:t>
            </w:r>
            <w:r>
              <w:rPr>
                <w:rFonts w:hint="eastAsia" w:asciiTheme="minorEastAsia" w:hAnsiTheme="minorEastAsia" w:eastAsiaTheme="minorEastAsia" w:cstheme="minorEastAsia"/>
                <w:color w:val="auto"/>
                <w:kern w:val="0"/>
                <w:szCs w:val="21"/>
                <w:highlight w:val="none"/>
                <w:lang w:eastAsia="zh-CN"/>
              </w:rPr>
              <w:t>共同投标协议</w:t>
            </w:r>
            <w:r>
              <w:rPr>
                <w:rFonts w:hint="eastAsia" w:asciiTheme="minorEastAsia" w:hAnsiTheme="minorEastAsia" w:eastAsiaTheme="minorEastAsia" w:cstheme="minorEastAsia"/>
                <w:color w:val="auto"/>
                <w:kern w:val="0"/>
                <w:szCs w:val="21"/>
                <w:highlight w:val="none"/>
              </w:rPr>
              <w:t>牵头人所属红名单类别包含在其工作范围内。中标人是否属于红名单，以</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为准</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iCs/>
                <w:color w:val="auto"/>
                <w:kern w:val="0"/>
                <w:szCs w:val="21"/>
                <w:highlight w:val="none"/>
              </w:rPr>
              <w:t>以开标环节信用状况查询结果为准</w:t>
            </w:r>
            <w:r>
              <w:rPr>
                <w:rFonts w:hint="eastAsia" w:asciiTheme="minorEastAsia" w:hAnsiTheme="minorEastAsia" w:eastAsiaTheme="minorEastAsia" w:cstheme="minorEastAsia"/>
                <w:i/>
                <w:iCs/>
                <w:color w:val="auto"/>
                <w:kern w:val="0"/>
                <w:szCs w:val="21"/>
                <w:highlight w:val="none"/>
                <w:lang w:val="en-US" w:eastAsia="zh-CN"/>
              </w:rPr>
              <w:t>或者</w:t>
            </w:r>
            <w:r>
              <w:rPr>
                <w:rFonts w:hint="eastAsia" w:asciiTheme="minorEastAsia" w:hAnsiTheme="minorEastAsia" w:eastAsiaTheme="minorEastAsia" w:cstheme="minorEastAsia"/>
                <w:i/>
                <w:iCs/>
                <w:color w:val="auto"/>
                <w:kern w:val="0"/>
                <w:szCs w:val="21"/>
                <w:highlight w:val="none"/>
              </w:rPr>
              <w:t>以中标通知书落款时间当日信用状况查询结果为准</w:t>
            </w:r>
            <w:r>
              <w:rPr>
                <w:rFonts w:hint="eastAsia" w:asciiTheme="minorEastAsia" w:hAnsiTheme="minorEastAsia" w:eastAsiaTheme="minorEastAsia" w:cstheme="minorEastAsia"/>
                <w:i/>
                <w:iCs/>
                <w:color w:val="auto"/>
                <w:kern w:val="0"/>
                <w:szCs w:val="21"/>
                <w:highlight w:val="none"/>
                <w:lang w:val="en-US" w:eastAsia="zh-CN"/>
              </w:rPr>
              <w:t>或</w:t>
            </w:r>
            <w:r>
              <w:rPr>
                <w:rFonts w:hint="eastAsia" w:asciiTheme="minorEastAsia" w:hAnsiTheme="minorEastAsia" w:eastAsiaTheme="minorEastAsia" w:cstheme="minorEastAsia"/>
                <w:i/>
                <w:iCs/>
                <w:color w:val="auto"/>
                <w:kern w:val="0"/>
                <w:szCs w:val="21"/>
                <w:highlight w:val="none"/>
                <w:u w:val="single"/>
                <w:lang w:val="en-US" w:eastAsia="zh-CN"/>
              </w:rPr>
              <w:t>者由招标人自行明确其他方式</w:t>
            </w:r>
            <w:r>
              <w:rPr>
                <w:rFonts w:hint="eastAsia" w:asciiTheme="minorEastAsia" w:hAnsiTheme="minorEastAsia" w:eastAsiaTheme="minorEastAsia" w:cstheme="minorEastAsia"/>
                <w:i/>
                <w:iCs/>
                <w:color w:val="auto"/>
                <w:kern w:val="0"/>
                <w:szCs w:val="21"/>
                <w:highlight w:val="none"/>
              </w:rPr>
              <w:t>。</w:t>
            </w:r>
            <w:r>
              <w:rPr>
                <w:rFonts w:hint="eastAsia" w:asciiTheme="minorEastAsia" w:hAnsiTheme="minorEastAsia" w:eastAsiaTheme="minorEastAsia" w:cstheme="minorEastAsia"/>
                <w:i/>
                <w:iCs/>
                <w:color w:val="auto"/>
                <w:kern w:val="0"/>
                <w:szCs w:val="21"/>
                <w:highlight w:val="none"/>
                <w:lang w:val="en-US" w:eastAsia="zh-CN"/>
              </w:rPr>
              <w:t>]</w:t>
            </w:r>
          </w:p>
          <w:p>
            <w:pPr>
              <w:snapToGrid w:val="0"/>
              <w:spacing w:line="400" w:lineRule="exact"/>
              <w:ind w:firstLine="420" w:firstLineChars="200"/>
              <w:rPr>
                <w:rFonts w:hint="eastAsia" w:asciiTheme="minorEastAsia" w:hAnsiTheme="minorEastAsia" w:eastAsiaTheme="minorEastAsia" w:cstheme="minorEastAsia"/>
                <w:i/>
                <w:iCs/>
                <w:color w:val="auto"/>
                <w:kern w:val="0"/>
                <w:szCs w:val="21"/>
                <w:highlight w:val="none"/>
              </w:rPr>
            </w:pPr>
            <w:r>
              <w:rPr>
                <w:rFonts w:hint="eastAsia" w:asciiTheme="minorEastAsia" w:hAnsiTheme="minorEastAsia" w:eastAsiaTheme="minorEastAsia" w:cstheme="minorEastAsia"/>
                <w:i w:val="0"/>
                <w:iCs w:val="0"/>
                <w:color w:val="auto"/>
                <w:kern w:val="0"/>
                <w:szCs w:val="21"/>
                <w:highlight w:val="none"/>
              </w:rPr>
              <w:t xml:space="preserve">□方式二：     </w:t>
            </w:r>
            <w:r>
              <w:rPr>
                <w:rFonts w:hint="eastAsia" w:asciiTheme="minorEastAsia" w:hAnsiTheme="minorEastAsia" w:eastAsiaTheme="minorEastAsia" w:cstheme="minorEastAsia"/>
                <w:i/>
                <w:iCs/>
                <w:color w:val="auto"/>
                <w:kern w:val="0"/>
                <w:szCs w:val="21"/>
                <w:highlight w:val="none"/>
              </w:rPr>
              <w:t>[提示：由招标人自行明确认定标准]。中标人是否属于红名单，以</w:t>
            </w:r>
            <w:r>
              <w:rPr>
                <w:rFonts w:hint="eastAsia" w:asciiTheme="minorEastAsia" w:hAnsiTheme="minorEastAsia" w:eastAsiaTheme="minorEastAsia" w:cstheme="minorEastAsia"/>
                <w:i/>
                <w:iCs/>
                <w:color w:val="auto"/>
                <w:kern w:val="0"/>
                <w:szCs w:val="21"/>
                <w:highlight w:val="none"/>
                <w:u w:val="single"/>
              </w:rPr>
              <w:t xml:space="preserve">    </w:t>
            </w:r>
            <w:r>
              <w:rPr>
                <w:rFonts w:hint="eastAsia" w:asciiTheme="minorEastAsia" w:hAnsiTheme="minorEastAsia" w:eastAsiaTheme="minorEastAsia" w:cstheme="minorEastAsia"/>
                <w:i/>
                <w:iCs/>
                <w:color w:val="auto"/>
                <w:kern w:val="0"/>
                <w:szCs w:val="21"/>
                <w:highlight w:val="none"/>
              </w:rPr>
              <w:t>为准。[提示：以开标环节信用状况查询结果为准或者以中标通知书落款时间当日信用状况查询结果为准或者由招标人自行明确其他方式。]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val="en-US" w:eastAsia="zh-CN"/>
              </w:rPr>
              <w:t>4</w:t>
            </w:r>
            <w:r>
              <w:rPr>
                <w:rFonts w:hint="eastAsia" w:asciiTheme="minorEastAsia" w:hAnsiTheme="minorEastAsia" w:eastAsiaTheme="minorEastAsia" w:cstheme="minorEastAsia"/>
                <w:color w:val="auto"/>
                <w:kern w:val="0"/>
                <w:szCs w:val="21"/>
                <w:highlight w:val="none"/>
              </w:rPr>
              <w:t>）履约保证金的提交时间：见专用合同条款。</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val="en-US" w:eastAsia="zh-CN"/>
              </w:rPr>
              <w:t>5</w:t>
            </w:r>
            <w:r>
              <w:rPr>
                <w:rFonts w:hint="eastAsia" w:asciiTheme="minorEastAsia" w:hAnsiTheme="minorEastAsia" w:eastAsiaTheme="minorEastAsia" w:cstheme="minorEastAsia"/>
                <w:color w:val="auto"/>
                <w:kern w:val="0"/>
                <w:szCs w:val="21"/>
                <w:highlight w:val="none"/>
              </w:rPr>
              <w:t>）履约保证金的期限：见专用合同条款。</w:t>
            </w:r>
          </w:p>
          <w:p>
            <w:pPr>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val="en-US" w:eastAsia="zh-CN"/>
              </w:rPr>
              <w:t>6</w:t>
            </w:r>
            <w:r>
              <w:rPr>
                <w:rFonts w:hint="eastAsia" w:asciiTheme="minorEastAsia" w:hAnsiTheme="minorEastAsia" w:eastAsiaTheme="minorEastAsia" w:cstheme="minorEastAsia"/>
                <w:color w:val="auto"/>
                <w:kern w:val="0"/>
                <w:szCs w:val="21"/>
                <w:highlight w:val="none"/>
              </w:rPr>
              <w:t>）履约保证金的退还时间：见专用合同条款。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7.7.1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签订合同</w:t>
            </w:r>
          </w:p>
        </w:tc>
        <w:tc>
          <w:tcPr>
            <w:tcW w:w="5386" w:type="dxa"/>
            <w:vAlign w:val="center"/>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9</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是否采用电子招标投标</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w:t>
            </w:r>
          </w:p>
        </w:tc>
        <w:tc>
          <w:tcPr>
            <w:tcW w:w="8015" w:type="dxa"/>
            <w:gridSpan w:val="2"/>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1</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重新招标</w:t>
            </w:r>
            <w:r>
              <w:rPr>
                <w:rFonts w:hint="eastAsia" w:asciiTheme="minorEastAsia" w:hAnsiTheme="minorEastAsia" w:eastAsiaTheme="minorEastAsia" w:cstheme="minorEastAsia"/>
                <w:color w:val="auto"/>
                <w:szCs w:val="21"/>
                <w:highlight w:val="none"/>
                <w:lang w:val="en-US" w:eastAsia="zh-CN"/>
              </w:rPr>
              <w:t>的情形</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有下列情形之一的，招标人将重新招标：</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（1）投标截止时间止，投标人少于 3 个的；</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（2）经评标委员会评审后否决所有投标的；</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4</w:t>
            </w:r>
            <w:r>
              <w:rPr>
                <w:rFonts w:hint="eastAsia" w:asciiTheme="minorEastAsia" w:hAnsiTheme="minorEastAsia" w:eastAsiaTheme="minorEastAsia" w:cstheme="minorEastAsia"/>
                <w:color w:val="auto"/>
                <w:szCs w:val="21"/>
                <w:highlight w:val="none"/>
              </w:rPr>
              <w:t>）法律法规规定的其他情形。</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注：本款只适用于首次招标。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2</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重新</w:t>
            </w:r>
            <w:r>
              <w:rPr>
                <w:rFonts w:hint="eastAsia" w:asciiTheme="minorEastAsia" w:hAnsiTheme="minorEastAsia" w:eastAsiaTheme="minorEastAsia" w:cstheme="minorEastAsia"/>
                <w:color w:val="auto"/>
                <w:szCs w:val="21"/>
                <w:highlight w:val="none"/>
              </w:rPr>
              <w:t>招标和不再招标</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3</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异议、投诉处理</w:t>
            </w:r>
          </w:p>
        </w:tc>
        <w:tc>
          <w:tcPr>
            <w:tcW w:w="5386" w:type="dxa"/>
            <w:vAlign w:val="center"/>
          </w:tcPr>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提出异议或投诉时应当包括下列内容：</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（1）异议</w:t>
            </w:r>
            <w:r>
              <w:rPr>
                <w:rFonts w:hint="eastAsia" w:asciiTheme="minorEastAsia" w:hAnsiTheme="minorEastAsia" w:eastAsiaTheme="minorEastAsia" w:cstheme="minorEastAsia"/>
                <w:color w:val="auto"/>
                <w:kern w:val="0"/>
                <w:szCs w:val="21"/>
                <w:highlight w:val="none"/>
                <w:lang w:val="en-US" w:eastAsia="zh-CN"/>
              </w:rPr>
              <w:t>人</w:t>
            </w:r>
            <w:r>
              <w:rPr>
                <w:rFonts w:hint="eastAsia" w:asciiTheme="minorEastAsia" w:hAnsiTheme="minorEastAsia" w:eastAsiaTheme="minorEastAsia" w:cstheme="minorEastAsia"/>
                <w:color w:val="auto"/>
                <w:kern w:val="0"/>
                <w:szCs w:val="21"/>
                <w:highlight w:val="none"/>
              </w:rPr>
              <w:t>或投诉人的</w:t>
            </w:r>
            <w:r>
              <w:rPr>
                <w:rFonts w:hint="eastAsia" w:asciiTheme="minorEastAsia" w:hAnsiTheme="minorEastAsia" w:eastAsiaTheme="minorEastAsia" w:cstheme="minorEastAsia"/>
                <w:color w:val="auto"/>
                <w:kern w:val="0"/>
                <w:szCs w:val="21"/>
                <w:highlight w:val="none"/>
                <w:lang w:val="en-US" w:eastAsia="zh-CN"/>
              </w:rPr>
              <w:t>姓名/</w:t>
            </w:r>
            <w:r>
              <w:rPr>
                <w:rFonts w:hint="eastAsia" w:asciiTheme="minorEastAsia" w:hAnsiTheme="minorEastAsia" w:eastAsiaTheme="minorEastAsia" w:cstheme="minorEastAsia"/>
                <w:color w:val="auto"/>
                <w:kern w:val="0"/>
                <w:szCs w:val="21"/>
                <w:highlight w:val="none"/>
              </w:rPr>
              <w:t>名称、地址及有效联系方式；</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（2）被异议</w:t>
            </w:r>
            <w:r>
              <w:rPr>
                <w:rFonts w:hint="eastAsia" w:asciiTheme="minorEastAsia" w:hAnsiTheme="minorEastAsia" w:eastAsiaTheme="minorEastAsia" w:cstheme="minorEastAsia"/>
                <w:color w:val="auto"/>
                <w:kern w:val="0"/>
                <w:szCs w:val="21"/>
                <w:highlight w:val="none"/>
                <w:lang w:val="en-US" w:eastAsia="zh-CN"/>
              </w:rPr>
              <w:t>人</w:t>
            </w:r>
            <w:r>
              <w:rPr>
                <w:rFonts w:hint="eastAsia" w:asciiTheme="minorEastAsia" w:hAnsiTheme="minorEastAsia" w:eastAsiaTheme="minorEastAsia" w:cstheme="minorEastAsia"/>
                <w:color w:val="auto"/>
                <w:kern w:val="0"/>
                <w:szCs w:val="21"/>
                <w:highlight w:val="none"/>
              </w:rPr>
              <w:t>或</w:t>
            </w:r>
            <w:r>
              <w:rPr>
                <w:rFonts w:hint="eastAsia" w:asciiTheme="minorEastAsia" w:hAnsiTheme="minorEastAsia" w:eastAsiaTheme="minorEastAsia" w:cstheme="minorEastAsia"/>
                <w:color w:val="auto"/>
                <w:kern w:val="0"/>
                <w:szCs w:val="21"/>
                <w:highlight w:val="none"/>
                <w:lang w:val="en-US" w:eastAsia="zh-CN"/>
              </w:rPr>
              <w:t>被</w:t>
            </w:r>
            <w:r>
              <w:rPr>
                <w:rFonts w:hint="eastAsia" w:asciiTheme="minorEastAsia" w:hAnsiTheme="minorEastAsia" w:eastAsiaTheme="minorEastAsia" w:cstheme="minorEastAsia"/>
                <w:color w:val="auto"/>
                <w:kern w:val="0"/>
                <w:szCs w:val="21"/>
                <w:highlight w:val="none"/>
              </w:rPr>
              <w:t>投诉人的名称、地址及有效联系方式；</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（3）异议或投诉事项的基本事实；</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（4）请求及主张；</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（5）涉及事项的证据、证明材料。</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异议人或投诉人是法人的，异议书或投诉书必须由其法定代表人或者委托代理人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并加盖单位</w:t>
            </w:r>
            <w:r>
              <w:rPr>
                <w:rFonts w:hint="eastAsia" w:asciiTheme="minorEastAsia" w:hAnsiTheme="minorEastAsia" w:eastAsiaTheme="minorEastAsia" w:cstheme="minorEastAsia"/>
                <w:color w:val="auto"/>
                <w:kern w:val="0"/>
                <w:szCs w:val="21"/>
                <w:highlight w:val="none"/>
                <w:lang w:val="en-US" w:eastAsia="zh-CN"/>
              </w:rPr>
              <w:t>法人</w:t>
            </w:r>
            <w:r>
              <w:rPr>
                <w:rFonts w:hint="eastAsia" w:asciiTheme="minorEastAsia" w:hAnsiTheme="minorEastAsia" w:eastAsiaTheme="minorEastAsia" w:cstheme="minorEastAsia"/>
                <w:color w:val="auto"/>
                <w:kern w:val="0"/>
                <w:szCs w:val="21"/>
                <w:highlight w:val="none"/>
              </w:rPr>
              <w:t>章；异议人或投诉人是其他组织或者自然人的，异议书或投诉书必须由其主要负责人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或者异议人（或投诉人）本人</w:t>
            </w:r>
            <w:r>
              <w:rPr>
                <w:rFonts w:hint="eastAsia" w:asciiTheme="minorEastAsia" w:hAnsiTheme="minorEastAsia" w:eastAsiaTheme="minorEastAsia" w:cstheme="minorEastAsia"/>
                <w:color w:val="auto"/>
                <w:kern w:val="0"/>
                <w:szCs w:val="21"/>
                <w:highlight w:val="none"/>
                <w:lang w:val="en-US" w:eastAsia="zh-CN"/>
              </w:rPr>
              <w:t>签名</w:t>
            </w:r>
            <w:r>
              <w:rPr>
                <w:rFonts w:hint="eastAsia" w:asciiTheme="minorEastAsia" w:hAnsiTheme="minorEastAsia" w:eastAsiaTheme="minorEastAsia" w:cstheme="minorEastAsia"/>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 行政监督部门依照</w:t>
            </w:r>
            <w:r>
              <w:rPr>
                <w:rFonts w:hint="eastAsia" w:asciiTheme="minorEastAsia" w:hAnsiTheme="minorEastAsia" w:eastAsiaTheme="minorEastAsia" w:cstheme="minorEastAsia"/>
                <w:color w:val="auto"/>
                <w:kern w:val="0"/>
                <w:szCs w:val="21"/>
                <w:highlight w:val="none"/>
                <w:lang w:val="en-US" w:eastAsia="zh-CN"/>
              </w:rPr>
              <w:t>相关</w:t>
            </w:r>
            <w:r>
              <w:rPr>
                <w:rFonts w:hint="eastAsia" w:asciiTheme="minorEastAsia" w:hAnsiTheme="minorEastAsia" w:eastAsiaTheme="minorEastAsia" w:cstheme="minorEastAsia"/>
                <w:color w:val="auto"/>
                <w:kern w:val="0"/>
                <w:szCs w:val="21"/>
                <w:highlight w:val="none"/>
              </w:rPr>
              <w:t>法律法规文件处理投诉。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default" w:asciiTheme="minorEastAsia" w:hAnsiTheme="minorEastAsia" w:eastAsiaTheme="minorEastAsia" w:cstheme="minorEastAsia"/>
                <w:color w:val="auto"/>
                <w:kern w:val="0"/>
                <w:szCs w:val="21"/>
                <w:highlight w:val="none"/>
                <w:u w:val="single"/>
              </w:rPr>
            </w:pPr>
            <w:r>
              <w:rPr>
                <w:rFonts w:hint="eastAsia" w:asciiTheme="minorEastAsia" w:hAnsiTheme="minorEastAsia" w:eastAsiaTheme="minorEastAsia" w:cstheme="minorEastAsia"/>
                <w:color w:val="auto"/>
                <w:kern w:val="0"/>
                <w:szCs w:val="21"/>
                <w:highlight w:val="none"/>
              </w:rPr>
              <w:t>4.</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kern w:val="0"/>
                <w:szCs w:val="21"/>
                <w:highlight w:val="none"/>
              </w:rPr>
              <w:t>异议受理单位：</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投诉受理部门：</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关于对招标文件及投标争议的解释</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投标人注意事项</w:t>
            </w:r>
          </w:p>
        </w:tc>
        <w:tc>
          <w:tcPr>
            <w:tcW w:w="5386"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1．本次投标采用全流程电子开评标模式，第一次参与投标的单位务必在</w:t>
            </w:r>
            <w:r>
              <w:rPr>
                <w:rFonts w:hint="eastAsia" w:asciiTheme="minorEastAsia" w:hAnsiTheme="minorEastAsia" w:eastAsiaTheme="minorEastAsia" w:cstheme="minorEastAsia"/>
                <w:color w:val="auto"/>
                <w:kern w:val="0"/>
                <w:szCs w:val="21"/>
                <w:highlight w:val="none"/>
                <w:u w:val="single"/>
              </w:rPr>
              <w:t>重庆市公共资源交易网</w:t>
            </w:r>
            <w:r>
              <w:rPr>
                <w:rFonts w:hint="eastAsia" w:asciiTheme="minorEastAsia" w:hAnsiTheme="minorEastAsia" w:eastAsiaTheme="minorEastAsia" w:cstheme="minorEastAsia"/>
                <w:color w:val="auto"/>
                <w:kern w:val="0"/>
                <w:szCs w:val="21"/>
                <w:highlight w:val="none"/>
              </w:rPr>
              <w:t>完成市场主体信息登记以及 CA 数字证书办理，并且下载新点投标文件制作软件（重庆版）制作投标文件。</w:t>
            </w:r>
          </w:p>
          <w:p>
            <w:pPr>
              <w:autoSpaceDE w:val="0"/>
              <w:autoSpaceDN w:val="0"/>
              <w:adjustRightInd w:val="0"/>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2．制作投标文件需要使用CA 数字证书加密，并且加盖电子印章，CA 数字证书购买及办理方式请参见</w:t>
            </w:r>
            <w:r>
              <w:rPr>
                <w:rFonts w:hint="eastAsia" w:asciiTheme="minorEastAsia" w:hAnsiTheme="minorEastAsia" w:eastAsiaTheme="minorEastAsia" w:cstheme="minorEastAsia"/>
                <w:color w:val="auto"/>
                <w:kern w:val="0"/>
                <w:szCs w:val="21"/>
                <w:highlight w:val="none"/>
                <w:u w:val="single"/>
              </w:rPr>
              <w:t>重庆市公共资源交易网</w:t>
            </w:r>
            <w:r>
              <w:rPr>
                <w:rFonts w:hint="eastAsia" w:asciiTheme="minorEastAsia" w:hAnsiTheme="minorEastAsia" w:eastAsiaTheme="minorEastAsia" w:cstheme="minorEastAsia"/>
                <w:color w:val="auto"/>
                <w:kern w:val="0"/>
                <w:szCs w:val="21"/>
                <w:highlight w:val="none"/>
              </w:rPr>
              <w:t>导航栏“主体信息”页面中“市场主体信息登记”“CA数字证书办理”。</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4.开标活动由招标人主持，邀请所有投标人参加。投标人未在开标现场提出异议，或者不见面开标系统未收到投标人异议的（采用不见面开标方式时适用），视为投标人默认开标结果。</w:t>
            </w:r>
          </w:p>
          <w:p>
            <w:pPr>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lang w:val="en-US" w:eastAsia="zh-CN"/>
              </w:rPr>
              <w:t>5</w:t>
            </w:r>
            <w:r>
              <w:rPr>
                <w:rFonts w:hint="eastAsia" w:asciiTheme="minorEastAsia" w:hAnsiTheme="minorEastAsia" w:eastAsiaTheme="minorEastAsia" w:cstheme="minorEastAsia"/>
                <w:color w:val="auto"/>
                <w:kern w:val="0"/>
                <w:szCs w:val="21"/>
                <w:highlight w:val="none"/>
              </w:rPr>
              <w:t>．投标人应按时解密，在评标结束前应在线或在现场关注项目进展情况，确保通讯联系正常</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如评标委员会要求投标人澄清的，投标人应确保及时回复，否则视为拒绝按评标委员会要求澄清、说明或补正</w:t>
            </w:r>
            <w:r>
              <w:rPr>
                <w:rFonts w:hint="eastAsia" w:asciiTheme="minorEastAsia" w:hAnsiTheme="minorEastAsia" w:eastAsiaTheme="minorEastAsia" w:cstheme="minorEastAsia"/>
                <w:color w:val="auto"/>
                <w:kern w:val="0"/>
                <w:szCs w:val="21"/>
                <w:highlight w:val="none"/>
                <w:lang w:eastAsia="zh-CN"/>
              </w:rPr>
              <w:t>。</w:t>
            </w:r>
          </w:p>
          <w:p>
            <w:pPr>
              <w:adjustRightInd w:val="0"/>
              <w:snapToGrid w:val="0"/>
              <w:spacing w:line="400" w:lineRule="exact"/>
              <w:ind w:firstLine="420" w:firstLineChars="200"/>
              <w:rPr>
                <w:rFonts w:hint="eastAsia" w:ascii="宋体" w:hAnsi="宋体"/>
                <w:kern w:val="0"/>
                <w:szCs w:val="21"/>
                <w:lang w:val="en-US" w:eastAsia="zh-CN"/>
              </w:rPr>
            </w:pPr>
            <w:r>
              <w:rPr>
                <w:rFonts w:hint="eastAsia" w:ascii="宋体" w:hAnsi="宋体"/>
                <w:kern w:val="0"/>
                <w:szCs w:val="21"/>
                <w:lang w:val="en-US" w:eastAsia="zh-CN"/>
              </w:rPr>
              <w:t>6. 电子投标文件编制要求</w:t>
            </w:r>
          </w:p>
          <w:p>
            <w:pPr>
              <w:adjustRightInd w:val="0"/>
              <w:snapToGrid w:val="0"/>
              <w:spacing w:line="400" w:lineRule="exact"/>
              <w:ind w:firstLine="420" w:firstLineChars="200"/>
              <w:rPr>
                <w:rFonts w:ascii="宋体" w:hAnsi="宋体"/>
                <w:szCs w:val="21"/>
              </w:rPr>
            </w:pPr>
            <w:r>
              <w:rPr>
                <w:rFonts w:hint="eastAsia" w:ascii="宋体" w:hAnsi="宋体"/>
                <w:szCs w:val="21"/>
              </w:rPr>
              <w:t>（1）电子投标文件由投标人使用专用的“新点投标文件制作软件（重庆版）”制作生成。</w:t>
            </w:r>
          </w:p>
          <w:p>
            <w:pPr>
              <w:adjustRightInd w:val="0"/>
              <w:snapToGrid w:val="0"/>
              <w:spacing w:line="400" w:lineRule="exact"/>
              <w:ind w:firstLine="420" w:firstLineChars="200"/>
              <w:rPr>
                <w:rFonts w:ascii="宋体" w:hAnsi="宋体"/>
                <w:szCs w:val="21"/>
              </w:rPr>
            </w:pPr>
            <w:r>
              <w:rPr>
                <w:rFonts w:hint="eastAsia" w:ascii="宋体" w:hAnsi="宋体"/>
                <w:szCs w:val="21"/>
              </w:rPr>
              <w:t>（2）投标人在编制电子投标文件时应当建立分级目录，并按照标签提示导入相关内容。</w:t>
            </w:r>
          </w:p>
          <w:p>
            <w:pPr>
              <w:adjustRightInd w:val="0"/>
              <w:snapToGrid w:val="0"/>
              <w:spacing w:line="400" w:lineRule="exact"/>
              <w:ind w:firstLine="420" w:firstLineChars="200"/>
              <w:rPr>
                <w:rFonts w:ascii="宋体" w:hAnsi="宋体"/>
                <w:szCs w:val="21"/>
              </w:rPr>
            </w:pPr>
            <w:r>
              <w:rPr>
                <w:rFonts w:hint="eastAsia" w:ascii="宋体" w:hAnsi="宋体"/>
                <w:szCs w:val="21"/>
              </w:rPr>
              <w:t>（3）按本章前附表第3.7.3项签名盖章要求进行投标文件的签署。</w:t>
            </w:r>
          </w:p>
          <w:p>
            <w:pPr>
              <w:adjustRightInd w:val="0"/>
              <w:snapToGrid w:val="0"/>
              <w:spacing w:line="400" w:lineRule="exact"/>
              <w:ind w:firstLine="420" w:firstLineChars="200"/>
              <w:rPr>
                <w:rFonts w:ascii="宋体" w:hAnsi="宋体"/>
                <w:szCs w:val="21"/>
              </w:rPr>
            </w:pPr>
            <w:r>
              <w:rPr>
                <w:rFonts w:hint="eastAsia" w:ascii="宋体" w:hAnsi="宋体"/>
                <w:szCs w:val="21"/>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ascii="宋体" w:hAnsi="宋体"/>
                <w:szCs w:val="21"/>
              </w:rPr>
            </w:pPr>
            <w:r>
              <w:rPr>
                <w:rFonts w:hint="eastAsia" w:ascii="宋体" w:hAnsi="宋体"/>
                <w:szCs w:val="21"/>
              </w:rPr>
              <w:t>（5）投标人</w:t>
            </w:r>
            <w:r>
              <w:rPr>
                <w:rFonts w:hint="eastAsia" w:ascii="宋体" w:hAnsi="宋体" w:cs="宋体"/>
                <w:szCs w:val="21"/>
              </w:rPr>
              <w:t>如需递交不加密电子投标文件的，应</w:t>
            </w:r>
            <w:r>
              <w:rPr>
                <w:rFonts w:hint="eastAsia" w:ascii="宋体" w:hAnsi="宋体"/>
                <w:szCs w:val="21"/>
              </w:rPr>
              <w:t>将不加密的电子投标文件复制到一张光盘中</w:t>
            </w:r>
            <w:r>
              <w:rPr>
                <w:rFonts w:hint="eastAsia" w:ascii="宋体" w:hAnsi="宋体" w:cs="宋体"/>
                <w:szCs w:val="21"/>
              </w:rPr>
              <w:t>（光盘备份）</w:t>
            </w:r>
            <w:r>
              <w:rPr>
                <w:rFonts w:hint="eastAsia" w:ascii="宋体" w:hAnsi="宋体"/>
                <w:szCs w:val="21"/>
              </w:rPr>
              <w:t>，光盘表面粘贴标签贴加盖单位法人章，并将招标项目名称、投标人名称等信息填写在标签贴上。</w:t>
            </w:r>
          </w:p>
          <w:p>
            <w:pPr>
              <w:spacing w:line="400" w:lineRule="exact"/>
              <w:ind w:firstLine="420" w:firstLineChars="200"/>
              <w:rPr>
                <w:rFonts w:hint="eastAsia" w:eastAsia="宋体" w:asciiTheme="minorEastAsia" w:hAnsiTheme="minorEastAsia" w:cstheme="minorEastAsia"/>
                <w:color w:val="auto"/>
                <w:szCs w:val="21"/>
                <w:highlight w:val="none"/>
                <w:lang w:val="en-US" w:eastAsia="zh-CN"/>
              </w:rPr>
            </w:pPr>
            <w:r>
              <w:rPr>
                <w:rFonts w:hint="eastAsia" w:ascii="宋体" w:hAnsi="宋体"/>
                <w:szCs w:val="21"/>
              </w:rPr>
              <w:t>（6）电子投标文件制作的具体方法详见“新点投标文件制作软件（重庆版）”中的帮助文档</w:t>
            </w:r>
            <w:r>
              <w:rPr>
                <w:rFonts w:hint="eastAsia" w:ascii="宋体"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vAlign w:val="center"/>
          </w:tcPr>
          <w:p>
            <w:pPr>
              <w:spacing w:line="40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6</w:t>
            </w:r>
          </w:p>
        </w:tc>
        <w:tc>
          <w:tcPr>
            <w:tcW w:w="2629" w:type="dxa"/>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p>
        </w:tc>
        <w:tc>
          <w:tcPr>
            <w:tcW w:w="5386" w:type="dxa"/>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i/>
                <w:color w:val="auto"/>
                <w:kern w:val="0"/>
                <w:szCs w:val="21"/>
                <w:highlight w:val="none"/>
              </w:rPr>
              <w:t>[提示：招标人认为需要增加的，且与本表前述条款不重复的，不涉及资格和否决投标的内容]</w:t>
            </w:r>
          </w:p>
        </w:tc>
      </w:tr>
    </w:tbl>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spacing w:before="0" w:after="0" w:line="360" w:lineRule="auto"/>
        <w:rPr>
          <w:rFonts w:asciiTheme="minorEastAsia" w:hAnsiTheme="minorEastAsia" w:eastAsiaTheme="minorEastAsia"/>
          <w:color w:val="auto"/>
          <w:highlight w:val="none"/>
        </w:rPr>
      </w:pPr>
      <w:bookmarkStart w:id="134" w:name="_Toc492300564"/>
      <w:bookmarkStart w:id="135" w:name="_Toc9094"/>
      <w:r>
        <w:rPr>
          <w:rFonts w:asciiTheme="minorEastAsia" w:hAnsiTheme="minorEastAsia" w:eastAsiaTheme="minorEastAsia"/>
          <w:color w:val="auto"/>
          <w:highlight w:val="none"/>
        </w:rPr>
        <w:t>1. 总则</w:t>
      </w:r>
      <w:bookmarkEnd w:id="134"/>
      <w:bookmarkEnd w:id="135"/>
    </w:p>
    <w:p>
      <w:pPr>
        <w:pStyle w:val="5"/>
        <w:spacing w:before="0" w:after="0" w:line="360" w:lineRule="auto"/>
        <w:ind w:firstLine="137"/>
        <w:rPr>
          <w:rFonts w:asciiTheme="minorEastAsia" w:hAnsiTheme="minorEastAsia" w:eastAsiaTheme="minorEastAsia"/>
          <w:color w:val="auto"/>
          <w:highlight w:val="none"/>
        </w:rPr>
      </w:pPr>
      <w:bookmarkStart w:id="136" w:name="_Toc492300565"/>
      <w:bookmarkStart w:id="137" w:name="_Toc488"/>
      <w:r>
        <w:rPr>
          <w:rFonts w:asciiTheme="minorEastAsia" w:hAnsiTheme="minorEastAsia" w:eastAsiaTheme="minorEastAsia"/>
          <w:color w:val="auto"/>
          <w:highlight w:val="none"/>
        </w:rPr>
        <w:t>1.1</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招标项目概况</w:t>
      </w:r>
      <w:bookmarkEnd w:id="136"/>
      <w:bookmarkEnd w:id="13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1.1.1根据《中华人民共和国招标投标法》、《中华人民共和国招标投标法实施条例》等有关法律、法规和规章的规定，本招标项目已具备招标条件，现对监理进行招标。</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1.1.2 招标人：见投标人须知前附表。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1.1.3 招标代理机构：见投标人须知前附表。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1.1.4 招标项目名称：见投标人须知前附表。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1.1.5 项目建设地点：见投标人须知前附表。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1.1.6 项目建设规模：见投标人须知前附表。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1.1.7 </w:t>
      </w:r>
      <w:r>
        <w:rPr>
          <w:rFonts w:hint="eastAsia" w:asciiTheme="minorEastAsia" w:hAnsiTheme="minorEastAsia" w:eastAsiaTheme="minorEastAsia"/>
          <w:color w:val="auto"/>
          <w:highlight w:val="none"/>
        </w:rPr>
        <w:t>工程项目施工预计开工日期和建设周期：见投标人须知前附表。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1.1.8</w:t>
      </w:r>
      <w:r>
        <w:rPr>
          <w:rFonts w:hint="eastAsia"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lang w:val="en-US" w:eastAsia="zh-CN"/>
        </w:rPr>
        <w:t>工程概算</w:t>
      </w:r>
      <w:r>
        <w:rPr>
          <w:rFonts w:hint="eastAsia" w:asciiTheme="minorEastAsia" w:hAnsiTheme="minorEastAsia" w:eastAsiaTheme="minorEastAsia"/>
          <w:color w:val="auto"/>
          <w:highlight w:val="none"/>
        </w:rPr>
        <w:t>金额</w:t>
      </w:r>
      <w:r>
        <w:rPr>
          <w:rFonts w:hint="eastAsia" w:asciiTheme="minorEastAsia" w:hAnsiTheme="minorEastAsia" w:eastAsiaTheme="minorEastAsia"/>
          <w:color w:val="auto"/>
          <w:highlight w:val="none"/>
          <w:lang w:val="en-US" w:eastAsia="zh-CN"/>
        </w:rPr>
        <w:t>/</w:t>
      </w:r>
      <w:r>
        <w:rPr>
          <w:rFonts w:hint="eastAsia" w:asciiTheme="minorEastAsia" w:hAnsiTheme="minorEastAsia" w:eastAsiaTheme="minorEastAsia"/>
          <w:color w:val="auto"/>
          <w:highlight w:val="none"/>
          <w:lang w:eastAsia="zh-CN"/>
        </w:rPr>
        <w:t>建筑安装工程费</w:t>
      </w:r>
      <w:r>
        <w:rPr>
          <w:rFonts w:hint="eastAsia" w:asciiTheme="minorEastAsia" w:hAnsiTheme="minorEastAsia" w:eastAsiaTheme="minorEastAsia"/>
          <w:color w:val="auto"/>
          <w:highlight w:val="none"/>
        </w:rPr>
        <w:t>金额：见投标人须知前附表。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38" w:name="_Toc13877"/>
      <w:bookmarkStart w:id="139" w:name="_Toc492300566"/>
      <w:r>
        <w:rPr>
          <w:rFonts w:asciiTheme="minorEastAsia" w:hAnsiTheme="minorEastAsia" w:eastAsiaTheme="minorEastAsia"/>
          <w:color w:val="auto"/>
          <w:highlight w:val="none"/>
        </w:rPr>
        <w:t>1.2</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招标项目的资金来源和落实情况</w:t>
      </w:r>
      <w:bookmarkEnd w:id="138"/>
      <w:bookmarkEnd w:id="139"/>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1.2.1 资金来源及比例：见投标人须知前附表。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1.2.2 资金落实情况：见投标人须知前附表。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40" w:name="_Toc492300567"/>
      <w:bookmarkStart w:id="141" w:name="_Toc19426"/>
      <w:r>
        <w:rPr>
          <w:rFonts w:asciiTheme="minorEastAsia" w:hAnsiTheme="minorEastAsia" w:eastAsiaTheme="minorEastAsia"/>
          <w:color w:val="auto"/>
          <w:highlight w:val="none"/>
        </w:rPr>
        <w:t>1.3</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招标范围、监理服务期限和质量标准</w:t>
      </w:r>
      <w:bookmarkEnd w:id="140"/>
      <w:bookmarkEnd w:id="14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1.3.1 招标范围：见投标人须知前附表。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1.3.2 监理服务期限：见投标人须知前附表。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1.3.3 质量标准：见投标人须知前附表。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.3.4</w:t>
      </w:r>
      <w:r>
        <w:rPr>
          <w:rFonts w:hint="eastAsia" w:asciiTheme="minorEastAsia" w:hAnsiTheme="minorEastAsia" w:eastAsiaTheme="minorEastAsia"/>
          <w:color w:val="auto"/>
          <w:highlight w:val="none"/>
        </w:rPr>
        <w:t xml:space="preserve"> 监理工作要求：</w:t>
      </w:r>
      <w:r>
        <w:rPr>
          <w:rFonts w:asciiTheme="minorEastAsia" w:hAnsiTheme="minorEastAsia" w:eastAsiaTheme="minorEastAsia"/>
          <w:color w:val="auto"/>
          <w:highlight w:val="none"/>
        </w:rPr>
        <w:t>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.3.5</w:t>
      </w:r>
      <w:r>
        <w:rPr>
          <w:rFonts w:hint="eastAsia" w:asciiTheme="minorEastAsia" w:hAnsiTheme="minorEastAsia" w:eastAsiaTheme="minorEastAsia"/>
          <w:color w:val="auto"/>
          <w:highlight w:val="none"/>
        </w:rPr>
        <w:t xml:space="preserve"> 监理工作内容：</w:t>
      </w:r>
      <w:r>
        <w:rPr>
          <w:rFonts w:asciiTheme="minorEastAsia" w:hAnsiTheme="minorEastAsia" w:eastAsiaTheme="minorEastAsia"/>
          <w:color w:val="auto"/>
          <w:highlight w:val="none"/>
        </w:rPr>
        <w:t>见投标人须知前附表。</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6监理工作的其他说明：</w:t>
      </w:r>
      <w:r>
        <w:rPr>
          <w:rFonts w:asciiTheme="minorEastAsia" w:hAnsiTheme="minorEastAsia" w:eastAsiaTheme="minorEastAsia"/>
          <w:color w:val="auto"/>
          <w:highlight w:val="none"/>
        </w:rPr>
        <w:t>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142" w:name="_Toc492300568"/>
      <w:bookmarkStart w:id="143" w:name="_Toc20556"/>
      <w:r>
        <w:rPr>
          <w:rFonts w:asciiTheme="minorEastAsia" w:hAnsiTheme="minorEastAsia" w:eastAsiaTheme="minorEastAsia"/>
          <w:color w:val="auto"/>
          <w:highlight w:val="none"/>
        </w:rPr>
        <w:t>1.4</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投标人资格要求</w:t>
      </w:r>
      <w:bookmarkEnd w:id="142"/>
      <w:bookmarkEnd w:id="14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1.4.1 投标人应具备承担本招标项目资质条件、能力和信誉：</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）资质要求：见投标人须知前附表；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）财务要求：见投标人须知前附表；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3</w:t>
      </w:r>
      <w:r>
        <w:rPr>
          <w:rFonts w:asciiTheme="minorEastAsia" w:hAnsiTheme="minorEastAsia" w:eastAsiaTheme="minorEastAsia"/>
          <w:color w:val="auto"/>
          <w:highlight w:val="none"/>
        </w:rPr>
        <w:t>）业绩要求：见投标人须知前附表；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4</w:t>
      </w:r>
      <w:r>
        <w:rPr>
          <w:rFonts w:asciiTheme="minorEastAsia" w:hAnsiTheme="minorEastAsia" w:eastAsiaTheme="minorEastAsia"/>
          <w:color w:val="auto"/>
          <w:highlight w:val="none"/>
        </w:rPr>
        <w:t>）信誉要求：见投标人须知前附表；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5</w:t>
      </w:r>
      <w:r>
        <w:rPr>
          <w:rFonts w:asciiTheme="minorEastAsia" w:hAnsiTheme="minorEastAsia" w:eastAsiaTheme="minorEastAsia"/>
          <w:color w:val="auto"/>
          <w:highlight w:val="none"/>
        </w:rPr>
        <w:t>）总监理工程师的资格要求：见投标人须知前附表；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6</w:t>
      </w:r>
      <w:r>
        <w:rPr>
          <w:rFonts w:asciiTheme="minorEastAsia" w:hAnsiTheme="minorEastAsia" w:eastAsiaTheme="minorEastAsia"/>
          <w:color w:val="auto"/>
          <w:highlight w:val="none"/>
        </w:rPr>
        <w:t>）其他主要人员要求：见投标人须知前附表。</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rPr>
        <w:t>7</w:t>
      </w:r>
      <w:r>
        <w:rPr>
          <w:rFonts w:asciiTheme="minorEastAsia" w:hAnsiTheme="minorEastAsia" w:eastAsiaTheme="minorEastAsia"/>
          <w:color w:val="auto"/>
          <w:highlight w:val="none"/>
        </w:rPr>
        <w:t>）其他要求：见投标人须知前附表。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1.4.2投标人须知前附表规定接受联合体投标的，联合体除应符合本章第1.4.1项和投标人须知前附表的要求外，还应遵守以下规定：</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（1）联合体各方应按招标文件提供的格式签订</w:t>
      </w:r>
      <w:r>
        <w:rPr>
          <w:rFonts w:hint="eastAsia" w:asciiTheme="minorEastAsia" w:hAnsiTheme="minorEastAsia" w:eastAsiaTheme="minorEastAsia"/>
          <w:color w:val="auto"/>
          <w:highlight w:val="none"/>
          <w:lang w:eastAsia="zh-CN"/>
        </w:rPr>
        <w:t>共同投标协议</w:t>
      </w:r>
      <w:r>
        <w:rPr>
          <w:rFonts w:asciiTheme="minorEastAsia" w:hAnsiTheme="minorEastAsia" w:eastAsiaTheme="minorEastAsia"/>
          <w:color w:val="auto"/>
          <w:highlight w:val="none"/>
        </w:rPr>
        <w:t>，明确联合体牵头人和各方权利义务，并承诺就中标项目向招标人承担连带责任；</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Theme="minorEastAsia" w:hAnsiTheme="minorEastAsia" w:eastAsiaTheme="minorEastAsia"/>
          <w:color w:val="auto"/>
          <w:highlight w:val="none"/>
          <w:lang w:val="en-US" w:eastAsia="zh-CN"/>
        </w:rPr>
        <w:t>共同投标协议约定</w:t>
      </w:r>
      <w:r>
        <w:rPr>
          <w:rFonts w:asciiTheme="minorEastAsia" w:hAnsiTheme="minorEastAsia" w:eastAsiaTheme="minorEastAsia"/>
          <w:color w:val="auto"/>
          <w:highlight w:val="none"/>
        </w:rPr>
        <w:t>同一专业</w:t>
      </w:r>
      <w:r>
        <w:rPr>
          <w:rFonts w:hint="eastAsia" w:asciiTheme="minorEastAsia" w:hAnsiTheme="minorEastAsia" w:eastAsiaTheme="minorEastAsia"/>
          <w:color w:val="auto"/>
          <w:highlight w:val="none"/>
          <w:lang w:val="en-US" w:eastAsia="zh-CN"/>
        </w:rPr>
        <w:t>分工由两个及以上</w:t>
      </w:r>
      <w:r>
        <w:rPr>
          <w:rFonts w:asciiTheme="minorEastAsia" w:hAnsiTheme="minorEastAsia" w:eastAsiaTheme="minorEastAsia"/>
          <w:color w:val="auto"/>
          <w:highlight w:val="none"/>
        </w:rPr>
        <w:t>单位</w:t>
      </w:r>
      <w:r>
        <w:rPr>
          <w:rFonts w:hint="eastAsia" w:asciiTheme="minorEastAsia" w:hAnsiTheme="minorEastAsia" w:eastAsiaTheme="minorEastAsia"/>
          <w:color w:val="auto"/>
          <w:highlight w:val="none"/>
          <w:lang w:val="en-US" w:eastAsia="zh-CN"/>
        </w:rPr>
        <w:t>共同承担的</w:t>
      </w:r>
      <w:r>
        <w:rPr>
          <w:rFonts w:asciiTheme="minorEastAsia" w:hAnsiTheme="minorEastAsia" w:eastAsiaTheme="minorEastAsia"/>
          <w:color w:val="auto"/>
          <w:highlight w:val="none"/>
        </w:rPr>
        <w:t>，按照资质等级较低的单位确定资质等级；</w:t>
      </w:r>
    </w:p>
    <w:p>
      <w:pPr>
        <w:spacing w:line="360" w:lineRule="auto"/>
        <w:ind w:firstLine="315" w:firstLineChars="150"/>
        <w:rPr>
          <w:rFonts w:asciiTheme="minorEastAsia" w:hAnsiTheme="minorEastAsia" w:eastAsiaTheme="minorEastAsia"/>
          <w:color w:val="auto"/>
          <w:highlight w:val="none"/>
        </w:rPr>
      </w:pPr>
      <w:r>
        <w:rPr>
          <w:rFonts w:asciiTheme="minorEastAsia" w:hAnsiTheme="minorEastAsia" w:eastAsiaTheme="minorEastAsia"/>
          <w:color w:val="auto"/>
          <w:highlight w:val="none"/>
        </w:rPr>
        <w:t>（3）联合体各方不得再以自己名义单独或参加其他联合体在本招标项目</w:t>
      </w:r>
      <w:r>
        <w:rPr>
          <w:rFonts w:hint="eastAsia" w:asciiTheme="minorEastAsia" w:hAnsiTheme="minorEastAsia" w:eastAsiaTheme="minorEastAsia"/>
          <w:color w:val="auto"/>
          <w:highlight w:val="none"/>
          <w:lang w:val="en-US" w:eastAsia="zh-CN"/>
        </w:rPr>
        <w:t>同一标段</w:t>
      </w:r>
      <w:r>
        <w:rPr>
          <w:rFonts w:asciiTheme="minorEastAsia" w:hAnsiTheme="minorEastAsia" w:eastAsiaTheme="minorEastAsia"/>
          <w:color w:val="auto"/>
          <w:highlight w:val="none"/>
        </w:rPr>
        <w:t>中投标，否则各相关投标均无效。</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1.4.3 投标人不得存在下列情形之一：</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（1）为招标人不具有独立法人资格的附属机构（单位）；</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（2）与招标人存在利害关系且可能影响招标公正性；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（3）与本招标项目的其他投标人为同一个单位负责人；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（4）与本招标项目的其他投标人存在控股、管理关系；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（5）为本招标项目的代建人；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（6）为本招标项目的招标代理机构；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（7）与本招标项目的代建人或招标代理机构同为一个法定代表人；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（8）与本招标项目的代建人或招标代理机构存在控股或参股关系；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（9）</w:t>
      </w:r>
      <w:r>
        <w:rPr>
          <w:rFonts w:hint="eastAsia" w:asciiTheme="minorEastAsia" w:hAnsiTheme="minorEastAsia" w:eastAsiaTheme="minorEastAsia"/>
          <w:color w:val="auto"/>
          <w:szCs w:val="21"/>
          <w:highlight w:val="none"/>
        </w:rPr>
        <w:t>与</w:t>
      </w:r>
      <w:r>
        <w:rPr>
          <w:rFonts w:asciiTheme="minorEastAsia" w:hAnsiTheme="minorEastAsia" w:eastAsiaTheme="minorEastAsia"/>
          <w:color w:val="auto"/>
          <w:szCs w:val="21"/>
          <w:highlight w:val="none"/>
        </w:rPr>
        <w:t>本招标项目</w:t>
      </w:r>
      <w:r>
        <w:rPr>
          <w:rFonts w:hint="eastAsia" w:asciiTheme="minorEastAsia" w:hAnsiTheme="minorEastAsia" w:eastAsiaTheme="minorEastAsia"/>
          <w:color w:val="auto"/>
          <w:szCs w:val="21"/>
          <w:highlight w:val="none"/>
        </w:rPr>
        <w:t>的施工承包人以</w:t>
      </w:r>
      <w:r>
        <w:rPr>
          <w:rFonts w:asciiTheme="minorEastAsia" w:hAnsiTheme="minorEastAsia" w:eastAsiaTheme="minorEastAsia"/>
          <w:color w:val="auto"/>
          <w:szCs w:val="21"/>
          <w:highlight w:val="none"/>
        </w:rPr>
        <w:t>及建筑材料、建筑构配件和设备供应商有隶属关系或者其他利害关系；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（10）被依法暂停或者取消投标资格；</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（11）被责令停产停业、暂扣或者吊销许可证、暂扣或者吊销执照；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（12）进入清算程序，或被宣告破产，或其他丧失履约能力的情形；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13</w:t>
      </w:r>
      <w:r>
        <w:rPr>
          <w:rFonts w:asciiTheme="minorEastAsia" w:hAnsiTheme="minorEastAsia" w:eastAsiaTheme="minorEastAsia"/>
          <w:color w:val="auto"/>
          <w:szCs w:val="21"/>
          <w:highlight w:val="none"/>
        </w:rPr>
        <w:t>）被</w:t>
      </w:r>
      <w:r>
        <w:rPr>
          <w:rFonts w:hint="eastAsia" w:asciiTheme="minorEastAsia" w:hAnsiTheme="minorEastAsia" w:eastAsiaTheme="minorEastAsia"/>
          <w:color w:val="auto"/>
          <w:szCs w:val="21"/>
          <w:highlight w:val="none"/>
        </w:rPr>
        <w:t>市场监督</w:t>
      </w:r>
      <w:r>
        <w:rPr>
          <w:rFonts w:asciiTheme="minorEastAsia" w:hAnsiTheme="minorEastAsia" w:eastAsiaTheme="minorEastAsia"/>
          <w:color w:val="auto"/>
          <w:szCs w:val="21"/>
          <w:highlight w:val="none"/>
        </w:rPr>
        <w:t>管理机关在全国企业信用信息公示系统中列入严重违法失信企业名单；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14</w:t>
      </w:r>
      <w:r>
        <w:rPr>
          <w:rFonts w:asciiTheme="minorEastAsia" w:hAnsiTheme="minorEastAsia" w:eastAsiaTheme="minorEastAsia"/>
          <w:color w:val="auto"/>
          <w:szCs w:val="21"/>
          <w:highlight w:val="none"/>
        </w:rPr>
        <w:t>）法律法规或投标人须知前附表规定的其他情形。</w:t>
      </w:r>
    </w:p>
    <w:p>
      <w:pPr>
        <w:pStyle w:val="5"/>
        <w:spacing w:before="0" w:after="0" w:line="360" w:lineRule="auto"/>
        <w:ind w:firstLine="137"/>
        <w:rPr>
          <w:rFonts w:asciiTheme="minorEastAsia" w:hAnsiTheme="minorEastAsia" w:eastAsiaTheme="minorEastAsia"/>
          <w:color w:val="auto"/>
          <w:highlight w:val="none"/>
        </w:rPr>
      </w:pPr>
      <w:bookmarkStart w:id="144" w:name="_Toc492300569"/>
      <w:bookmarkStart w:id="145" w:name="_Toc6960"/>
      <w:r>
        <w:rPr>
          <w:rFonts w:asciiTheme="minorEastAsia" w:hAnsiTheme="minorEastAsia" w:eastAsiaTheme="minorEastAsia"/>
          <w:color w:val="auto"/>
          <w:highlight w:val="none"/>
        </w:rPr>
        <w:t xml:space="preserve">1.5 </w:t>
      </w:r>
      <w:r>
        <w:rPr>
          <w:rFonts w:hint="eastAsia" w:asciiTheme="minorEastAsia" w:hAnsiTheme="minorEastAsia" w:eastAsiaTheme="minorEastAsia"/>
          <w:color w:val="auto"/>
          <w:highlight w:val="none"/>
        </w:rPr>
        <w:t>费用承担</w:t>
      </w:r>
      <w:bookmarkEnd w:id="144"/>
      <w:bookmarkEnd w:id="14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投标人准备和参加投标活动发生的费用自理。</w:t>
      </w:r>
    </w:p>
    <w:p>
      <w:pPr>
        <w:pStyle w:val="5"/>
        <w:spacing w:before="0" w:after="0" w:line="360" w:lineRule="auto"/>
        <w:ind w:firstLine="137"/>
        <w:rPr>
          <w:rFonts w:asciiTheme="minorEastAsia" w:hAnsiTheme="minorEastAsia" w:eastAsiaTheme="minorEastAsia"/>
          <w:color w:val="auto"/>
          <w:highlight w:val="none"/>
        </w:rPr>
      </w:pPr>
      <w:bookmarkStart w:id="146" w:name="_Toc492300570"/>
      <w:bookmarkStart w:id="147" w:name="_Toc30926"/>
      <w:r>
        <w:rPr>
          <w:rFonts w:asciiTheme="minorEastAsia" w:hAnsiTheme="minorEastAsia" w:eastAsiaTheme="minorEastAsia"/>
          <w:color w:val="auto"/>
          <w:highlight w:val="none"/>
        </w:rPr>
        <w:t>1.6</w:t>
      </w:r>
      <w:r>
        <w:rPr>
          <w:rFonts w:hint="eastAsia" w:asciiTheme="minorEastAsia" w:hAnsiTheme="minorEastAsia" w:eastAsiaTheme="minorEastAsia"/>
          <w:color w:val="auto"/>
          <w:highlight w:val="none"/>
        </w:rPr>
        <w:t xml:space="preserve"> 保密</w:t>
      </w:r>
      <w:bookmarkEnd w:id="146"/>
      <w:bookmarkEnd w:id="14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参与招标投标活动的各方应对招标文件和投标文件中</w:t>
      </w:r>
      <w:bookmarkStart w:id="148" w:name="_Toc5326"/>
      <w:bookmarkStart w:id="149" w:name="_Toc369531519"/>
      <w:bookmarkStart w:id="150" w:name="_Toc361508589"/>
      <w:bookmarkStart w:id="151" w:name="_Toc352691477"/>
      <w:bookmarkStart w:id="152" w:name="_Toc384308214"/>
      <w:r>
        <w:rPr>
          <w:rFonts w:asciiTheme="minorEastAsia" w:hAnsiTheme="minorEastAsia" w:eastAsiaTheme="minorEastAsia"/>
          <w:color w:val="auto"/>
          <w:highlight w:val="none"/>
        </w:rPr>
        <w:t>的商业和技术等秘密保密</w:t>
      </w:r>
      <w:bookmarkEnd w:id="148"/>
      <w:bookmarkEnd w:id="149"/>
      <w:bookmarkEnd w:id="150"/>
      <w:bookmarkEnd w:id="151"/>
      <w:bookmarkEnd w:id="152"/>
      <w:r>
        <w:rPr>
          <w:rFonts w:asciiTheme="minorEastAsia" w:hAnsiTheme="minorEastAsia" w:eastAsiaTheme="minorEastAsia"/>
          <w:color w:val="auto"/>
          <w:highlight w:val="none"/>
        </w:rPr>
        <w:t>，否则应承担相应的法律责任。</w:t>
      </w:r>
    </w:p>
    <w:p>
      <w:pPr>
        <w:pStyle w:val="5"/>
        <w:spacing w:before="0" w:after="0" w:line="360" w:lineRule="auto"/>
        <w:ind w:firstLine="137"/>
        <w:rPr>
          <w:rFonts w:asciiTheme="minorEastAsia" w:hAnsiTheme="minorEastAsia" w:eastAsiaTheme="minorEastAsia"/>
          <w:color w:val="auto"/>
          <w:highlight w:val="none"/>
        </w:rPr>
      </w:pPr>
      <w:bookmarkStart w:id="153" w:name="_Toc492300571"/>
      <w:bookmarkStart w:id="154" w:name="_Toc4358"/>
      <w:r>
        <w:rPr>
          <w:rFonts w:asciiTheme="minorEastAsia" w:hAnsiTheme="minorEastAsia" w:eastAsiaTheme="minorEastAsia"/>
          <w:color w:val="auto"/>
          <w:highlight w:val="none"/>
        </w:rPr>
        <w:t>1.7 语言文字</w:t>
      </w:r>
      <w:bookmarkEnd w:id="153"/>
      <w:bookmarkEnd w:id="15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招标投标文件使用的语言文字为中文。专用术语使用外文的，应附有中文注释。</w:t>
      </w:r>
    </w:p>
    <w:p>
      <w:pPr>
        <w:pStyle w:val="5"/>
        <w:spacing w:before="0" w:after="0" w:line="360" w:lineRule="auto"/>
        <w:ind w:firstLine="137"/>
        <w:rPr>
          <w:rFonts w:asciiTheme="minorEastAsia" w:hAnsiTheme="minorEastAsia" w:eastAsiaTheme="minorEastAsia"/>
          <w:color w:val="auto"/>
          <w:highlight w:val="none"/>
        </w:rPr>
      </w:pPr>
      <w:bookmarkStart w:id="155" w:name="_Toc492300572"/>
      <w:bookmarkStart w:id="156" w:name="_Toc12633"/>
      <w:r>
        <w:rPr>
          <w:rFonts w:asciiTheme="minorEastAsia" w:hAnsiTheme="minorEastAsia" w:eastAsiaTheme="minorEastAsia"/>
          <w:color w:val="auto"/>
          <w:highlight w:val="none"/>
        </w:rPr>
        <w:t>1.8</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计量单位</w:t>
      </w:r>
      <w:bookmarkEnd w:id="155"/>
      <w:bookmarkEnd w:id="15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所有计量均采用中华人民共和国法定计量单位。</w:t>
      </w:r>
    </w:p>
    <w:p>
      <w:pPr>
        <w:pStyle w:val="5"/>
        <w:spacing w:before="0" w:after="0" w:line="360" w:lineRule="auto"/>
        <w:ind w:firstLine="137"/>
        <w:rPr>
          <w:rFonts w:asciiTheme="minorEastAsia" w:hAnsiTheme="minorEastAsia" w:eastAsiaTheme="minorEastAsia"/>
          <w:color w:val="auto"/>
          <w:highlight w:val="none"/>
        </w:rPr>
      </w:pPr>
      <w:bookmarkStart w:id="157" w:name="_Toc144974507"/>
      <w:bookmarkStart w:id="158" w:name="_Toc247527563"/>
      <w:bookmarkStart w:id="159" w:name="_Toc361508594"/>
      <w:bookmarkStart w:id="160" w:name="_Toc482188480"/>
      <w:bookmarkStart w:id="161" w:name="_Toc384308219"/>
      <w:bookmarkStart w:id="162" w:name="_Toc391393967"/>
      <w:bookmarkStart w:id="163" w:name="_Toc24796"/>
      <w:bookmarkStart w:id="164" w:name="_Toc247513962"/>
      <w:bookmarkStart w:id="165" w:name="_Toc492300573"/>
      <w:bookmarkStart w:id="166" w:name="_Toc300834959"/>
      <w:bookmarkStart w:id="167" w:name="_Toc370676289"/>
      <w:bookmarkStart w:id="168" w:name="_Toc152042315"/>
      <w:bookmarkStart w:id="169" w:name="_Toc152045539"/>
      <w:r>
        <w:rPr>
          <w:rFonts w:asciiTheme="minorEastAsia" w:hAnsiTheme="minorEastAsia" w:eastAsiaTheme="minorEastAsia"/>
          <w:color w:val="auto"/>
          <w:highlight w:val="none"/>
        </w:rPr>
        <w:t xml:space="preserve">1.9 </w:t>
      </w:r>
      <w:r>
        <w:rPr>
          <w:rFonts w:hint="eastAsia" w:asciiTheme="minorEastAsia" w:hAnsiTheme="minorEastAsia" w:eastAsiaTheme="minorEastAsia"/>
          <w:color w:val="auto"/>
          <w:highlight w:val="none"/>
        </w:rPr>
        <w:t>踏勘现场</w:t>
      </w:r>
      <w:bookmarkEnd w:id="157"/>
      <w:bookmarkEnd w:id="158"/>
      <w:bookmarkEnd w:id="159"/>
      <w:bookmarkEnd w:id="160"/>
      <w:bookmarkEnd w:id="161"/>
      <w:bookmarkEnd w:id="162"/>
      <w:bookmarkEnd w:id="163"/>
      <w:bookmarkEnd w:id="164"/>
      <w:bookmarkEnd w:id="165"/>
      <w:bookmarkEnd w:id="166"/>
      <w:bookmarkEnd w:id="167"/>
      <w:bookmarkEnd w:id="168"/>
      <w:bookmarkEnd w:id="169"/>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1.9.1 投标人须知前附表规定组织踏勘现场的，招标人按投标人须知前附表规定的时间、地点组织投标人踏勘项目现场。部分投标人未按时参加踏勘现场的，不影响踏勘现场的正常进行。</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1.9.2 投标人踏勘现场发生的费用自理。</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1.9.3 除招标人的原因外，投标人自行负责在踏勘现场中所发生的人员伤亡和财产损失。</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1.9.4 招标人在踏勘现场中介绍的工程场地和相关的周边环境情况，供投标人在编制投标文件时参考，招标人不对投标人据此作出的判断和决策负责。</w:t>
      </w:r>
    </w:p>
    <w:p>
      <w:pPr>
        <w:pStyle w:val="5"/>
        <w:spacing w:before="0" w:after="0" w:line="360" w:lineRule="auto"/>
        <w:ind w:firstLine="137"/>
        <w:rPr>
          <w:rFonts w:asciiTheme="minorEastAsia" w:hAnsiTheme="minorEastAsia" w:eastAsiaTheme="minorEastAsia"/>
          <w:color w:val="auto"/>
          <w:highlight w:val="none"/>
        </w:rPr>
      </w:pPr>
      <w:bookmarkStart w:id="170" w:name="_Toc32399"/>
      <w:bookmarkStart w:id="171" w:name="_Toc492300574"/>
      <w:r>
        <w:rPr>
          <w:rFonts w:asciiTheme="minorEastAsia" w:hAnsiTheme="minorEastAsia" w:eastAsiaTheme="minorEastAsia"/>
          <w:color w:val="auto"/>
          <w:highlight w:val="none"/>
        </w:rPr>
        <w:t>1.10</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投标预备会</w:t>
      </w:r>
      <w:bookmarkEnd w:id="170"/>
      <w:bookmarkEnd w:id="17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1.10.1 投标人须知前附表规定召开投标预备会的，招标人按投标人须知前附表规定的时间和地点召开投标预备会，澄清投标人提出的问题。</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1.10.2 投标人应按投标人须知前附表规定的时间和形式将提出的问题送达招标人，以便招标人在会议期间澄清。</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1.10.3 投标预备会后，招标人将对投标人所提问题的澄清，以投标人须知前附表规定的形式通知所有购买招标文件的投标人。该澄清内容为招标文件的组成部分。</w:t>
      </w:r>
    </w:p>
    <w:p>
      <w:pPr>
        <w:pStyle w:val="5"/>
        <w:spacing w:before="0" w:after="0" w:line="360" w:lineRule="auto"/>
        <w:ind w:firstLine="137"/>
        <w:rPr>
          <w:rFonts w:asciiTheme="minorEastAsia" w:hAnsiTheme="minorEastAsia" w:eastAsiaTheme="minorEastAsia"/>
          <w:color w:val="auto"/>
          <w:highlight w:val="none"/>
        </w:rPr>
      </w:pPr>
      <w:bookmarkStart w:id="172" w:name="_Toc18353"/>
      <w:bookmarkStart w:id="173" w:name="_Toc492300575"/>
      <w:r>
        <w:rPr>
          <w:rFonts w:asciiTheme="minorEastAsia" w:hAnsiTheme="minorEastAsia" w:eastAsiaTheme="minorEastAsia"/>
          <w:color w:val="auto"/>
          <w:highlight w:val="none"/>
        </w:rPr>
        <w:t>1.11</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分包</w:t>
      </w:r>
      <w:bookmarkEnd w:id="172"/>
      <w:bookmarkEnd w:id="173"/>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lang w:val="en-US" w:eastAsia="zh-CN"/>
        </w:rPr>
        <w:t>除</w:t>
      </w:r>
      <w:r>
        <w:rPr>
          <w:rFonts w:hint="eastAsia" w:asciiTheme="minorEastAsia" w:hAnsiTheme="minorEastAsia" w:eastAsiaTheme="minorEastAsia"/>
          <w:color w:val="auto"/>
          <w:highlight w:val="none"/>
        </w:rPr>
        <w:t>投标人须知前附表</w:t>
      </w:r>
      <w:r>
        <w:rPr>
          <w:rFonts w:hint="eastAsia" w:asciiTheme="minorEastAsia" w:hAnsiTheme="minorEastAsia" w:eastAsiaTheme="minorEastAsia"/>
          <w:color w:val="auto"/>
          <w:highlight w:val="none"/>
          <w:lang w:val="en-US" w:eastAsia="zh-CN"/>
        </w:rPr>
        <w:t>另有要求外，</w:t>
      </w:r>
      <w:r>
        <w:rPr>
          <w:rFonts w:asciiTheme="minorEastAsia" w:hAnsiTheme="minorEastAsia" w:eastAsiaTheme="minorEastAsia"/>
          <w:color w:val="auto"/>
          <w:highlight w:val="none"/>
        </w:rPr>
        <w:t>本项目严禁分包。</w:t>
      </w:r>
    </w:p>
    <w:p>
      <w:pPr>
        <w:pStyle w:val="5"/>
        <w:spacing w:before="0" w:after="0" w:line="360" w:lineRule="auto"/>
        <w:ind w:firstLine="137"/>
        <w:rPr>
          <w:rFonts w:hint="eastAsia" w:asciiTheme="minorEastAsia" w:hAnsiTheme="minorEastAsia" w:eastAsiaTheme="minorEastAsia"/>
          <w:color w:val="auto"/>
          <w:highlight w:val="none"/>
          <w:lang w:eastAsia="zh-CN"/>
        </w:rPr>
      </w:pPr>
      <w:bookmarkStart w:id="174" w:name="_Toc492300576"/>
      <w:bookmarkStart w:id="175" w:name="_Toc20687"/>
      <w:r>
        <w:rPr>
          <w:rFonts w:asciiTheme="minorEastAsia" w:hAnsiTheme="minorEastAsia" w:eastAsiaTheme="minorEastAsia"/>
          <w:color w:val="auto"/>
          <w:highlight w:val="none"/>
        </w:rPr>
        <w:t>1.12</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响应和</w:t>
      </w:r>
      <w:bookmarkEnd w:id="174"/>
      <w:r>
        <w:rPr>
          <w:rFonts w:hint="eastAsia" w:asciiTheme="minorEastAsia" w:hAnsiTheme="minorEastAsia" w:eastAsiaTheme="minorEastAsia"/>
          <w:color w:val="auto"/>
          <w:highlight w:val="none"/>
          <w:lang w:val="en-US" w:eastAsia="zh-CN"/>
        </w:rPr>
        <w:t>偏离</w:t>
      </w:r>
      <w:bookmarkEnd w:id="17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1.12.1投标文件应当对招标文件的实质性要求和条件作出满足性或更有利于招标人的响应，否则，投标人的投标将被否决。实质性要求和条件见投标人须知前附表。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1.12.2 </w:t>
      </w:r>
      <w:r>
        <w:rPr>
          <w:rFonts w:asciiTheme="minorEastAsia" w:hAnsiTheme="minorEastAsia" w:eastAsiaTheme="minorEastAsia"/>
          <w:color w:val="auto"/>
          <w:szCs w:val="21"/>
          <w:highlight w:val="none"/>
        </w:rPr>
        <w:t>投标人应根据招标文件的要求提供</w:t>
      </w:r>
      <w:r>
        <w:rPr>
          <w:rFonts w:asciiTheme="minorEastAsia" w:hAnsiTheme="minorEastAsia" w:eastAsiaTheme="minorEastAsia"/>
          <w:color w:val="auto"/>
          <w:highlight w:val="none"/>
        </w:rPr>
        <w:t>投标监理大纲等内容以对招标文件作出响应。</w:t>
      </w:r>
    </w:p>
    <w:p>
      <w:pPr>
        <w:spacing w:line="360" w:lineRule="auto"/>
        <w:ind w:firstLine="435"/>
        <w:rPr>
          <w:rFonts w:asciiTheme="minorEastAsia" w:hAnsiTheme="minorEastAsia" w:eastAsiaTheme="minorEastAsia"/>
          <w:color w:val="auto"/>
          <w:highlight w:val="none"/>
        </w:rPr>
      </w:pPr>
      <w:r>
        <w:rPr>
          <w:rFonts w:asciiTheme="minorEastAsia" w:hAnsiTheme="minorEastAsia" w:eastAsiaTheme="minorEastAsia"/>
          <w:color w:val="auto"/>
          <w:highlight w:val="none"/>
        </w:rPr>
        <w:t>1.12.3投标人须知前附表允许投标文件偏离招标文件某些要求的，偏差应当符合招标文件规定的偏差范围和幅度。</w:t>
      </w:r>
    </w:p>
    <w:p>
      <w:pPr>
        <w:pStyle w:val="4"/>
        <w:spacing w:before="0" w:after="0" w:line="360" w:lineRule="auto"/>
        <w:rPr>
          <w:rFonts w:asciiTheme="minorEastAsia" w:hAnsiTheme="minorEastAsia" w:eastAsiaTheme="minorEastAsia"/>
          <w:color w:val="auto"/>
          <w:highlight w:val="none"/>
        </w:rPr>
      </w:pPr>
      <w:bookmarkStart w:id="176" w:name="_Toc492300577"/>
      <w:bookmarkStart w:id="177" w:name="_Toc26198"/>
      <w:r>
        <w:rPr>
          <w:rFonts w:asciiTheme="minorEastAsia" w:hAnsiTheme="minorEastAsia" w:eastAsiaTheme="minorEastAsia"/>
          <w:color w:val="auto"/>
          <w:highlight w:val="none"/>
        </w:rPr>
        <w:t>2. 招标文件</w:t>
      </w:r>
      <w:bookmarkEnd w:id="176"/>
      <w:bookmarkEnd w:id="177"/>
    </w:p>
    <w:p>
      <w:pPr>
        <w:pStyle w:val="5"/>
        <w:spacing w:before="0" w:after="0" w:line="360" w:lineRule="auto"/>
        <w:ind w:firstLine="137"/>
        <w:rPr>
          <w:rFonts w:asciiTheme="minorEastAsia" w:hAnsiTheme="minorEastAsia" w:eastAsiaTheme="minorEastAsia"/>
          <w:color w:val="auto"/>
          <w:highlight w:val="none"/>
        </w:rPr>
      </w:pPr>
      <w:bookmarkStart w:id="178" w:name="_Toc492300578"/>
      <w:bookmarkStart w:id="179" w:name="_Toc14284"/>
      <w:r>
        <w:rPr>
          <w:rFonts w:asciiTheme="minorEastAsia" w:hAnsiTheme="minorEastAsia" w:eastAsiaTheme="minorEastAsia"/>
          <w:color w:val="auto"/>
          <w:highlight w:val="none"/>
        </w:rPr>
        <w:t>2.1 招标文件的组成</w:t>
      </w:r>
      <w:bookmarkEnd w:id="178"/>
      <w:bookmarkEnd w:id="179"/>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本招标文件包括：</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（1）招标公告（或投标邀请书）；</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（2）投标人须知；</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（3）评标办法；</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（4）合同条款及格式；</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（5）委托人要求；</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（6）投标文件格式；</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（7）投标人须知前附表规定的其他资料。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根据本章第1.10款、第2.2款和第2.3款对招标文件所作的澄清、修改，构成招标文件的组成部分。</w:t>
      </w:r>
    </w:p>
    <w:p>
      <w:pPr>
        <w:pStyle w:val="5"/>
        <w:spacing w:before="0" w:after="0" w:line="360" w:lineRule="auto"/>
        <w:ind w:firstLine="137"/>
        <w:rPr>
          <w:rFonts w:asciiTheme="minorEastAsia" w:hAnsiTheme="minorEastAsia" w:eastAsiaTheme="minorEastAsia"/>
          <w:color w:val="auto"/>
          <w:highlight w:val="none"/>
        </w:rPr>
      </w:pPr>
      <w:bookmarkStart w:id="180" w:name="_Toc492300579"/>
      <w:bookmarkStart w:id="181" w:name="_Toc24375"/>
      <w:r>
        <w:rPr>
          <w:rFonts w:asciiTheme="minorEastAsia" w:hAnsiTheme="minorEastAsia" w:eastAsiaTheme="minorEastAsia"/>
          <w:color w:val="auto"/>
          <w:highlight w:val="none"/>
        </w:rPr>
        <w:t>2.2 招标文件的澄清</w:t>
      </w:r>
      <w:bookmarkEnd w:id="180"/>
      <w:bookmarkEnd w:id="18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2.2.1 投标人应仔细阅读和检查招标文件的全部内容。如发现缺页或附件不全，应及时向招标人提出，以便补齐。如有疑问，应按投标人须知前附表规定的时间</w:t>
      </w:r>
      <w:r>
        <w:rPr>
          <w:rFonts w:ascii="宋体" w:hAnsi="宋体"/>
          <w:snapToGrid w:val="0"/>
          <w:color w:val="auto"/>
          <w:kern w:val="0"/>
          <w:szCs w:val="21"/>
          <w:highlight w:val="none"/>
        </w:rPr>
        <w:t>前</w:t>
      </w:r>
      <w:r>
        <w:rPr>
          <w:rFonts w:ascii="宋体" w:hAnsi="宋体"/>
          <w:color w:val="auto"/>
          <w:kern w:val="0"/>
          <w:szCs w:val="21"/>
          <w:highlight w:val="none"/>
        </w:rPr>
        <w:t>在</w:t>
      </w:r>
      <w:r>
        <w:rPr>
          <w:rFonts w:hint="eastAsia" w:ascii="宋体" w:hAnsi="宋体"/>
          <w:color w:val="auto"/>
          <w:kern w:val="0"/>
          <w:szCs w:val="21"/>
          <w:highlight w:val="none"/>
        </w:rPr>
        <w:t>相应法定网站提问</w:t>
      </w:r>
      <w:r>
        <w:rPr>
          <w:rFonts w:asciiTheme="minorEastAsia" w:hAnsiTheme="minorEastAsia" w:eastAsiaTheme="minorEastAsia"/>
          <w:color w:val="auto"/>
          <w:highlight w:val="none"/>
        </w:rPr>
        <w:t>，要求招标人对招标文件予以澄清。</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2.2.2招标文件的澄清以投标人须知前附表规定的</w:t>
      </w:r>
      <w:r>
        <w:rPr>
          <w:rFonts w:ascii="宋体" w:hAnsi="宋体"/>
          <w:snapToGrid w:val="0"/>
          <w:color w:val="auto"/>
          <w:kern w:val="0"/>
          <w:szCs w:val="21"/>
          <w:highlight w:val="none"/>
        </w:rPr>
        <w:t>投标截止时间15天前</w:t>
      </w:r>
      <w:r>
        <w:rPr>
          <w:rFonts w:ascii="宋体" w:hAnsi="宋体"/>
          <w:color w:val="auto"/>
          <w:kern w:val="0"/>
          <w:szCs w:val="21"/>
          <w:highlight w:val="none"/>
        </w:rPr>
        <w:t>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Theme="minorEastAsia" w:hAnsiTheme="minorEastAsia" w:eastAsiaTheme="minorEastAsia"/>
          <w:color w:val="auto"/>
          <w:highlight w:val="none"/>
        </w:rPr>
        <w:t>，但不指明澄清问题的来源。澄清发出的时间距本章第4.2.1项规定的投标截止时间不足15日的，并且澄清内容可能影响投标文件编制的，将相应延长投标截止时间。</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2.2.</w:t>
      </w:r>
      <w:r>
        <w:rPr>
          <w:rFonts w:hint="eastAsia" w:asciiTheme="minorEastAsia" w:hAnsiTheme="minorEastAsia" w:eastAsiaTheme="minorEastAsia"/>
          <w:color w:val="auto"/>
          <w:highlight w:val="none"/>
        </w:rPr>
        <w:t>3</w:t>
      </w:r>
      <w:r>
        <w:rPr>
          <w:rFonts w:asciiTheme="minorEastAsia" w:hAnsiTheme="minorEastAsia" w:eastAsiaTheme="minorEastAsia"/>
          <w:color w:val="auto"/>
          <w:highlight w:val="none"/>
        </w:rPr>
        <w:t xml:space="preserve"> 除非招标人认为确有必要答复，否则，招标人有权拒绝回复投标人在</w:t>
      </w:r>
      <w:r>
        <w:rPr>
          <w:rFonts w:hint="eastAsia" w:asciiTheme="minorEastAsia" w:hAnsiTheme="minorEastAsia" w:eastAsiaTheme="minorEastAsia"/>
          <w:color w:val="auto"/>
          <w:highlight w:val="none"/>
        </w:rPr>
        <w:t>本章第2.2.1项</w:t>
      </w:r>
      <w:r>
        <w:rPr>
          <w:rFonts w:asciiTheme="minorEastAsia" w:hAnsiTheme="minorEastAsia" w:eastAsiaTheme="minorEastAsia"/>
          <w:color w:val="auto"/>
          <w:highlight w:val="none"/>
        </w:rPr>
        <w:t>规定的时间后的任何澄清要求。</w:t>
      </w:r>
    </w:p>
    <w:p>
      <w:pPr>
        <w:pStyle w:val="5"/>
        <w:spacing w:before="0" w:after="0" w:line="360" w:lineRule="auto"/>
        <w:ind w:firstLine="137"/>
        <w:rPr>
          <w:rFonts w:asciiTheme="minorEastAsia" w:hAnsiTheme="minorEastAsia" w:eastAsiaTheme="minorEastAsia"/>
          <w:color w:val="auto"/>
          <w:highlight w:val="none"/>
        </w:rPr>
      </w:pPr>
      <w:bookmarkStart w:id="182" w:name="_Toc24513"/>
      <w:bookmarkStart w:id="183" w:name="_Toc492300580"/>
      <w:bookmarkStart w:id="184" w:name="_Toc352691479"/>
      <w:r>
        <w:rPr>
          <w:rFonts w:asciiTheme="minorEastAsia" w:hAnsiTheme="minorEastAsia" w:eastAsiaTheme="minorEastAsia"/>
          <w:color w:val="auto"/>
          <w:highlight w:val="none"/>
        </w:rPr>
        <w:t>2.3 招标文件的修</w:t>
      </w:r>
      <w:bookmarkStart w:id="185" w:name="_Toc369531521"/>
      <w:bookmarkStart w:id="186" w:name="_Toc16514"/>
      <w:r>
        <w:rPr>
          <w:rFonts w:asciiTheme="minorEastAsia" w:hAnsiTheme="minorEastAsia" w:eastAsiaTheme="minorEastAsia"/>
          <w:color w:val="auto"/>
          <w:highlight w:val="none"/>
        </w:rPr>
        <w:t>改</w:t>
      </w:r>
      <w:bookmarkEnd w:id="182"/>
      <w:bookmarkEnd w:id="18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bookmarkEnd w:id="184"/>
    <w:bookmarkEnd w:id="185"/>
    <w:bookmarkEnd w:id="186"/>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2.3.2 投标人收到修改内容</w:t>
      </w:r>
      <w:bookmarkStart w:id="187" w:name="_Toc300834958"/>
      <w:bookmarkStart w:id="188" w:name="_Toc152042314"/>
      <w:bookmarkStart w:id="189" w:name="_Toc384308218"/>
      <w:bookmarkStart w:id="190" w:name="_Toc144974506"/>
      <w:bookmarkStart w:id="191" w:name="_Toc24632"/>
      <w:bookmarkStart w:id="192" w:name="_Toc369531524"/>
      <w:bookmarkStart w:id="193" w:name="_Toc247513961"/>
      <w:bookmarkStart w:id="194" w:name="_Toc152045538"/>
      <w:bookmarkStart w:id="195" w:name="_Toc247527562"/>
      <w:bookmarkStart w:id="196" w:name="_Toc361508593"/>
      <w:bookmarkStart w:id="197" w:name="_Toc352691482"/>
      <w:r>
        <w:rPr>
          <w:rFonts w:asciiTheme="minorEastAsia" w:hAnsiTheme="minorEastAsia" w:eastAsiaTheme="minorEastAsia"/>
          <w:color w:val="auto"/>
          <w:highlight w:val="none"/>
        </w:rPr>
        <w:t>后，</w:t>
      </w:r>
      <w:bookmarkEnd w:id="187"/>
      <w:bookmarkEnd w:id="188"/>
      <w:bookmarkEnd w:id="189"/>
      <w:bookmarkEnd w:id="190"/>
      <w:bookmarkEnd w:id="191"/>
      <w:bookmarkEnd w:id="192"/>
      <w:bookmarkEnd w:id="193"/>
      <w:bookmarkEnd w:id="194"/>
      <w:bookmarkEnd w:id="195"/>
      <w:bookmarkEnd w:id="196"/>
      <w:bookmarkEnd w:id="197"/>
      <w:bookmarkStart w:id="198" w:name="_Toc247513963"/>
      <w:bookmarkStart w:id="199" w:name="_Toc16623"/>
      <w:bookmarkStart w:id="200" w:name="_Toc361508595"/>
      <w:bookmarkStart w:id="201" w:name="_Toc300834960"/>
      <w:bookmarkStart w:id="202" w:name="_Toc144974508"/>
      <w:bookmarkStart w:id="203" w:name="_Toc369531526"/>
      <w:bookmarkStart w:id="204" w:name="_Toc152045540"/>
      <w:bookmarkStart w:id="205" w:name="_Toc247527564"/>
      <w:bookmarkStart w:id="206" w:name="_Toc152042316"/>
      <w:bookmarkStart w:id="207" w:name="_Toc384308220"/>
      <w:bookmarkStart w:id="208" w:name="_Toc352691484"/>
      <w:r>
        <w:rPr>
          <w:rFonts w:asciiTheme="minorEastAsia" w:hAnsiTheme="minorEastAsia" w:eastAsiaTheme="minorEastAsia"/>
          <w:color w:val="auto"/>
          <w:highlight w:val="none"/>
        </w:rPr>
        <w:t>应按投标人须知前附表规定的时间和形式通知招标人，确认已收到该修改。</w:t>
      </w:r>
    </w:p>
    <w:p>
      <w:pPr>
        <w:pStyle w:val="5"/>
        <w:spacing w:before="0" w:after="0" w:line="360" w:lineRule="auto"/>
        <w:ind w:firstLine="137"/>
        <w:rPr>
          <w:rFonts w:asciiTheme="minorEastAsia" w:hAnsiTheme="minorEastAsia" w:eastAsiaTheme="minorEastAsia"/>
          <w:color w:val="auto"/>
          <w:highlight w:val="none"/>
        </w:rPr>
      </w:pPr>
      <w:bookmarkStart w:id="209" w:name="_Toc492300581"/>
      <w:bookmarkStart w:id="210" w:name="_Toc23350"/>
      <w:r>
        <w:rPr>
          <w:rFonts w:asciiTheme="minorEastAsia" w:hAnsiTheme="minorEastAsia" w:eastAsiaTheme="minorEastAsia"/>
          <w:color w:val="auto"/>
          <w:highlight w:val="none"/>
        </w:rPr>
        <w:t>2.</w:t>
      </w:r>
      <w:bookmarkEnd w:id="198"/>
      <w:bookmarkEnd w:id="199"/>
      <w:bookmarkEnd w:id="200"/>
      <w:bookmarkEnd w:id="201"/>
      <w:bookmarkEnd w:id="202"/>
      <w:bookmarkEnd w:id="203"/>
      <w:bookmarkEnd w:id="204"/>
      <w:bookmarkEnd w:id="205"/>
      <w:bookmarkEnd w:id="206"/>
      <w:bookmarkEnd w:id="207"/>
      <w:bookmarkEnd w:id="208"/>
      <w:r>
        <w:rPr>
          <w:rFonts w:asciiTheme="minorEastAsia" w:hAnsiTheme="minorEastAsia" w:eastAsiaTheme="minorEastAsia"/>
          <w:color w:val="auto"/>
          <w:highlight w:val="none"/>
        </w:rPr>
        <w:t>4 招标文件的异议</w:t>
      </w:r>
      <w:bookmarkEnd w:id="209"/>
      <w:bookmarkEnd w:id="21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投标人或者其他利害关系人对招标文件有异议的，应当在投标截止时间10日前以书面形式提出。招标人将在收到异议之日起3日内作出答复；作出答复前，将暂停招标投标活动。</w:t>
      </w:r>
    </w:p>
    <w:p>
      <w:pPr>
        <w:pStyle w:val="4"/>
        <w:spacing w:before="0" w:after="0" w:line="360" w:lineRule="auto"/>
        <w:rPr>
          <w:rFonts w:asciiTheme="minorEastAsia" w:hAnsiTheme="minorEastAsia" w:eastAsiaTheme="minorEastAsia"/>
          <w:color w:val="auto"/>
          <w:highlight w:val="none"/>
        </w:rPr>
      </w:pPr>
      <w:bookmarkStart w:id="211" w:name="_Toc3405"/>
      <w:bookmarkStart w:id="212" w:name="_Toc492300582"/>
      <w:r>
        <w:rPr>
          <w:rFonts w:asciiTheme="minorEastAsia" w:hAnsiTheme="minorEastAsia" w:eastAsiaTheme="minorEastAsia"/>
          <w:color w:val="auto"/>
          <w:highlight w:val="none"/>
        </w:rPr>
        <w:t>3. 投标文件</w:t>
      </w:r>
      <w:bookmarkEnd w:id="211"/>
      <w:bookmarkEnd w:id="212"/>
    </w:p>
    <w:p>
      <w:pPr>
        <w:pStyle w:val="5"/>
        <w:spacing w:before="0" w:after="0" w:line="360" w:lineRule="auto"/>
        <w:ind w:firstLine="137"/>
        <w:rPr>
          <w:rFonts w:asciiTheme="minorEastAsia" w:hAnsiTheme="minorEastAsia" w:eastAsiaTheme="minorEastAsia"/>
          <w:color w:val="auto"/>
          <w:highlight w:val="none"/>
        </w:rPr>
      </w:pPr>
      <w:bookmarkStart w:id="213" w:name="_Toc492300583"/>
      <w:bookmarkStart w:id="214" w:name="_Toc30358"/>
      <w:r>
        <w:rPr>
          <w:rFonts w:asciiTheme="minorEastAsia" w:hAnsiTheme="minorEastAsia" w:eastAsiaTheme="minorEastAsia"/>
          <w:color w:val="auto"/>
          <w:highlight w:val="none"/>
        </w:rPr>
        <w:t>3.1 投标文件的组成</w:t>
      </w:r>
      <w:bookmarkEnd w:id="213"/>
      <w:bookmarkEnd w:id="21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3.1.1 投标文件应包括下列内容：</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3.1.1.1投标函部分</w:t>
      </w:r>
    </w:p>
    <w:p>
      <w:pPr>
        <w:spacing w:line="360" w:lineRule="auto"/>
        <w:ind w:firstLine="420" w:firstLineChars="200"/>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（1）投标函</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2</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rPr>
        <w:t>投标函附录</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rPr>
        <w:t>）法定代表人身份证明或授权委托书</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4</w:t>
      </w:r>
      <w:r>
        <w:rPr>
          <w:rFonts w:hint="eastAsia" w:asciiTheme="minorEastAsia" w:hAnsiTheme="minorEastAsia" w:eastAsiaTheme="minorEastAsia"/>
          <w:color w:val="auto"/>
          <w:highlight w:val="none"/>
        </w:rPr>
        <w:t>）投标报价合理性说明（如有）</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5</w:t>
      </w:r>
      <w:r>
        <w:rPr>
          <w:rFonts w:hint="eastAsia" w:asciiTheme="minorEastAsia" w:hAnsiTheme="minorEastAsia" w:eastAsiaTheme="minorEastAsia"/>
          <w:color w:val="auto"/>
          <w:highlight w:val="none"/>
        </w:rPr>
        <w:t>）监理报酬清单（如有）</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3.1.1.2商务部分</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rPr>
        <w:t>3.1.1.3技术部分</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3.1.1.4资格审查部分</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（1）法定代表人身份证明或授权委托书</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（2）</w:t>
      </w:r>
      <w:r>
        <w:rPr>
          <w:rFonts w:hint="eastAsia" w:asciiTheme="minorEastAsia" w:hAnsiTheme="minorEastAsia" w:eastAsiaTheme="minorEastAsia"/>
          <w:color w:val="auto"/>
          <w:highlight w:val="none"/>
          <w:lang w:eastAsia="zh-CN"/>
        </w:rPr>
        <w:t>共同投标协议</w:t>
      </w:r>
      <w:r>
        <w:rPr>
          <w:rFonts w:hint="eastAsia" w:asciiTheme="minorEastAsia" w:hAnsiTheme="minorEastAsia" w:eastAsiaTheme="minorEastAsia"/>
          <w:color w:val="auto"/>
          <w:highlight w:val="none"/>
        </w:rPr>
        <w:t>（如有）</w:t>
      </w:r>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rPr>
        <w:t>）承诺</w:t>
      </w:r>
    </w:p>
    <w:p>
      <w:pPr>
        <w:spacing w:line="360" w:lineRule="auto"/>
        <w:ind w:firstLine="420" w:firstLineChars="200"/>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4</w:t>
      </w:r>
      <w:r>
        <w:rPr>
          <w:rFonts w:hint="eastAsia" w:asciiTheme="minorEastAsia" w:hAnsiTheme="minorEastAsia" w:eastAsiaTheme="minorEastAsia"/>
          <w:color w:val="auto"/>
          <w:highlight w:val="none"/>
        </w:rPr>
        <w:t>）其他资料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投标人在评标过程中作出的符合法律法规和招标文件规定的澄清确认，构成投标文件的组成部分。</w:t>
      </w:r>
    </w:p>
    <w:p>
      <w:pPr>
        <w:spacing w:line="360" w:lineRule="auto"/>
        <w:ind w:firstLine="359" w:firstLineChars="171"/>
        <w:rPr>
          <w:rFonts w:asciiTheme="minorEastAsia" w:hAnsiTheme="minorEastAsia" w:eastAsiaTheme="minorEastAsia"/>
          <w:color w:val="auto"/>
          <w:highlight w:val="none"/>
        </w:rPr>
      </w:pPr>
      <w:r>
        <w:rPr>
          <w:rFonts w:asciiTheme="minorEastAsia" w:hAnsiTheme="minorEastAsia" w:eastAsiaTheme="minorEastAsia"/>
          <w:color w:val="auto"/>
          <w:highlight w:val="none"/>
        </w:rPr>
        <w:t>3.1.2 投标人须知前附表规定不接受联合体投标的，或投标人没有组成联合体的，投标文件不包括</w:t>
      </w:r>
      <w:r>
        <w:rPr>
          <w:rFonts w:hint="eastAsia" w:asciiTheme="minorEastAsia" w:hAnsiTheme="minorEastAsia" w:eastAsiaTheme="minorEastAsia"/>
          <w:color w:val="auto"/>
          <w:highlight w:val="none"/>
          <w:lang w:eastAsia="zh-CN"/>
        </w:rPr>
        <w:t>共同投标协议</w:t>
      </w:r>
      <w:r>
        <w:rPr>
          <w:rFonts w:asciiTheme="minorEastAsia" w:hAnsiTheme="minorEastAsia" w:eastAsiaTheme="minorEastAsia"/>
          <w:color w:val="auto"/>
          <w:highlight w:val="none"/>
        </w:rPr>
        <w:t>。</w:t>
      </w:r>
    </w:p>
    <w:p>
      <w:pPr>
        <w:pStyle w:val="5"/>
        <w:spacing w:before="0" w:after="0" w:line="360" w:lineRule="auto"/>
        <w:ind w:firstLine="137"/>
        <w:rPr>
          <w:rFonts w:asciiTheme="minorEastAsia" w:hAnsiTheme="minorEastAsia" w:eastAsiaTheme="minorEastAsia"/>
          <w:color w:val="auto"/>
          <w:highlight w:val="none"/>
        </w:rPr>
      </w:pPr>
      <w:bookmarkStart w:id="215" w:name="_Toc492300584"/>
      <w:bookmarkStart w:id="216" w:name="_Toc13637"/>
      <w:r>
        <w:rPr>
          <w:rFonts w:asciiTheme="minorEastAsia" w:hAnsiTheme="minorEastAsia" w:eastAsiaTheme="minorEastAsia"/>
          <w:color w:val="auto"/>
          <w:highlight w:val="none"/>
        </w:rPr>
        <w:t>3.2 投标报价</w:t>
      </w:r>
      <w:bookmarkEnd w:id="215"/>
      <w:bookmarkEnd w:id="21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3.2.1投标报价应包括国家规定的增值税税金，除投标人须知前附表另有规定外，增值税税金按一般计税方法计算。投标人应按第六章“投标文件格式”的要求在投标函中进行报价并填写监理报酬清单</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3.2.2 投标人应充分了解该项目的总体情况以及影响投标报价的其他要素。</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3.2.3</w:t>
      </w:r>
      <w:bookmarkStart w:id="217" w:name="_Toc300834964"/>
      <w:bookmarkEnd w:id="217"/>
      <w:bookmarkStart w:id="218" w:name="_Toc352691487"/>
      <w:bookmarkEnd w:id="218"/>
      <w:bookmarkStart w:id="219" w:name="_Toc152042319"/>
      <w:bookmarkEnd w:id="219"/>
      <w:bookmarkStart w:id="220" w:name="_Toc247513967"/>
      <w:bookmarkEnd w:id="220"/>
      <w:bookmarkStart w:id="221" w:name="_Toc15242"/>
      <w:bookmarkEnd w:id="221"/>
      <w:bookmarkStart w:id="222" w:name="_Toc384308224"/>
      <w:bookmarkEnd w:id="222"/>
      <w:bookmarkStart w:id="223" w:name="_Toc369531530"/>
      <w:bookmarkEnd w:id="223"/>
      <w:bookmarkStart w:id="224" w:name="_Toc247527568"/>
      <w:bookmarkEnd w:id="224"/>
      <w:bookmarkStart w:id="225" w:name="_Toc152045543"/>
      <w:bookmarkEnd w:id="225"/>
      <w:bookmarkStart w:id="226" w:name="_Toc361508599"/>
      <w:bookmarkEnd w:id="226"/>
      <w:bookmarkStart w:id="227" w:name="_Toc144974511"/>
      <w:bookmarkEnd w:id="227"/>
      <w:r>
        <w:rPr>
          <w:rFonts w:hint="eastAsia" w:asciiTheme="minorEastAsia" w:hAnsiTheme="minorEastAsia" w:eastAsiaTheme="minorEastAsia"/>
          <w:color w:val="auto"/>
          <w:highlight w:val="none"/>
        </w:rPr>
        <w:t xml:space="preserve"> 本项目的报价方式见投标人须知前附表。</w:t>
      </w:r>
      <w:r>
        <w:rPr>
          <w:rFonts w:asciiTheme="minorEastAsia" w:hAnsiTheme="minorEastAsia" w:eastAsiaTheme="minorEastAsia"/>
          <w:color w:val="auto"/>
          <w:highlight w:val="none"/>
        </w:rPr>
        <w:t>投标人在投标截止时间前修改投标函中的投标报价总额，应同时修改投标文件“</w:t>
      </w:r>
      <w:r>
        <w:rPr>
          <w:rFonts w:hint="eastAsia" w:asciiTheme="minorEastAsia" w:hAnsiTheme="minorEastAsia" w:eastAsiaTheme="minorEastAsia"/>
          <w:color w:val="auto"/>
          <w:highlight w:val="none"/>
        </w:rPr>
        <w:t>监理报酬清单</w:t>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如有</w:t>
      </w:r>
      <w:r>
        <w:rPr>
          <w:rFonts w:hint="eastAsia" w:asciiTheme="minorEastAsia" w:hAnsiTheme="minorEastAsia" w:eastAsiaTheme="minorEastAsia"/>
          <w:color w:val="auto"/>
          <w:highlight w:val="none"/>
          <w:lang w:eastAsia="zh-CN"/>
        </w:rPr>
        <w:t>）</w:t>
      </w:r>
      <w:r>
        <w:rPr>
          <w:rFonts w:asciiTheme="minorEastAsia" w:hAnsiTheme="minorEastAsia" w:eastAsiaTheme="minorEastAsia"/>
          <w:color w:val="auto"/>
          <w:highlight w:val="none"/>
        </w:rPr>
        <w:t>中的相应报价。此修改须符合本章第4.3款的有关要求。</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3.2.4 招标人设有最高投标限价的，投标人的投标报价不得超过最高投标限价，最高投标限价在投标</w:t>
      </w:r>
      <w:bookmarkStart w:id="228" w:name="_Toc369531531"/>
      <w:bookmarkStart w:id="229" w:name="_Toc352691488"/>
      <w:bookmarkStart w:id="230" w:name="_Toc384308225"/>
      <w:bookmarkStart w:id="231" w:name="_Toc247527569"/>
      <w:bookmarkStart w:id="232" w:name="_Toc361508600"/>
      <w:bookmarkStart w:id="233" w:name="_Toc152045544"/>
      <w:bookmarkStart w:id="234" w:name="_Toc10429"/>
      <w:bookmarkStart w:id="235" w:name="_Toc144974512"/>
      <w:bookmarkStart w:id="236" w:name="_Toc247513968"/>
      <w:bookmarkStart w:id="237" w:name="_Toc152042320"/>
      <w:bookmarkStart w:id="238" w:name="_Toc300834965"/>
      <w:r>
        <w:rPr>
          <w:rFonts w:asciiTheme="minorEastAsia" w:hAnsiTheme="minorEastAsia" w:eastAsiaTheme="minorEastAsia"/>
          <w:color w:val="auto"/>
          <w:highlight w:val="none"/>
        </w:rPr>
        <w:t>人须知前附表中载明。</w:t>
      </w:r>
      <w:bookmarkEnd w:id="228"/>
      <w:bookmarkEnd w:id="229"/>
      <w:bookmarkEnd w:id="230"/>
      <w:bookmarkEnd w:id="231"/>
      <w:bookmarkEnd w:id="232"/>
      <w:bookmarkEnd w:id="233"/>
      <w:bookmarkEnd w:id="234"/>
      <w:bookmarkEnd w:id="235"/>
      <w:bookmarkEnd w:id="236"/>
      <w:bookmarkEnd w:id="237"/>
      <w:bookmarkEnd w:id="23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3.2.5 投标报价的其他要求见投标人须知前附表。</w:t>
      </w:r>
    </w:p>
    <w:p>
      <w:pPr>
        <w:pStyle w:val="5"/>
        <w:spacing w:before="0" w:after="0" w:line="360" w:lineRule="auto"/>
        <w:ind w:firstLine="137"/>
        <w:rPr>
          <w:rFonts w:asciiTheme="minorEastAsia" w:hAnsiTheme="minorEastAsia" w:eastAsiaTheme="minorEastAsia"/>
          <w:color w:val="auto"/>
          <w:highlight w:val="none"/>
        </w:rPr>
      </w:pPr>
      <w:bookmarkStart w:id="239" w:name="_Toc492300585"/>
      <w:bookmarkStart w:id="240" w:name="_Toc24072"/>
      <w:r>
        <w:rPr>
          <w:rFonts w:asciiTheme="minorEastAsia" w:hAnsiTheme="minorEastAsia" w:eastAsiaTheme="minorEastAsia"/>
          <w:color w:val="auto"/>
          <w:highlight w:val="none"/>
        </w:rPr>
        <w:t>3.3 投标有效期</w:t>
      </w:r>
      <w:bookmarkEnd w:id="239"/>
      <w:bookmarkEnd w:id="24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3.3.1 除投标人须知前附表另有规定外，投标有效期为90天。</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3.3.2 在投标有效期内，投标人撤销投标文件的，应承担招标文件和法律规定的责任。</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3.3.3</w:t>
      </w:r>
      <w:r>
        <w:rPr>
          <w:rFonts w:hint="eastAsia" w:asciiTheme="minorEastAsia" w:hAnsiTheme="minorEastAsia" w:eastAsiaTheme="minorEastAsia"/>
          <w:color w:val="auto"/>
          <w:highlight w:val="none"/>
        </w:rPr>
        <w:t>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r>
        <w:rPr>
          <w:rFonts w:hint="eastAsia" w:ascii="宋体" w:hAnsi="宋体" w:cs="MingLiU"/>
          <w:snapToGrid w:val="0"/>
          <w:color w:val="auto"/>
          <w:kern w:val="0"/>
          <w:szCs w:val="21"/>
          <w:highlight w:val="none"/>
        </w:rPr>
        <w:t>（适用于投标保证金采用银行转账形式的）</w:t>
      </w:r>
    </w:p>
    <w:p>
      <w:pPr>
        <w:pStyle w:val="5"/>
        <w:spacing w:before="0" w:after="0" w:line="360" w:lineRule="auto"/>
        <w:ind w:firstLine="137"/>
        <w:rPr>
          <w:rFonts w:asciiTheme="minorEastAsia" w:hAnsiTheme="minorEastAsia" w:eastAsiaTheme="minorEastAsia"/>
          <w:color w:val="auto"/>
          <w:highlight w:val="none"/>
        </w:rPr>
      </w:pPr>
      <w:bookmarkStart w:id="241" w:name="_Toc30716"/>
      <w:bookmarkStart w:id="242" w:name="_Toc492300586"/>
      <w:r>
        <w:rPr>
          <w:rFonts w:asciiTheme="minorEastAsia" w:hAnsiTheme="minorEastAsia" w:eastAsiaTheme="minorEastAsia"/>
          <w:color w:val="auto"/>
          <w:highlight w:val="none"/>
        </w:rPr>
        <w:t>3.4 投标保证金</w:t>
      </w:r>
      <w:bookmarkEnd w:id="241"/>
      <w:bookmarkEnd w:id="24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spacing w:line="360" w:lineRule="auto"/>
        <w:ind w:firstLine="420" w:firstLineChars="200"/>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t>3.4.2 投标人不按本章第3.4.1项</w:t>
      </w:r>
      <w:bookmarkStart w:id="243" w:name="_Toc369531533"/>
      <w:bookmarkStart w:id="244" w:name="_Toc29025"/>
      <w:bookmarkStart w:id="245" w:name="_Toc361508602"/>
      <w:bookmarkStart w:id="246" w:name="_Toc384308227"/>
      <w:bookmarkStart w:id="247" w:name="_Toc352691490"/>
      <w:r>
        <w:rPr>
          <w:rFonts w:asciiTheme="minorEastAsia" w:hAnsiTheme="minorEastAsia" w:eastAsiaTheme="minorEastAsia"/>
          <w:color w:val="auto"/>
          <w:highlight w:val="none"/>
        </w:rPr>
        <w:t>要求提交投标保证金的，</w:t>
      </w:r>
      <w:bookmarkEnd w:id="243"/>
      <w:bookmarkEnd w:id="244"/>
      <w:bookmarkEnd w:id="245"/>
      <w:bookmarkEnd w:id="246"/>
      <w:bookmarkEnd w:id="247"/>
      <w:r>
        <w:rPr>
          <w:rFonts w:asciiTheme="minorEastAsia" w:hAnsiTheme="minorEastAsia" w:eastAsiaTheme="minorEastAsia"/>
          <w:color w:val="auto"/>
          <w:highlight w:val="none"/>
        </w:rPr>
        <w:t>评标委员会将否决其投标。</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3.4.3</w:t>
      </w:r>
      <w:r>
        <w:rPr>
          <w:rFonts w:hint="eastAsia" w:asciiTheme="minorEastAsia" w:hAnsiTheme="minorEastAsia" w:eastAsiaTheme="minorEastAsia"/>
          <w:color w:val="auto"/>
          <w:highlight w:val="none"/>
        </w:rPr>
        <w:t>电子投标保函注消/投标保证金退还/纸质投标保函退还：见投标人须知前附表第3.4.1项</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3.4.4 有下列情形之一的，投标保证金</w:t>
      </w:r>
      <w:r>
        <w:rPr>
          <w:rFonts w:hint="eastAsia" w:asciiTheme="minorEastAsia" w:hAnsiTheme="minorEastAsia" w:eastAsiaTheme="minorEastAsia"/>
          <w:color w:val="auto"/>
          <w:highlight w:val="none"/>
          <w:lang w:val="en-US" w:eastAsia="zh-CN"/>
        </w:rPr>
        <w:t>以现金形式交纳的</w:t>
      </w:r>
      <w:r>
        <w:rPr>
          <w:rFonts w:asciiTheme="minorEastAsia" w:hAnsiTheme="minorEastAsia" w:eastAsiaTheme="minorEastAsia"/>
          <w:color w:val="auto"/>
          <w:highlight w:val="none"/>
        </w:rPr>
        <w:t>不予退还</w:t>
      </w:r>
      <w:r>
        <w:rPr>
          <w:rFonts w:hint="eastAsia" w:asciiTheme="minorEastAsia" w:hAnsiTheme="minorEastAsia" w:eastAsiaTheme="minorEastAsia"/>
          <w:color w:val="auto"/>
          <w:highlight w:val="none"/>
          <w:lang w:eastAsia="zh-CN"/>
        </w:rPr>
        <w:t>，以保函形式交纳的由保函开立人支付保函担保的与投标保证金等额的款项</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（1）投标人在投标有效期内撤销或修改投标文件；</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r>
        <w:rPr>
          <w:rFonts w:hint="eastAsia" w:ascii="宋体" w:hAnsi="宋体"/>
          <w:color w:val="auto"/>
          <w:kern w:val="0"/>
          <w:szCs w:val="21"/>
          <w:highlight w:val="none"/>
        </w:rPr>
        <w:t>中标人在收到中标通知书后，无正当理由不与招标人订立合同，在签订合同时向招标人提出附加条件，或者不按照招标文件要求提交履约保证金</w:t>
      </w:r>
      <w:r>
        <w:rPr>
          <w:rFonts w:asciiTheme="minorEastAsia" w:hAnsiTheme="minorEastAsia" w:eastAsiaTheme="minorEastAsia"/>
          <w:color w:val="auto"/>
          <w:highlight w:val="none"/>
        </w:rPr>
        <w:t>；</w:t>
      </w:r>
    </w:p>
    <w:p>
      <w:pPr>
        <w:spacing w:line="360" w:lineRule="auto"/>
        <w:ind w:firstLine="420" w:firstLineChars="200"/>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3</w:t>
      </w:r>
      <w:r>
        <w:rPr>
          <w:rFonts w:hint="eastAsia" w:asciiTheme="minorEastAsia" w:hAnsiTheme="minorEastAsia" w:eastAsiaTheme="minorEastAsia"/>
          <w:color w:val="auto"/>
          <w:highlight w:val="none"/>
          <w:lang w:eastAsia="zh-CN"/>
        </w:rPr>
        <w:t>）违反本章第8.2款对投标人的纪律要求的；</w:t>
      </w:r>
    </w:p>
    <w:p>
      <w:pPr>
        <w:spacing w:line="360" w:lineRule="auto"/>
        <w:ind w:firstLine="420" w:firstLineChars="200"/>
        <w:rPr>
          <w:rFonts w:hint="eastAsia" w:eastAsia="宋体" w:asciiTheme="minorEastAsia" w:hAnsiTheme="minorEastAsia"/>
          <w:color w:val="auto"/>
          <w:highlight w:val="none"/>
          <w:lang w:eastAsia="zh-CN"/>
        </w:rPr>
      </w:pPr>
      <w:r>
        <w:rPr>
          <w:rFonts w:hint="eastAsia" w:asciiTheme="minorEastAsia" w:hAnsiTheme="minorEastAsia" w:eastAsiaTheme="minorEastAsia"/>
          <w:color w:val="auto"/>
          <w:highlight w:val="none"/>
          <w:lang w:eastAsia="zh-CN"/>
        </w:rPr>
        <w:t>（</w:t>
      </w:r>
      <w:r>
        <w:rPr>
          <w:rFonts w:hint="eastAsia" w:asciiTheme="minorEastAsia" w:hAnsiTheme="minorEastAsia" w:eastAsiaTheme="minorEastAsia"/>
          <w:color w:val="auto"/>
          <w:highlight w:val="none"/>
          <w:lang w:val="en-US" w:eastAsia="zh-CN"/>
        </w:rPr>
        <w:t>4</w:t>
      </w:r>
      <w:r>
        <w:rPr>
          <w:rFonts w:hint="eastAsia" w:asciiTheme="minorEastAsia" w:hAnsiTheme="minorEastAsia" w:eastAsiaTheme="minorEastAsia"/>
          <w:color w:val="auto"/>
          <w:highlight w:val="none"/>
          <w:lang w:eastAsia="zh-CN"/>
        </w:rPr>
        <w:t>）</w:t>
      </w:r>
      <w:r>
        <w:rPr>
          <w:rFonts w:hint="eastAsia" w:ascii="宋体" w:hAnsi="宋体"/>
          <w:color w:val="auto"/>
          <w:kern w:val="0"/>
          <w:szCs w:val="21"/>
          <w:highlight w:val="none"/>
        </w:rPr>
        <w:t>法律法规规定的其他情形</w:t>
      </w:r>
      <w:r>
        <w:rPr>
          <w:rFonts w:hint="eastAsia" w:ascii="宋体" w:hAnsi="宋体"/>
          <w:color w:val="auto"/>
          <w:kern w:val="0"/>
          <w:szCs w:val="21"/>
          <w:highlight w:val="none"/>
          <w:lang w:eastAsia="zh-CN"/>
        </w:rPr>
        <w:t>。</w:t>
      </w:r>
    </w:p>
    <w:p>
      <w:pPr>
        <w:pStyle w:val="5"/>
        <w:spacing w:before="0" w:after="0" w:line="360" w:lineRule="auto"/>
        <w:ind w:firstLine="137"/>
        <w:rPr>
          <w:rFonts w:asciiTheme="minorEastAsia" w:hAnsiTheme="minorEastAsia" w:eastAsiaTheme="minorEastAsia"/>
          <w:color w:val="auto"/>
          <w:highlight w:val="none"/>
        </w:rPr>
      </w:pPr>
      <w:bookmarkStart w:id="248" w:name="_Toc492300587"/>
      <w:bookmarkStart w:id="249" w:name="_Toc25944"/>
      <w:r>
        <w:rPr>
          <w:rFonts w:asciiTheme="minorEastAsia" w:hAnsiTheme="minorEastAsia" w:eastAsiaTheme="minorEastAsia"/>
          <w:color w:val="auto"/>
          <w:highlight w:val="none"/>
        </w:rPr>
        <w:t>3.5 资格审查资料</w:t>
      </w:r>
      <w:bookmarkEnd w:id="248"/>
      <w:bookmarkEnd w:id="249"/>
    </w:p>
    <w:p>
      <w:pPr>
        <w:autoSpaceDE w:val="0"/>
        <w:autoSpaceDN w:val="0"/>
        <w:adjustRightInd w:val="0"/>
        <w:snapToGrid w:val="0"/>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投标人在递交投标文件前，发生可能影响其投标资格的新情况的，应更新或补充其在申请资格预审时提供的资料，以证实其各项资格条件仍能继续满足资格预审文件的要求，且没有实质性降低。</w:t>
      </w:r>
    </w:p>
    <w:p>
      <w:pPr>
        <w:autoSpaceDE w:val="0"/>
        <w:autoSpaceDN w:val="0"/>
        <w:adjustRightInd w:val="0"/>
        <w:snapToGrid w:val="0"/>
        <w:spacing w:line="360" w:lineRule="auto"/>
        <w:ind w:firstLine="420" w:firstLineChars="200"/>
        <w:rPr>
          <w:rFonts w:ascii="宋体" w:hAnsi="宋体"/>
          <w:i/>
          <w:snapToGrid w:val="0"/>
          <w:color w:val="auto"/>
          <w:kern w:val="0"/>
          <w:szCs w:val="21"/>
          <w:highlight w:val="none"/>
        </w:rPr>
      </w:pPr>
      <w:r>
        <w:rPr>
          <w:rFonts w:hint="eastAsia" w:ascii="宋体" w:hAnsi="宋体"/>
          <w:i/>
          <w:snapToGrid w:val="0"/>
          <w:color w:val="auto"/>
          <w:kern w:val="0"/>
          <w:szCs w:val="21"/>
          <w:highlight w:val="none"/>
        </w:rPr>
        <w:t>[提示：适用于已进行资格预审的。]</w:t>
      </w:r>
    </w:p>
    <w:p>
      <w:pPr>
        <w:pStyle w:val="5"/>
        <w:spacing w:before="0" w:after="0" w:line="360" w:lineRule="auto"/>
        <w:ind w:firstLine="137"/>
        <w:rPr>
          <w:rFonts w:asciiTheme="minorEastAsia" w:hAnsiTheme="minorEastAsia" w:eastAsiaTheme="minorEastAsia"/>
          <w:color w:val="auto"/>
          <w:highlight w:val="none"/>
        </w:rPr>
      </w:pPr>
      <w:bookmarkStart w:id="250" w:name="_Toc492300588"/>
      <w:bookmarkStart w:id="251" w:name="_Toc17354"/>
      <w:r>
        <w:rPr>
          <w:rFonts w:asciiTheme="minorEastAsia" w:hAnsiTheme="minorEastAsia" w:eastAsiaTheme="minorEastAsia"/>
          <w:color w:val="auto"/>
          <w:highlight w:val="none"/>
        </w:rPr>
        <w:t>3.5 资格审查资料</w:t>
      </w:r>
      <w:bookmarkEnd w:id="250"/>
      <w:bookmarkEnd w:id="251"/>
    </w:p>
    <w:p>
      <w:pPr>
        <w:autoSpaceDE w:val="0"/>
        <w:autoSpaceDN w:val="0"/>
        <w:adjustRightInd w:val="0"/>
        <w:snapToGrid w:val="0"/>
        <w:spacing w:line="360" w:lineRule="auto"/>
        <w:ind w:left="103" w:leftChars="49" w:right="37"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left="103" w:leftChars="49" w:right="37"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color w:val="auto"/>
          <w:kern w:val="0"/>
          <w:szCs w:val="21"/>
          <w:highlight w:val="none"/>
        </w:rPr>
      </w:pPr>
      <w:r>
        <w:rPr>
          <w:rFonts w:hint="eastAsia" w:ascii="宋体" w:hAnsi="宋体"/>
          <w:i/>
          <w:snapToGrid w:val="0"/>
          <w:color w:val="auto"/>
          <w:kern w:val="0"/>
          <w:szCs w:val="21"/>
          <w:highlight w:val="none"/>
        </w:rPr>
        <w:t>[提示：适用于未进行资格预审的。]</w:t>
      </w:r>
    </w:p>
    <w:p>
      <w:pPr>
        <w:pStyle w:val="5"/>
        <w:spacing w:before="0" w:after="0" w:line="360" w:lineRule="auto"/>
        <w:ind w:firstLine="137"/>
        <w:rPr>
          <w:rFonts w:asciiTheme="minorEastAsia" w:hAnsiTheme="minorEastAsia" w:eastAsiaTheme="minorEastAsia"/>
          <w:color w:val="auto"/>
          <w:highlight w:val="none"/>
        </w:rPr>
      </w:pPr>
      <w:bookmarkStart w:id="252" w:name="_Toc27727"/>
      <w:bookmarkStart w:id="253" w:name="_Toc492300589"/>
      <w:r>
        <w:rPr>
          <w:rFonts w:asciiTheme="minorEastAsia" w:hAnsiTheme="minorEastAsia" w:eastAsiaTheme="minorEastAsia"/>
          <w:color w:val="auto"/>
          <w:highlight w:val="none"/>
        </w:rPr>
        <w:t>3.6 备选投标方案</w:t>
      </w:r>
      <w:bookmarkEnd w:id="252"/>
      <w:bookmarkEnd w:id="25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3.6.1 除投标人须知前附表规定允许外，投标人不得递交备选投标方案，否则其投标将被否决。</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3.6.3 投标人提供两个或两个以上投标报价，或者在投标文件中提供一个报价，但同时提供两个或两个以上</w:t>
      </w:r>
      <w:bookmarkStart w:id="254" w:name="_Toc300834971"/>
      <w:bookmarkStart w:id="255" w:name="_Toc29902"/>
      <w:bookmarkStart w:id="256" w:name="_Toc361508607"/>
      <w:bookmarkStart w:id="257" w:name="_Toc384308232"/>
      <w:bookmarkStart w:id="258" w:name="_Toc247527575"/>
      <w:bookmarkStart w:id="259" w:name="_Toc352691495"/>
      <w:bookmarkStart w:id="260" w:name="_Toc144974518"/>
      <w:bookmarkStart w:id="261" w:name="_Toc152045550"/>
      <w:bookmarkStart w:id="262" w:name="_Toc369531538"/>
      <w:bookmarkStart w:id="263" w:name="_Toc247513974"/>
      <w:bookmarkStart w:id="264" w:name="_Toc152042326"/>
      <w:r>
        <w:rPr>
          <w:rFonts w:asciiTheme="minorEastAsia" w:hAnsiTheme="minorEastAsia" w:eastAsiaTheme="minorEastAsia"/>
          <w:color w:val="auto"/>
          <w:highlight w:val="none"/>
        </w:rPr>
        <w:t>监理方案的</w:t>
      </w:r>
      <w:bookmarkEnd w:id="254"/>
      <w:bookmarkEnd w:id="255"/>
      <w:bookmarkEnd w:id="256"/>
      <w:bookmarkEnd w:id="257"/>
      <w:bookmarkEnd w:id="258"/>
      <w:bookmarkEnd w:id="259"/>
      <w:bookmarkEnd w:id="260"/>
      <w:bookmarkEnd w:id="261"/>
      <w:bookmarkEnd w:id="262"/>
      <w:bookmarkEnd w:id="263"/>
      <w:bookmarkEnd w:id="264"/>
      <w:r>
        <w:rPr>
          <w:rFonts w:asciiTheme="minorEastAsia" w:hAnsiTheme="minorEastAsia" w:eastAsiaTheme="minorEastAsia"/>
          <w:color w:val="auto"/>
          <w:highlight w:val="none"/>
        </w:rPr>
        <w:t>，视为提供备选方案。</w:t>
      </w:r>
    </w:p>
    <w:p>
      <w:pPr>
        <w:pStyle w:val="5"/>
        <w:spacing w:before="0" w:after="0" w:line="360" w:lineRule="auto"/>
        <w:ind w:firstLine="137"/>
        <w:rPr>
          <w:rFonts w:asciiTheme="minorEastAsia" w:hAnsiTheme="minorEastAsia" w:eastAsiaTheme="minorEastAsia"/>
          <w:color w:val="auto"/>
          <w:highlight w:val="none"/>
        </w:rPr>
      </w:pPr>
      <w:bookmarkStart w:id="265" w:name="_Toc16609"/>
      <w:bookmarkStart w:id="266" w:name="_Toc492300590"/>
      <w:r>
        <w:rPr>
          <w:rFonts w:asciiTheme="minorEastAsia" w:hAnsiTheme="minorEastAsia" w:eastAsiaTheme="minorEastAsia"/>
          <w:color w:val="auto"/>
          <w:highlight w:val="none"/>
        </w:rPr>
        <w:t>3.7 投标文件的编制</w:t>
      </w:r>
      <w:bookmarkEnd w:id="265"/>
      <w:bookmarkEnd w:id="26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3.7.2 投标文件应当对招标文件有关监理服务期限、投标有效期、委托人要求、招标范围等实质性内容作出响应。</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w:t>
      </w:r>
      <w:r>
        <w:rPr>
          <w:rFonts w:hint="eastAsia" w:ascii="宋体" w:hAnsi="宋体"/>
          <w:snapToGrid w:val="0"/>
          <w:color w:val="auto"/>
          <w:kern w:val="0"/>
          <w:position w:val="-2"/>
          <w:szCs w:val="21"/>
          <w:highlight w:val="none"/>
          <w:lang w:val="en-US" w:eastAsia="zh-CN"/>
        </w:rPr>
        <w:t>签名</w:t>
      </w:r>
      <w:r>
        <w:rPr>
          <w:rFonts w:hint="eastAsia" w:ascii="宋体" w:hAnsi="宋体"/>
          <w:snapToGrid w:val="0"/>
          <w:color w:val="auto"/>
          <w:kern w:val="0"/>
          <w:position w:val="-2"/>
          <w:szCs w:val="21"/>
          <w:highlight w:val="none"/>
        </w:rPr>
        <w:t>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投标文件份数：</w:t>
      </w:r>
      <w:r>
        <w:rPr>
          <w:rFonts w:hint="eastAsia" w:ascii="宋体" w:hAnsi="宋体"/>
          <w:color w:val="auto"/>
          <w:kern w:val="0"/>
          <w:szCs w:val="21"/>
          <w:highlight w:val="none"/>
        </w:rPr>
        <w:t>投标人网上提交加密投标文件一份</w:t>
      </w:r>
      <w:r>
        <w:rPr>
          <w:rFonts w:ascii="宋体" w:hAnsi="宋体"/>
          <w:color w:val="auto"/>
          <w:kern w:val="0"/>
          <w:szCs w:val="21"/>
          <w:highlight w:val="none"/>
        </w:rPr>
        <w:t>。</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3.7.5 投标文件</w:t>
      </w:r>
      <w:r>
        <w:rPr>
          <w:rFonts w:hint="eastAsia" w:ascii="宋体" w:hAnsi="宋体"/>
          <w:snapToGrid w:val="0"/>
          <w:color w:val="auto"/>
          <w:kern w:val="0"/>
          <w:szCs w:val="21"/>
          <w:highlight w:val="none"/>
        </w:rPr>
        <w:t>应按规定格式排版</w:t>
      </w:r>
      <w:r>
        <w:rPr>
          <w:rFonts w:ascii="宋体" w:hAnsi="宋体"/>
          <w:snapToGrid w:val="0"/>
          <w:color w:val="auto"/>
          <w:kern w:val="0"/>
          <w:szCs w:val="21"/>
          <w:highlight w:val="none"/>
        </w:rPr>
        <w:t>，并编制目录，具体</w:t>
      </w:r>
      <w:r>
        <w:rPr>
          <w:rFonts w:hint="eastAsia" w:ascii="宋体" w:hAnsi="宋体"/>
          <w:snapToGrid w:val="0"/>
          <w:color w:val="auto"/>
          <w:kern w:val="0"/>
          <w:szCs w:val="21"/>
          <w:highlight w:val="none"/>
        </w:rPr>
        <w:t>编制</w:t>
      </w:r>
      <w:r>
        <w:rPr>
          <w:rFonts w:ascii="宋体" w:hAnsi="宋体"/>
          <w:snapToGrid w:val="0"/>
          <w:color w:val="auto"/>
          <w:kern w:val="0"/>
          <w:szCs w:val="21"/>
          <w:highlight w:val="none"/>
        </w:rPr>
        <w:t>要求见投标人须知前附表规定。</w:t>
      </w:r>
    </w:p>
    <w:p>
      <w:pPr>
        <w:pStyle w:val="4"/>
        <w:spacing w:before="0" w:after="0" w:line="360" w:lineRule="auto"/>
        <w:rPr>
          <w:rFonts w:asciiTheme="minorEastAsia" w:hAnsiTheme="minorEastAsia" w:eastAsiaTheme="minorEastAsia"/>
          <w:color w:val="auto"/>
          <w:highlight w:val="none"/>
        </w:rPr>
      </w:pPr>
      <w:bookmarkStart w:id="267" w:name="_Toc492300591"/>
      <w:bookmarkStart w:id="268" w:name="_Toc19387"/>
      <w:r>
        <w:rPr>
          <w:rFonts w:asciiTheme="minorEastAsia" w:hAnsiTheme="minorEastAsia" w:eastAsiaTheme="minorEastAsia"/>
          <w:color w:val="auto"/>
          <w:highlight w:val="none"/>
        </w:rPr>
        <w:t>4. 投标</w:t>
      </w:r>
      <w:bookmarkEnd w:id="267"/>
      <w:bookmarkEnd w:id="268"/>
    </w:p>
    <w:p>
      <w:pPr>
        <w:pStyle w:val="5"/>
        <w:spacing w:before="0" w:after="0" w:line="360" w:lineRule="auto"/>
        <w:ind w:firstLine="137"/>
        <w:rPr>
          <w:rFonts w:asciiTheme="minorEastAsia" w:hAnsiTheme="minorEastAsia" w:eastAsiaTheme="minorEastAsia"/>
          <w:color w:val="auto"/>
          <w:highlight w:val="none"/>
        </w:rPr>
      </w:pPr>
      <w:bookmarkStart w:id="269" w:name="_Toc30892"/>
      <w:bookmarkStart w:id="270" w:name="_Toc492300592"/>
      <w:r>
        <w:rPr>
          <w:rFonts w:asciiTheme="minorEastAsia" w:hAnsiTheme="minorEastAsia" w:eastAsiaTheme="minorEastAsia"/>
          <w:color w:val="auto"/>
          <w:highlight w:val="none"/>
        </w:rPr>
        <w:t>4.1 投标文件的密封和标记</w:t>
      </w:r>
      <w:bookmarkEnd w:id="269"/>
      <w:bookmarkEnd w:id="2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4.1.1 投标文件的密封</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投标文件的封套上应写明的内容</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4.1.3 电子投标文件的加密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加密的电子投标文件应按照本章</w:t>
      </w:r>
      <w:r>
        <w:rPr>
          <w:rFonts w:hint="eastAsia" w:ascii="宋体" w:hAnsi="宋体"/>
          <w:snapToGrid w:val="0"/>
          <w:color w:val="auto"/>
          <w:kern w:val="0"/>
          <w:szCs w:val="21"/>
          <w:highlight w:val="none"/>
          <w:lang w:val="en-US" w:eastAsia="zh-CN"/>
        </w:rPr>
        <w:t>投标人须知前附表第10.5款相关</w:t>
      </w:r>
      <w:r>
        <w:rPr>
          <w:rFonts w:hint="eastAsia" w:ascii="宋体" w:hAnsi="宋体"/>
          <w:snapToGrid w:val="0"/>
          <w:color w:val="auto"/>
          <w:kern w:val="0"/>
          <w:szCs w:val="21"/>
          <w:highlight w:val="none"/>
        </w:rPr>
        <w:t>要求制作并加密，未按要求加密的电子投标文件，将无法上传至重庆市电子招投标系统，逾期未完成上传投标文件的，视为撤回投标文件。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4.1.4 不加密电子投标文件的密封</w:t>
      </w:r>
    </w:p>
    <w:p>
      <w:pPr>
        <w:spacing w:line="360" w:lineRule="auto"/>
        <w:ind w:firstLine="420"/>
        <w:rPr>
          <w:rFonts w:asciiTheme="minorEastAsia" w:hAnsiTheme="minorEastAsia" w:eastAsiaTheme="minorEastAsia"/>
          <w:snapToGrid w:val="0"/>
          <w:color w:val="auto"/>
          <w:kern w:val="0"/>
          <w:szCs w:val="21"/>
          <w:highlight w:val="none"/>
        </w:rPr>
      </w:pPr>
      <w:r>
        <w:rPr>
          <w:rFonts w:hint="eastAsia" w:ascii="宋体" w:hAnsi="宋体"/>
          <w:snapToGrid w:val="0"/>
          <w:color w:val="auto"/>
          <w:kern w:val="0"/>
          <w:szCs w:val="21"/>
          <w:highlight w:val="none"/>
        </w:rPr>
        <w:t>投标人如需递交不加密电子投标文件（光盘备份）应单独封装，并在封套的封口处加盖投标人单位法人章。</w:t>
      </w:r>
    </w:p>
    <w:p>
      <w:pPr>
        <w:pStyle w:val="5"/>
        <w:spacing w:before="0" w:after="0" w:line="360" w:lineRule="auto"/>
        <w:ind w:firstLine="137"/>
        <w:rPr>
          <w:rFonts w:asciiTheme="minorEastAsia" w:hAnsiTheme="minorEastAsia" w:eastAsiaTheme="minorEastAsia"/>
          <w:color w:val="auto"/>
          <w:highlight w:val="none"/>
        </w:rPr>
      </w:pPr>
      <w:bookmarkStart w:id="271" w:name="_Toc5066"/>
      <w:bookmarkStart w:id="272" w:name="_Toc492300593"/>
      <w:r>
        <w:rPr>
          <w:rFonts w:asciiTheme="minorEastAsia" w:hAnsiTheme="minorEastAsia" w:eastAsiaTheme="minorEastAsia"/>
          <w:color w:val="auto"/>
          <w:highlight w:val="none"/>
        </w:rPr>
        <w:t>4.2 投标文件的递交</w:t>
      </w:r>
      <w:bookmarkEnd w:id="271"/>
      <w:bookmarkEnd w:id="27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4.2.1 投标人应在投标人须知前附表规定的投标截止时间前递交投标文件。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4.2.4 招标人收到投标文件后，由</w:t>
      </w:r>
      <w:r>
        <w:rPr>
          <w:rFonts w:hint="eastAsia" w:ascii="宋体" w:hAnsi="宋体" w:cs="宋体"/>
          <w:color w:val="auto"/>
          <w:szCs w:val="21"/>
          <w:highlight w:val="none"/>
        </w:rPr>
        <w:t>重庆市电子招投标系统</w:t>
      </w:r>
      <w:r>
        <w:rPr>
          <w:rFonts w:ascii="宋体" w:hAnsi="宋体"/>
          <w:snapToGrid w:val="0"/>
          <w:color w:val="auto"/>
          <w:kern w:val="0"/>
          <w:szCs w:val="21"/>
          <w:highlight w:val="none"/>
        </w:rPr>
        <w:t>向投标人出具签收凭证。</w:t>
      </w:r>
    </w:p>
    <w:p>
      <w:pPr>
        <w:spacing w:line="360" w:lineRule="auto"/>
        <w:ind w:firstLine="420" w:firstLineChars="200"/>
        <w:rPr>
          <w:rFonts w:asciiTheme="minorEastAsia" w:hAnsiTheme="minorEastAsia" w:eastAsiaTheme="minorEastAsia"/>
          <w:color w:val="auto"/>
          <w:highlight w:val="none"/>
        </w:rPr>
      </w:pPr>
      <w:r>
        <w:rPr>
          <w:rFonts w:ascii="宋体" w:hAnsi="宋体"/>
          <w:snapToGrid w:val="0"/>
          <w:color w:val="auto"/>
          <w:kern w:val="0"/>
          <w:szCs w:val="21"/>
          <w:highlight w:val="none"/>
        </w:rPr>
        <w:t>4.2.5 逾期送达的或者未送达指定地点的投标文件，招标人不予受理。</w:t>
      </w:r>
    </w:p>
    <w:p>
      <w:pPr>
        <w:pStyle w:val="5"/>
        <w:spacing w:before="0" w:after="0" w:line="360" w:lineRule="auto"/>
        <w:ind w:firstLine="137"/>
        <w:rPr>
          <w:rFonts w:asciiTheme="minorEastAsia" w:hAnsiTheme="minorEastAsia" w:eastAsiaTheme="minorEastAsia"/>
          <w:color w:val="auto"/>
          <w:highlight w:val="none"/>
        </w:rPr>
      </w:pPr>
      <w:bookmarkStart w:id="273" w:name="_Toc32080"/>
      <w:bookmarkStart w:id="274" w:name="_Toc492300594"/>
      <w:r>
        <w:rPr>
          <w:rFonts w:asciiTheme="minorEastAsia" w:hAnsiTheme="minorEastAsia" w:eastAsiaTheme="minorEastAsia"/>
          <w:color w:val="auto"/>
          <w:highlight w:val="none"/>
        </w:rPr>
        <w:t>4.3 投标文件的修改与撤回</w:t>
      </w:r>
      <w:bookmarkEnd w:id="273"/>
      <w:bookmarkEnd w:id="27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w:t>
      </w:r>
      <w:r>
        <w:rPr>
          <w:rFonts w:hint="eastAsia" w:ascii="宋体" w:hAnsi="宋体"/>
          <w:snapToGrid w:val="0"/>
          <w:color w:val="auto"/>
          <w:kern w:val="0"/>
          <w:szCs w:val="21"/>
          <w:highlight w:val="none"/>
        </w:rPr>
        <w:t>4.2.1</w:t>
      </w:r>
      <w:r>
        <w:rPr>
          <w:rFonts w:ascii="宋体" w:hAnsi="宋体"/>
          <w:snapToGrid w:val="0"/>
          <w:color w:val="auto"/>
          <w:kern w:val="0"/>
          <w:szCs w:val="21"/>
          <w:highlight w:val="none"/>
        </w:rPr>
        <w:t>项规定的投标截止时间前，投标人可以修改或撤回已递交的投标文件。</w:t>
      </w:r>
      <w:r>
        <w:rPr>
          <w:rFonts w:hint="eastAsia" w:ascii="宋体" w:hAnsi="宋体" w:cs="宋体"/>
          <w:color w:val="auto"/>
          <w:szCs w:val="21"/>
          <w:highlight w:val="none"/>
        </w:rPr>
        <w:t>投标人修改投标文件的，应按照本章第3.7.3项的要求重新对投标文件进行电子签章，再按照本章第 4.2 款的要求提交。</w:t>
      </w:r>
    </w:p>
    <w:p>
      <w:pPr>
        <w:spacing w:line="360" w:lineRule="auto"/>
        <w:ind w:firstLine="420"/>
        <w:rPr>
          <w:rFonts w:asciiTheme="minorEastAsia" w:hAnsiTheme="minorEastAsia" w:eastAsiaTheme="minorEastAsia"/>
          <w:snapToGrid w:val="0"/>
          <w:color w:val="auto"/>
          <w:kern w:val="0"/>
          <w:szCs w:val="21"/>
          <w:highlight w:val="none"/>
        </w:rPr>
      </w:pPr>
      <w:r>
        <w:rPr>
          <w:rFonts w:hint="eastAsia" w:ascii="宋体" w:hAnsi="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Style w:val="4"/>
        <w:spacing w:before="0" w:after="0" w:line="360" w:lineRule="auto"/>
        <w:rPr>
          <w:rFonts w:asciiTheme="minorEastAsia" w:hAnsiTheme="minorEastAsia" w:eastAsiaTheme="minorEastAsia"/>
          <w:color w:val="auto"/>
          <w:highlight w:val="none"/>
        </w:rPr>
      </w:pPr>
      <w:bookmarkStart w:id="275" w:name="_Toc492300595"/>
      <w:bookmarkStart w:id="276" w:name="_Toc28176"/>
      <w:r>
        <w:rPr>
          <w:rFonts w:asciiTheme="minorEastAsia" w:hAnsiTheme="minorEastAsia" w:eastAsiaTheme="minorEastAsia"/>
          <w:color w:val="auto"/>
          <w:highlight w:val="none"/>
        </w:rPr>
        <w:t>5. 开标</w:t>
      </w:r>
      <w:bookmarkEnd w:id="275"/>
      <w:bookmarkEnd w:id="276"/>
    </w:p>
    <w:p>
      <w:pPr>
        <w:pStyle w:val="5"/>
        <w:spacing w:before="0" w:after="0" w:line="360" w:lineRule="auto"/>
        <w:ind w:firstLine="137"/>
        <w:rPr>
          <w:rFonts w:asciiTheme="minorEastAsia" w:hAnsiTheme="minorEastAsia" w:eastAsiaTheme="minorEastAsia"/>
          <w:color w:val="auto"/>
          <w:highlight w:val="none"/>
        </w:rPr>
      </w:pPr>
      <w:bookmarkStart w:id="277" w:name="_Toc492300596"/>
      <w:bookmarkStart w:id="278" w:name="_Toc14854"/>
      <w:r>
        <w:rPr>
          <w:rFonts w:asciiTheme="minorEastAsia" w:hAnsiTheme="minorEastAsia" w:eastAsiaTheme="minorEastAsia"/>
          <w:color w:val="auto"/>
          <w:highlight w:val="none"/>
        </w:rPr>
        <w:t>5.1 开标时间和地点</w:t>
      </w:r>
      <w:bookmarkEnd w:id="277"/>
      <w:bookmarkEnd w:id="27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.2.</w:t>
      </w:r>
      <w:r>
        <w:rPr>
          <w:rFonts w:hint="eastAsia" w:ascii="宋体" w:hAnsi="宋体"/>
          <w:snapToGrid w:val="0"/>
          <w:color w:val="auto"/>
          <w:kern w:val="0"/>
          <w:szCs w:val="21"/>
          <w:highlight w:val="none"/>
        </w:rPr>
        <w:t>1</w:t>
      </w:r>
      <w:r>
        <w:rPr>
          <w:rFonts w:ascii="宋体" w:hAnsi="宋体"/>
          <w:snapToGrid w:val="0"/>
          <w:color w:val="auto"/>
          <w:kern w:val="0"/>
          <w:szCs w:val="21"/>
          <w:highlight w:val="none"/>
        </w:rPr>
        <w:t>项规定的投标截止时间（开标时间）和投标人须知前附表规定的地点公开开标，并邀请所有投标人的法定代表人或其委托代理人准时参加。</w:t>
      </w:r>
    </w:p>
    <w:p>
      <w:pPr>
        <w:spacing w:line="360" w:lineRule="auto"/>
        <w:ind w:firstLine="420" w:firstLineChars="200"/>
        <w:rPr>
          <w:rFonts w:asciiTheme="minorEastAsia" w:hAnsiTheme="minorEastAsia" w:eastAsiaTheme="minorEastAsia"/>
          <w:color w:val="auto"/>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spacing w:before="0" w:after="0" w:line="360" w:lineRule="auto"/>
        <w:ind w:firstLine="137"/>
        <w:rPr>
          <w:rFonts w:asciiTheme="minorEastAsia" w:hAnsiTheme="minorEastAsia" w:eastAsiaTheme="minorEastAsia"/>
          <w:color w:val="auto"/>
          <w:highlight w:val="none"/>
        </w:rPr>
      </w:pPr>
      <w:bookmarkStart w:id="279" w:name="_Toc18677"/>
      <w:bookmarkStart w:id="280" w:name="_Toc492300598"/>
      <w:r>
        <w:rPr>
          <w:rFonts w:asciiTheme="minorEastAsia" w:hAnsiTheme="minorEastAsia" w:eastAsiaTheme="minorEastAsia"/>
          <w:color w:val="auto"/>
          <w:highlight w:val="none"/>
        </w:rPr>
        <w:t>5.2 开标程序</w:t>
      </w:r>
      <w:bookmarkEnd w:id="279"/>
      <w:bookmarkEnd w:id="280"/>
    </w:p>
    <w:p>
      <w:pPr>
        <w:spacing w:line="360" w:lineRule="auto"/>
        <w:ind w:firstLine="420" w:firstLineChars="200"/>
        <w:rPr>
          <w:rFonts w:asciiTheme="minorEastAsia" w:hAnsiTheme="minorEastAsia" w:eastAsiaTheme="minorEastAsia"/>
          <w:color w:val="auto"/>
          <w:highlight w:val="none"/>
        </w:rPr>
      </w:pPr>
      <w:r>
        <w:rPr>
          <w:rFonts w:ascii="宋体" w:hAnsi="宋体"/>
          <w:color w:val="auto"/>
          <w:szCs w:val="21"/>
          <w:highlight w:val="none"/>
        </w:rPr>
        <w:t>详见投标人须知前附表第5.2款开标程序。</w:t>
      </w:r>
    </w:p>
    <w:p>
      <w:pPr>
        <w:pStyle w:val="5"/>
        <w:spacing w:before="0" w:after="0" w:line="360" w:lineRule="auto"/>
        <w:ind w:firstLine="137"/>
        <w:rPr>
          <w:rFonts w:asciiTheme="minorEastAsia" w:hAnsiTheme="minorEastAsia" w:eastAsiaTheme="minorEastAsia"/>
          <w:color w:val="auto"/>
          <w:highlight w:val="none"/>
        </w:rPr>
      </w:pPr>
      <w:bookmarkStart w:id="281" w:name="_Toc7009"/>
      <w:bookmarkStart w:id="282" w:name="_Toc492300599"/>
      <w:r>
        <w:rPr>
          <w:rFonts w:asciiTheme="minorEastAsia" w:hAnsiTheme="minorEastAsia" w:eastAsiaTheme="minorEastAsia"/>
          <w:color w:val="auto"/>
          <w:highlight w:val="none"/>
        </w:rPr>
        <w:t>5.3 开标异议</w:t>
      </w:r>
      <w:bookmarkEnd w:id="281"/>
      <w:bookmarkEnd w:id="282"/>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投标人对开标有异议的，应当在开标现场</w:t>
      </w:r>
      <w:r>
        <w:rPr>
          <w:rFonts w:hint="eastAsia" w:asciiTheme="minorEastAsia" w:hAnsiTheme="minorEastAsia" w:eastAsiaTheme="minorEastAsia"/>
          <w:color w:val="auto"/>
          <w:highlight w:val="none"/>
          <w:lang w:val="en-US" w:eastAsia="zh-CN"/>
        </w:rPr>
        <w:t>或在线</w:t>
      </w:r>
      <w:r>
        <w:rPr>
          <w:rFonts w:hint="eastAsia" w:ascii="宋体" w:hAnsi="宋体"/>
          <w:color w:val="auto"/>
          <w:szCs w:val="21"/>
          <w:highlight w:val="none"/>
          <w:lang w:val="en-US" w:eastAsia="zh-CN"/>
        </w:rPr>
        <w:t>（不见面开标适用）</w:t>
      </w:r>
      <w:r>
        <w:rPr>
          <w:rFonts w:asciiTheme="minorEastAsia" w:hAnsiTheme="minorEastAsia" w:eastAsiaTheme="minorEastAsia"/>
          <w:color w:val="auto"/>
          <w:highlight w:val="none"/>
        </w:rPr>
        <w:t>提出，</w:t>
      </w:r>
      <w:r>
        <w:rPr>
          <w:rFonts w:hint="eastAsia" w:ascii="宋体" w:hAnsi="宋体"/>
          <w:color w:val="auto"/>
          <w:szCs w:val="21"/>
          <w:highlight w:val="none"/>
        </w:rPr>
        <w:t>开标现场提出异议的，应出示法定代表人身份证明或附有法定代表人身份证明的授权委托书。</w:t>
      </w:r>
      <w:r>
        <w:rPr>
          <w:rFonts w:asciiTheme="minorEastAsia" w:hAnsiTheme="minorEastAsia" w:eastAsiaTheme="minorEastAsia"/>
          <w:color w:val="auto"/>
          <w:highlight w:val="none"/>
        </w:rPr>
        <w:t>招标人当场作出答复，并制作记录</w:t>
      </w:r>
      <w:r>
        <w:rPr>
          <w:rFonts w:hint="eastAsia" w:ascii="宋体" w:hAnsi="宋体"/>
          <w:color w:val="auto"/>
          <w:szCs w:val="21"/>
          <w:highlight w:val="none"/>
        </w:rPr>
        <w:t>，有异议的投标人代表、招标人代表、主持人、记录人等有关人员在记录上</w:t>
      </w:r>
      <w:r>
        <w:rPr>
          <w:rFonts w:hint="eastAsia" w:ascii="宋体" w:hAnsi="宋体"/>
          <w:color w:val="auto"/>
          <w:szCs w:val="21"/>
          <w:highlight w:val="none"/>
          <w:lang w:val="en-US" w:eastAsia="zh-CN"/>
        </w:rPr>
        <w:t>签名</w:t>
      </w:r>
      <w:r>
        <w:rPr>
          <w:rFonts w:hint="eastAsia" w:ascii="宋体" w:hAnsi="宋体"/>
          <w:color w:val="auto"/>
          <w:szCs w:val="21"/>
          <w:highlight w:val="none"/>
        </w:rPr>
        <w:t>确认</w:t>
      </w:r>
      <w:r>
        <w:rPr>
          <w:rFonts w:asciiTheme="minorEastAsia" w:hAnsiTheme="minorEastAsia" w:eastAsiaTheme="minorEastAsia"/>
          <w:color w:val="auto"/>
          <w:highlight w:val="none"/>
        </w:rPr>
        <w:t>。</w:t>
      </w:r>
    </w:p>
    <w:p>
      <w:pPr>
        <w:pStyle w:val="4"/>
        <w:spacing w:before="0" w:after="0" w:line="360" w:lineRule="auto"/>
        <w:rPr>
          <w:rFonts w:asciiTheme="minorEastAsia" w:hAnsiTheme="minorEastAsia" w:eastAsiaTheme="minorEastAsia"/>
          <w:color w:val="auto"/>
          <w:highlight w:val="none"/>
        </w:rPr>
      </w:pPr>
      <w:bookmarkStart w:id="283" w:name="_Toc492300600"/>
      <w:bookmarkStart w:id="284" w:name="_Toc24417"/>
      <w:r>
        <w:rPr>
          <w:rFonts w:asciiTheme="minorEastAsia" w:hAnsiTheme="minorEastAsia" w:eastAsiaTheme="minorEastAsia"/>
          <w:color w:val="auto"/>
          <w:highlight w:val="none"/>
        </w:rPr>
        <w:t>6. 评标</w:t>
      </w:r>
      <w:bookmarkEnd w:id="283"/>
      <w:bookmarkEnd w:id="284"/>
    </w:p>
    <w:p>
      <w:pPr>
        <w:pStyle w:val="5"/>
        <w:spacing w:before="0" w:after="0" w:line="360" w:lineRule="auto"/>
        <w:ind w:firstLine="137"/>
        <w:rPr>
          <w:rFonts w:asciiTheme="minorEastAsia" w:hAnsiTheme="minorEastAsia" w:eastAsiaTheme="minorEastAsia"/>
          <w:color w:val="auto"/>
          <w:highlight w:val="none"/>
        </w:rPr>
      </w:pPr>
      <w:bookmarkStart w:id="285" w:name="_Toc30408"/>
      <w:bookmarkStart w:id="286" w:name="_Toc492300601"/>
      <w:r>
        <w:rPr>
          <w:rFonts w:asciiTheme="minorEastAsia" w:hAnsiTheme="minorEastAsia" w:eastAsiaTheme="minorEastAsia"/>
          <w:color w:val="auto"/>
          <w:highlight w:val="none"/>
        </w:rPr>
        <w:t>6.1 评标委员会</w:t>
      </w:r>
      <w:bookmarkEnd w:id="285"/>
      <w:bookmarkEnd w:id="286"/>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6.1.2 评标委员会成员有下列情形之一的，应当回避：</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（1）投标人或投标人主要负责人的近亲属；</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（2）项目主管部门或者行政监督部门的人员；</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（3）与投标人有经济利益关系，可能影响对投标公正评审的；</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（4）曾因在招标、评</w:t>
      </w:r>
      <w:bookmarkStart w:id="287" w:name="_Toc361508612"/>
      <w:bookmarkStart w:id="288" w:name="_Toc369531543"/>
      <w:bookmarkStart w:id="289" w:name="_Toc247527580"/>
      <w:bookmarkStart w:id="290" w:name="_Toc152042331"/>
      <w:bookmarkStart w:id="291" w:name="_Toc6230"/>
      <w:bookmarkStart w:id="292" w:name="_Toc384308237"/>
      <w:bookmarkStart w:id="293" w:name="_Toc247513979"/>
      <w:bookmarkStart w:id="294" w:name="_Toc144974523"/>
      <w:bookmarkStart w:id="295" w:name="_Toc300834976"/>
      <w:bookmarkStart w:id="296" w:name="_Toc352691499"/>
      <w:bookmarkStart w:id="297" w:name="_Toc152045555"/>
      <w:r>
        <w:rPr>
          <w:rFonts w:asciiTheme="minorEastAsia" w:hAnsiTheme="minorEastAsia" w:eastAsiaTheme="minorEastAsia"/>
          <w:color w:val="auto"/>
          <w:highlight w:val="none"/>
        </w:rPr>
        <w:t>标以及其他</w:t>
      </w:r>
      <w:bookmarkEnd w:id="287"/>
      <w:bookmarkEnd w:id="288"/>
      <w:bookmarkEnd w:id="289"/>
      <w:bookmarkEnd w:id="290"/>
      <w:bookmarkEnd w:id="291"/>
      <w:bookmarkEnd w:id="292"/>
      <w:bookmarkEnd w:id="293"/>
      <w:bookmarkEnd w:id="294"/>
      <w:bookmarkEnd w:id="295"/>
      <w:bookmarkEnd w:id="296"/>
      <w:bookmarkEnd w:id="297"/>
      <w:r>
        <w:rPr>
          <w:rFonts w:asciiTheme="minorEastAsia" w:hAnsiTheme="minorEastAsia" w:eastAsiaTheme="minorEastAsia"/>
          <w:color w:val="auto"/>
          <w:highlight w:val="none"/>
        </w:rPr>
        <w:t>与</w:t>
      </w:r>
      <w:bookmarkStart w:id="298" w:name="_Toc247527581"/>
      <w:bookmarkStart w:id="299" w:name="_Toc361508613"/>
      <w:bookmarkStart w:id="300" w:name="_Toc384308238"/>
      <w:bookmarkStart w:id="301" w:name="_Toc369531544"/>
      <w:bookmarkStart w:id="302" w:name="_Toc144974524"/>
      <w:bookmarkStart w:id="303" w:name="_Toc300834977"/>
      <w:bookmarkStart w:id="304" w:name="_Toc152045556"/>
      <w:bookmarkStart w:id="305" w:name="_Toc247513980"/>
      <w:bookmarkStart w:id="306" w:name="_Toc352691500"/>
      <w:bookmarkStart w:id="307" w:name="_Toc152042332"/>
      <w:bookmarkStart w:id="308" w:name="_Toc17703"/>
      <w:r>
        <w:rPr>
          <w:rFonts w:asciiTheme="minorEastAsia" w:hAnsiTheme="minorEastAsia" w:eastAsiaTheme="minorEastAsia"/>
          <w:color w:val="auto"/>
          <w:highlight w:val="none"/>
        </w:rPr>
        <w:t>招标投标有关活动中从事违法行</w:t>
      </w:r>
      <w:bookmarkEnd w:id="298"/>
      <w:bookmarkEnd w:id="299"/>
      <w:bookmarkEnd w:id="300"/>
      <w:bookmarkEnd w:id="301"/>
      <w:bookmarkEnd w:id="302"/>
      <w:bookmarkEnd w:id="303"/>
      <w:bookmarkEnd w:id="304"/>
      <w:bookmarkEnd w:id="305"/>
      <w:bookmarkEnd w:id="306"/>
      <w:bookmarkEnd w:id="307"/>
      <w:bookmarkEnd w:id="308"/>
      <w:r>
        <w:rPr>
          <w:rFonts w:asciiTheme="minorEastAsia" w:hAnsiTheme="minorEastAsia" w:eastAsiaTheme="minorEastAsia"/>
          <w:color w:val="auto"/>
          <w:highlight w:val="none"/>
        </w:rPr>
        <w:t>为而受过行政处罚或刑事处罚的</w:t>
      </w:r>
      <w:r>
        <w:rPr>
          <w:rFonts w:hint="eastAsia"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（5）</w:t>
      </w:r>
      <w:r>
        <w:rPr>
          <w:rFonts w:hint="eastAsia" w:asciiTheme="minorEastAsia" w:hAnsiTheme="minorEastAsia" w:eastAsiaTheme="minorEastAsia"/>
          <w:color w:val="auto"/>
          <w:highlight w:val="none"/>
        </w:rPr>
        <w:t>法律法规规定的其他情形</w:t>
      </w: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5"/>
        <w:spacing w:before="0" w:after="0" w:line="360" w:lineRule="auto"/>
        <w:ind w:firstLine="137"/>
        <w:rPr>
          <w:rFonts w:asciiTheme="minorEastAsia" w:hAnsiTheme="minorEastAsia" w:eastAsiaTheme="minorEastAsia"/>
          <w:color w:val="auto"/>
          <w:highlight w:val="none"/>
        </w:rPr>
      </w:pPr>
      <w:bookmarkStart w:id="309" w:name="_Toc1747"/>
      <w:bookmarkStart w:id="310" w:name="_Toc492300602"/>
      <w:r>
        <w:rPr>
          <w:rFonts w:asciiTheme="minorEastAsia" w:hAnsiTheme="minorEastAsia" w:eastAsiaTheme="minorEastAsia"/>
          <w:color w:val="auto"/>
          <w:highlight w:val="none"/>
        </w:rPr>
        <w:t>6.2 评标原则</w:t>
      </w:r>
      <w:bookmarkEnd w:id="309"/>
      <w:bookmarkEnd w:id="31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评标活动遵循公平、公正、科学和择优的原</w:t>
      </w:r>
      <w:bookmarkStart w:id="311" w:name="_Toc247527582"/>
      <w:bookmarkStart w:id="312" w:name="_Toc18949"/>
      <w:bookmarkStart w:id="313" w:name="_Toc247513981"/>
      <w:bookmarkStart w:id="314" w:name="_Toc352691501"/>
      <w:bookmarkStart w:id="315" w:name="_Toc369531545"/>
      <w:bookmarkStart w:id="316" w:name="_Toc361508614"/>
      <w:bookmarkStart w:id="317" w:name="_Toc152045557"/>
      <w:bookmarkStart w:id="318" w:name="_Toc384308239"/>
      <w:bookmarkStart w:id="319" w:name="_Toc144974525"/>
      <w:bookmarkStart w:id="320" w:name="_Toc300834978"/>
      <w:bookmarkStart w:id="321" w:name="_Toc152042333"/>
      <w:r>
        <w:rPr>
          <w:rFonts w:asciiTheme="minorEastAsia" w:hAnsiTheme="minorEastAsia" w:eastAsiaTheme="minorEastAsia"/>
          <w:color w:val="auto"/>
          <w:highlight w:val="none"/>
        </w:rPr>
        <w:t>则。</w:t>
      </w:r>
    </w:p>
    <w:p>
      <w:pPr>
        <w:pStyle w:val="5"/>
        <w:spacing w:before="0" w:after="0" w:line="360" w:lineRule="auto"/>
        <w:ind w:firstLine="137"/>
        <w:rPr>
          <w:rFonts w:asciiTheme="minorEastAsia" w:hAnsiTheme="minorEastAsia" w:eastAsiaTheme="minorEastAsia"/>
          <w:color w:val="auto"/>
          <w:highlight w:val="none"/>
        </w:rPr>
      </w:pPr>
      <w:bookmarkStart w:id="322" w:name="_Toc4769"/>
      <w:bookmarkStart w:id="323" w:name="_Toc492300603"/>
      <w:r>
        <w:rPr>
          <w:rFonts w:asciiTheme="minorEastAsia" w:hAnsiTheme="minorEastAsia" w:eastAsiaTheme="minorEastAsia"/>
          <w:color w:val="auto"/>
          <w:highlight w:val="none"/>
        </w:rPr>
        <w:t>6.3 评标</w:t>
      </w:r>
      <w:bookmarkEnd w:id="322"/>
      <w:bookmarkEnd w:id="32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w:t>
      </w:r>
      <w:bookmarkEnd w:id="311"/>
      <w:bookmarkEnd w:id="312"/>
      <w:bookmarkEnd w:id="313"/>
      <w:bookmarkEnd w:id="314"/>
      <w:bookmarkEnd w:id="315"/>
      <w:bookmarkEnd w:id="316"/>
      <w:bookmarkEnd w:id="317"/>
      <w:bookmarkEnd w:id="318"/>
      <w:bookmarkEnd w:id="319"/>
      <w:bookmarkEnd w:id="320"/>
      <w:bookmarkEnd w:id="321"/>
      <w:r>
        <w:rPr>
          <w:rFonts w:asciiTheme="minorEastAsia" w:hAnsiTheme="minorEastAsia" w:eastAsiaTheme="minorEastAsia"/>
          <w:color w:val="auto"/>
          <w:highlight w:val="none"/>
        </w:rPr>
        <w:t>.3.1评标委员会按照第三章“评标办法”规定的方法、评审因素、标准和程序对投标文件进行评审。第三章“评标办法”没有规定的方法、评审因素和标准，不作为评标依据。</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6.3.2评标完成后，评标委员会应当向招标人提交书面评标报告和中标候选人名单。评标委员会推荐中标</w:t>
      </w:r>
      <w:bookmarkStart w:id="324" w:name="_Toc247513982"/>
      <w:bookmarkStart w:id="325" w:name="_Toc247527583"/>
      <w:bookmarkStart w:id="326" w:name="_Toc12259"/>
      <w:bookmarkStart w:id="327" w:name="_Toc352691502"/>
      <w:bookmarkStart w:id="328" w:name="_Toc144974526"/>
      <w:bookmarkStart w:id="329" w:name="_Toc152042334"/>
      <w:bookmarkStart w:id="330" w:name="_Toc152045558"/>
      <w:bookmarkStart w:id="331" w:name="_Toc300834979"/>
      <w:bookmarkStart w:id="332" w:name="_Toc361508615"/>
      <w:bookmarkStart w:id="333" w:name="_Toc369531546"/>
      <w:bookmarkStart w:id="334" w:name="_Toc384308240"/>
      <w:r>
        <w:rPr>
          <w:rFonts w:asciiTheme="minorEastAsia" w:hAnsiTheme="minorEastAsia" w:eastAsiaTheme="minorEastAsia"/>
          <w:color w:val="auto"/>
          <w:highlight w:val="none"/>
        </w:rPr>
        <w:t>候选人的人数见投标人须知前附</w:t>
      </w:r>
      <w:bookmarkEnd w:id="324"/>
      <w:bookmarkEnd w:id="325"/>
      <w:bookmarkEnd w:id="326"/>
      <w:bookmarkEnd w:id="327"/>
      <w:bookmarkEnd w:id="328"/>
      <w:bookmarkEnd w:id="329"/>
      <w:bookmarkEnd w:id="330"/>
      <w:bookmarkEnd w:id="331"/>
      <w:bookmarkEnd w:id="332"/>
      <w:bookmarkEnd w:id="333"/>
      <w:bookmarkEnd w:id="334"/>
      <w:r>
        <w:rPr>
          <w:rFonts w:asciiTheme="minorEastAsia" w:hAnsiTheme="minorEastAsia" w:eastAsiaTheme="minorEastAsia"/>
          <w:color w:val="auto"/>
          <w:highlight w:val="none"/>
        </w:rPr>
        <w:t>表。</w:t>
      </w:r>
    </w:p>
    <w:p>
      <w:pPr>
        <w:pStyle w:val="4"/>
        <w:spacing w:before="0" w:after="0" w:line="360" w:lineRule="auto"/>
        <w:rPr>
          <w:rFonts w:asciiTheme="minorEastAsia" w:hAnsiTheme="minorEastAsia" w:eastAsiaTheme="minorEastAsia"/>
          <w:color w:val="auto"/>
          <w:highlight w:val="none"/>
        </w:rPr>
      </w:pPr>
      <w:bookmarkStart w:id="335" w:name="_Toc16214"/>
      <w:bookmarkStart w:id="336" w:name="_Toc492300604"/>
      <w:r>
        <w:rPr>
          <w:rFonts w:asciiTheme="minorEastAsia" w:hAnsiTheme="minorEastAsia" w:eastAsiaTheme="minorEastAsia"/>
          <w:color w:val="auto"/>
          <w:highlight w:val="none"/>
        </w:rPr>
        <w:t>7. 合同授予</w:t>
      </w:r>
      <w:bookmarkEnd w:id="335"/>
      <w:bookmarkEnd w:id="336"/>
    </w:p>
    <w:p>
      <w:pPr>
        <w:pStyle w:val="5"/>
        <w:spacing w:before="0" w:after="0" w:line="360" w:lineRule="auto"/>
        <w:ind w:firstLine="137"/>
        <w:rPr>
          <w:rFonts w:asciiTheme="minorEastAsia" w:hAnsiTheme="minorEastAsia" w:eastAsiaTheme="minorEastAsia"/>
          <w:color w:val="auto"/>
          <w:highlight w:val="none"/>
        </w:rPr>
      </w:pPr>
      <w:bookmarkStart w:id="337" w:name="_Toc492300605"/>
      <w:bookmarkStart w:id="338" w:name="_Toc32009"/>
      <w:r>
        <w:rPr>
          <w:rFonts w:asciiTheme="minorEastAsia" w:hAnsiTheme="minorEastAsia" w:eastAsiaTheme="minorEastAsia"/>
          <w:color w:val="auto"/>
          <w:highlight w:val="none"/>
        </w:rPr>
        <w:t>7.1 中标候选人公示</w:t>
      </w:r>
      <w:bookmarkEnd w:id="337"/>
      <w:bookmarkEnd w:id="33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招标人在收到评标报告之日起3日内，按照投标人须知前附表规定的公示媒介和期限公示中标候选人，公示期不得少于3天。</w:t>
      </w:r>
    </w:p>
    <w:p>
      <w:pPr>
        <w:pStyle w:val="5"/>
        <w:spacing w:before="0" w:after="0" w:line="360" w:lineRule="auto"/>
        <w:ind w:firstLine="137"/>
        <w:rPr>
          <w:rFonts w:asciiTheme="minorEastAsia" w:hAnsiTheme="minorEastAsia" w:eastAsiaTheme="minorEastAsia"/>
          <w:color w:val="auto"/>
          <w:highlight w:val="none"/>
        </w:rPr>
      </w:pPr>
      <w:bookmarkStart w:id="339" w:name="_Toc492300606"/>
      <w:bookmarkStart w:id="340" w:name="_Toc7147"/>
      <w:r>
        <w:rPr>
          <w:rFonts w:asciiTheme="minorEastAsia" w:hAnsiTheme="minorEastAsia" w:eastAsiaTheme="minorEastAsia"/>
          <w:color w:val="auto"/>
          <w:highlight w:val="none"/>
        </w:rPr>
        <w:t>7.2 评标结果异议</w:t>
      </w:r>
      <w:bookmarkEnd w:id="339"/>
      <w:bookmarkEnd w:id="34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投标人或者其他利</w:t>
      </w:r>
      <w:bookmarkStart w:id="341" w:name="_Toc247513985"/>
      <w:bookmarkStart w:id="342" w:name="_Toc247527586"/>
      <w:bookmarkStart w:id="343" w:name="_Toc30095"/>
      <w:bookmarkStart w:id="344" w:name="_Toc369531549"/>
      <w:bookmarkStart w:id="345" w:name="_Toc300834982"/>
      <w:bookmarkStart w:id="346" w:name="_Toc152045561"/>
      <w:bookmarkStart w:id="347" w:name="_Toc352691505"/>
      <w:bookmarkStart w:id="348" w:name="_Toc361508618"/>
      <w:bookmarkStart w:id="349" w:name="_Toc384308243"/>
      <w:bookmarkStart w:id="350" w:name="_Toc144974529"/>
      <w:bookmarkStart w:id="351" w:name="_Toc152042337"/>
      <w:r>
        <w:rPr>
          <w:rFonts w:asciiTheme="minorEastAsia" w:hAnsiTheme="minorEastAsia" w:eastAsiaTheme="minorEastAsia"/>
          <w:color w:val="auto"/>
          <w:highlight w:val="none"/>
        </w:rPr>
        <w:t>害关系人对评标结</w:t>
      </w:r>
      <w:bookmarkEnd w:id="341"/>
      <w:bookmarkEnd w:id="342"/>
      <w:bookmarkEnd w:id="343"/>
      <w:bookmarkEnd w:id="344"/>
      <w:bookmarkEnd w:id="345"/>
      <w:bookmarkEnd w:id="346"/>
      <w:bookmarkEnd w:id="347"/>
      <w:bookmarkEnd w:id="348"/>
      <w:bookmarkEnd w:id="349"/>
      <w:bookmarkEnd w:id="350"/>
      <w:bookmarkEnd w:id="351"/>
      <w:r>
        <w:rPr>
          <w:rFonts w:asciiTheme="minorEastAsia" w:hAnsiTheme="minorEastAsia" w:eastAsiaTheme="minorEastAsia"/>
          <w:color w:val="auto"/>
          <w:highlight w:val="none"/>
        </w:rPr>
        <w:t>果有异议的，应当在中标候选人公示期间提出。招标人将在收到异议之日起3日内作出答复；作出答复前，将暂停招标投标活动。</w:t>
      </w:r>
    </w:p>
    <w:p>
      <w:pPr>
        <w:pStyle w:val="5"/>
        <w:spacing w:before="0" w:after="0" w:line="360" w:lineRule="auto"/>
        <w:ind w:firstLine="137"/>
        <w:rPr>
          <w:rFonts w:asciiTheme="minorEastAsia" w:hAnsiTheme="minorEastAsia" w:eastAsiaTheme="minorEastAsia"/>
          <w:color w:val="auto"/>
          <w:highlight w:val="none"/>
        </w:rPr>
      </w:pPr>
      <w:bookmarkStart w:id="352" w:name="_Toc3335"/>
      <w:bookmarkStart w:id="353" w:name="_Toc492300607"/>
      <w:r>
        <w:rPr>
          <w:rFonts w:asciiTheme="minorEastAsia" w:hAnsiTheme="minorEastAsia" w:eastAsiaTheme="minorEastAsia"/>
          <w:color w:val="auto"/>
          <w:highlight w:val="none"/>
        </w:rPr>
        <w:t>7.3 中标候选人履约能力审查</w:t>
      </w:r>
      <w:bookmarkEnd w:id="352"/>
      <w:bookmarkEnd w:id="353"/>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ind w:firstLine="137"/>
        <w:rPr>
          <w:rFonts w:asciiTheme="minorEastAsia" w:hAnsiTheme="minorEastAsia" w:eastAsiaTheme="minorEastAsia"/>
          <w:color w:val="auto"/>
          <w:highlight w:val="none"/>
        </w:rPr>
      </w:pPr>
      <w:bookmarkStart w:id="354" w:name="_Toc492300608"/>
      <w:bookmarkStart w:id="355" w:name="_Toc3929"/>
      <w:r>
        <w:rPr>
          <w:rFonts w:asciiTheme="minorEastAsia" w:hAnsiTheme="minorEastAsia" w:eastAsiaTheme="minorEastAsia"/>
          <w:color w:val="auto"/>
          <w:highlight w:val="none"/>
        </w:rPr>
        <w:t>7.4 定标</w:t>
      </w:r>
      <w:bookmarkEnd w:id="354"/>
      <w:bookmarkEnd w:id="35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按照投标人须知前附表的规定，招标人或招标人授权的评标委员会依法确定中标人。</w:t>
      </w:r>
    </w:p>
    <w:p>
      <w:pPr>
        <w:pStyle w:val="5"/>
        <w:spacing w:before="0" w:after="0" w:line="360" w:lineRule="auto"/>
        <w:ind w:firstLine="137"/>
        <w:rPr>
          <w:rFonts w:asciiTheme="minorEastAsia" w:hAnsiTheme="minorEastAsia" w:eastAsiaTheme="minorEastAsia"/>
          <w:color w:val="auto"/>
          <w:highlight w:val="none"/>
        </w:rPr>
      </w:pPr>
      <w:bookmarkStart w:id="356" w:name="_Toc2718"/>
      <w:bookmarkStart w:id="357" w:name="_Toc492300609"/>
      <w:r>
        <w:rPr>
          <w:rFonts w:asciiTheme="minorEastAsia" w:hAnsiTheme="minorEastAsia" w:eastAsiaTheme="minorEastAsia"/>
          <w:color w:val="auto"/>
          <w:highlight w:val="none"/>
        </w:rPr>
        <w:t>7.5 中标通知</w:t>
      </w:r>
      <w:bookmarkEnd w:id="356"/>
      <w:bookmarkEnd w:id="35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在本章第3.3款规定的投标有效期内，招标人以书面形式向中标人发出中标</w:t>
      </w:r>
      <w:bookmarkStart w:id="358" w:name="_Toc5668"/>
      <w:bookmarkStart w:id="359" w:name="_Toc361508619"/>
      <w:bookmarkStart w:id="360" w:name="_Toc369531550"/>
      <w:bookmarkStart w:id="361" w:name="_Toc352691506"/>
      <w:bookmarkStart w:id="362" w:name="_Toc300834983"/>
      <w:bookmarkStart w:id="363" w:name="_Toc384308244"/>
      <w:r>
        <w:rPr>
          <w:rFonts w:asciiTheme="minorEastAsia" w:hAnsiTheme="minorEastAsia" w:eastAsiaTheme="minorEastAsia"/>
          <w:color w:val="auto"/>
          <w:highlight w:val="none"/>
        </w:rPr>
        <w:t>通知书，同时将中</w:t>
      </w:r>
      <w:bookmarkEnd w:id="358"/>
      <w:bookmarkEnd w:id="359"/>
      <w:bookmarkEnd w:id="360"/>
      <w:bookmarkEnd w:id="361"/>
      <w:bookmarkEnd w:id="362"/>
      <w:bookmarkEnd w:id="363"/>
      <w:r>
        <w:rPr>
          <w:rFonts w:asciiTheme="minorEastAsia" w:hAnsiTheme="minorEastAsia" w:eastAsiaTheme="minorEastAsia"/>
          <w:color w:val="auto"/>
          <w:highlight w:val="none"/>
        </w:rPr>
        <w:t>标结果通知未中标的投标人。</w:t>
      </w:r>
    </w:p>
    <w:p>
      <w:pPr>
        <w:pStyle w:val="5"/>
        <w:spacing w:before="0" w:after="0" w:line="360" w:lineRule="auto"/>
        <w:ind w:firstLine="137"/>
        <w:rPr>
          <w:rFonts w:asciiTheme="minorEastAsia" w:hAnsiTheme="minorEastAsia" w:eastAsiaTheme="minorEastAsia"/>
          <w:color w:val="auto"/>
          <w:highlight w:val="none"/>
        </w:rPr>
      </w:pPr>
      <w:bookmarkStart w:id="364" w:name="_Toc492300610"/>
      <w:bookmarkStart w:id="365" w:name="_Toc7210"/>
      <w:r>
        <w:rPr>
          <w:rFonts w:asciiTheme="minorEastAsia" w:hAnsiTheme="minorEastAsia" w:eastAsiaTheme="minorEastAsia"/>
          <w:color w:val="auto"/>
          <w:highlight w:val="none"/>
        </w:rPr>
        <w:t>7.6 履约保证金</w:t>
      </w:r>
      <w:bookmarkEnd w:id="364"/>
      <w:bookmarkEnd w:id="365"/>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 xml:space="preserve">7.6.1 </w:t>
      </w:r>
      <w:r>
        <w:rPr>
          <w:rFonts w:hint="eastAsia" w:asciiTheme="minorEastAsia" w:hAnsiTheme="minorEastAsia" w:eastAsiaTheme="minorEastAsia"/>
          <w:color w:val="auto"/>
          <w:highlight w:val="none"/>
        </w:rPr>
        <w:t>在签订合同前，</w:t>
      </w:r>
      <w:r>
        <w:rPr>
          <w:rFonts w:asciiTheme="minorEastAsia" w:hAnsiTheme="minorEastAsia" w:eastAsiaTheme="minorEastAsia"/>
          <w:color w:val="auto"/>
          <w:highlight w:val="none"/>
        </w:rPr>
        <w:t>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7.6.2 中标人不能按本章第7.6.1项要求提交履约保证金的，视为放弃中标，其投标保证金</w:t>
      </w:r>
      <w:r>
        <w:rPr>
          <w:rFonts w:hint="eastAsia" w:asciiTheme="minorEastAsia" w:hAnsiTheme="minorEastAsia" w:eastAsiaTheme="minorEastAsia"/>
          <w:color w:val="auto"/>
          <w:highlight w:val="none"/>
        </w:rPr>
        <w:t>以现金形式交纳的</w:t>
      </w:r>
      <w:r>
        <w:rPr>
          <w:rFonts w:asciiTheme="minorEastAsia" w:hAnsiTheme="minorEastAsia" w:eastAsiaTheme="minorEastAsia"/>
          <w:color w:val="auto"/>
          <w:highlight w:val="none"/>
        </w:rPr>
        <w:t>不予退还</w:t>
      </w:r>
      <w:r>
        <w:rPr>
          <w:rFonts w:hint="eastAsia" w:asciiTheme="minorEastAsia" w:hAnsiTheme="minorEastAsia" w:eastAsiaTheme="minorEastAsia"/>
          <w:color w:val="auto"/>
          <w:highlight w:val="none"/>
        </w:rPr>
        <w:t>，以保函形式交纳的由保函开立人支付保函担保的与投标保证金等额的款项</w:t>
      </w:r>
      <w:r>
        <w:rPr>
          <w:rFonts w:asciiTheme="minorEastAsia" w:hAnsiTheme="minorEastAsia" w:eastAsiaTheme="minorEastAsia"/>
          <w:color w:val="auto"/>
          <w:highlight w:val="none"/>
        </w:rPr>
        <w:t>，给招标人造成的损失超过投标保证金数额的，中标人还应当对超过部分予以赔偿。</w:t>
      </w:r>
    </w:p>
    <w:p>
      <w:pPr>
        <w:pStyle w:val="5"/>
        <w:spacing w:before="0" w:after="0" w:line="360" w:lineRule="auto"/>
        <w:ind w:firstLine="137"/>
        <w:rPr>
          <w:rFonts w:asciiTheme="minorEastAsia" w:hAnsiTheme="minorEastAsia" w:eastAsiaTheme="minorEastAsia"/>
          <w:color w:val="auto"/>
          <w:highlight w:val="none"/>
        </w:rPr>
      </w:pPr>
      <w:bookmarkStart w:id="366" w:name="_Toc25337"/>
      <w:bookmarkStart w:id="367" w:name="_Toc492300611"/>
      <w:r>
        <w:rPr>
          <w:rFonts w:asciiTheme="minorEastAsia" w:hAnsiTheme="minorEastAsia" w:eastAsiaTheme="minorEastAsia"/>
          <w:color w:val="auto"/>
          <w:highlight w:val="none"/>
        </w:rPr>
        <w:t>7.7 签订合同</w:t>
      </w:r>
      <w:bookmarkEnd w:id="366"/>
      <w:bookmarkEnd w:id="367"/>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7.7.1 招标人和中标人应当在中标通知书发出之日起30日内，根据招标文件和中标人的投标文件订立书面合同。中标人放弃中标项目</w:t>
      </w:r>
      <w:r>
        <w:rPr>
          <w:rFonts w:hint="eastAsia" w:asciiTheme="minorEastAsia" w:hAnsiTheme="minorEastAsia" w:eastAsiaTheme="minorEastAsia"/>
          <w:color w:val="auto"/>
          <w:highlight w:val="none"/>
        </w:rPr>
        <w:t>，</w:t>
      </w:r>
      <w:r>
        <w:rPr>
          <w:rFonts w:asciiTheme="minorEastAsia" w:hAnsiTheme="minorEastAsia" w:eastAsiaTheme="minorEastAsia"/>
          <w:color w:val="auto"/>
          <w:highlight w:val="none"/>
        </w:rPr>
        <w:t>无正当理由</w:t>
      </w:r>
      <w:r>
        <w:rPr>
          <w:rFonts w:hint="eastAsia" w:asciiTheme="minorEastAsia" w:hAnsiTheme="minorEastAsia" w:eastAsiaTheme="minorEastAsia"/>
          <w:color w:val="auto"/>
          <w:highlight w:val="none"/>
        </w:rPr>
        <w:t>拒签</w:t>
      </w:r>
      <w:r>
        <w:rPr>
          <w:rFonts w:asciiTheme="minorEastAsia" w:hAnsiTheme="minorEastAsia" w:eastAsiaTheme="minorEastAsia"/>
          <w:color w:val="auto"/>
          <w:highlight w:val="none"/>
        </w:rPr>
        <w:t>合同，在签订合同时向招标人提出附加条件或者更改合同实质性内容，或者不按照招标文件要求提交履约保证金的，招标人有权取消其中标资格，其投标保证金</w:t>
      </w:r>
      <w:r>
        <w:rPr>
          <w:rFonts w:hint="eastAsia" w:ascii="宋体" w:hAnsi="宋体"/>
          <w:snapToGrid w:val="0"/>
          <w:kern w:val="0"/>
          <w:szCs w:val="21"/>
        </w:rPr>
        <w:t>以现金形式</w:t>
      </w:r>
      <w:r>
        <w:rPr>
          <w:rFonts w:hint="eastAsia" w:ascii="宋体" w:hAnsi="宋体"/>
          <w:snapToGrid w:val="0"/>
          <w:kern w:val="0"/>
          <w:szCs w:val="21"/>
          <w:lang w:eastAsia="zh-CN"/>
        </w:rPr>
        <w:t>交纳</w:t>
      </w:r>
      <w:r>
        <w:rPr>
          <w:rFonts w:hint="eastAsia" w:ascii="宋体" w:hAnsi="宋体"/>
          <w:snapToGrid w:val="0"/>
          <w:kern w:val="0"/>
          <w:szCs w:val="21"/>
        </w:rPr>
        <w:t>的</w:t>
      </w:r>
      <w:r>
        <w:rPr>
          <w:rFonts w:asciiTheme="minorEastAsia" w:hAnsiTheme="minorEastAsia" w:eastAsiaTheme="minorEastAsia"/>
          <w:color w:val="auto"/>
          <w:highlight w:val="none"/>
        </w:rPr>
        <w:t>不予退还</w:t>
      </w:r>
      <w:r>
        <w:rPr>
          <w:rFonts w:hint="eastAsia" w:ascii="宋体" w:hAnsi="宋体"/>
          <w:snapToGrid w:val="0"/>
          <w:kern w:val="0"/>
          <w:szCs w:val="21"/>
        </w:rPr>
        <w:t>，以保函形式</w:t>
      </w:r>
      <w:r>
        <w:rPr>
          <w:rFonts w:hint="eastAsia" w:ascii="宋体" w:hAnsi="宋体"/>
          <w:snapToGrid w:val="0"/>
          <w:kern w:val="0"/>
          <w:szCs w:val="21"/>
          <w:lang w:eastAsia="zh-CN"/>
        </w:rPr>
        <w:t>交纳</w:t>
      </w:r>
      <w:r>
        <w:rPr>
          <w:rFonts w:hint="eastAsia" w:ascii="宋体" w:hAnsi="宋体"/>
          <w:snapToGrid w:val="0"/>
          <w:kern w:val="0"/>
          <w:szCs w:val="21"/>
        </w:rPr>
        <w:t>的由保函开立人支付保函担保的与投标保证金等额的款项</w:t>
      </w:r>
      <w:r>
        <w:rPr>
          <w:rFonts w:asciiTheme="minorEastAsia" w:hAnsiTheme="minorEastAsia" w:eastAsiaTheme="minorEastAsia"/>
          <w:color w:val="auto"/>
          <w:highlight w:val="none"/>
        </w:rPr>
        <w:t>；给招标人造成的损失超过投标保证金数额的，中标人还应当对超过部分予以赔偿。</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7.7.2 发出中标通知书后，招标人无正当理由拒签合同，或者在签订合同时</w:t>
      </w:r>
      <w:r>
        <w:rPr>
          <w:rFonts w:hint="eastAsia" w:asciiTheme="minorEastAsia" w:hAnsiTheme="minorEastAsia" w:eastAsiaTheme="minorEastAsia"/>
          <w:color w:val="auto"/>
          <w:highlight w:val="none"/>
        </w:rPr>
        <w:t>向中标人</w:t>
      </w:r>
      <w:r>
        <w:rPr>
          <w:rFonts w:asciiTheme="minorEastAsia" w:hAnsiTheme="minorEastAsia" w:eastAsiaTheme="minorEastAsia"/>
          <w:color w:val="auto"/>
          <w:highlight w:val="none"/>
        </w:rPr>
        <w:t>提出附加条件的，招标人向中标人退还投标保证金；给中标人造成损失的，还应当赔偿损失。</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highlight w:val="none"/>
        </w:rPr>
        <w:t>7.7.3</w:t>
      </w:r>
      <w:r>
        <w:rPr>
          <w:rFonts w:asciiTheme="minorEastAsia" w:hAnsiTheme="minorEastAsia" w:eastAsiaTheme="minorEastAsia"/>
          <w:color w:val="auto"/>
          <w:szCs w:val="21"/>
          <w:highlight w:val="none"/>
        </w:rPr>
        <w:t>联合体中标的，联合体各方应当共同与招标人签订合同，就中标项目向招标人承担连带责任。</w:t>
      </w:r>
    </w:p>
    <w:p>
      <w:pPr>
        <w:pStyle w:val="4"/>
        <w:spacing w:before="0" w:after="0" w:line="360" w:lineRule="auto"/>
        <w:rPr>
          <w:rFonts w:asciiTheme="minorEastAsia" w:hAnsiTheme="minorEastAsia" w:eastAsiaTheme="minorEastAsia"/>
          <w:color w:val="auto"/>
          <w:highlight w:val="none"/>
        </w:rPr>
      </w:pPr>
      <w:bookmarkStart w:id="368" w:name="_Toc361508627"/>
      <w:bookmarkStart w:id="369" w:name="_Toc24067"/>
      <w:bookmarkStart w:id="370" w:name="_Toc384308252"/>
      <w:bookmarkStart w:id="371" w:name="_Toc19435"/>
      <w:bookmarkStart w:id="372" w:name="_Toc492300612"/>
      <w:bookmarkStart w:id="373" w:name="_Toc152045568"/>
      <w:bookmarkStart w:id="374" w:name="_Toc247527593"/>
      <w:bookmarkStart w:id="375" w:name="_Toc300834991"/>
      <w:bookmarkStart w:id="376" w:name="_Toc247513992"/>
      <w:bookmarkStart w:id="377" w:name="_Toc144974536"/>
      <w:bookmarkStart w:id="378" w:name="_Toc152042344"/>
      <w:r>
        <w:rPr>
          <w:rFonts w:asciiTheme="minorEastAsia" w:hAnsiTheme="minorEastAsia" w:eastAsiaTheme="minorEastAsia"/>
          <w:color w:val="auto"/>
          <w:highlight w:val="none"/>
        </w:rPr>
        <w:t>8.</w:t>
      </w:r>
      <w:bookmarkEnd w:id="368"/>
      <w:bookmarkEnd w:id="369"/>
      <w:bookmarkEnd w:id="370"/>
      <w:r>
        <w:rPr>
          <w:rFonts w:asciiTheme="minorEastAsia" w:hAnsiTheme="minorEastAsia" w:eastAsiaTheme="minorEastAsia"/>
          <w:color w:val="auto"/>
          <w:highlight w:val="none"/>
        </w:rPr>
        <w:t>纪律和监督</w:t>
      </w:r>
      <w:bookmarkEnd w:id="371"/>
      <w:bookmarkEnd w:id="372"/>
    </w:p>
    <w:p>
      <w:pPr>
        <w:pStyle w:val="5"/>
        <w:spacing w:before="0" w:after="0" w:line="360" w:lineRule="auto"/>
        <w:ind w:firstLine="137"/>
        <w:rPr>
          <w:rFonts w:asciiTheme="minorEastAsia" w:hAnsiTheme="minorEastAsia" w:eastAsiaTheme="minorEastAsia"/>
          <w:color w:val="auto"/>
          <w:highlight w:val="none"/>
        </w:rPr>
      </w:pPr>
      <w:bookmarkStart w:id="379" w:name="_Toc4710"/>
      <w:bookmarkStart w:id="380" w:name="_Toc492300613"/>
      <w:r>
        <w:rPr>
          <w:rFonts w:asciiTheme="minorEastAsia" w:hAnsiTheme="minorEastAsia" w:eastAsiaTheme="minorEastAsia"/>
          <w:color w:val="auto"/>
          <w:highlight w:val="none"/>
        </w:rPr>
        <w:t>8.1 对招标人的纪律要求</w:t>
      </w:r>
      <w:bookmarkEnd w:id="379"/>
      <w:bookmarkEnd w:id="380"/>
    </w:p>
    <w:p>
      <w:pPr>
        <w:autoSpaceDE w:val="0"/>
        <w:autoSpaceDN w:val="0"/>
        <w:adjustRightInd w:val="0"/>
        <w:snapToGrid w:val="0"/>
        <w:spacing w:line="360" w:lineRule="auto"/>
        <w:ind w:firstLine="420"/>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招标人不得泄露招标投标活动中应当保密的情况和资料，不得与投标人串通损害国家利益、社会公共利益或者他人合法权益</w:t>
      </w:r>
      <w:r>
        <w:rPr>
          <w:rFonts w:ascii="宋体" w:hAnsi="宋体"/>
          <w:snapToGrid w:val="0"/>
          <w:color w:val="auto"/>
          <w:kern w:val="0"/>
          <w:szCs w:val="21"/>
          <w:highlight w:val="none"/>
        </w:rPr>
        <w:t>，</w:t>
      </w:r>
      <w:r>
        <w:rPr>
          <w:rFonts w:ascii="宋体" w:hAnsi="宋体"/>
          <w:color w:val="auto"/>
          <w:highlight w:val="none"/>
        </w:rPr>
        <w:t>禁止招标人与投标人串通投标</w:t>
      </w:r>
      <w:r>
        <w:rPr>
          <w:rFonts w:asciiTheme="minorEastAsia" w:hAnsiTheme="minorEastAsia" w:eastAsiaTheme="minorEastAsia"/>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spacing w:line="360" w:lineRule="auto"/>
        <w:ind w:firstLine="420" w:firstLineChars="200"/>
        <w:rPr>
          <w:rFonts w:asciiTheme="minorEastAsia" w:hAnsiTheme="minorEastAsia" w:eastAsiaTheme="minorEastAsia"/>
          <w:color w:val="auto"/>
          <w:highlight w:val="none"/>
        </w:rPr>
      </w:pPr>
      <w:r>
        <w:rPr>
          <w:rFonts w:ascii="宋体" w:hAnsi="宋体"/>
          <w:color w:val="auto"/>
          <w:highlight w:val="none"/>
        </w:rPr>
        <w:t>（6）招标人与投标人为谋求特定投标人中标而采取的其他串通行为。</w:t>
      </w:r>
    </w:p>
    <w:p>
      <w:pPr>
        <w:pStyle w:val="5"/>
        <w:spacing w:before="0" w:after="0" w:line="360" w:lineRule="auto"/>
        <w:ind w:firstLine="137"/>
        <w:rPr>
          <w:rFonts w:asciiTheme="minorEastAsia" w:hAnsiTheme="minorEastAsia" w:eastAsiaTheme="minorEastAsia"/>
          <w:color w:val="auto"/>
          <w:highlight w:val="none"/>
        </w:rPr>
      </w:pPr>
      <w:bookmarkStart w:id="381" w:name="_Toc20144"/>
      <w:bookmarkStart w:id="382" w:name="_Toc492300614"/>
      <w:r>
        <w:rPr>
          <w:rFonts w:asciiTheme="minorEastAsia" w:hAnsiTheme="minorEastAsia" w:eastAsiaTheme="minorEastAsia"/>
          <w:color w:val="auto"/>
          <w:highlight w:val="none"/>
        </w:rPr>
        <w:t>8.2 对投标人的纪律要求</w:t>
      </w:r>
      <w:bookmarkEnd w:id="381"/>
      <w:bookmarkEnd w:id="382"/>
    </w:p>
    <w:p>
      <w:pPr>
        <w:autoSpaceDE w:val="0"/>
        <w:autoSpaceDN w:val="0"/>
        <w:adjustRightInd w:val="0"/>
        <w:snapToGrid w:val="0"/>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r>
        <w:rPr>
          <w:rFonts w:hint="eastAsia" w:asciiTheme="minorEastAsia" w:hAnsiTheme="minorEastAsia" w:eastAsiaTheme="minorEastAsia"/>
          <w:color w:val="auto"/>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8.2.1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（1）不同投标人的电子投标文件由同一台电子设备编制、打包、加密或者上传；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（2）不同投标人的投标文件由同一投标人的电子设备打印、复印；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（3）不同投标人的投标报价用同一个预算编制软件密码锁制作或者出自同一投标人的电子文档；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（4）不同投标人从同一个投标单位或者同一个自然人的互联网协议地址下载招标文件、上传投标文件；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（5）不同投标人的投标保证金虽然经由投标人自己的基本账户转出，但所需资金来自同一单位或者个人的账户；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highlight w:val="none"/>
        </w:rPr>
        <w:t>（6）参加投标活动的人员为同一标段或者未划分标段的同一招标项目的其他投标人的在职人员；</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（7）法律、法规规定的其他情形。</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8.2.4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spacing w:line="360" w:lineRule="auto"/>
        <w:ind w:firstLine="420" w:firstLineChars="200"/>
        <w:rPr>
          <w:rFonts w:asciiTheme="minorEastAsia" w:hAnsiTheme="minorEastAsia" w:eastAsiaTheme="minorEastAsia"/>
          <w:color w:val="auto"/>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pacing w:before="0" w:after="0" w:line="360" w:lineRule="auto"/>
        <w:ind w:firstLine="137"/>
        <w:rPr>
          <w:rFonts w:asciiTheme="minorEastAsia" w:hAnsiTheme="minorEastAsia" w:eastAsiaTheme="minorEastAsia"/>
          <w:color w:val="auto"/>
          <w:highlight w:val="none"/>
        </w:rPr>
      </w:pPr>
      <w:bookmarkStart w:id="383" w:name="_Toc492300615"/>
      <w:bookmarkStart w:id="384" w:name="_Toc28556"/>
      <w:r>
        <w:rPr>
          <w:rFonts w:asciiTheme="minorEastAsia" w:hAnsiTheme="minorEastAsia" w:eastAsiaTheme="minorEastAsia"/>
          <w:color w:val="auto"/>
          <w:highlight w:val="none"/>
        </w:rPr>
        <w:t>8.3 对评标委员会成员的纪律要求</w:t>
      </w:r>
      <w:bookmarkEnd w:id="383"/>
      <w:bookmarkEnd w:id="38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评标委员会成员不得收受他人的财物或者其他好处，不得向他人透露对投标文件的评审</w:t>
      </w:r>
      <w:bookmarkStart w:id="385" w:name="_Toc352691515"/>
      <w:bookmarkStart w:id="386" w:name="_Toc13644"/>
      <w:bookmarkStart w:id="387" w:name="_Toc384308253"/>
      <w:bookmarkStart w:id="388" w:name="_Toc369531559"/>
      <w:bookmarkStart w:id="389" w:name="_Toc361508628"/>
      <w:r>
        <w:rPr>
          <w:rFonts w:asciiTheme="minorEastAsia" w:hAnsiTheme="minorEastAsia" w:eastAsiaTheme="minorEastAsia"/>
          <w:color w:val="auto"/>
          <w:highlight w:val="none"/>
        </w:rPr>
        <w:t>和比较、中标候选人</w:t>
      </w:r>
      <w:bookmarkEnd w:id="373"/>
      <w:bookmarkEnd w:id="374"/>
      <w:bookmarkEnd w:id="375"/>
      <w:bookmarkEnd w:id="376"/>
      <w:bookmarkEnd w:id="377"/>
      <w:bookmarkEnd w:id="378"/>
      <w:bookmarkEnd w:id="385"/>
      <w:bookmarkEnd w:id="386"/>
      <w:bookmarkEnd w:id="387"/>
      <w:bookmarkEnd w:id="388"/>
      <w:bookmarkEnd w:id="389"/>
      <w:r>
        <w:rPr>
          <w:rFonts w:asciiTheme="minorEastAsia" w:hAnsiTheme="minorEastAsia" w:eastAsiaTheme="minorEastAsia"/>
          <w:color w:val="auto"/>
          <w:highlight w:val="none"/>
        </w:rPr>
        <w:t>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Theme="minorEastAsia" w:hAnsiTheme="minorEastAsia" w:eastAsiaTheme="minorEastAsia"/>
          <w:color w:val="auto"/>
          <w:highlight w:val="none"/>
        </w:rPr>
        <w:t>，不得对招标文件中《否决投标情况一览表》以外的内容予以否决投标，否则对评标委员会成员按《重庆市综合评标专家库和评标专家管理暂行办法》进行处理</w:t>
      </w:r>
      <w:r>
        <w:rPr>
          <w:rFonts w:asciiTheme="minorEastAsia" w:hAnsiTheme="minorEastAsia" w:eastAsiaTheme="minorEastAsia"/>
          <w:color w:val="auto"/>
          <w:highlight w:val="none"/>
        </w:rPr>
        <w:t>。</w:t>
      </w:r>
    </w:p>
    <w:p>
      <w:pPr>
        <w:pStyle w:val="5"/>
        <w:spacing w:before="0" w:after="0" w:line="360" w:lineRule="auto"/>
        <w:ind w:firstLine="137"/>
        <w:rPr>
          <w:rFonts w:asciiTheme="minorEastAsia" w:hAnsiTheme="minorEastAsia" w:eastAsiaTheme="minorEastAsia"/>
          <w:color w:val="auto"/>
          <w:highlight w:val="none"/>
        </w:rPr>
      </w:pPr>
      <w:bookmarkStart w:id="390" w:name="_Toc492300616"/>
      <w:bookmarkStart w:id="391" w:name="_Toc15609"/>
      <w:r>
        <w:rPr>
          <w:rFonts w:asciiTheme="minorEastAsia" w:hAnsiTheme="minorEastAsia" w:eastAsiaTheme="minorEastAsia"/>
          <w:color w:val="auto"/>
          <w:highlight w:val="none"/>
        </w:rPr>
        <w:t>8.4 对与评标活动有关的工作人员的纪律要求</w:t>
      </w:r>
      <w:bookmarkEnd w:id="390"/>
      <w:bookmarkEnd w:id="391"/>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与评标活动有关的工作人员不得收受他人的财物或者其他好处，不得向他人透露对投标文件</w:t>
      </w:r>
      <w:bookmarkStart w:id="392" w:name="_Toc300834992"/>
      <w:bookmarkStart w:id="393" w:name="_Toc247513993"/>
      <w:bookmarkStart w:id="394" w:name="_Toc19429"/>
      <w:bookmarkStart w:id="395" w:name="_Toc247527594"/>
      <w:bookmarkStart w:id="396" w:name="_Toc384308254"/>
      <w:bookmarkStart w:id="397" w:name="_Toc152045569"/>
      <w:bookmarkStart w:id="398" w:name="_Toc152042345"/>
      <w:bookmarkStart w:id="399" w:name="_Toc352691516"/>
      <w:bookmarkStart w:id="400" w:name="_Toc144974537"/>
      <w:bookmarkStart w:id="401" w:name="_Toc361508629"/>
      <w:bookmarkStart w:id="402" w:name="_Toc369531560"/>
      <w:r>
        <w:rPr>
          <w:rFonts w:asciiTheme="minorEastAsia" w:hAnsiTheme="minorEastAsia" w:eastAsiaTheme="minorEastAsia"/>
          <w:color w:val="auto"/>
          <w:highlight w:val="none"/>
        </w:rPr>
        <w:t>的评审和比较、中标</w:t>
      </w:r>
      <w:bookmarkEnd w:id="392"/>
      <w:bookmarkEnd w:id="393"/>
      <w:bookmarkEnd w:id="394"/>
      <w:bookmarkEnd w:id="395"/>
      <w:bookmarkEnd w:id="396"/>
      <w:bookmarkEnd w:id="397"/>
      <w:bookmarkEnd w:id="398"/>
      <w:bookmarkEnd w:id="399"/>
      <w:bookmarkEnd w:id="400"/>
      <w:bookmarkEnd w:id="401"/>
      <w:bookmarkEnd w:id="402"/>
      <w:r>
        <w:rPr>
          <w:rFonts w:asciiTheme="minorEastAsia" w:hAnsiTheme="minorEastAsia" w:eastAsiaTheme="minorEastAsia"/>
          <w:color w:val="auto"/>
          <w:highlight w:val="none"/>
        </w:rPr>
        <w:t>候选人的推荐情况以及评标有关的其他情况。在评标活动中，与评标活动有关的工作人员不得擅离职守，影响评标程序正常进行。</w:t>
      </w:r>
    </w:p>
    <w:p>
      <w:pPr>
        <w:pStyle w:val="5"/>
        <w:spacing w:before="0" w:after="0" w:line="360" w:lineRule="auto"/>
        <w:ind w:firstLine="137"/>
        <w:rPr>
          <w:rFonts w:asciiTheme="minorEastAsia" w:hAnsiTheme="minorEastAsia" w:eastAsiaTheme="minorEastAsia"/>
          <w:color w:val="auto"/>
          <w:highlight w:val="none"/>
        </w:rPr>
      </w:pPr>
      <w:bookmarkStart w:id="403" w:name="_Toc492300617"/>
      <w:bookmarkStart w:id="404" w:name="_Toc28962"/>
      <w:r>
        <w:rPr>
          <w:rFonts w:asciiTheme="minorEastAsia" w:hAnsiTheme="minorEastAsia" w:eastAsiaTheme="minorEastAsia"/>
          <w:color w:val="auto"/>
          <w:highlight w:val="none"/>
        </w:rPr>
        <w:t>8.5 投诉</w:t>
      </w:r>
      <w:bookmarkEnd w:id="403"/>
      <w:bookmarkEnd w:id="404"/>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8.5.1 投标人或者其他利害关系人认为招标投标活动不符合法律、行政法规规定的，可以自知道或者应当知道之日起10日内向有关行政监督部门投诉。投诉应当有明确的请求和必要的证明材料。</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8.5.2 投标人或者其他利害关系人对招标文件、开标和评标结果提出投诉的，应当按照投标人须知第2.4款、第5.3款和第7.2款的规定先向招标人提出异议。异议答复期间</w:t>
      </w:r>
      <w:bookmarkStart w:id="405" w:name="_Toc247513994"/>
      <w:bookmarkStart w:id="406" w:name="_Toc361508630"/>
      <w:bookmarkStart w:id="407" w:name="_Toc369531561"/>
      <w:bookmarkStart w:id="408" w:name="_Toc247527595"/>
      <w:bookmarkStart w:id="409" w:name="_Toc352691517"/>
      <w:bookmarkStart w:id="410" w:name="_Toc384308255"/>
      <w:bookmarkStart w:id="411" w:name="_Toc152042346"/>
      <w:bookmarkStart w:id="412" w:name="_Toc300834993"/>
      <w:bookmarkStart w:id="413" w:name="_Toc152045570"/>
      <w:bookmarkStart w:id="414" w:name="_Toc12776"/>
      <w:bookmarkStart w:id="415" w:name="_Toc144974538"/>
      <w:r>
        <w:rPr>
          <w:rFonts w:asciiTheme="minorEastAsia" w:hAnsiTheme="minorEastAsia" w:eastAsiaTheme="minorEastAsia"/>
          <w:color w:val="auto"/>
          <w:highlight w:val="none"/>
        </w:rPr>
        <w:t>不计算在第8.5.</w:t>
      </w:r>
      <w:bookmarkEnd w:id="405"/>
      <w:bookmarkEnd w:id="406"/>
      <w:bookmarkEnd w:id="407"/>
      <w:bookmarkEnd w:id="408"/>
      <w:bookmarkEnd w:id="409"/>
      <w:bookmarkEnd w:id="410"/>
      <w:bookmarkEnd w:id="411"/>
      <w:bookmarkEnd w:id="412"/>
      <w:bookmarkEnd w:id="413"/>
      <w:bookmarkEnd w:id="414"/>
      <w:bookmarkEnd w:id="415"/>
      <w:r>
        <w:rPr>
          <w:rFonts w:asciiTheme="minorEastAsia" w:hAnsiTheme="minorEastAsia" w:eastAsiaTheme="minorEastAsia"/>
          <w:color w:val="auto"/>
          <w:highlight w:val="none"/>
        </w:rPr>
        <w:t>1项规定的期限内。</w:t>
      </w:r>
    </w:p>
    <w:p>
      <w:pPr>
        <w:pStyle w:val="4"/>
        <w:spacing w:before="0" w:after="0" w:line="360" w:lineRule="auto"/>
        <w:rPr>
          <w:rFonts w:asciiTheme="minorEastAsia" w:hAnsiTheme="minorEastAsia" w:eastAsiaTheme="minorEastAsia"/>
          <w:color w:val="auto"/>
          <w:highlight w:val="none"/>
        </w:rPr>
      </w:pPr>
      <w:bookmarkStart w:id="416" w:name="_Toc492300618"/>
      <w:bookmarkStart w:id="417" w:name="_Toc477134992"/>
      <w:bookmarkStart w:id="418" w:name="_Toc14858"/>
      <w:r>
        <w:rPr>
          <w:rFonts w:asciiTheme="minorEastAsia" w:hAnsiTheme="minorEastAsia" w:eastAsiaTheme="minorEastAsia"/>
          <w:color w:val="auto"/>
          <w:highlight w:val="none"/>
        </w:rPr>
        <w:t>9. 是否采用电子招标投标</w:t>
      </w:r>
      <w:bookmarkEnd w:id="416"/>
      <w:bookmarkEnd w:id="417"/>
      <w:bookmarkEnd w:id="418"/>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本招标项目是否采用电子招标投标方式，见投标人须知前附表。</w:t>
      </w:r>
    </w:p>
    <w:p>
      <w:pPr>
        <w:pStyle w:val="4"/>
        <w:spacing w:before="0" w:after="0" w:line="360" w:lineRule="auto"/>
        <w:rPr>
          <w:rFonts w:asciiTheme="minorEastAsia" w:hAnsiTheme="minorEastAsia" w:eastAsiaTheme="minorEastAsia"/>
          <w:color w:val="auto"/>
          <w:highlight w:val="none"/>
        </w:rPr>
      </w:pPr>
      <w:bookmarkStart w:id="419" w:name="_Toc16153"/>
      <w:bookmarkStart w:id="420" w:name="_Toc492300619"/>
      <w:r>
        <w:rPr>
          <w:rFonts w:asciiTheme="minorEastAsia" w:hAnsiTheme="minorEastAsia" w:eastAsiaTheme="minorEastAsia"/>
          <w:color w:val="auto"/>
          <w:highlight w:val="none"/>
        </w:rPr>
        <w:t>10. 需要补充的其他内容</w:t>
      </w:r>
      <w:bookmarkEnd w:id="419"/>
      <w:bookmarkEnd w:id="420"/>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需要补充的其他内容：见投标人须知前附表。</w:t>
      </w:r>
    </w:p>
    <w:p>
      <w:pPr>
        <w:spacing w:line="400" w:lineRule="exact"/>
        <w:rPr>
          <w:rFonts w:asciiTheme="minorEastAsia" w:hAnsiTheme="minorEastAsia" w:eastAsiaTheme="minorEastAsia"/>
          <w:color w:val="auto"/>
          <w:highlight w:val="none"/>
        </w:rPr>
        <w:sectPr>
          <w:pgSz w:w="11907" w:h="16840"/>
          <w:pgMar w:top="1304" w:right="1134" w:bottom="1304" w:left="1304" w:header="850" w:footer="992" w:gutter="0"/>
          <w:cols w:space="720" w:num="1"/>
          <w:docGrid w:linePitch="286" w:charSpace="0"/>
        </w:sectPr>
      </w:pPr>
    </w:p>
    <w:p>
      <w:pPr>
        <w:spacing w:line="400" w:lineRule="exact"/>
        <w:rPr>
          <w:rFonts w:asciiTheme="minorEastAsia" w:hAnsiTheme="minorEastAsia" w:eastAsiaTheme="minorEastAsia"/>
          <w:color w:val="auto"/>
          <w:highlight w:val="none"/>
        </w:rPr>
      </w:pPr>
    </w:p>
    <w:p>
      <w:pPr>
        <w:pStyle w:val="5"/>
        <w:spacing w:before="0" w:after="0" w:line="360" w:lineRule="auto"/>
        <w:ind w:firstLine="103"/>
        <w:rPr>
          <w:rFonts w:asciiTheme="minorEastAsia" w:hAnsiTheme="minorEastAsia" w:eastAsiaTheme="minorEastAsia"/>
          <w:color w:val="auto"/>
          <w:sz w:val="21"/>
          <w:szCs w:val="21"/>
          <w:highlight w:val="none"/>
        </w:rPr>
      </w:pPr>
      <w:bookmarkStart w:id="421" w:name="_Toc11168"/>
      <w:bookmarkStart w:id="422" w:name="_Toc11239"/>
      <w:bookmarkStart w:id="423" w:name="_Toc31543"/>
      <w:bookmarkStart w:id="424" w:name="_Toc8393"/>
      <w:bookmarkStart w:id="425" w:name="_Toc492300620"/>
      <w:r>
        <w:rPr>
          <w:rFonts w:asciiTheme="minorEastAsia" w:hAnsiTheme="minorEastAsia" w:eastAsiaTheme="minorEastAsia"/>
          <w:color w:val="auto"/>
          <w:sz w:val="21"/>
          <w:szCs w:val="21"/>
          <w:highlight w:val="none"/>
        </w:rPr>
        <w:t>附件一：开标记录表</w:t>
      </w:r>
      <w:bookmarkEnd w:id="421"/>
      <w:bookmarkEnd w:id="422"/>
      <w:bookmarkEnd w:id="423"/>
      <w:bookmarkEnd w:id="424"/>
      <w:bookmarkEnd w:id="425"/>
    </w:p>
    <w:p>
      <w:pPr>
        <w:spacing w:line="440" w:lineRule="exact"/>
        <w:jc w:val="center"/>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8"/>
          <w:highlight w:val="none"/>
          <w:u w:val="single"/>
        </w:rPr>
        <w:t xml:space="preserve">          （项目名称）</w:t>
      </w:r>
      <w:r>
        <w:rPr>
          <w:rFonts w:asciiTheme="minorEastAsia" w:hAnsiTheme="minorEastAsia" w:eastAsiaTheme="minorEastAsia"/>
          <w:color w:val="auto"/>
          <w:sz w:val="28"/>
          <w:highlight w:val="none"/>
        </w:rPr>
        <w:t>开标记录表</w:t>
      </w:r>
    </w:p>
    <w:p>
      <w:pPr>
        <w:spacing w:before="120" w:beforeLines="50" w:after="120" w:afterLines="50" w:line="400" w:lineRule="exact"/>
        <w:ind w:right="42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rPr>
        <w:t>开标时间：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时</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分</w:t>
      </w:r>
    </w:p>
    <w:tbl>
      <w:tblPr>
        <w:tblStyle w:val="39"/>
        <w:tblW w:w="14000" w:type="dxa"/>
        <w:tblInd w:w="0" w:type="dxa"/>
        <w:tblLayout w:type="fixed"/>
        <w:tblCellMar>
          <w:top w:w="0" w:type="dxa"/>
          <w:left w:w="108" w:type="dxa"/>
          <w:bottom w:w="0" w:type="dxa"/>
          <w:right w:w="108" w:type="dxa"/>
        </w:tblCellMar>
      </w:tblPr>
      <w:tblGrid>
        <w:gridCol w:w="649"/>
        <w:gridCol w:w="1869"/>
        <w:gridCol w:w="1134"/>
        <w:gridCol w:w="1540"/>
        <w:gridCol w:w="1720"/>
        <w:gridCol w:w="1560"/>
        <w:gridCol w:w="1701"/>
        <w:gridCol w:w="1701"/>
        <w:gridCol w:w="2126"/>
      </w:tblGrid>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序号</w:t>
            </w:r>
          </w:p>
        </w:tc>
        <w:tc>
          <w:tcPr>
            <w:tcW w:w="1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投标人</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解密</w:t>
            </w:r>
            <w:r>
              <w:rPr>
                <w:rFonts w:asciiTheme="minorEastAsia" w:hAnsiTheme="minorEastAsia" w:eastAsiaTheme="minorEastAsia"/>
                <w:color w:val="auto"/>
                <w:szCs w:val="21"/>
                <w:highlight w:val="none"/>
              </w:rPr>
              <w:t>情况</w:t>
            </w:r>
          </w:p>
        </w:tc>
        <w:tc>
          <w:tcPr>
            <w:tcW w:w="1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投标总报价</w:t>
            </w:r>
          </w:p>
        </w:tc>
        <w:tc>
          <w:tcPr>
            <w:tcW w:w="1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olor w:val="auto"/>
                <w:szCs w:val="21"/>
                <w:highlight w:val="none"/>
                <w:u w:val="single"/>
                <w:lang w:eastAsia="zh-CN"/>
              </w:rPr>
            </w:pPr>
            <w:r>
              <w:rPr>
                <w:rFonts w:hint="eastAsia" w:asciiTheme="minorEastAsia" w:hAnsiTheme="minorEastAsia" w:eastAsiaTheme="minorEastAsia"/>
                <w:color w:val="auto"/>
                <w:szCs w:val="21"/>
                <w:highlight w:val="none"/>
                <w:u w:val="single"/>
              </w:rPr>
              <w:t>□固定费率□</w:t>
            </w:r>
            <w:r>
              <w:rPr>
                <w:rFonts w:asciiTheme="minorEastAsia" w:hAnsiTheme="minorEastAsia" w:eastAsiaTheme="minorEastAsia"/>
                <w:color w:val="auto"/>
                <w:szCs w:val="21"/>
                <w:highlight w:val="none"/>
                <w:u w:val="single"/>
              </w:rPr>
              <w:t>固定单价</w:t>
            </w:r>
            <w:r>
              <w:rPr>
                <w:rFonts w:hint="eastAsia" w:asciiTheme="minorEastAsia" w:hAnsiTheme="minorEastAsia" w:eastAsiaTheme="minorEastAsia"/>
                <w:color w:val="auto"/>
                <w:szCs w:val="21"/>
                <w:highlight w:val="none"/>
                <w:u w:val="single"/>
              </w:rPr>
              <w:t>□人员人月费固定综合单价□</w:t>
            </w:r>
            <w:r>
              <w:rPr>
                <w:rFonts w:hint="eastAsia" w:asciiTheme="minorEastAsia" w:hAnsiTheme="minorEastAsia" w:eastAsiaTheme="minorEastAsia"/>
                <w:color w:val="auto"/>
                <w:szCs w:val="21"/>
                <w:highlight w:val="none"/>
                <w:u w:val="single"/>
                <w:lang w:eastAsia="zh-CN"/>
              </w:rPr>
              <w:t>固定总价</w:t>
            </w:r>
          </w:p>
          <w:p>
            <w:pPr>
              <w:spacing w:line="400" w:lineRule="exact"/>
              <w:ind w:firstLine="210" w:firstLineChars="100"/>
              <w:jc w:val="left"/>
              <w:rPr>
                <w:rFonts w:hint="default" w:eastAsiaTheme="minorEastAsia"/>
                <w:i/>
                <w:color w:val="auto"/>
                <w:highlight w:val="none"/>
                <w:lang w:val="en-US" w:eastAsia="zh-CN"/>
              </w:rPr>
            </w:pPr>
            <w:r>
              <w:rPr>
                <w:rFonts w:hint="eastAsia"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lang w:val="en-US" w:eastAsia="zh-CN"/>
              </w:rPr>
              <w:t xml:space="preserve">        </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总监理工程师</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监理服务期限</w:t>
            </w:r>
          </w:p>
        </w:tc>
        <w:tc>
          <w:tcPr>
            <w:tcW w:w="17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备注</w:t>
            </w:r>
          </w:p>
        </w:tc>
        <w:tc>
          <w:tcPr>
            <w:tcW w:w="21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投标人代表签名</w:t>
            </w: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blPrEx>
          <w:tblCellMar>
            <w:top w:w="0" w:type="dxa"/>
            <w:left w:w="108" w:type="dxa"/>
            <w:bottom w:w="0" w:type="dxa"/>
            <w:right w:w="108" w:type="dxa"/>
          </w:tblCellMar>
        </w:tblPrEx>
        <w:tc>
          <w:tcPr>
            <w:tcW w:w="64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bookmarkStart w:id="426" w:name="_Toc17638"/>
          </w:p>
        </w:tc>
        <w:tc>
          <w:tcPr>
            <w:tcW w:w="1869"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4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2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560"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c>
          <w:tcPr>
            <w:tcW w:w="2126"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bookmarkEnd w:id="426"/>
      <w:tr>
        <w:tblPrEx>
          <w:tblCellMar>
            <w:top w:w="0" w:type="dxa"/>
            <w:left w:w="108" w:type="dxa"/>
            <w:bottom w:w="0" w:type="dxa"/>
            <w:right w:w="108" w:type="dxa"/>
          </w:tblCellMar>
        </w:tblPrEx>
        <w:tc>
          <w:tcPr>
            <w:tcW w:w="2518" w:type="dxa"/>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最高限价</w:t>
            </w:r>
          </w:p>
        </w:tc>
        <w:tc>
          <w:tcPr>
            <w:tcW w:w="11482" w:type="dxa"/>
            <w:gridSpan w:val="7"/>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olor w:val="auto"/>
                <w:szCs w:val="21"/>
                <w:highlight w:val="none"/>
              </w:rPr>
            </w:pPr>
          </w:p>
        </w:tc>
      </w:tr>
      <w:tr>
        <w:tc>
          <w:tcPr>
            <w:tcW w:w="2518" w:type="dxa"/>
            <w:gridSpan w:val="2"/>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异常情况</w:t>
            </w:r>
          </w:p>
        </w:tc>
        <w:tc>
          <w:tcPr>
            <w:tcW w:w="11482" w:type="dxa"/>
            <w:gridSpan w:val="7"/>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i/>
                <w:color w:val="auto"/>
                <w:kern w:val="0"/>
                <w:szCs w:val="21"/>
                <w:highlight w:val="none"/>
              </w:rPr>
            </w:pPr>
          </w:p>
        </w:tc>
      </w:tr>
    </w:tbl>
    <w:p>
      <w:pPr>
        <w:spacing w:line="440" w:lineRule="exact"/>
        <w:rPr>
          <w:rFonts w:asciiTheme="minorEastAsia" w:hAnsiTheme="minorEastAsia" w:eastAsiaTheme="minorEastAsia"/>
          <w:color w:val="auto"/>
          <w:highlight w:val="none"/>
        </w:rPr>
      </w:pPr>
    </w:p>
    <w:p>
      <w:pPr>
        <w:spacing w:line="62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招标人代表：</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监标</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主持</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记录人：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p>
    <w:p>
      <w:pPr>
        <w:spacing w:line="620" w:lineRule="exact"/>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620" w:lineRule="exact"/>
        <w:jc w:val="right"/>
        <w:rPr>
          <w:rFonts w:asciiTheme="minorEastAsia" w:hAnsiTheme="minorEastAsia" w:eastAsiaTheme="minorEastAsia"/>
          <w:color w:val="auto"/>
          <w:highlight w:val="none"/>
        </w:rPr>
      </w:pPr>
    </w:p>
    <w:p>
      <w:pPr>
        <w:rPr>
          <w:color w:val="auto"/>
          <w:highlight w:val="none"/>
        </w:rPr>
      </w:pPr>
      <w:r>
        <w:rPr>
          <w:rFonts w:hint="eastAsia"/>
          <w:color w:val="auto"/>
          <w:highlight w:val="none"/>
        </w:rPr>
        <w:t>附件二：纸质投标保函递交情况一览表（如有）</w:t>
      </w:r>
    </w:p>
    <w:p>
      <w:pPr>
        <w:spacing w:line="360" w:lineRule="auto"/>
        <w:jc w:val="center"/>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8"/>
          <w:highlight w:val="none"/>
          <w:u w:val="single"/>
        </w:rPr>
        <w:t xml:space="preserve">          （项目名称）</w:t>
      </w:r>
      <w:r>
        <w:rPr>
          <w:rFonts w:hint="eastAsia" w:asciiTheme="minorEastAsia" w:hAnsiTheme="minorEastAsia" w:eastAsiaTheme="minorEastAsia"/>
          <w:color w:val="auto"/>
          <w:sz w:val="28"/>
          <w:highlight w:val="none"/>
        </w:rPr>
        <w:t>纸质投标保函递交情况一览表</w:t>
      </w:r>
    </w:p>
    <w:p>
      <w:pPr>
        <w:spacing w:line="360" w:lineRule="auto"/>
        <w:jc w:val="right"/>
        <w:rPr>
          <w:rFonts w:ascii="宋体" w:hAnsi="宋体"/>
          <w:color w:val="auto"/>
          <w:szCs w:val="21"/>
          <w:highlight w:val="none"/>
        </w:rPr>
      </w:pPr>
      <w:r>
        <w:rPr>
          <w:rFonts w:asciiTheme="minorEastAsia" w:hAnsiTheme="minorEastAsia" w:eastAsiaTheme="minorEastAsia"/>
          <w:color w:val="auto"/>
          <w:highlight w:val="none"/>
        </w:rPr>
        <w:t>开标时间：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时</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分</w:t>
      </w:r>
    </w:p>
    <w:tbl>
      <w:tblPr>
        <w:tblStyle w:val="3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4160"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投标人</w:t>
            </w:r>
          </w:p>
        </w:tc>
        <w:tc>
          <w:tcPr>
            <w:tcW w:w="3088"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金额（元）</w:t>
            </w:r>
          </w:p>
        </w:tc>
        <w:tc>
          <w:tcPr>
            <w:tcW w:w="2987"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递交时间</w:t>
            </w:r>
          </w:p>
        </w:tc>
        <w:tc>
          <w:tcPr>
            <w:tcW w:w="3175" w:type="dxa"/>
          </w:tcPr>
          <w:p>
            <w:pPr>
              <w:autoSpaceDE w:val="0"/>
              <w:autoSpaceDN w:val="0"/>
              <w:adjustRightInd w:val="0"/>
              <w:snapToGrid w:val="0"/>
              <w:spacing w:before="48" w:beforeLines="20" w:line="400" w:lineRule="exact"/>
              <w:jc w:val="center"/>
              <w:rPr>
                <w:rFonts w:ascii="宋体" w:hAnsi="宋体"/>
                <w:color w:val="auto"/>
                <w:szCs w:val="21"/>
                <w:highlight w:val="none"/>
              </w:rPr>
            </w:pPr>
            <w:r>
              <w:rPr>
                <w:rFonts w:hint="eastAsia" w:ascii="宋体" w:hAnsi="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4160"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088"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2987" w:type="dxa"/>
          </w:tcPr>
          <w:p>
            <w:pPr>
              <w:autoSpaceDE w:val="0"/>
              <w:autoSpaceDN w:val="0"/>
              <w:adjustRightInd w:val="0"/>
              <w:snapToGrid w:val="0"/>
              <w:spacing w:before="48" w:beforeLines="20" w:line="400" w:lineRule="exact"/>
              <w:rPr>
                <w:rFonts w:ascii="宋体" w:hAnsi="宋体"/>
                <w:color w:val="auto"/>
                <w:szCs w:val="21"/>
                <w:highlight w:val="none"/>
              </w:rPr>
            </w:pPr>
          </w:p>
        </w:tc>
        <w:tc>
          <w:tcPr>
            <w:tcW w:w="3175" w:type="dxa"/>
          </w:tcPr>
          <w:p>
            <w:pPr>
              <w:autoSpaceDE w:val="0"/>
              <w:autoSpaceDN w:val="0"/>
              <w:adjustRightInd w:val="0"/>
              <w:snapToGrid w:val="0"/>
              <w:spacing w:before="48" w:beforeLines="20" w:line="400" w:lineRule="exact"/>
              <w:rPr>
                <w:rFonts w:ascii="宋体" w:hAnsi="宋体"/>
                <w:color w:val="auto"/>
                <w:szCs w:val="21"/>
                <w:highlight w:val="none"/>
              </w:rPr>
            </w:pPr>
          </w:p>
        </w:tc>
      </w:tr>
    </w:tbl>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招标人代表：</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监标</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主持</w:t>
      </w:r>
      <w:r>
        <w:rPr>
          <w:rFonts w:asciiTheme="minorEastAsia" w:hAnsiTheme="minorEastAsia" w:eastAsiaTheme="minorEastAsia"/>
          <w:color w:val="auto"/>
          <w:highlight w:val="none"/>
        </w:rPr>
        <w:t>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 xml:space="preserve">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记录人：</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p>
    <w:p>
      <w:pPr>
        <w:spacing w:line="360" w:lineRule="auto"/>
        <w:jc w:val="right"/>
        <w:rPr>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rPr>
          <w:color w:val="auto"/>
          <w:highlight w:val="none"/>
        </w:rPr>
      </w:pPr>
    </w:p>
    <w:p>
      <w:pPr>
        <w:spacing w:line="440" w:lineRule="exact"/>
        <w:rPr>
          <w:rFonts w:asciiTheme="minorEastAsia" w:hAnsiTheme="minorEastAsia" w:eastAsiaTheme="minorEastAsia"/>
          <w:color w:val="auto"/>
          <w:highlight w:val="none"/>
        </w:rPr>
        <w:sectPr>
          <w:pgSz w:w="16840" w:h="11907" w:orient="landscape"/>
          <w:pgMar w:top="1304" w:right="1304" w:bottom="1134" w:left="1304" w:header="850" w:footer="992" w:gutter="0"/>
          <w:cols w:space="720" w:num="1"/>
          <w:docGrid w:linePitch="286" w:charSpace="0"/>
        </w:sectPr>
      </w:pPr>
    </w:p>
    <w:p>
      <w:pPr>
        <w:spacing w:line="440" w:lineRule="exact"/>
        <w:rPr>
          <w:rFonts w:asciiTheme="minorEastAsia" w:hAnsiTheme="minorEastAsia" w:eastAsiaTheme="minorEastAsia"/>
          <w:color w:val="auto"/>
          <w:highlight w:val="none"/>
        </w:rPr>
      </w:pPr>
    </w:p>
    <w:p>
      <w:pPr>
        <w:pStyle w:val="5"/>
        <w:spacing w:before="0" w:after="0" w:line="360" w:lineRule="auto"/>
        <w:ind w:firstLine="103"/>
        <w:rPr>
          <w:rFonts w:asciiTheme="minorEastAsia" w:hAnsiTheme="minorEastAsia" w:eastAsiaTheme="minorEastAsia"/>
          <w:color w:val="auto"/>
          <w:sz w:val="21"/>
          <w:szCs w:val="21"/>
          <w:highlight w:val="none"/>
        </w:rPr>
      </w:pPr>
      <w:bookmarkStart w:id="427" w:name="_Toc31628"/>
      <w:bookmarkStart w:id="428" w:name="_Toc14481"/>
      <w:bookmarkStart w:id="429" w:name="_Toc25102"/>
      <w:bookmarkStart w:id="430" w:name="_Toc4155"/>
      <w:bookmarkStart w:id="431" w:name="_Toc492300621"/>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三</w:t>
      </w:r>
      <w:r>
        <w:rPr>
          <w:rFonts w:asciiTheme="minorEastAsia" w:hAnsiTheme="minorEastAsia" w:eastAsiaTheme="minorEastAsia"/>
          <w:color w:val="auto"/>
          <w:sz w:val="21"/>
          <w:szCs w:val="21"/>
          <w:highlight w:val="none"/>
        </w:rPr>
        <w:t>：问题澄清通知</w:t>
      </w:r>
      <w:bookmarkEnd w:id="427"/>
      <w:bookmarkEnd w:id="428"/>
      <w:bookmarkEnd w:id="429"/>
      <w:bookmarkEnd w:id="430"/>
      <w:bookmarkEnd w:id="431"/>
    </w:p>
    <w:p>
      <w:pPr>
        <w:spacing w:line="360" w:lineRule="auto"/>
        <w:jc w:val="center"/>
        <w:rPr>
          <w:rFonts w:asciiTheme="minorEastAsia" w:hAnsiTheme="minorEastAsia" w:eastAsiaTheme="minorEastAsia"/>
          <w:color w:val="auto"/>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问题澄清通知</w:t>
      </w:r>
    </w:p>
    <w:p>
      <w:pPr>
        <w:spacing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（编号：</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（投标人名称）</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评标委员会对你方的投标文件进行了仔细的审查，现需你方对下列问题以书</w:t>
      </w:r>
      <w:bookmarkStart w:id="432" w:name="_Toc247514000"/>
      <w:bookmarkStart w:id="433" w:name="_Toc152045576"/>
      <w:bookmarkStart w:id="434" w:name="_Toc23050"/>
      <w:bookmarkStart w:id="435" w:name="_Toc247527601"/>
      <w:bookmarkStart w:id="436" w:name="_Toc144974544"/>
      <w:bookmarkStart w:id="437" w:name="_Toc300834996"/>
      <w:bookmarkStart w:id="438" w:name="_Toc352691521"/>
      <w:bookmarkStart w:id="439" w:name="_Toc384308260"/>
      <w:bookmarkStart w:id="440" w:name="_Toc361508634"/>
      <w:bookmarkStart w:id="441" w:name="_Toc152042352"/>
      <w:bookmarkStart w:id="442" w:name="_Toc369531565"/>
      <w:r>
        <w:rPr>
          <w:rFonts w:asciiTheme="minorEastAsia" w:hAnsiTheme="minorEastAsia" w:eastAsiaTheme="minorEastAsia"/>
          <w:color w:val="auto"/>
          <w:highlight w:val="none"/>
        </w:rPr>
        <w:t>面形式予以澄清、说明或补正：</w:t>
      </w:r>
    </w:p>
    <w:bookmarkEnd w:id="432"/>
    <w:bookmarkEnd w:id="433"/>
    <w:bookmarkEnd w:id="434"/>
    <w:bookmarkEnd w:id="435"/>
    <w:bookmarkEnd w:id="436"/>
    <w:bookmarkEnd w:id="437"/>
    <w:bookmarkEnd w:id="438"/>
    <w:bookmarkEnd w:id="439"/>
    <w:bookmarkEnd w:id="440"/>
    <w:bookmarkEnd w:id="441"/>
    <w:bookmarkEnd w:id="442"/>
    <w:p>
      <w:pPr>
        <w:spacing w:line="360" w:lineRule="auto"/>
        <w:ind w:firstLine="420" w:firstLineChars="200"/>
        <w:rPr>
          <w:rFonts w:asciiTheme="minorEastAsia" w:hAnsiTheme="minorEastAsia" w:eastAsiaTheme="minorEastAsia"/>
          <w:color w:val="auto"/>
          <w:highlight w:val="none"/>
        </w:rPr>
      </w:pPr>
      <w:bookmarkStart w:id="443" w:name="_Toc152045578"/>
      <w:bookmarkStart w:id="444" w:name="_Toc152042354"/>
      <w:bookmarkStart w:id="445" w:name="_Toc352691523"/>
      <w:bookmarkStart w:id="446" w:name="_Toc300834998"/>
      <w:bookmarkStart w:id="447" w:name="_Toc6580"/>
      <w:bookmarkStart w:id="448" w:name="_Toc361508636"/>
      <w:bookmarkStart w:id="449" w:name="_Toc247527603"/>
      <w:bookmarkStart w:id="450" w:name="_Toc384308262"/>
      <w:bookmarkStart w:id="451" w:name="_Toc369531567"/>
      <w:bookmarkStart w:id="452" w:name="_Toc247514002"/>
      <w:bookmarkStart w:id="453" w:name="_Toc144974546"/>
      <w:r>
        <w:rPr>
          <w:rFonts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通过重庆市电子招投标系统提交</w:t>
      </w:r>
      <w:r>
        <w:rPr>
          <w:rFonts w:ascii="宋体" w:hAnsi="宋体"/>
          <w:snapToGrid w:val="0"/>
          <w:color w:val="auto"/>
          <w:kern w:val="0"/>
          <w:szCs w:val="21"/>
          <w:highlight w:val="none"/>
        </w:rPr>
        <w:t>。</w:t>
      </w:r>
    </w:p>
    <w:p>
      <w:pPr>
        <w:autoSpaceDE w:val="0"/>
        <w:autoSpaceDN w:val="0"/>
        <w:adjustRightInd w:val="0"/>
        <w:snapToGrid w:val="0"/>
        <w:spacing w:line="360" w:lineRule="auto"/>
        <w:ind w:firstLine="400" w:firstLineChars="200"/>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w:t>
      </w:r>
    </w:p>
    <w:p>
      <w:pPr>
        <w:spacing w:line="360" w:lineRule="auto"/>
        <w:ind w:firstLine="2100" w:firstLineChars="1000"/>
        <w:rPr>
          <w:rFonts w:asciiTheme="minorEastAsia" w:hAnsiTheme="minorEastAsia" w:eastAsiaTheme="minorEastAsia"/>
          <w:color w:val="auto"/>
          <w:highlight w:val="none"/>
        </w:rPr>
      </w:pPr>
      <w:r>
        <w:rPr>
          <w:rFonts w:hint="eastAsia"/>
          <w:i/>
          <w:color w:val="auto"/>
          <w:highlight w:val="none"/>
        </w:rPr>
        <w:t>[提示：重庆市电子招投标系统应实现投标人接收端口</w:t>
      </w:r>
      <w:r>
        <w:rPr>
          <w:rFonts w:hint="eastAsia"/>
          <w:i/>
          <w:color w:val="auto"/>
          <w:highlight w:val="none"/>
          <w:lang w:val="en-US" w:eastAsia="zh-CN"/>
        </w:rPr>
        <w:t>签名</w:t>
      </w:r>
      <w:r>
        <w:rPr>
          <w:rFonts w:hint="eastAsia"/>
          <w:i/>
          <w:color w:val="auto"/>
          <w:highlight w:val="none"/>
        </w:rPr>
        <w:t>隐藏显示功能]</w:t>
      </w:r>
    </w:p>
    <w:bookmarkEnd w:id="443"/>
    <w:bookmarkEnd w:id="444"/>
    <w:bookmarkEnd w:id="445"/>
    <w:bookmarkEnd w:id="446"/>
    <w:bookmarkEnd w:id="447"/>
    <w:bookmarkEnd w:id="448"/>
    <w:bookmarkEnd w:id="449"/>
    <w:bookmarkEnd w:id="450"/>
    <w:bookmarkEnd w:id="451"/>
    <w:bookmarkEnd w:id="452"/>
    <w:p>
      <w:pPr>
        <w:spacing w:line="360" w:lineRule="auto"/>
        <w:rPr>
          <w:rFonts w:asciiTheme="minorEastAsia" w:hAnsiTheme="minorEastAsia" w:eastAsiaTheme="minorEastAsia"/>
          <w:color w:val="auto"/>
          <w:highlight w:val="none"/>
        </w:rPr>
      </w:pPr>
      <w:bookmarkStart w:id="454" w:name="_Toc152042355"/>
    </w:p>
    <w:p>
      <w:pPr>
        <w:spacing w:line="360" w:lineRule="auto"/>
        <w:ind w:right="168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spacing w:line="360" w:lineRule="auto"/>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5"/>
        <w:spacing w:before="0" w:after="0" w:line="360" w:lineRule="auto"/>
        <w:ind w:firstLine="103"/>
        <w:rPr>
          <w:rFonts w:asciiTheme="minorEastAsia" w:hAnsiTheme="minorEastAsia" w:eastAsiaTheme="minorEastAsia"/>
          <w:color w:val="auto"/>
          <w:sz w:val="21"/>
          <w:szCs w:val="21"/>
          <w:highlight w:val="none"/>
        </w:rPr>
      </w:pPr>
      <w:bookmarkStart w:id="455" w:name="_Toc21405"/>
      <w:bookmarkStart w:id="456" w:name="_Toc20950"/>
      <w:bookmarkStart w:id="457" w:name="_Toc24043"/>
      <w:bookmarkStart w:id="458" w:name="_Toc19551"/>
      <w:bookmarkStart w:id="459" w:name="_Toc492300622"/>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四</w:t>
      </w:r>
      <w:r>
        <w:rPr>
          <w:rFonts w:asciiTheme="minorEastAsia" w:hAnsiTheme="minorEastAsia" w:eastAsiaTheme="minorEastAsia"/>
          <w:color w:val="auto"/>
          <w:sz w:val="21"/>
          <w:szCs w:val="21"/>
          <w:highlight w:val="none"/>
        </w:rPr>
        <w:t>：问题的澄清</w:t>
      </w:r>
      <w:bookmarkEnd w:id="455"/>
      <w:bookmarkEnd w:id="456"/>
      <w:bookmarkEnd w:id="457"/>
      <w:bookmarkEnd w:id="458"/>
      <w:bookmarkEnd w:id="459"/>
    </w:p>
    <w:p>
      <w:pPr>
        <w:spacing w:line="360" w:lineRule="auto"/>
        <w:jc w:val="center"/>
        <w:rPr>
          <w:rFonts w:asciiTheme="minorEastAsia" w:hAnsiTheme="minorEastAsia" w:eastAsiaTheme="minorEastAsia"/>
          <w:color w:val="auto"/>
          <w:sz w:val="28"/>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问</w:t>
      </w:r>
      <w:bookmarkEnd w:id="454"/>
      <w:r>
        <w:rPr>
          <w:rFonts w:asciiTheme="minorEastAsia" w:hAnsiTheme="minorEastAsia" w:eastAsiaTheme="minorEastAsia"/>
          <w:color w:val="auto"/>
          <w:sz w:val="28"/>
          <w:highlight w:val="none"/>
        </w:rPr>
        <w:t>题</w:t>
      </w:r>
      <w:bookmarkStart w:id="460" w:name="_Toc152045579"/>
      <w:bookmarkStart w:id="461" w:name="_Toc384308263"/>
      <w:bookmarkStart w:id="462" w:name="_Toc369531568"/>
      <w:bookmarkStart w:id="463" w:name="_Toc247527604"/>
      <w:bookmarkStart w:id="464" w:name="_Toc3622"/>
      <w:bookmarkStart w:id="465" w:name="_Toc247514003"/>
      <w:bookmarkStart w:id="466" w:name="_Toc361508637"/>
      <w:bookmarkStart w:id="467" w:name="_Toc300834999"/>
      <w:bookmarkStart w:id="468" w:name="_Toc152042356"/>
      <w:bookmarkStart w:id="469" w:name="_Toc352691524"/>
      <w:r>
        <w:rPr>
          <w:rFonts w:asciiTheme="minorEastAsia" w:hAnsiTheme="minorEastAsia" w:eastAsiaTheme="minorEastAsia"/>
          <w:color w:val="auto"/>
          <w:sz w:val="28"/>
          <w:highlight w:val="none"/>
        </w:rPr>
        <w:t>的澄清</w:t>
      </w:r>
    </w:p>
    <w:p>
      <w:pPr>
        <w:spacing w:line="360" w:lineRule="auto"/>
        <w:ind w:firstLine="3465" w:firstLineChars="1650"/>
        <w:rPr>
          <w:rFonts w:asciiTheme="minorEastAsia" w:hAnsiTheme="minorEastAsia" w:eastAsiaTheme="minorEastAsia"/>
          <w:color w:val="auto"/>
          <w:highlight w:val="none"/>
        </w:rPr>
      </w:pPr>
      <w:r>
        <w:rPr>
          <w:rFonts w:asciiTheme="minorEastAsia" w:hAnsiTheme="minorEastAsia" w:eastAsiaTheme="minorEastAsia"/>
          <w:color w:val="auto"/>
          <w:highlight w:val="none"/>
        </w:rPr>
        <w:t>（编号</w:t>
      </w:r>
      <w:bookmarkEnd w:id="453"/>
      <w:bookmarkEnd w:id="460"/>
      <w:bookmarkEnd w:id="461"/>
      <w:bookmarkEnd w:id="462"/>
      <w:bookmarkEnd w:id="463"/>
      <w:bookmarkEnd w:id="464"/>
      <w:bookmarkEnd w:id="465"/>
      <w:bookmarkEnd w:id="466"/>
      <w:bookmarkEnd w:id="467"/>
      <w:bookmarkEnd w:id="468"/>
      <w:bookmarkEnd w:id="469"/>
      <w:r>
        <w:rPr>
          <w:rFonts w:asciiTheme="minorEastAsia" w:hAnsiTheme="minorEastAsia" w:eastAsiaTheme="minorEastAsia"/>
          <w:color w:val="auto"/>
          <w:highlight w:val="none"/>
        </w:rPr>
        <w:t>：</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rPr>
        <w:t>评标委员会：</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问题澄清通知（编号：</w:t>
      </w:r>
      <w:r>
        <w:rPr>
          <w:rFonts w:asciiTheme="minorEastAsia" w:hAnsiTheme="minorEastAsia" w:eastAsiaTheme="minorEastAsia"/>
          <w:color w:val="auto"/>
          <w:sz w:val="28"/>
          <w:highlight w:val="none"/>
          <w:u w:val="single"/>
        </w:rPr>
        <w:t xml:space="preserve">      </w:t>
      </w:r>
      <w:r>
        <w:rPr>
          <w:rFonts w:asciiTheme="minorEastAsia" w:hAnsiTheme="minorEastAsia" w:eastAsiaTheme="minorEastAsia"/>
          <w:color w:val="auto"/>
          <w:highlight w:val="none"/>
        </w:rPr>
        <w:t>）已收悉，现澄清、说明或补正如下：</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1.</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上述问题澄清、说明或补正，不改变我方投标文件的实质性内容，构成我方投标文件的组成部分。</w:t>
      </w:r>
    </w:p>
    <w:p>
      <w:pPr>
        <w:spacing w:line="360" w:lineRule="auto"/>
        <w:ind w:firstLine="420" w:firstLineChars="200"/>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bookmarkStart w:id="470" w:name="_Toc152045581"/>
      <w:bookmarkStart w:id="471" w:name="_Toc15139"/>
      <w:bookmarkStart w:id="472" w:name="_Toc144974548"/>
      <w:bookmarkStart w:id="473" w:name="_Toc247527606"/>
      <w:bookmarkStart w:id="474" w:name="_Toc352691527"/>
      <w:bookmarkStart w:id="475" w:name="_Toc247514005"/>
      <w:bookmarkStart w:id="476" w:name="_Toc369531571"/>
      <w:bookmarkStart w:id="477" w:name="_Toc152042358"/>
      <w:bookmarkStart w:id="478" w:name="_Toc300835002"/>
      <w:bookmarkStart w:id="479" w:name="_Toc361508640"/>
      <w:bookmarkStart w:id="480" w:name="_Toc384308266"/>
      <w:r>
        <w:rPr>
          <w:rFonts w:asciiTheme="minorEastAsia" w:hAnsiTheme="minorEastAsia" w:eastAsiaTheme="minorEastAsia"/>
          <w:color w:val="auto"/>
          <w:highlight w:val="none"/>
        </w:rPr>
        <w:t>　　　　　　　　　　　</w:t>
      </w: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spacing w:line="360" w:lineRule="auto"/>
        <w:ind w:right="126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bookmarkEnd w:id="470"/>
    <w:bookmarkEnd w:id="471"/>
    <w:bookmarkEnd w:id="472"/>
    <w:bookmarkEnd w:id="473"/>
    <w:bookmarkEnd w:id="474"/>
    <w:bookmarkEnd w:id="475"/>
    <w:bookmarkEnd w:id="476"/>
    <w:bookmarkEnd w:id="477"/>
    <w:bookmarkEnd w:id="478"/>
    <w:bookmarkEnd w:id="479"/>
    <w:bookmarkEnd w:id="480"/>
    <w:p>
      <w:pPr>
        <w:spacing w:line="400" w:lineRule="exact"/>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5"/>
        <w:spacing w:before="0" w:after="0" w:line="360" w:lineRule="auto"/>
        <w:ind w:firstLine="103"/>
        <w:rPr>
          <w:rFonts w:asciiTheme="minorEastAsia" w:hAnsiTheme="minorEastAsia" w:eastAsiaTheme="minorEastAsia"/>
          <w:color w:val="auto"/>
          <w:sz w:val="21"/>
          <w:szCs w:val="21"/>
          <w:highlight w:val="none"/>
        </w:rPr>
      </w:pPr>
      <w:bookmarkStart w:id="481" w:name="_Toc492300623"/>
      <w:bookmarkStart w:id="482" w:name="_Toc2677"/>
      <w:bookmarkStart w:id="483" w:name="_Toc18693"/>
      <w:bookmarkStart w:id="484" w:name="_Toc3315"/>
      <w:bookmarkStart w:id="485" w:name="_Toc12077"/>
      <w:r>
        <w:rPr>
          <w:rFonts w:asciiTheme="minorEastAsia" w:hAnsiTheme="minorEastAsia" w:eastAsiaTheme="minorEastAsia"/>
          <w:color w:val="auto"/>
          <w:sz w:val="21"/>
          <w:szCs w:val="21"/>
          <w:highlight w:val="none"/>
        </w:rPr>
        <w:t>附件</w:t>
      </w:r>
      <w:r>
        <w:rPr>
          <w:rFonts w:hint="eastAsia" w:asciiTheme="minorEastAsia" w:hAnsiTheme="minorEastAsia" w:eastAsiaTheme="minorEastAsia"/>
          <w:color w:val="auto"/>
          <w:sz w:val="21"/>
          <w:szCs w:val="21"/>
          <w:highlight w:val="none"/>
        </w:rPr>
        <w:t>五</w:t>
      </w:r>
      <w:r>
        <w:rPr>
          <w:rFonts w:asciiTheme="minorEastAsia" w:hAnsiTheme="minorEastAsia" w:eastAsiaTheme="minorEastAsia"/>
          <w:color w:val="auto"/>
          <w:sz w:val="21"/>
          <w:szCs w:val="21"/>
          <w:highlight w:val="none"/>
        </w:rPr>
        <w:t>：中标通知书</w:t>
      </w:r>
      <w:bookmarkEnd w:id="481"/>
      <w:bookmarkEnd w:id="482"/>
      <w:bookmarkEnd w:id="483"/>
      <w:bookmarkEnd w:id="484"/>
      <w:bookmarkEnd w:id="485"/>
    </w:p>
    <w:p>
      <w:pPr>
        <w:spacing w:line="360" w:lineRule="auto"/>
        <w:rPr>
          <w:rFonts w:asciiTheme="minorEastAsia" w:hAnsiTheme="minorEastAsia" w:eastAsiaTheme="minorEastAsia"/>
          <w:color w:val="auto"/>
          <w:highlight w:val="none"/>
        </w:rPr>
      </w:pPr>
    </w:p>
    <w:p>
      <w:pPr>
        <w:spacing w:line="360" w:lineRule="auto"/>
        <w:jc w:val="cente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t>中标通知书</w:t>
      </w:r>
    </w:p>
    <w:p>
      <w:pPr>
        <w:spacing w:line="360" w:lineRule="auto"/>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（中标人名称）</w:t>
      </w:r>
      <w:r>
        <w:rPr>
          <w:rFonts w:asciiTheme="minorEastAsia" w:hAnsiTheme="minorEastAsia" w:eastAsiaTheme="minorEastAsia"/>
          <w:color w:val="auto"/>
          <w:highlight w:val="none"/>
        </w:rPr>
        <w:t>：</w:t>
      </w:r>
    </w:p>
    <w:p>
      <w:pPr>
        <w:spacing w:line="360" w:lineRule="auto"/>
        <w:rPr>
          <w:rFonts w:asciiTheme="minorEastAsia" w:hAnsiTheme="minorEastAsia" w:eastAsiaTheme="minorEastAsia"/>
          <w:color w:val="auto"/>
          <w:highlight w:val="none"/>
        </w:rPr>
      </w:pP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你方于</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（投标日期）</w:t>
      </w:r>
      <w:r>
        <w:rPr>
          <w:rFonts w:asciiTheme="minorEastAsia" w:hAnsiTheme="minorEastAsia" w:eastAsiaTheme="minorEastAsia"/>
          <w:color w:val="auto"/>
          <w:highlight w:val="none"/>
        </w:rPr>
        <w:t>所递交的</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（项目名称）</w:t>
      </w:r>
      <w:r>
        <w:rPr>
          <w:rFonts w:asciiTheme="minorEastAsia" w:hAnsiTheme="minorEastAsia" w:eastAsiaTheme="minorEastAsia"/>
          <w:color w:val="auto"/>
          <w:highlight w:val="none"/>
        </w:rPr>
        <w:t>的投标文件已被我方接受，被确定为中标人。</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中标价：</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元</w:t>
      </w:r>
      <w:r>
        <w:rPr>
          <w:rFonts w:asciiTheme="minorEastAsia" w:hAnsiTheme="minorEastAsia" w:eastAsiaTheme="minorEastAsia"/>
          <w:color w:val="auto"/>
          <w:highlight w:val="none"/>
        </w:rPr>
        <w:t>。</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监理服务期限：</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日历天</w:t>
      </w:r>
      <w:r>
        <w:rPr>
          <w:rFonts w:asciiTheme="minorEastAsia" w:hAnsiTheme="minorEastAsia" w:eastAsiaTheme="minorEastAsia"/>
          <w:color w:val="auto"/>
          <w:highlight w:val="none"/>
        </w:rPr>
        <w:t>。</w:t>
      </w:r>
    </w:p>
    <w:p>
      <w:pPr>
        <w:spacing w:line="360" w:lineRule="auto"/>
        <w:ind w:firstLine="405"/>
        <w:rPr>
          <w:rFonts w:asciiTheme="minorEastAsia" w:hAnsiTheme="minorEastAsia" w:eastAsiaTheme="minorEastAsia"/>
          <w:color w:val="auto"/>
          <w:highlight w:val="none"/>
        </w:rPr>
      </w:pPr>
      <w:r>
        <w:rPr>
          <w:rFonts w:asciiTheme="minorEastAsia" w:hAnsiTheme="minorEastAsia" w:eastAsiaTheme="minorEastAsia"/>
          <w:color w:val="auto"/>
          <w:highlight w:val="none"/>
        </w:rPr>
        <w:t>总监理工程师：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（姓名）</w:t>
      </w:r>
      <w:r>
        <w:rPr>
          <w:rFonts w:asciiTheme="minorEastAsia" w:hAnsiTheme="minorEastAsia" w:eastAsiaTheme="minorEastAsia"/>
          <w:color w:val="auto"/>
          <w:highlight w:val="none"/>
        </w:rPr>
        <w:t>。</w:t>
      </w:r>
    </w:p>
    <w:p>
      <w:pPr>
        <w:spacing w:line="360" w:lineRule="auto"/>
        <w:ind w:firstLine="420"/>
        <w:rPr>
          <w:rFonts w:asciiTheme="minorEastAsia" w:hAnsiTheme="minorEastAsia" w:eastAsiaTheme="minorEastAsia"/>
          <w:color w:val="auto"/>
          <w:highlight w:val="none"/>
        </w:rPr>
      </w:pPr>
      <w:r>
        <w:rPr>
          <w:rFonts w:asciiTheme="minorEastAsia" w:hAnsiTheme="minorEastAsia" w:eastAsiaTheme="minorEastAsia"/>
          <w:color w:val="auto"/>
          <w:highlight w:val="none"/>
        </w:rPr>
        <w:t>请你方在接到本通知书后的</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日</w:t>
      </w:r>
      <w:r>
        <w:rPr>
          <w:rFonts w:asciiTheme="minorEastAsia" w:hAnsiTheme="minorEastAsia" w:eastAsiaTheme="minorEastAsia"/>
          <w:color w:val="auto"/>
          <w:highlight w:val="none"/>
        </w:rPr>
        <w:t>内到</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u w:val="single"/>
        </w:rPr>
        <w:t>（指定地点）</w:t>
      </w:r>
      <w:r>
        <w:rPr>
          <w:rFonts w:asciiTheme="minorEastAsia" w:hAnsiTheme="minorEastAsia" w:eastAsiaTheme="minorEastAsia"/>
          <w:color w:val="auto"/>
          <w:highlight w:val="none"/>
        </w:rPr>
        <w:t>与我方签订监理合同，并按招标文件第二章“投标人须知”第7.6款规定向我方提交履约保证金。</w:t>
      </w:r>
    </w:p>
    <w:p>
      <w:pPr>
        <w:spacing w:line="360" w:lineRule="auto"/>
        <w:ind w:firstLine="420" w:firstLineChars="200"/>
        <w:rPr>
          <w:rFonts w:asciiTheme="minorEastAsia" w:hAnsiTheme="minorEastAsia" w:eastAsiaTheme="minorEastAsia"/>
          <w:color w:val="auto"/>
          <w:highlight w:val="none"/>
        </w:rPr>
      </w:pPr>
      <w:r>
        <w:rPr>
          <w:rFonts w:asciiTheme="minorEastAsia" w:hAnsiTheme="minorEastAsia" w:eastAsiaTheme="minorEastAsia"/>
          <w:color w:val="auto"/>
          <w:highlight w:val="none"/>
        </w:rPr>
        <w:t>特此通知。</w:t>
      </w:r>
    </w:p>
    <w:p>
      <w:pPr>
        <w:spacing w:line="360" w:lineRule="auto"/>
        <w:rPr>
          <w:rFonts w:asciiTheme="minorEastAsia" w:hAnsiTheme="minorEastAsia" w:eastAsiaTheme="minorEastAsia"/>
          <w:color w:val="auto"/>
          <w:highlight w:val="none"/>
        </w:rPr>
      </w:pPr>
    </w:p>
    <w:p>
      <w:pPr>
        <w:spacing w:line="360" w:lineRule="auto"/>
        <w:ind w:firstLine="3238" w:firstLineChars="1542"/>
        <w:rPr>
          <w:rFonts w:asciiTheme="minorEastAsia" w:hAnsiTheme="minorEastAsia" w:eastAsiaTheme="minorEastAsia"/>
          <w:color w:val="auto"/>
          <w:highlight w:val="none"/>
        </w:rPr>
      </w:pPr>
      <w:r>
        <w:rPr>
          <w:rFonts w:asciiTheme="minorEastAsia" w:hAnsiTheme="minorEastAsia" w:eastAsiaTheme="minorEastAsia"/>
          <w:color w:val="auto"/>
          <w:highlight w:val="none"/>
        </w:rPr>
        <w:t>招标人：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Theme="minorEastAsia" w:hAnsiTheme="minorEastAsia" w:eastAsiaTheme="minorEastAsia"/>
          <w:color w:val="auto"/>
          <w:highlight w:val="none"/>
        </w:rPr>
        <w:t>（盖</w:t>
      </w:r>
      <w:r>
        <w:rPr>
          <w:rFonts w:ascii="宋体" w:hAnsi="宋体"/>
          <w:snapToGrid w:val="0"/>
          <w:color w:val="auto"/>
          <w:kern w:val="0"/>
          <w:szCs w:val="21"/>
          <w:highlight w:val="none"/>
        </w:rPr>
        <w:t>单位法人章</w:t>
      </w:r>
      <w:r>
        <w:rPr>
          <w:rFonts w:asciiTheme="minorEastAsia" w:hAnsiTheme="minorEastAsia" w:eastAsiaTheme="minorEastAsia"/>
          <w:color w:val="auto"/>
          <w:highlight w:val="none"/>
        </w:rPr>
        <w:t>）</w:t>
      </w:r>
      <w:bookmarkStart w:id="486" w:name="_Toc352691528"/>
      <w:bookmarkStart w:id="487" w:name="_Toc369531572"/>
      <w:bookmarkStart w:id="488" w:name="_Toc152045582"/>
      <w:bookmarkStart w:id="489" w:name="_Toc152042359"/>
      <w:bookmarkStart w:id="490" w:name="_Toc300835003"/>
      <w:bookmarkStart w:id="491" w:name="_Toc25205"/>
      <w:bookmarkStart w:id="492" w:name="_Toc361508641"/>
      <w:bookmarkStart w:id="493" w:name="_Toc247527607"/>
      <w:bookmarkStart w:id="494" w:name="_Toc384308267"/>
      <w:bookmarkStart w:id="495" w:name="_Toc247514006"/>
      <w:bookmarkStart w:id="496" w:name="_Toc144974549"/>
    </w:p>
    <w:p>
      <w:pPr>
        <w:spacing w:line="360" w:lineRule="auto"/>
        <w:ind w:firstLine="3238" w:firstLineChars="1542"/>
        <w:rPr>
          <w:rFonts w:asciiTheme="minorEastAsia" w:hAnsiTheme="minorEastAsia" w:eastAsiaTheme="minorEastAsia"/>
          <w:color w:val="auto"/>
          <w:highlight w:val="none"/>
        </w:rPr>
      </w:pPr>
      <w:r>
        <w:rPr>
          <w:rFonts w:asciiTheme="minorEastAsia" w:hAnsiTheme="minorEastAsia" w:eastAsiaTheme="minorEastAsia"/>
          <w:color w:val="auto"/>
          <w:highlight w:val="none"/>
        </w:rPr>
        <w:t>法定代表人：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Theme="minorEastAsia" w:hAnsiTheme="minorEastAsia" w:eastAsiaTheme="minorEastAsia"/>
          <w:color w:val="auto"/>
          <w:highlight w:val="none"/>
        </w:rPr>
        <w:t>（</w:t>
      </w:r>
      <w:r>
        <w:rPr>
          <w:rFonts w:hint="eastAsia" w:asciiTheme="minorEastAsia" w:hAnsiTheme="minorEastAsia" w:eastAsiaTheme="minorEastAsia"/>
          <w:color w:val="auto"/>
          <w:highlight w:val="none"/>
          <w:lang w:val="en-US" w:eastAsia="zh-CN"/>
        </w:rPr>
        <w:t>签名</w:t>
      </w:r>
      <w:r>
        <w:rPr>
          <w:rFonts w:asciiTheme="minorEastAsia" w:hAnsiTheme="minorEastAsia" w:eastAsiaTheme="minorEastAsia"/>
          <w:color w:val="auto"/>
          <w:highlight w:val="none"/>
        </w:rPr>
        <w:t>）</w:t>
      </w:r>
    </w:p>
    <w:bookmarkEnd w:id="486"/>
    <w:bookmarkEnd w:id="487"/>
    <w:bookmarkEnd w:id="488"/>
    <w:bookmarkEnd w:id="489"/>
    <w:bookmarkEnd w:id="490"/>
    <w:bookmarkEnd w:id="491"/>
    <w:bookmarkEnd w:id="492"/>
    <w:bookmarkEnd w:id="493"/>
    <w:bookmarkEnd w:id="494"/>
    <w:bookmarkEnd w:id="495"/>
    <w:bookmarkEnd w:id="496"/>
    <w:p>
      <w:pPr>
        <w:spacing w:line="360" w:lineRule="auto"/>
        <w:ind w:right="1260"/>
        <w:jc w:val="right"/>
        <w:rPr>
          <w:rFonts w:asciiTheme="minorEastAsia" w:hAnsiTheme="minorEastAsia" w:eastAsiaTheme="minorEastAsia"/>
          <w:color w:val="auto"/>
          <w:highlight w:val="none"/>
        </w:rPr>
      </w:pP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年</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月</w:t>
      </w:r>
      <w:r>
        <w:rPr>
          <w:rFonts w:asciiTheme="minorEastAsia" w:hAnsiTheme="minorEastAsia" w:eastAsiaTheme="minorEastAsia"/>
          <w:color w:val="auto"/>
          <w:highlight w:val="none"/>
          <w:u w:val="single"/>
        </w:rPr>
        <w:t xml:space="preserve"> </w:t>
      </w:r>
      <w:r>
        <w:rPr>
          <w:rFonts w:hint="eastAsia" w:asciiTheme="minorEastAsia" w:hAnsiTheme="minorEastAsia" w:eastAsiaTheme="minorEastAsia"/>
          <w:color w:val="auto"/>
          <w:highlight w:val="none"/>
          <w:u w:val="single"/>
        </w:rPr>
        <w:t xml:space="preserve">    </w:t>
      </w:r>
      <w:r>
        <w:rPr>
          <w:rFonts w:asciiTheme="minorEastAsia" w:hAnsiTheme="minorEastAsia" w:eastAsiaTheme="minorEastAsia"/>
          <w:color w:val="auto"/>
          <w:highlight w:val="none"/>
        </w:rPr>
        <w:t>日</w:t>
      </w:r>
    </w:p>
    <w:p>
      <w:pPr>
        <w:spacing w:line="400" w:lineRule="exact"/>
        <w:rPr>
          <w:rFonts w:asciiTheme="minorEastAsia" w:hAnsiTheme="minorEastAsia" w:eastAsiaTheme="minorEastAsia"/>
          <w:color w:val="auto"/>
          <w:highlight w:val="none"/>
        </w:rPr>
      </w:pPr>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Theme="minorEastAsia" w:hAnsiTheme="minorEastAsia" w:eastAsiaTheme="minorEastAsia"/>
          <w:color w:val="auto"/>
          <w:highlight w:val="none"/>
        </w:rPr>
      </w:pPr>
      <w:bookmarkStart w:id="497" w:name="_Toc509218774"/>
      <w:bookmarkStart w:id="498" w:name="_Toc744"/>
      <w:bookmarkStart w:id="499" w:name="_Toc57820625"/>
      <w:r>
        <w:rPr>
          <w:rFonts w:asciiTheme="minorEastAsia" w:hAnsiTheme="minorEastAsia" w:eastAsiaTheme="minorEastAsia"/>
          <w:color w:val="auto"/>
          <w:highlight w:val="none"/>
        </w:rPr>
        <w:t xml:space="preserve">第三章 </w:t>
      </w:r>
      <w:r>
        <w:rPr>
          <w:rFonts w:hint="eastAsia" w:asciiTheme="minorEastAsia" w:hAnsiTheme="minorEastAsia" w:eastAsiaTheme="minorEastAsia"/>
          <w:color w:val="auto"/>
          <w:highlight w:val="none"/>
        </w:rPr>
        <w:t xml:space="preserve"> </w:t>
      </w:r>
      <w:r>
        <w:rPr>
          <w:rFonts w:asciiTheme="minorEastAsia" w:hAnsiTheme="minorEastAsia" w:eastAsiaTheme="minorEastAsia"/>
          <w:color w:val="auto"/>
          <w:highlight w:val="none"/>
        </w:rPr>
        <w:t>评标办法（综合评估法）</w:t>
      </w:r>
      <w:bookmarkEnd w:id="497"/>
      <w:bookmarkEnd w:id="498"/>
      <w:bookmarkEnd w:id="499"/>
      <w:bookmarkStart w:id="500" w:name="_Toc430530499"/>
      <w:bookmarkStart w:id="501" w:name="_Toc277082617"/>
      <w:bookmarkStart w:id="502" w:name="_Toc287620750"/>
      <w:bookmarkStart w:id="503" w:name="_Toc224103383"/>
      <w:bookmarkStart w:id="504" w:name="_Toc287607811"/>
    </w:p>
    <w:p>
      <w:pPr>
        <w:pStyle w:val="4"/>
        <w:spacing w:before="0" w:after="0" w:line="360" w:lineRule="auto"/>
        <w:rPr>
          <w:rFonts w:asciiTheme="minorEastAsia" w:hAnsiTheme="minorEastAsia" w:eastAsiaTheme="minorEastAsia"/>
          <w:color w:val="auto"/>
          <w:highlight w:val="none"/>
        </w:rPr>
      </w:pPr>
      <w:bookmarkStart w:id="505" w:name="_Toc57820626"/>
      <w:bookmarkStart w:id="506" w:name="_Toc509218775"/>
      <w:bookmarkStart w:id="507" w:name="_Toc25564"/>
      <w:r>
        <w:rPr>
          <w:rFonts w:hint="eastAsia" w:asciiTheme="minorEastAsia" w:hAnsiTheme="minorEastAsia" w:eastAsiaTheme="minorEastAsia"/>
          <w:color w:val="auto"/>
          <w:highlight w:val="none"/>
        </w:rPr>
        <w:t>评标办法前附表</w:t>
      </w:r>
      <w:bookmarkEnd w:id="505"/>
      <w:bookmarkEnd w:id="506"/>
      <w:bookmarkEnd w:id="507"/>
    </w:p>
    <w:bookmarkEnd w:id="500"/>
    <w:bookmarkEnd w:id="501"/>
    <w:bookmarkEnd w:id="502"/>
    <w:bookmarkEnd w:id="503"/>
    <w:bookmarkEnd w:id="504"/>
    <w:p>
      <w:pPr>
        <w:spacing w:line="400" w:lineRule="exact"/>
        <w:ind w:firstLine="420" w:firstLineChars="200"/>
        <w:rPr>
          <w:rFonts w:ascii="宋体" w:hAnsi="宋体"/>
          <w:color w:val="auto"/>
          <w:spacing w:val="4"/>
          <w:kern w:val="0"/>
          <w:szCs w:val="21"/>
          <w:highlight w:val="none"/>
        </w:rPr>
      </w:pPr>
      <w:r>
        <w:rPr>
          <w:rFonts w:ascii="宋体" w:hAnsi="宋体"/>
          <w:color w:val="auto"/>
          <w:szCs w:val="21"/>
          <w:highlight w:val="none"/>
        </w:rPr>
        <w:t>评标办法中的评审内容必须和投标人须知中的对应内容一致，若投标人须知中未作要求的内容，不得列入评标办法作为评定依据。</w:t>
      </w:r>
    </w:p>
    <w:tbl>
      <w:tblPr>
        <w:tblStyle w:val="39"/>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559"/>
        <w:gridCol w:w="486"/>
        <w:gridCol w:w="81"/>
        <w:gridCol w:w="1701"/>
        <w:gridCol w:w="4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highlight w:val="none"/>
              </w:rPr>
            </w:pPr>
            <w:bookmarkStart w:id="508" w:name="_Toc33106452"/>
            <w:r>
              <w:rPr>
                <w:rFonts w:hint="eastAsia" w:asciiTheme="minorEastAsia" w:hAnsiTheme="minorEastAsia" w:eastAsiaTheme="minorEastAsia" w:cstheme="minorEastAsia"/>
                <w:b/>
                <w:color w:val="auto"/>
                <w:highlight w:val="none"/>
              </w:rPr>
              <w:t>条款号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评审因素</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评标办法</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36"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spacing w:val="4"/>
                <w:kern w:val="0"/>
                <w:szCs w:val="21"/>
                <w:highlight w:val="none"/>
              </w:rPr>
              <w:t>本次评标采用综合评估法，若出现投标人综合评分相等时，评标委员会依次按照以下优先顺序推荐中标候选人：投标人综合评分相等的，以“投标人在红名单中”的优先（</w:t>
            </w:r>
            <w:r>
              <w:rPr>
                <w:rFonts w:hint="eastAsia" w:ascii="宋体" w:hAnsi="宋体"/>
                <w:spacing w:val="4"/>
                <w:kern w:val="0"/>
                <w:szCs w:val="21"/>
              </w:rPr>
              <w:t>其中非联合体投标的，须投标人所属红名单类别包含在招标范围内；</w:t>
            </w:r>
            <w:r>
              <w:rPr>
                <w:rFonts w:hint="eastAsia" w:asciiTheme="minorEastAsia" w:hAnsiTheme="minorEastAsia" w:eastAsiaTheme="minorEastAsia" w:cstheme="minorEastAsia"/>
                <w:color w:val="auto"/>
                <w:spacing w:val="4"/>
                <w:kern w:val="0"/>
                <w:szCs w:val="21"/>
                <w:highlight w:val="none"/>
              </w:rPr>
              <w:t>联合体投标的，须联合体牵头人在红名单中</w:t>
            </w:r>
            <w:r>
              <w:rPr>
                <w:rFonts w:hint="eastAsia" w:ascii="宋体" w:hAnsi="宋体"/>
                <w:spacing w:val="4"/>
                <w:kern w:val="0"/>
                <w:szCs w:val="21"/>
              </w:rPr>
              <w:t>，并且按照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w:t>
            </w:r>
            <w:r>
              <w:rPr>
                <w:rFonts w:hint="eastAsia" w:asciiTheme="minorEastAsia" w:hAnsiTheme="minorEastAsia" w:eastAsiaTheme="minorEastAsia" w:cstheme="minorEastAsia"/>
                <w:color w:val="auto"/>
                <w:spacing w:val="4"/>
                <w:kern w:val="0"/>
                <w:szCs w:val="21"/>
                <w:highlight w:val="none"/>
              </w:rPr>
              <w:t>），投标人是否属于红名单，以开标环节信用状况查询结果为准；投标人均在红名单中或均不在红名单中的，以技术部分得分高的优先；投标人技术部分得分相等的，以商务部分得分高的优先；投标人商务部分得分相等的，以“投标人不良行为信息量化记分”低的优先；投标人不良行为信息量化记分相等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2.1.1</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资格评审标准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资质要求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□财务要求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□业绩要求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投标截止日投标资格情况</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60" w:afterLines="25"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总监理工程师资格要求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其他主要人员要求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tcPr>
          <w:p>
            <w:pPr>
              <w:spacing w:line="400" w:lineRule="exact"/>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□联合体投标人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i/>
                <w:color w:val="auto"/>
                <w:spacing w:val="4"/>
                <w:kern w:val="0"/>
                <w:szCs w:val="21"/>
                <w:highlight w:val="none"/>
              </w:rPr>
            </w:pPr>
            <w:r>
              <w:rPr>
                <w:rFonts w:hint="eastAsia" w:asciiTheme="minorEastAsia" w:hAnsiTheme="minorEastAsia" w:eastAsiaTheme="minorEastAsia" w:cstheme="minorEastAsia"/>
                <w:color w:val="auto"/>
                <w:kern w:val="0"/>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2.1.2</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形式评审标准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投标人名称</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投标文件格式</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提交</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，并明确联合体牵头人。在</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第5条联合体各成员单位内部的职责分工中填写的联合体所有成员单位名称应与其营业执照、资质证书一致。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投标文件的签署</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snapToGrid w:val="0"/>
                <w:color w:val="auto"/>
                <w:kern w:val="0"/>
                <w:szCs w:val="21"/>
                <w:highlight w:val="none"/>
              </w:rPr>
              <w:t>若投标单位为联合体，则</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各联合体成员单位</w:t>
            </w:r>
            <w:r>
              <w:rPr>
                <w:rFonts w:hint="eastAsia" w:asciiTheme="minorEastAsia" w:hAnsiTheme="minorEastAsia" w:eastAsiaTheme="minorEastAsia" w:cstheme="minorEastAsia"/>
                <w:snapToGrid w:val="0"/>
                <w:color w:val="auto"/>
                <w:kern w:val="0"/>
                <w:szCs w:val="21"/>
                <w:highlight w:val="none"/>
                <w:lang w:val="en-US" w:eastAsia="zh-CN"/>
              </w:rPr>
              <w:t>签名</w:t>
            </w:r>
            <w:r>
              <w:rPr>
                <w:rFonts w:hint="eastAsia" w:asciiTheme="minorEastAsia" w:hAnsiTheme="minorEastAsia" w:eastAsiaTheme="minorEastAsia" w:cstheme="minorEastAsia"/>
                <w:snapToGrid w:val="0"/>
                <w:color w:val="auto"/>
                <w:kern w:val="0"/>
                <w:szCs w:val="21"/>
                <w:highlight w:val="none"/>
              </w:rPr>
              <w:t>（或盖章）须齐全，</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以外的</w:t>
            </w:r>
            <w:r>
              <w:rPr>
                <w:rFonts w:hint="eastAsia" w:asciiTheme="minorEastAsia" w:hAnsiTheme="minorEastAsia" w:eastAsiaTheme="minorEastAsia" w:cstheme="minorEastAsia"/>
                <w:color w:val="auto"/>
                <w:kern w:val="0"/>
                <w:highlight w:val="none"/>
              </w:rPr>
              <w:t>投标文件格式中，要求法定代表人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（或盖章）的均由联合体牵头人法定代表人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若投标单位为联合体，则</w:t>
            </w:r>
            <w:r>
              <w:rPr>
                <w:rFonts w:hint="eastAsia" w:asciiTheme="minorEastAsia" w:hAnsiTheme="minorEastAsia" w:eastAsiaTheme="minorEastAsia" w:cstheme="minorEastAsia"/>
                <w:color w:val="auto"/>
                <w:highlight w:val="none"/>
                <w:lang w:eastAsia="zh-CN"/>
              </w:rPr>
              <w:t>共同投标协议</w:t>
            </w:r>
            <w:r>
              <w:rPr>
                <w:rFonts w:hint="eastAsia" w:asciiTheme="minorEastAsia" w:hAnsiTheme="minorEastAsia" w:eastAsiaTheme="minorEastAsia" w:cstheme="minorEastAsia"/>
                <w:color w:val="auto"/>
                <w:highlight w:val="none"/>
              </w:rPr>
              <w:t>中要求各联合体成员盖单位法人章的，各联合体成员盖章须齐全，</w:t>
            </w:r>
            <w:r>
              <w:rPr>
                <w:rFonts w:hint="eastAsia" w:asciiTheme="minorEastAsia" w:hAnsiTheme="minorEastAsia" w:eastAsiaTheme="minorEastAsia" w:cstheme="minorEastAsia"/>
                <w:color w:val="auto"/>
                <w:highlight w:val="none"/>
                <w:lang w:eastAsia="zh-CN"/>
              </w:rPr>
              <w:t>共同投标协议</w:t>
            </w:r>
            <w:r>
              <w:rPr>
                <w:rFonts w:hint="eastAsia" w:asciiTheme="minorEastAsia" w:hAnsiTheme="minorEastAsia" w:eastAsiaTheme="minorEastAsia" w:cstheme="minorEastAsia"/>
                <w:color w:val="auto"/>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委托代理人</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投标人法定代表人的委托代理人有法定代表人签署的授权委托书和投标人为其缴纳的养老保险。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响应性评审标准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投标内容</w:t>
            </w:r>
          </w:p>
        </w:tc>
        <w:tc>
          <w:tcPr>
            <w:tcW w:w="485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投标保证金</w:t>
            </w:r>
          </w:p>
        </w:tc>
        <w:tc>
          <w:tcPr>
            <w:tcW w:w="4855" w:type="dxa"/>
            <w:tcBorders>
              <w:top w:val="single" w:color="auto" w:sz="4" w:space="0"/>
              <w:left w:val="single" w:color="auto" w:sz="4" w:space="0"/>
              <w:bottom w:val="single" w:color="auto" w:sz="4" w:space="0"/>
              <w:right w:val="single" w:color="auto" w:sz="4" w:space="0"/>
            </w:tcBorders>
            <w:vAlign w:val="center"/>
          </w:tcPr>
          <w:p>
            <w:pPr>
              <w:tabs>
                <w:tab w:val="left" w:pos="601"/>
                <w:tab w:val="left" w:pos="669"/>
              </w:tabs>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rPr>
              <w:t>符合第二章“投标人须知前附表”第3.4款</w:t>
            </w:r>
            <w:r>
              <w:rPr>
                <w:rFonts w:hint="eastAsia" w:asciiTheme="minorEastAsia" w:hAnsiTheme="minorEastAsia" w:eastAsiaTheme="minorEastAsia" w:cstheme="minorEastAsia"/>
                <w:color w:val="auto"/>
                <w:kern w:val="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权利义务</w:t>
            </w:r>
          </w:p>
        </w:tc>
        <w:tc>
          <w:tcPr>
            <w:tcW w:w="4855" w:type="dxa"/>
            <w:tcBorders>
              <w:top w:val="single" w:color="auto" w:sz="4" w:space="0"/>
              <w:left w:val="single" w:color="auto" w:sz="4" w:space="0"/>
              <w:bottom w:val="single" w:color="auto" w:sz="4" w:space="0"/>
              <w:right w:val="single" w:color="auto" w:sz="4" w:space="0"/>
            </w:tcBorders>
            <w:vAlign w:val="center"/>
          </w:tcPr>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符合第四章“合同条款及格式”规定，投标文件不应附有招标人不能接受的条件。（由投标人承诺，承诺书格式详见第六章投标文件格式。）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ind w:firstLine="420"/>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实质性要求</w:t>
            </w:r>
          </w:p>
        </w:tc>
        <w:tc>
          <w:tcPr>
            <w:tcW w:w="4855" w:type="dxa"/>
            <w:tcBorders>
              <w:top w:val="single" w:color="auto" w:sz="4" w:space="0"/>
              <w:left w:val="single" w:color="auto" w:sz="4" w:space="0"/>
              <w:bottom w:val="single" w:color="auto" w:sz="4" w:space="0"/>
              <w:right w:val="single" w:color="auto" w:sz="4" w:space="0"/>
            </w:tcBorders>
            <w:vAlign w:val="center"/>
          </w:tcPr>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符合第二章“投标人须知”第1.4.3项规定。</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符合第五章“委托人要求”中的实质性要求和条件（由投标人承诺，承诺书格式详见第六章投标文件格式）</w:t>
            </w:r>
            <w:r>
              <w:rPr>
                <w:rFonts w:hint="eastAsia" w:asciiTheme="minorEastAsia" w:hAnsiTheme="minorEastAsia" w:eastAsiaTheme="minorEastAsia" w:cstheme="minorEastAsia"/>
                <w:color w:val="auto"/>
                <w:kern w:val="0"/>
                <w:highlight w:val="none"/>
                <w:lang w:eastAsia="zh-CN"/>
              </w:rPr>
              <w:t>。</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本次投标不得有串通投标、弄虚作假等其他违反招投标相关法律、法规行为。</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2.2.1</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lang w:bidi="ar"/>
              </w:rPr>
              <w:t>分值构成（总分 100 分）</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ind w:left="0"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技术部分</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w:t>
            </w:r>
            <w:r>
              <w:rPr>
                <w:rFonts w:hint="eastAsia" w:asciiTheme="minorEastAsia" w:hAnsiTheme="minorEastAsia" w:eastAsiaTheme="minorEastAsia" w:cstheme="minorEastAsia"/>
                <w:i/>
                <w:color w:val="auto"/>
                <w:kern w:val="0"/>
                <w:highlight w:val="none"/>
                <w:lang w:val="en-US" w:eastAsia="zh-CN"/>
              </w:rPr>
              <w:t>一般</w:t>
            </w:r>
            <w:r>
              <w:rPr>
                <w:rFonts w:hint="eastAsia" w:asciiTheme="minorEastAsia" w:hAnsiTheme="minorEastAsia" w:eastAsiaTheme="minorEastAsia" w:cstheme="minorEastAsia"/>
                <w:i/>
                <w:color w:val="auto"/>
                <w:kern w:val="0"/>
                <w:highlight w:val="none"/>
              </w:rPr>
              <w:t>不高于30分</w:t>
            </w:r>
            <w:r>
              <w:rPr>
                <w:rFonts w:hint="eastAsia" w:asciiTheme="minorEastAsia" w:hAnsiTheme="minorEastAsia" w:eastAsiaTheme="minorEastAsia" w:cstheme="minorEastAsia"/>
                <w:i/>
                <w:iCs/>
                <w:color w:val="auto"/>
                <w:highlight w:val="none"/>
                <w:lang w:val="en-US" w:eastAsia="zh-CN"/>
              </w:rPr>
              <w:t>。</w:t>
            </w:r>
            <w:r>
              <w:rPr>
                <w:rFonts w:hint="eastAsia" w:asciiTheme="minorEastAsia" w:hAnsiTheme="minorEastAsia" w:eastAsiaTheme="minorEastAsia" w:cstheme="minorEastAsia"/>
                <w:i/>
                <w:color w:val="auto"/>
                <w:kern w:val="0"/>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w:t>
            </w:r>
            <w:r>
              <w:rPr>
                <w:rFonts w:hint="eastAsia" w:asciiTheme="minorEastAsia" w:hAnsiTheme="minorEastAsia" w:eastAsiaTheme="minorEastAsia" w:cstheme="minorEastAsia"/>
                <w:color w:val="auto"/>
                <w:highlight w:val="none"/>
              </w:rPr>
              <w:t>□商务部分</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i/>
                <w:color w:val="auto"/>
                <w:kern w:val="0"/>
                <w:highlight w:val="none"/>
              </w:rPr>
              <w:t>[提示：</w:t>
            </w:r>
            <w:r>
              <w:rPr>
                <w:rFonts w:hint="eastAsia" w:asciiTheme="minorEastAsia" w:hAnsiTheme="minorEastAsia" w:eastAsiaTheme="minorEastAsia" w:cstheme="minorEastAsia"/>
                <w:i/>
                <w:color w:val="auto"/>
                <w:kern w:val="0"/>
                <w:highlight w:val="none"/>
                <w:lang w:val="en-US" w:eastAsia="zh-CN"/>
              </w:rPr>
              <w:t>一般</w:t>
            </w:r>
            <w:r>
              <w:rPr>
                <w:rFonts w:hint="eastAsia" w:asciiTheme="minorEastAsia" w:hAnsiTheme="minorEastAsia" w:eastAsiaTheme="minorEastAsia" w:cstheme="minorEastAsia"/>
                <w:i/>
                <w:color w:val="auto"/>
                <w:kern w:val="0"/>
                <w:highlight w:val="none"/>
              </w:rPr>
              <w:t>不高于40分。]</w:t>
            </w:r>
          </w:p>
          <w:p>
            <w:pPr>
              <w:snapToGrid w:val="0"/>
              <w:spacing w:line="400" w:lineRule="exact"/>
              <w:ind w:firstLine="420" w:firstLineChars="200"/>
              <w:rPr>
                <w:rFonts w:hint="eastAsia" w:asciiTheme="minorEastAsia" w:hAnsiTheme="minorEastAsia" w:eastAsiaTheme="minorEastAsia" w:cstheme="minorEastAsia"/>
                <w:i/>
                <w:color w:val="auto"/>
                <w:kern w:val="0"/>
                <w:highlight w:val="none"/>
                <w:lang w:eastAsia="zh-CN"/>
              </w:rPr>
            </w:pPr>
            <w:r>
              <w:rPr>
                <w:rFonts w:hint="eastAsia" w:asciiTheme="minorEastAsia" w:hAnsiTheme="minorEastAsia" w:eastAsiaTheme="minorEastAsia" w:cstheme="minorEastAsia"/>
                <w:color w:val="auto"/>
                <w:kern w:val="0"/>
                <w:highlight w:val="none"/>
              </w:rPr>
              <w:t>3.投标报价</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分</w:t>
            </w:r>
            <w:r>
              <w:rPr>
                <w:rFonts w:hint="eastAsia" w:asciiTheme="minorEastAsia" w:hAnsiTheme="minorEastAsia" w:eastAsiaTheme="minorEastAsia" w:cstheme="minorEastAsia"/>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技术部分评分标准</w:t>
            </w:r>
          </w:p>
        </w:tc>
        <w:tc>
          <w:tcPr>
            <w:tcW w:w="567" w:type="dxa"/>
            <w:gridSpan w:val="2"/>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技</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术</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方</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案</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审</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技术方案形式要求</w:t>
            </w:r>
            <w:r>
              <w:rPr>
                <w:rFonts w:hint="eastAsia" w:asciiTheme="minorEastAsia" w:hAnsiTheme="minorEastAsia" w:eastAsiaTheme="minorEastAsia" w:cstheme="minorEastAsia"/>
                <w:i/>
                <w:iCs/>
                <w:color w:val="auto"/>
                <w:highlight w:val="none"/>
              </w:rPr>
              <w:t>[提示：技术部分采用暗标评审时适用。]</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kern w:val="0"/>
                <w:highlight w:val="none"/>
              </w:rPr>
              <w:t>须符合第二章投标人须知前附表第3.7.5项</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3</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技术部分的</w:t>
            </w:r>
            <w:r>
              <w:rPr>
                <w:rFonts w:hint="eastAsia" w:asciiTheme="minorEastAsia" w:hAnsiTheme="minorEastAsia" w:eastAsiaTheme="minorEastAsia" w:cstheme="minorEastAsia"/>
                <w:color w:val="auto"/>
                <w:kern w:val="0"/>
                <w:highlight w:val="none"/>
              </w:rPr>
              <w:t>要求，否则其</w:t>
            </w:r>
            <w:r>
              <w:rPr>
                <w:rFonts w:hint="eastAsia" w:asciiTheme="minorEastAsia" w:hAnsiTheme="minorEastAsia" w:eastAsiaTheme="minorEastAsia" w:cstheme="minorEastAsia"/>
                <w:color w:val="auto"/>
                <w:kern w:val="0"/>
                <w:highlight w:val="none"/>
                <w:lang w:val="en-US" w:eastAsia="zh-CN"/>
              </w:rPr>
              <w:t>技术方案部分</w:t>
            </w:r>
            <w:r>
              <w:rPr>
                <w:rFonts w:hint="eastAsia" w:asciiTheme="minorEastAsia" w:hAnsiTheme="minorEastAsia" w:eastAsiaTheme="minorEastAsia" w:cstheme="minorEastAsia"/>
                <w:color w:val="auto"/>
                <w:kern w:val="0"/>
                <w:highlight w:val="none"/>
              </w:rPr>
              <w:t>为0分，不再对</w:t>
            </w:r>
            <w:r>
              <w:rPr>
                <w:rFonts w:hint="eastAsia" w:asciiTheme="minorEastAsia" w:hAnsiTheme="minorEastAsia" w:eastAsiaTheme="minorEastAsia" w:cstheme="minorEastAsia"/>
                <w:color w:val="auto"/>
                <w:kern w:val="0"/>
                <w:highlight w:val="none"/>
                <w:lang w:val="en-US" w:eastAsia="zh-CN"/>
              </w:rPr>
              <w:t>技术方案部分</w:t>
            </w:r>
            <w:r>
              <w:rPr>
                <w:rFonts w:hint="eastAsia" w:asciiTheme="minorEastAsia" w:hAnsiTheme="minorEastAsia" w:eastAsiaTheme="minorEastAsia" w:cstheme="minorEastAsia"/>
                <w:color w:val="auto"/>
                <w:kern w:val="0"/>
                <w:highlight w:val="none"/>
              </w:rPr>
              <w:t>的其他评分标准进行评审。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监理范围、监理内容</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r>
              <w:rPr>
                <w:rFonts w:hint="eastAsia" w:asciiTheme="minorEastAsia" w:hAnsiTheme="minorEastAsia" w:eastAsiaTheme="minorEastAsia" w:cstheme="minorEastAsia"/>
                <w:i/>
                <w:iCs/>
                <w:color w:val="auto"/>
                <w:highlight w:val="none"/>
                <w:u w:val="none"/>
              </w:rPr>
              <w:t>[提示：</w:t>
            </w:r>
            <w:r>
              <w:rPr>
                <w:rFonts w:hint="eastAsia" w:asciiTheme="minorEastAsia" w:hAnsiTheme="minorEastAsia" w:eastAsiaTheme="minorEastAsia" w:cstheme="minorEastAsia"/>
                <w:i/>
                <w:iCs/>
                <w:color w:val="auto"/>
                <w:highlight w:val="none"/>
                <w:u w:val="none"/>
                <w:lang w:val="en-US" w:eastAsia="zh-CN"/>
              </w:rPr>
              <w:t>招标人</w:t>
            </w:r>
            <w:r>
              <w:rPr>
                <w:rFonts w:hint="eastAsia" w:asciiTheme="minorEastAsia" w:hAnsiTheme="minorEastAsia" w:eastAsiaTheme="minorEastAsia" w:cstheme="minorEastAsia"/>
                <w:i/>
                <w:iCs/>
                <w:color w:val="auto"/>
                <w:highlight w:val="none"/>
                <w:u w:val="none"/>
              </w:rPr>
              <w:t>按照优、良、一般、差四个档次</w:t>
            </w:r>
            <w:r>
              <w:rPr>
                <w:rFonts w:hint="eastAsia" w:asciiTheme="minorEastAsia" w:hAnsiTheme="minorEastAsia" w:eastAsiaTheme="minorEastAsia" w:cstheme="minorEastAsia"/>
                <w:i/>
                <w:iCs/>
                <w:color w:val="auto"/>
                <w:highlight w:val="none"/>
                <w:u w:val="none"/>
                <w:lang w:val="en-US" w:eastAsia="zh-CN"/>
              </w:rPr>
              <w:t>对技术方案部分各项评审因素</w:t>
            </w:r>
            <w:r>
              <w:rPr>
                <w:rFonts w:hint="eastAsia" w:asciiTheme="minorEastAsia" w:hAnsiTheme="minorEastAsia" w:eastAsiaTheme="minorEastAsia" w:cstheme="minorEastAsia"/>
                <w:i/>
                <w:iCs/>
                <w:color w:val="auto"/>
                <w:highlight w:val="none"/>
                <w:u w:val="none"/>
              </w:rPr>
              <w:t>进行</w:t>
            </w:r>
            <w:r>
              <w:rPr>
                <w:rFonts w:hint="eastAsia" w:asciiTheme="minorEastAsia" w:hAnsiTheme="minorEastAsia" w:eastAsiaTheme="minorEastAsia" w:cstheme="minorEastAsia"/>
                <w:i/>
                <w:iCs/>
                <w:snapToGrid w:val="0"/>
                <w:color w:val="auto"/>
                <w:kern w:val="0"/>
                <w:szCs w:val="21"/>
                <w:highlight w:val="none"/>
              </w:rPr>
              <w:t>分值</w:t>
            </w:r>
            <w:r>
              <w:rPr>
                <w:rFonts w:hint="eastAsia" w:asciiTheme="minorEastAsia" w:hAnsiTheme="minorEastAsia" w:eastAsiaTheme="minorEastAsia" w:cstheme="minorEastAsia"/>
                <w:i/>
                <w:iCs/>
                <w:snapToGrid w:val="0"/>
                <w:color w:val="auto"/>
                <w:kern w:val="0"/>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Cs w:val="21"/>
                <w:highlight w:val="none"/>
              </w:rPr>
              <w:t>，</w:t>
            </w:r>
            <w:r>
              <w:rPr>
                <w:rFonts w:hint="eastAsia" w:asciiTheme="minorEastAsia" w:hAnsiTheme="minorEastAsia" w:eastAsiaTheme="minorEastAsia" w:cstheme="minorEastAsia"/>
                <w:i/>
                <w:iCs/>
                <w:snapToGrid w:val="0"/>
                <w:color w:val="auto"/>
                <w:kern w:val="0"/>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监理依据、监理工作目标</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监理机构设置和岗位职责</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监理工作程序、方法和制度</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质量、进度、造价、安全、环保监理措施</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分   编制要点：</w:t>
            </w:r>
            <w:r>
              <w:rPr>
                <w:rFonts w:hint="eastAsia" w:asciiTheme="minorEastAsia" w:hAnsiTheme="minorEastAsia" w:eastAsiaTheme="minorEastAsia" w:cstheme="minorEastAsia"/>
                <w:color w:val="auto"/>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567" w:type="dxa"/>
            <w:gridSpan w:val="2"/>
            <w:vMerge w:val="continue"/>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分   </w:t>
            </w:r>
            <w:r>
              <w:rPr>
                <w:rFonts w:hint="eastAsia" w:asciiTheme="minorEastAsia" w:hAnsiTheme="minorEastAsia" w:eastAsiaTheme="minorEastAsia" w:cstheme="minorEastAsia"/>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highlight w:val="none"/>
              </w:rPr>
              <w:t>商务部分评分标准</w:t>
            </w:r>
          </w:p>
        </w:tc>
        <w:tc>
          <w:tcPr>
            <w:tcW w:w="2268" w:type="dxa"/>
            <w:gridSpan w:val="3"/>
            <w:tcBorders>
              <w:top w:val="single" w:color="auto" w:sz="4" w:space="0"/>
              <w:left w:val="single" w:color="auto" w:sz="4" w:space="0"/>
              <w:right w:val="single" w:color="auto" w:sz="4" w:space="0"/>
            </w:tcBorders>
            <w:vAlign w:val="center"/>
          </w:tcPr>
          <w:p>
            <w:pPr>
              <w:widowControl/>
              <w:spacing w:before="100" w:beforeAutospacing="1" w:after="100" w:afterAutospacing="1" w:line="240" w:lineRule="auto"/>
              <w:jc w:val="center"/>
              <w:rPr>
                <w:rFonts w:hint="eastAsia" w:asciiTheme="minorEastAsia" w:hAnsiTheme="minorEastAsia" w:eastAsiaTheme="minorEastAsia" w:cstheme="minorEastAsia"/>
                <w:color w:val="auto"/>
                <w:highlight w:val="none"/>
                <w:lang w:eastAsia="zh-CN"/>
              </w:rPr>
            </w:pPr>
            <w:r>
              <w:rPr>
                <w:rFonts w:hint="eastAsia" w:ascii="宋体" w:hAnsi="宋体" w:cs="宋体"/>
                <w:szCs w:val="21"/>
              </w:rPr>
              <w:t>□</w:t>
            </w:r>
            <w:r>
              <w:rPr>
                <w:rFonts w:hint="eastAsia" w:ascii="宋体" w:hAnsi="宋体" w:cs="宋体"/>
                <w:color w:val="auto"/>
                <w:kern w:val="0"/>
                <w:szCs w:val="21"/>
                <w:highlight w:val="none"/>
                <w:lang w:val="en-US" w:eastAsia="zh-CN" w:bidi="ar"/>
              </w:rPr>
              <w:t>投标人</w:t>
            </w:r>
            <w:r>
              <w:rPr>
                <w:rFonts w:hint="eastAsia" w:ascii="宋体" w:hAnsi="宋体" w:cs="宋体"/>
                <w:color w:val="auto"/>
                <w:kern w:val="0"/>
                <w:szCs w:val="21"/>
                <w:highlight w:val="none"/>
                <w:lang w:bidi="ar"/>
              </w:rPr>
              <w:t>业绩</w:t>
            </w:r>
          </w:p>
        </w:tc>
        <w:tc>
          <w:tcPr>
            <w:tcW w:w="485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00" w:lineRule="exact"/>
              <w:ind w:firstLine="415" w:firstLineChars="198"/>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w:t>
            </w:r>
            <w:r>
              <w:rPr>
                <w:rFonts w:hint="eastAsia" w:asciiTheme="minorEastAsia" w:hAnsiTheme="minorEastAsia" w:eastAsiaTheme="minorEastAsia" w:cstheme="minorEastAsia"/>
                <w:kern w:val="0"/>
                <w:sz w:val="21"/>
                <w:szCs w:val="21"/>
                <w:lang w:eastAsia="zh-CN"/>
              </w:rPr>
              <w:t>投标人</w:t>
            </w:r>
            <w:r>
              <w:rPr>
                <w:rFonts w:hint="eastAsia" w:asciiTheme="minorEastAsia" w:hAnsiTheme="minorEastAsia" w:eastAsiaTheme="minorEastAsia" w:cstheme="minorEastAsia"/>
                <w:snapToGrid/>
                <w:sz w:val="21"/>
                <w:szCs w:val="21"/>
                <w:u w:val="none"/>
                <w:lang w:val="en-US"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不包含投标截止日当年]</w:t>
            </w:r>
            <w:r>
              <w:rPr>
                <w:rFonts w:hint="eastAsia" w:asciiTheme="minorEastAsia" w:hAnsiTheme="minorEastAsia" w:eastAsiaTheme="minorEastAsia" w:cstheme="minorEastAsia"/>
                <w:snapToGrid/>
                <w:sz w:val="21"/>
                <w:szCs w:val="21"/>
                <w:u w:val="none"/>
                <w:lang w:eastAsia="zh-CN"/>
              </w:rPr>
              <w:t>至投标</w:t>
            </w:r>
            <w:r>
              <w:rPr>
                <w:rFonts w:hint="eastAsia" w:asciiTheme="minorEastAsia" w:hAnsiTheme="minorEastAsia" w:eastAsiaTheme="minorEastAsia" w:cstheme="minorEastAsia"/>
                <w:snapToGrid/>
                <w:sz w:val="21"/>
                <w:szCs w:val="21"/>
                <w:u w:val="none"/>
                <w:lang w:val="en-US" w:eastAsia="zh-CN"/>
              </w:rPr>
              <w:t>截止</w:t>
            </w:r>
            <w:r>
              <w:rPr>
                <w:rFonts w:hint="eastAsia" w:asciiTheme="minorEastAsia" w:hAnsiTheme="minorEastAsia" w:eastAsiaTheme="minorEastAsia" w:cstheme="minorEastAsia"/>
                <w:snapToGrid/>
                <w:sz w:val="21"/>
                <w:szCs w:val="21"/>
                <w:u w:val="none"/>
                <w:lang w:eastAsia="zh-CN"/>
              </w:rPr>
              <w:t>日止</w:t>
            </w:r>
            <w:r>
              <w:rPr>
                <w:rFonts w:hint="eastAsia" w:asciiTheme="minorEastAsia" w:hAnsiTheme="minorEastAsia" w:eastAsiaTheme="minorEastAsia" w:cstheme="minorEastAsia"/>
                <w:color w:val="auto"/>
                <w:szCs w:val="21"/>
                <w:highlight w:val="none"/>
              </w:rPr>
              <w:t>（以□</w:t>
            </w:r>
            <w:r>
              <w:rPr>
                <w:rFonts w:hint="eastAsia" w:asciiTheme="minorEastAsia" w:hAnsiTheme="minorEastAsia" w:eastAsiaTheme="minorEastAsia" w:cstheme="minorEastAsia"/>
                <w:color w:val="auto"/>
                <w:szCs w:val="21"/>
                <w:highlight w:val="none"/>
                <w:lang w:val="en-US" w:eastAsia="zh-CN"/>
              </w:rPr>
              <w:t>交工</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完工</w:t>
            </w:r>
            <w:r>
              <w:rPr>
                <w:rFonts w:hint="eastAsia" w:asciiTheme="minorEastAsia" w:hAnsiTheme="minorEastAsia" w:eastAsiaTheme="minorEastAsia" w:cstheme="minorEastAsia"/>
                <w:color w:val="auto"/>
                <w:szCs w:val="21"/>
                <w:highlight w:val="none"/>
              </w:rPr>
              <w:t>□</w:t>
            </w:r>
            <w:r>
              <w:rPr>
                <w:rFonts w:hint="default" w:asciiTheme="minorEastAsia" w:hAnsiTheme="minorEastAsia" w:eastAsiaTheme="minorEastAsia" w:cstheme="minorEastAsia"/>
                <w:color w:val="auto"/>
                <w:szCs w:val="21"/>
                <w:highlight w:val="none"/>
                <w:u w:val="none"/>
              </w:rPr>
              <w:t>竣工</w:t>
            </w:r>
            <w:r>
              <w:rPr>
                <w:rFonts w:hint="eastAsia" w:asciiTheme="minorEastAsia" w:hAnsiTheme="minorEastAsia" w:eastAsiaTheme="minorEastAsia" w:cstheme="minorEastAsia"/>
                <w:color w:val="auto"/>
                <w:szCs w:val="21"/>
                <w:highlight w:val="none"/>
              </w:rPr>
              <w:t>时间为准）</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监理</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rPr>
                <w:highlight w:val="none"/>
              </w:rPr>
            </w:pPr>
            <w:r>
              <w:rPr>
                <w:rFonts w:hint="eastAsia" w:ascii="宋体" w:hAnsi="宋体"/>
                <w:szCs w:val="21"/>
                <w:highlight w:val="none"/>
              </w:rPr>
              <w:t>提供</w:t>
            </w:r>
            <w:r>
              <w:rPr>
                <w:rFonts w:hint="eastAsia" w:ascii="宋体" w:hAnsi="宋体"/>
                <w:szCs w:val="21"/>
                <w:highlight w:val="none"/>
                <w:lang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w:t>
            </w:r>
            <w:r>
              <w:rPr>
                <w:rFonts w:hint="eastAsia" w:asciiTheme="minorEastAsia" w:hAnsiTheme="minorEastAsia" w:eastAsiaTheme="minorEastAsia" w:cstheme="minorEastAsia"/>
                <w:i/>
                <w:iCs/>
                <w:color w:val="auto"/>
                <w:szCs w:val="21"/>
                <w:highlight w:val="none"/>
                <w:u w:val="single"/>
              </w:rPr>
              <w:t>不同行业根据行业特性填写该业绩的合同已履行完毕的证明材料</w:t>
            </w:r>
            <w:r>
              <w:rPr>
                <w:rFonts w:hint="eastAsia" w:asciiTheme="minorEastAsia" w:hAnsiTheme="minorEastAsia" w:eastAsiaTheme="minorEastAsia" w:cstheme="minorEastAsia"/>
                <w:i/>
                <w:iCs/>
                <w:color w:val="auto"/>
                <w:szCs w:val="21"/>
                <w:highlight w:val="none"/>
                <w:u w:val="single"/>
                <w:lang w:val="en-US" w:eastAsia="zh-CN"/>
              </w:rPr>
              <w:t>]</w:t>
            </w:r>
            <w:r>
              <w:rPr>
                <w:rFonts w:hint="eastAsia" w:asciiTheme="minorEastAsia" w:hAnsiTheme="minorEastAsia" w:eastAsiaTheme="minorEastAsia" w:cstheme="minorEastAsia"/>
                <w:color w:val="auto"/>
                <w:szCs w:val="21"/>
                <w:highlight w:val="none"/>
              </w:rPr>
              <w:t>。</w:t>
            </w:r>
            <w:r>
              <w:rPr>
                <w:rFonts w:hint="eastAsia" w:ascii="宋体" w:hAnsi="宋体"/>
                <w:szCs w:val="21"/>
                <w:highlight w:val="none"/>
              </w:rPr>
              <w:t>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w:t>
            </w:r>
            <w:r>
              <w:rPr>
                <w:rFonts w:hint="eastAsia" w:asciiTheme="minorEastAsia" w:hAnsiTheme="minorEastAsia" w:eastAsiaTheme="minorEastAsia" w:cstheme="minorEastAsia"/>
                <w:color w:val="auto"/>
                <w:szCs w:val="21"/>
                <w:highlight w:val="none"/>
              </w:rPr>
              <w:t>联合体投标的，</w:t>
            </w:r>
            <w:r>
              <w:rPr>
                <w:rFonts w:hint="eastAsia" w:ascii="宋体" w:hAnsi="宋体"/>
                <w:szCs w:val="21"/>
              </w:rPr>
              <w:t>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注：</w:t>
            </w:r>
            <w:r>
              <w:rPr>
                <w:rFonts w:hint="eastAsia" w:ascii="宋体" w:hAnsi="宋体"/>
                <w:szCs w:val="21"/>
                <w:highlight w:val="none"/>
                <w:lang w:eastAsia="zh-CN"/>
              </w:rPr>
              <w:t>（</w:t>
            </w:r>
            <w:r>
              <w:rPr>
                <w:rFonts w:hint="eastAsia" w:ascii="宋体" w:hAnsi="宋体"/>
                <w:szCs w:val="21"/>
                <w:highlight w:val="none"/>
                <w:lang w:val="en-US" w:eastAsia="zh-CN"/>
              </w:rPr>
              <w:t>1</w:t>
            </w:r>
            <w:r>
              <w:rPr>
                <w:rFonts w:hint="eastAsia" w:ascii="宋体" w:hAnsi="宋体"/>
                <w:szCs w:val="21"/>
                <w:highlight w:val="none"/>
                <w:lang w:eastAsia="zh-CN"/>
              </w:rPr>
              <w:t>）</w:t>
            </w:r>
            <w:r>
              <w:rPr>
                <w:rFonts w:hint="eastAsia" w:asciiTheme="minorEastAsia" w:hAnsiTheme="minorEastAsia" w:eastAsiaTheme="minorEastAsia" w:cstheme="minorEastAsia"/>
                <w:color w:val="auto"/>
                <w:szCs w:val="21"/>
                <w:highlight w:val="none"/>
              </w:rPr>
              <w:t>当上述</w:t>
            </w:r>
            <w:r>
              <w:rPr>
                <w:rFonts w:hint="eastAsia" w:asciiTheme="minorEastAsia" w:hAnsiTheme="minorEastAsia" w:eastAsiaTheme="minorEastAsia" w:cstheme="minorEastAsia"/>
                <w:color w:val="auto"/>
                <w:szCs w:val="21"/>
                <w:highlight w:val="none"/>
                <w:lang w:val="en-US" w:eastAsia="zh-CN"/>
              </w:rPr>
              <w:t>业绩证明材料</w:t>
            </w:r>
            <w:r>
              <w:rPr>
                <w:rFonts w:hint="eastAsia" w:asciiTheme="minorEastAsia" w:hAnsiTheme="minorEastAsia" w:eastAsiaTheme="minorEastAsia" w:cstheme="minorEastAsia"/>
                <w:color w:val="auto"/>
                <w:szCs w:val="21"/>
                <w:highlight w:val="none"/>
              </w:rPr>
              <w:t>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[提示：填写上述业绩证明材料中的一种]</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宋体" w:hAnsi="宋体"/>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宋体" w:hAnsi="宋体"/>
                <w:szCs w:val="21"/>
                <w:highlight w:val="none"/>
              </w:rPr>
              <w:t>（2）</w:t>
            </w:r>
            <w:r>
              <w:rPr>
                <w:rFonts w:hint="eastAsia" w:ascii="宋体" w:hAnsi="宋体"/>
                <w:szCs w:val="21"/>
              </w:rPr>
              <w:t>投标人提供的业绩为联合体业绩的，其在该业绩中的工作分工应与本项目承担的工作一致</w:t>
            </w:r>
            <w:r>
              <w:rPr>
                <w:rFonts w:hint="eastAsia" w:asciiTheme="minorEastAsia" w:hAnsiTheme="minorEastAsia" w:eastAsiaTheme="minorEastAsia" w:cstheme="minorEastAsia"/>
                <w:color w:val="auto"/>
                <w:szCs w:val="21"/>
                <w:highlight w:val="none"/>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szCs w:val="21"/>
                <w:highlight w:val="none"/>
              </w:rPr>
            </w:pPr>
          </w:p>
        </w:tc>
        <w:tc>
          <w:tcPr>
            <w:tcW w:w="2268" w:type="dxa"/>
            <w:gridSpan w:val="3"/>
            <w:tcBorders>
              <w:left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lang w:eastAsia="zh-CN"/>
              </w:rPr>
            </w:pPr>
            <w:r>
              <w:rPr>
                <w:rFonts w:hint="eastAsia" w:ascii="宋体" w:hAnsi="宋体" w:cs="宋体"/>
                <w:szCs w:val="21"/>
              </w:rPr>
              <w:t>□</w:t>
            </w:r>
            <w:r>
              <w:rPr>
                <w:rFonts w:hint="eastAsia" w:ascii="宋体" w:hAnsi="宋体" w:cs="宋体"/>
                <w:kern w:val="0"/>
                <w:lang w:val="en-US" w:eastAsia="zh-CN"/>
              </w:rPr>
              <w:t>人员业绩</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31" w:afterLines="10"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val="0"/>
              <w:spacing w:after="31" w:afterLines="10"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□总监理工程师业绩：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□专业监理工程师业绩：</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autoSpaceDN/>
              <w:adjustRightInd/>
              <w:snapToGrid w:val="0"/>
              <w:spacing w:after="31" w:afterLines="10" w:line="400" w:lineRule="exact"/>
              <w:ind w:firstLine="420" w:firstLineChars="200"/>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Theme="minorEastAsia" w:hAnsiTheme="minorEastAsia" w:eastAsiaTheme="minorEastAsia" w:cstheme="minorEastAsia"/>
                <w:color w:val="auto"/>
                <w:szCs w:val="21"/>
                <w:highlight w:val="none"/>
              </w:rPr>
              <w:t>该业绩的</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w:t>
            </w:r>
            <w:r>
              <w:rPr>
                <w:rFonts w:hint="eastAsia" w:asciiTheme="minorEastAsia" w:hAnsiTheme="minorEastAsia" w:eastAsiaTheme="minorEastAsia" w:cstheme="minorEastAsia"/>
                <w:i/>
                <w:iCs/>
                <w:color w:val="auto"/>
                <w:szCs w:val="21"/>
                <w:highlight w:val="none"/>
                <w:u w:val="single"/>
              </w:rPr>
              <w:t>不同行业根据行业特性填写该业绩的合同已履行完毕的证明材料</w:t>
            </w:r>
            <w:r>
              <w:rPr>
                <w:rFonts w:hint="eastAsia" w:asciiTheme="minorEastAsia" w:hAnsiTheme="minorEastAsia" w:eastAsiaTheme="minorEastAsia" w:cstheme="minorEastAsia"/>
                <w:i/>
                <w:iCs/>
                <w:color w:val="auto"/>
                <w:szCs w:val="21"/>
                <w:highlight w:val="none"/>
                <w:u w:val="single"/>
                <w:lang w:val="en-US" w:eastAsia="zh-CN"/>
              </w:rPr>
              <w:t>]</w:t>
            </w:r>
            <w:r>
              <w:rPr>
                <w:rFonts w:hint="eastAsia" w:asciiTheme="minorEastAsia" w:hAnsiTheme="minorEastAsia" w:eastAsiaTheme="minorEastAsia" w:cstheme="minorEastAsia"/>
                <w:color w:val="auto"/>
                <w:szCs w:val="21"/>
                <w:highlight w:val="none"/>
              </w:rPr>
              <w:t>。</w:t>
            </w:r>
            <w:r>
              <w:rPr>
                <w:rFonts w:hint="eastAsia" w:ascii="宋体" w:hAnsi="宋体"/>
                <w:szCs w:val="21"/>
                <w:highlight w:val="none"/>
              </w:rPr>
              <w:t>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rPr>
              <w:t>。</w:t>
            </w:r>
          </w:p>
          <w:p>
            <w:pPr>
              <w:snapToGrid w:val="0"/>
              <w:spacing w:after="31" w:afterLines="10" w:line="400" w:lineRule="exact"/>
              <w:ind w:firstLine="420" w:firstLineChars="200"/>
              <w:rPr>
                <w:rFonts w:hint="eastAsia" w:ascii="宋体" w:hAnsi="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snapToGrid w:val="0"/>
              <w:spacing w:line="400" w:lineRule="exact"/>
              <w:ind w:firstLine="420" w:firstLineChars="200"/>
              <w:rPr>
                <w:rFonts w:hint="default" w:asciiTheme="minorEastAsia" w:hAnsiTheme="minorEastAsia" w:eastAsiaTheme="minorEastAsia" w:cstheme="minorEastAsia"/>
                <w:color w:val="auto"/>
                <w:szCs w:val="21"/>
                <w:highlight w:val="none"/>
                <w:lang w:val="en-US" w:eastAsia="zh-CN"/>
              </w:rPr>
            </w:pPr>
            <w:r>
              <w:rPr>
                <w:rFonts w:hint="eastAsia" w:ascii="宋体" w:hAnsi="宋体"/>
                <w:szCs w:val="21"/>
              </w:rPr>
              <w:t>注：</w:t>
            </w:r>
            <w:r>
              <w:rPr>
                <w:rFonts w:hint="eastAsia" w:asciiTheme="minorEastAsia" w:hAnsiTheme="minorEastAsia" w:eastAsiaTheme="minorEastAsia" w:cstheme="minorEastAsia"/>
                <w:color w:val="auto"/>
                <w:szCs w:val="21"/>
                <w:highlight w:val="none"/>
              </w:rPr>
              <w:t>当上述</w:t>
            </w:r>
            <w:r>
              <w:rPr>
                <w:rFonts w:hint="eastAsia" w:asciiTheme="minorEastAsia" w:hAnsiTheme="minorEastAsia" w:eastAsiaTheme="minorEastAsia" w:cstheme="minorEastAsia"/>
                <w:color w:val="auto"/>
                <w:szCs w:val="21"/>
                <w:highlight w:val="none"/>
                <w:lang w:val="en-US" w:eastAsia="zh-CN"/>
              </w:rPr>
              <w:t>业绩证明材料</w:t>
            </w:r>
            <w:r>
              <w:rPr>
                <w:rFonts w:hint="eastAsia" w:asciiTheme="minorEastAsia" w:hAnsiTheme="minorEastAsia" w:eastAsiaTheme="minorEastAsia" w:cstheme="minorEastAsia"/>
                <w:color w:val="auto"/>
                <w:szCs w:val="21"/>
                <w:highlight w:val="none"/>
              </w:rPr>
              <w:t>中针对同一指标存在不一致时，</w:t>
            </w:r>
            <w:r>
              <w:rPr>
                <w:rFonts w:hint="eastAsia" w:asciiTheme="minorEastAsia" w:hAnsiTheme="minorEastAsia" w:eastAsiaTheme="minorEastAsia" w:cstheme="minorEastAsia"/>
                <w:color w:val="auto"/>
                <w:szCs w:val="21"/>
                <w:highlight w:val="none"/>
                <w:lang w:val="en-US" w:eastAsia="zh-CN"/>
              </w:rPr>
              <w:t>以</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Cs w:val="21"/>
                <w:highlight w:val="none"/>
                <w:u w:val="single"/>
                <w:lang w:val="en-US" w:eastAsia="zh-CN"/>
              </w:rPr>
              <w:t>[提示：填写上述业绩证明材料中的一种]</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lang w:val="en-US" w:eastAsia="zh-CN"/>
              </w:rPr>
              <w:t>体现的信息为准</w:t>
            </w:r>
            <w:r>
              <w:rPr>
                <w:rFonts w:hint="eastAsia" w:asciiTheme="minorEastAsia" w:hAnsiTheme="minorEastAsia" w:eastAsiaTheme="minorEastAsia" w:cstheme="minorEastAsia"/>
                <w:color w:val="auto"/>
                <w:szCs w:val="21"/>
                <w:highlight w:val="none"/>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szCs w:val="21"/>
                <w:highlight w:val="none"/>
              </w:rPr>
            </w:pPr>
          </w:p>
        </w:tc>
        <w:tc>
          <w:tcPr>
            <w:tcW w:w="2268" w:type="dxa"/>
            <w:gridSpan w:val="3"/>
            <w:tcBorders>
              <w:left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lang w:eastAsia="zh-CN"/>
              </w:rPr>
            </w:pPr>
            <w:r>
              <w:rPr>
                <w:rFonts w:hint="eastAsia" w:ascii="宋体" w:hAnsi="宋体" w:cs="宋体"/>
                <w:szCs w:val="21"/>
              </w:rPr>
              <w:t>□</w:t>
            </w:r>
            <w:r>
              <w:rPr>
                <w:rFonts w:hint="eastAsia" w:ascii="宋体" w:hAnsi="宋体" w:cs="宋体"/>
                <w:color w:val="auto"/>
                <w:kern w:val="0"/>
                <w:szCs w:val="21"/>
                <w:highlight w:val="none"/>
                <w:lang w:val="en-US" w:eastAsia="zh-CN" w:bidi="ar"/>
              </w:rPr>
              <w:t>人员</w:t>
            </w:r>
            <w:r>
              <w:rPr>
                <w:rFonts w:hint="eastAsia" w:ascii="宋体" w:hAnsi="宋体" w:cs="宋体"/>
                <w:kern w:val="0"/>
              </w:rPr>
              <w:t>职称（或执业）证书</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□总监理工程师</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□专业监理工程师</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napToGrid w:val="0"/>
              <w:spacing w:line="400" w:lineRule="exact"/>
              <w:ind w:firstLine="420" w:firstLineChars="200"/>
              <w:rPr>
                <w:rFonts w:hint="eastAsia" w:eastAsia="宋体" w:asciiTheme="minorEastAsia" w:hAnsiTheme="minorEastAsia" w:cstheme="minorEastAsia"/>
                <w:color w:val="auto"/>
                <w:szCs w:val="21"/>
                <w:highlight w:val="none"/>
                <w:u w:val="single"/>
                <w:lang w:eastAsia="zh-CN"/>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r>
              <w:rPr>
                <w:rFonts w:hint="eastAsia" w:ascii="宋体" w:hAnsi="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left w:val="single" w:color="auto" w:sz="4" w:space="0"/>
              <w:right w:val="single" w:color="auto" w:sz="4" w:space="0"/>
            </w:tcBorders>
            <w:vAlign w:val="center"/>
          </w:tcPr>
          <w:p>
            <w:pPr>
              <w:widowControl/>
              <w:spacing w:before="0" w:beforeAutospacing="0" w:after="0" w:afterAutospacing="0" w:line="400" w:lineRule="exact"/>
              <w:jc w:val="center"/>
              <w:rPr>
                <w:rFonts w:hint="eastAsia" w:asciiTheme="minorEastAsia" w:hAnsiTheme="minorEastAsia" w:eastAsiaTheme="minorEastAsia" w:cstheme="minorEastAsia"/>
                <w:color w:val="auto"/>
                <w:highlight w:val="none"/>
                <w:lang w:eastAsia="zh-CN"/>
              </w:rPr>
            </w:pPr>
            <w:r>
              <w:rPr>
                <w:rFonts w:hint="eastAsia" w:ascii="宋体" w:hAnsi="宋体" w:cs="宋体"/>
                <w:szCs w:val="21"/>
              </w:rPr>
              <w:t>□</w:t>
            </w:r>
            <w:r>
              <w:rPr>
                <w:rFonts w:hint="eastAsia" w:ascii="宋体" w:hAnsi="宋体" w:cs="宋体"/>
                <w:kern w:val="0"/>
              </w:rPr>
              <w:t>获奖情况</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single"/>
              </w:rPr>
              <w:t>投标人</w:t>
            </w:r>
            <w:r>
              <w:rPr>
                <w:rFonts w:hint="eastAsia" w:ascii="宋体" w:hAnsi="宋体"/>
                <w:color w:val="auto"/>
                <w:highlight w:val="none"/>
                <w:u w:val="single"/>
                <w:lang w:eastAsia="zh-CN"/>
              </w:rPr>
              <w:t>（</w:t>
            </w:r>
            <w:r>
              <w:rPr>
                <w:rFonts w:hint="eastAsia" w:ascii="宋体" w:hAnsi="宋体"/>
                <w:color w:val="auto"/>
                <w:highlight w:val="none"/>
                <w:u w:val="single"/>
              </w:rPr>
              <w:t>或</w:t>
            </w:r>
            <w:r>
              <w:rPr>
                <w:rFonts w:hint="eastAsia" w:ascii="宋体" w:hAnsi="宋体"/>
                <w:i w:val="0"/>
                <w:iCs w:val="0"/>
                <w:color w:val="auto"/>
                <w:highlight w:val="none"/>
                <w:u w:val="single"/>
                <w:lang w:val="en-US" w:eastAsia="zh-CN"/>
              </w:rPr>
              <w:t>拟派人员</w:t>
            </w:r>
            <w:r>
              <w:rPr>
                <w:rFonts w:hint="eastAsia" w:ascii="宋体" w:hAnsi="宋体"/>
                <w:color w:val="auto"/>
                <w:highlight w:val="none"/>
                <w:u w:val="single"/>
                <w:lang w:eastAsia="zh-CN"/>
              </w:rPr>
              <w:t>）</w:t>
            </w:r>
            <w:r>
              <w:rPr>
                <w:rFonts w:hint="eastAsia" w:ascii="宋体" w:hAnsi="宋体"/>
                <w:i w:val="0"/>
                <w:iCs w:val="0"/>
                <w:color w:val="auto"/>
                <w:highlight w:val="none"/>
                <w:u w:val="none"/>
                <w:lang w:val="en-US" w:eastAsia="zh-CN"/>
              </w:rPr>
              <w:t>承担（或参与）</w:t>
            </w:r>
            <w:r>
              <w:rPr>
                <w:rFonts w:hint="eastAsia" w:ascii="宋体" w:hAnsi="宋体"/>
                <w:color w:val="auto"/>
                <w:highlight w:val="none"/>
              </w:rPr>
              <w:t>的项目获得过国家级奖项，每有1个得</w:t>
            </w:r>
            <w:r>
              <w:rPr>
                <w:rFonts w:hint="eastAsia" w:ascii="宋体" w:hAnsi="宋体"/>
                <w:color w:val="auto"/>
                <w:highlight w:val="none"/>
                <w:u w:val="single"/>
                <w:lang w:val="en-US" w:eastAsia="zh-CN"/>
              </w:rPr>
              <w:t xml:space="preserve">    </w:t>
            </w:r>
            <w:r>
              <w:rPr>
                <w:rFonts w:hint="eastAsia" w:ascii="宋体" w:hAnsi="宋体"/>
                <w:color w:val="auto"/>
                <w:highlight w:val="none"/>
              </w:rPr>
              <w:t>分，</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spacing w:line="40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i w:val="0"/>
                <w:iCs w:val="0"/>
                <w:color w:val="auto"/>
                <w:sz w:val="21"/>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[提示：可填写《全国评比达标表彰保留项目目录》中，与本项目监理相关的国家级奖项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2.2.2</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w:t>
            </w:r>
          </w:p>
        </w:tc>
        <w:tc>
          <w:tcPr>
            <w:tcW w:w="1559" w:type="dxa"/>
            <w:vMerge w:val="restart"/>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投标函部分评审标准</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投标函部分的</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盖章</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投标函部分的格式要求法定代表人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要求加盖单位法人章的，应使用 CA 数字证书加盖投标人的单位电子印章。</w:t>
            </w:r>
          </w:p>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监理服务期限</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质量标准</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highlight w:val="none"/>
              </w:rPr>
              <w:t>投标有效期</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投标报价</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1.符合第二章“投标人须知”第3.2款规定。</w:t>
            </w:r>
          </w:p>
          <w:p>
            <w:pPr>
              <w:snapToGrid w:val="0"/>
              <w:spacing w:line="400" w:lineRule="exact"/>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2.投标报价不得高于招标人公布的投标报价最高限价。</w:t>
            </w:r>
          </w:p>
          <w:p>
            <w:pPr>
              <w:snapToGrid w:val="0"/>
              <w:spacing w:line="400" w:lineRule="exact"/>
              <w:ind w:firstLine="420" w:firstLineChars="200"/>
              <w:jc w:val="left"/>
              <w:rPr>
                <w:rFonts w:hint="eastAsia" w:ascii="宋体" w:hAnsi="宋体" w:cs="宋体"/>
                <w:kern w:val="0"/>
              </w:rPr>
            </w:pPr>
            <w:r>
              <w:rPr>
                <w:rFonts w:hint="eastAsia" w:ascii="宋体" w:hAnsi="宋体" w:cs="宋体"/>
                <w:kern w:val="0"/>
              </w:rPr>
              <w:t>□</w:t>
            </w:r>
            <w:r>
              <w:rPr>
                <w:rFonts w:hint="eastAsia" w:ascii="宋体" w:hAnsi="宋体" w:cs="宋体"/>
                <w:kern w:val="0"/>
                <w:lang w:val="en-US" w:eastAsia="zh-CN"/>
              </w:rPr>
              <w:t>3</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p>
          <w:p>
            <w:pPr>
              <w:snapToGrid w:val="0"/>
              <w:spacing w:line="400" w:lineRule="exact"/>
              <w:ind w:firstLine="420" w:firstLineChars="200"/>
              <w:jc w:val="left"/>
              <w:rPr>
                <w:rFonts w:hint="eastAsia" w:eastAsia="宋体" w:asciiTheme="minorEastAsia" w:hAnsiTheme="minorEastAsia" w:cstheme="minorEastAsia"/>
                <w:color w:val="auto"/>
                <w:highlight w:val="none"/>
                <w:u w:val="single"/>
                <w:lang w:val="en-US" w:eastAsia="zh-CN"/>
              </w:rPr>
            </w:pPr>
            <w:r>
              <w:rPr>
                <w:rFonts w:hint="eastAsia" w:ascii="宋体" w:hAnsi="宋体" w:cs="宋体"/>
                <w:kern w:val="0"/>
                <w:lang w:val="en-US" w:eastAsia="zh-CN"/>
              </w:rPr>
              <w:t>4.</w:t>
            </w:r>
            <w:r>
              <w:rPr>
                <w:rFonts w:hint="eastAsia" w:ascii="宋体" w:hAnsi="宋体" w:cs="宋体"/>
                <w:kern w:val="0"/>
              </w:rPr>
              <w:t>投标人的单项报价不得为零报价或者负数报价</w:t>
            </w:r>
            <w:r>
              <w:rPr>
                <w:rFonts w:hint="eastAsia" w:ascii="宋体" w:hAnsi="宋体" w:cs="宋体"/>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报价唯一</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default" w:asciiTheme="minorEastAsia" w:hAnsiTheme="minorEastAsia" w:eastAsiaTheme="minorEastAsia" w:cstheme="minorEastAsia"/>
                <w:color w:val="auto"/>
                <w:kern w:val="0"/>
                <w:szCs w:val="21"/>
                <w:highlight w:val="none"/>
                <w:lang w:val="en-US" w:eastAsia="zh-CN" w:bidi="ar"/>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投标报价算术错误修正</w:t>
            </w:r>
          </w:p>
        </w:tc>
        <w:tc>
          <w:tcPr>
            <w:tcW w:w="485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t>2.2.3</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评标基准价计算方法</w:t>
            </w:r>
          </w:p>
        </w:tc>
        <w:tc>
          <w:tcPr>
            <w:tcW w:w="2268" w:type="dxa"/>
            <w:gridSpan w:val="3"/>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投标总报价</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方式一</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1" w:firstLineChars="200"/>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方式二</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乘以（1-本项目评标基准价浮动值N），即为本项目的投标总报价的评标基准价。（评标基准价浮动值N为</w:t>
            </w:r>
            <w:r>
              <w:rPr>
                <w:rFonts w:hint="eastAsia" w:asciiTheme="minorEastAsia" w:hAnsiTheme="minorEastAsia" w:eastAsiaTheme="minorEastAsia" w:cstheme="minorEastAsia"/>
                <w:color w:val="auto"/>
                <w:kern w:val="0"/>
                <w:highlight w:val="none"/>
              </w:rPr>
              <w:t>1%～5%</w:t>
            </w:r>
            <w:r>
              <w:rPr>
                <w:rFonts w:hint="eastAsia" w:asciiTheme="minorEastAsia" w:hAnsiTheme="minorEastAsia" w:eastAsiaTheme="minorEastAsia" w:cstheme="minorEastAsia"/>
                <w:color w:val="auto"/>
                <w:kern w:val="0"/>
                <w:highlight w:val="none"/>
                <w:lang w:val="en-US" w:eastAsia="zh-CN"/>
              </w:rPr>
              <w:t>范围内百分数取整</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szCs w:val="21"/>
                <w:highlight w:val="none"/>
              </w:rPr>
              <w:t>在开标现场随机抽取决定</w:t>
            </w:r>
            <w:r>
              <w:rPr>
                <w:rFonts w:hint="eastAsia" w:asciiTheme="minorEastAsia" w:hAnsiTheme="minorEastAsia" w:eastAsiaTheme="minorEastAsia" w:cstheme="minorEastAsia"/>
                <w:color w:val="auto"/>
                <w:kern w:val="0"/>
                <w:szCs w:val="21"/>
                <w:highlight w:val="none"/>
                <w:lang w:val="en-US" w:eastAsia="zh-CN"/>
              </w:rPr>
              <w:t>/</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lang w:val="en-US" w:eastAsia="zh-CN"/>
              </w:rPr>
              <w:t>由招标人直接确定为</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none"/>
                <w:lang w:val="en-US" w:eastAsia="zh-CN"/>
              </w:rPr>
              <w:t>%</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方式三</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价中去掉六分之一（不能整除的按小数点前整数取整，不足六家报价则不去掉）的最低价和相同家数的最高价后的算术平均值与本项目最高限价再取平均值，即为本项目投标总报价的评标基准价。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方式四</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价中去掉六分之一（不能整除的按小数点前整数取整，不足六家报价则不去掉）的最低价和相同家数的最高价后的算术平均值与本项目最高限价再取平均值</w:t>
            </w:r>
            <w:r>
              <w:rPr>
                <w:rFonts w:hint="eastAsia" w:asciiTheme="minorEastAsia" w:hAnsiTheme="minorEastAsia" w:eastAsiaTheme="minorEastAsia" w:cstheme="minorEastAsia"/>
                <w:color w:val="auto"/>
                <w:kern w:val="0"/>
                <w:szCs w:val="21"/>
                <w:highlight w:val="none"/>
                <w:lang w:val="en-US" w:eastAsia="zh-CN"/>
              </w:rPr>
              <w:t>后</w:t>
            </w:r>
            <w:r>
              <w:rPr>
                <w:rFonts w:hint="eastAsia" w:asciiTheme="minorEastAsia" w:hAnsiTheme="minorEastAsia" w:eastAsiaTheme="minorEastAsia" w:cstheme="minorEastAsia"/>
                <w:color w:val="auto"/>
                <w:kern w:val="0"/>
                <w:szCs w:val="21"/>
                <w:highlight w:val="none"/>
              </w:rPr>
              <w:t>乘以（1-本项目评标基准价浮动值N），即为本项目的投标总报价的评标基准价。（评标基准价浮动值N为</w:t>
            </w:r>
            <w:r>
              <w:rPr>
                <w:rFonts w:hint="eastAsia" w:asciiTheme="minorEastAsia" w:hAnsiTheme="minorEastAsia" w:eastAsiaTheme="minorEastAsia" w:cstheme="minorEastAsia"/>
                <w:color w:val="auto"/>
                <w:kern w:val="0"/>
                <w:highlight w:val="none"/>
              </w:rPr>
              <w:t>1%～5%</w:t>
            </w:r>
            <w:r>
              <w:rPr>
                <w:rFonts w:hint="eastAsia" w:asciiTheme="minorEastAsia" w:hAnsiTheme="minorEastAsia" w:eastAsiaTheme="minorEastAsia" w:cstheme="minorEastAsia"/>
                <w:color w:val="auto"/>
                <w:kern w:val="0"/>
                <w:highlight w:val="none"/>
                <w:lang w:val="en-US" w:eastAsia="zh-CN"/>
              </w:rPr>
              <w:t>范围内百分数取整</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szCs w:val="21"/>
                <w:highlight w:val="none"/>
              </w:rPr>
              <w:t>在开标现场随机抽取决定</w:t>
            </w:r>
            <w:r>
              <w:rPr>
                <w:rFonts w:hint="eastAsia" w:asciiTheme="minorEastAsia" w:hAnsiTheme="minorEastAsia" w:eastAsiaTheme="minorEastAsia" w:cstheme="minorEastAsia"/>
                <w:color w:val="auto"/>
                <w:kern w:val="0"/>
                <w:szCs w:val="21"/>
                <w:highlight w:val="none"/>
                <w:lang w:val="en-US" w:eastAsia="zh-CN"/>
              </w:rPr>
              <w:t>/</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lang w:val="en-US" w:eastAsia="zh-CN"/>
              </w:rPr>
              <w:t>由招标人直接确定为</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none"/>
                <w:lang w:val="en-US" w:eastAsia="zh-CN"/>
              </w:rPr>
              <w:t>%</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1" w:firstLineChars="200"/>
              <w:jc w:val="left"/>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方式五</w:t>
            </w:r>
            <w:r>
              <w:rPr>
                <w:rFonts w:hint="eastAsia" w:asciiTheme="minorEastAsia" w:hAnsiTheme="minorEastAsia" w:eastAsiaTheme="minorEastAsia" w:cstheme="minorEastAsia"/>
                <w:i/>
                <w:iCs/>
                <w:color w:val="auto"/>
                <w:kern w:val="0"/>
                <w:szCs w:val="21"/>
                <w:highlight w:val="none"/>
                <w:lang w:val="en-US" w:eastAsia="zh-CN"/>
              </w:rPr>
              <w:t>[提示：适用于第3.2.1（3）目“投标报价得分（C）”选择方式三的。]</w:t>
            </w:r>
          </w:p>
          <w:p>
            <w:pPr>
              <w:snapToGrid w:val="0"/>
              <w:spacing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价中最低价，即为本项目投标总报价的评标基准价。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p>
        </w:tc>
        <w:tc>
          <w:tcPr>
            <w:tcW w:w="1559"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u w:val="single"/>
              </w:rPr>
              <w:t>……</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1" w:firstLineChars="200"/>
              <w:jc w:val="left"/>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方式六</w:t>
            </w:r>
            <w:r>
              <w:rPr>
                <w:rFonts w:hint="eastAsia" w:asciiTheme="minorEastAsia" w:hAnsiTheme="minorEastAsia" w:eastAsiaTheme="minorEastAsia" w:cstheme="minorEastAsia"/>
                <w:i/>
                <w:iCs/>
                <w:color w:val="auto"/>
                <w:kern w:val="0"/>
                <w:szCs w:val="21"/>
                <w:highlight w:val="none"/>
                <w:lang w:val="en-US" w:eastAsia="zh-CN"/>
              </w:rPr>
              <w:t>[提示：适用于第3.2.1（3）目“投标报价得分（C）”选择方式四的。]</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lang w:eastAsia="zh-CN"/>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color w:val="auto"/>
                <w:szCs w:val="21"/>
                <w:highlight w:val="none"/>
              </w:rPr>
              <w:t>招标人在编制招标文件时，可根据</w:t>
            </w:r>
            <w:r>
              <w:rPr>
                <w:rFonts w:hint="eastAsia" w:asciiTheme="minorEastAsia" w:hAnsiTheme="minorEastAsia" w:eastAsiaTheme="minorEastAsia" w:cstheme="minorEastAsia"/>
                <w:i/>
                <w:color w:val="auto"/>
                <w:szCs w:val="21"/>
                <w:highlight w:val="none"/>
                <w:lang w:val="en-US" w:eastAsia="zh-CN"/>
              </w:rPr>
              <w:t>项目</w:t>
            </w:r>
            <w:r>
              <w:rPr>
                <w:rFonts w:hint="eastAsia" w:asciiTheme="minorEastAsia" w:hAnsiTheme="minorEastAsia" w:eastAsiaTheme="minorEastAsia" w:cstheme="minorEastAsia"/>
                <w:i/>
                <w:color w:val="auto"/>
                <w:szCs w:val="21"/>
                <w:highlight w:val="none"/>
              </w:rPr>
              <w:t>实际情况</w:t>
            </w:r>
            <w:r>
              <w:rPr>
                <w:rFonts w:hint="eastAsia" w:asciiTheme="minorEastAsia" w:hAnsiTheme="minorEastAsia" w:eastAsiaTheme="minorEastAsia" w:cstheme="minorEastAsia"/>
                <w:i/>
                <w:iCs/>
                <w:color w:val="auto"/>
                <w:kern w:val="0"/>
                <w:szCs w:val="21"/>
                <w:highlight w:val="none"/>
                <w:lang w:val="en-US" w:eastAsia="zh-CN"/>
              </w:rPr>
              <w:t>填写本项目评标基准价的计算方法</w:t>
            </w:r>
            <w:r>
              <w:rPr>
                <w:rFonts w:hint="eastAsia" w:asciiTheme="minorEastAsia" w:hAnsiTheme="minorEastAsia" w:eastAsiaTheme="minorEastAsia" w:cstheme="minorEastAsia"/>
                <w:i/>
                <w:color w:val="auto"/>
                <w:szCs w:val="21"/>
                <w:highlight w:val="none"/>
                <w:lang w:val="en-US" w:eastAsia="zh-CN"/>
              </w:rPr>
              <w:t>，填写</w:t>
            </w:r>
            <w:r>
              <w:rPr>
                <w:rFonts w:hint="eastAsia" w:asciiTheme="minorEastAsia" w:hAnsiTheme="minorEastAsia" w:eastAsiaTheme="minorEastAsia" w:cstheme="minorEastAsia"/>
                <w:i/>
                <w:color w:val="auto"/>
                <w:szCs w:val="21"/>
                <w:highlight w:val="none"/>
              </w:rPr>
              <w:t>的内容不得违背法律、法规及规范性文件的规定</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lang w:val="en-US" w:eastAsia="zh-CN"/>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u w:val="single"/>
                <w:lang w:eastAsia="zh-CN"/>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p>
        </w:tc>
        <w:tc>
          <w:tcPr>
            <w:tcW w:w="4855"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olor w:val="auto"/>
                <w:szCs w:val="21"/>
                <w:highlight w:val="none"/>
              </w:rPr>
              <w:t>延期监理费</w:t>
            </w:r>
            <w:r>
              <w:rPr>
                <w:rFonts w:hint="eastAsia" w:asciiTheme="minorEastAsia" w:hAnsiTheme="minorEastAsia" w:eastAsiaTheme="minorEastAsia" w:cstheme="minorEastAsia"/>
                <w:color w:val="auto"/>
                <w:kern w:val="0"/>
                <w:highlight w:val="none"/>
                <w:u w:val="none"/>
                <w:lang w:eastAsia="zh-CN"/>
              </w:rPr>
              <w:t>人•月</w:t>
            </w:r>
            <w:r>
              <w:rPr>
                <w:rFonts w:hint="eastAsia" w:asciiTheme="minorEastAsia" w:hAnsiTheme="minorEastAsia" w:eastAsiaTheme="minorEastAsia" w:cstheme="minorEastAsia"/>
                <w:color w:val="auto"/>
                <w:kern w:val="0"/>
                <w:szCs w:val="21"/>
                <w:highlight w:val="none"/>
              </w:rPr>
              <w:t>中去掉六分之一（不能整除的按小数点前整数取整，不足六家报价则不去掉）的最低价和相同家数的最高价后的算术平均值，即为本项目</w:t>
            </w:r>
            <w:r>
              <w:rPr>
                <w:rFonts w:hint="eastAsia" w:asciiTheme="minorEastAsia" w:hAnsiTheme="minorEastAsia" w:eastAsiaTheme="minorEastAsia"/>
                <w:color w:val="auto"/>
                <w:szCs w:val="21"/>
                <w:highlight w:val="none"/>
              </w:rPr>
              <w:t>延期监理费</w:t>
            </w:r>
            <w:r>
              <w:rPr>
                <w:rFonts w:hint="eastAsia" w:asciiTheme="minorEastAsia" w:hAnsiTheme="minorEastAsia" w:eastAsiaTheme="minorEastAsia" w:cstheme="minorEastAsia"/>
                <w:color w:val="auto"/>
                <w:kern w:val="0"/>
                <w:highlight w:val="none"/>
                <w:u w:val="none"/>
                <w:lang w:eastAsia="zh-CN"/>
              </w:rPr>
              <w:t>人•月</w:t>
            </w:r>
            <w:r>
              <w:rPr>
                <w:rFonts w:hint="eastAsia" w:asciiTheme="minorEastAsia" w:hAnsiTheme="minorEastAsia" w:eastAsiaTheme="minorEastAsia" w:cstheme="minorEastAsia"/>
                <w:color w:val="auto"/>
                <w:kern w:val="0"/>
                <w:szCs w:val="21"/>
                <w:highlight w:val="none"/>
              </w:rPr>
              <w:t>的评标基准价。</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评标基准价计算的最终结果取小数点后两位，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在评标基准价计算完成后（除计算错误外），在后续的评审中不得再对其做出调整。</w:t>
            </w:r>
          </w:p>
          <w:p>
            <w:pPr>
              <w:snapToGrid w:val="0"/>
              <w:spacing w:line="400" w:lineRule="exact"/>
              <w:ind w:firstLine="420" w:firstLineChars="200"/>
              <w:rPr>
                <w:rFonts w:hint="default" w:asciiTheme="minorEastAsia" w:hAnsiTheme="minorEastAsia" w:eastAsiaTheme="minorEastAsia" w:cstheme="minorEastAsia"/>
                <w:i/>
                <w:iCs/>
                <w:color w:val="auto"/>
                <w:kern w:val="0"/>
                <w:szCs w:val="21"/>
                <w:highlight w:val="none"/>
                <w:lang w:val="en-US" w:eastAsia="zh-CN"/>
              </w:rPr>
            </w:pPr>
            <w:r>
              <w:rPr>
                <w:rFonts w:hint="eastAsia" w:asciiTheme="minorEastAsia" w:hAnsiTheme="minorEastAsia" w:eastAsiaTheme="minorEastAsia" w:cstheme="minorEastAsia"/>
                <w:i/>
                <w:iCs/>
                <w:color w:val="auto"/>
                <w:kern w:val="0"/>
                <w:szCs w:val="21"/>
                <w:highlight w:val="none"/>
                <w:lang w:val="en-US" w:eastAsia="zh-CN"/>
              </w:rPr>
              <w:t>[提示：适用于需要对</w:t>
            </w:r>
            <w:r>
              <w:rPr>
                <w:rFonts w:hint="eastAsia" w:asciiTheme="minorEastAsia" w:hAnsiTheme="minorEastAsia" w:eastAsiaTheme="minorEastAsia" w:cstheme="minorEastAsia"/>
                <w:i/>
                <w:iCs/>
                <w:color w:val="auto"/>
                <w:kern w:val="0"/>
                <w:highlight w:val="none"/>
                <w:u w:val="none"/>
                <w:lang w:eastAsia="zh-CN"/>
              </w:rPr>
              <w:t>延期监理费人•月计算</w:t>
            </w:r>
            <w:r>
              <w:rPr>
                <w:rFonts w:hint="eastAsia" w:asciiTheme="minorEastAsia" w:hAnsiTheme="minorEastAsia" w:eastAsiaTheme="minorEastAsia" w:cstheme="minorEastAsia"/>
                <w:i/>
                <w:iCs/>
                <w:color w:val="auto"/>
                <w:kern w:val="0"/>
                <w:szCs w:val="21"/>
                <w:highlight w:val="none"/>
              </w:rPr>
              <w:t>评标基准价</w:t>
            </w:r>
            <w:r>
              <w:rPr>
                <w:rFonts w:hint="eastAsia" w:asciiTheme="minorEastAsia" w:hAnsiTheme="minorEastAsia" w:eastAsiaTheme="minorEastAsia" w:cstheme="minorEastAsia"/>
                <w:i/>
                <w:iCs/>
                <w:color w:val="auto"/>
                <w:kern w:val="0"/>
                <w:szCs w:val="21"/>
                <w:highlight w:val="none"/>
                <w:lang w:eastAsia="zh-CN"/>
              </w:rPr>
              <w:t>的。</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2.2.4</w:t>
            </w:r>
          </w:p>
        </w:tc>
        <w:tc>
          <w:tcPr>
            <w:tcW w:w="1559"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偏差率计算</w:t>
            </w: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投标总报价的偏差率计算公式</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w:t>
            </w:r>
            <w:r>
              <w:rPr>
                <w:rFonts w:hint="eastAsia" w:asciiTheme="minorEastAsia" w:hAnsiTheme="minorEastAsia" w:eastAsiaTheme="minorEastAsia" w:cstheme="minorEastAsia"/>
                <w:color w:val="auto"/>
                <w:kern w:val="0"/>
                <w:sz w:val="28"/>
                <w:szCs w:val="28"/>
                <w:highlight w:val="none"/>
              </w:rPr>
              <w:t>=</w:t>
            </w:r>
            <w:r>
              <w:rPr>
                <w:rFonts w:hint="eastAsia" w:asciiTheme="minorEastAsia" w:hAnsiTheme="minorEastAsia" w:eastAsiaTheme="minorEastAsia" w:cstheme="minorEastAsia"/>
                <w:color w:val="auto"/>
                <w:kern w:val="0"/>
                <w:highlight w:val="none"/>
              </w:rPr>
              <w:t>100％×（投标人</w:t>
            </w:r>
            <w:r>
              <w:rPr>
                <w:rFonts w:hint="eastAsia" w:asciiTheme="minorEastAsia" w:hAnsiTheme="minorEastAsia" w:eastAsiaTheme="minorEastAsia" w:cstheme="minorEastAsia"/>
                <w:color w:val="auto"/>
                <w:kern w:val="0"/>
                <w:highlight w:val="none"/>
                <w:lang w:eastAsia="zh-CN"/>
              </w:rPr>
              <w:t>投标总</w:t>
            </w:r>
            <w:r>
              <w:rPr>
                <w:rFonts w:hint="eastAsia" w:asciiTheme="minorEastAsia" w:hAnsiTheme="minorEastAsia" w:eastAsiaTheme="minorEastAsia" w:cstheme="minorEastAsia"/>
                <w:color w:val="auto"/>
                <w:kern w:val="0"/>
                <w:highlight w:val="none"/>
              </w:rPr>
              <w:t>报价一评标基准价）／评标基准价</w:t>
            </w:r>
          </w:p>
          <w:p>
            <w:pPr>
              <w:spacing w:line="400" w:lineRule="exact"/>
              <w:ind w:firstLine="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 xml:space="preserve">  偏差率计算的最终结果取小数点后两位</w:t>
            </w:r>
            <w:r>
              <w:rPr>
                <w:rFonts w:hint="eastAsia" w:asciiTheme="minorEastAsia" w:hAnsiTheme="minorEastAsia" w:eastAsiaTheme="minorEastAsia" w:cstheme="minorEastAsia"/>
                <w:color w:val="auto"/>
                <w:kern w:val="0"/>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712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highlight w:val="none"/>
              </w:rPr>
              <w:t>的偏差率计算公式</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偏差率</w:t>
            </w:r>
            <w:r>
              <w:rPr>
                <w:rFonts w:hint="eastAsia" w:asciiTheme="minorEastAsia" w:hAnsiTheme="minorEastAsia" w:eastAsiaTheme="minorEastAsia" w:cstheme="minorEastAsia"/>
                <w:color w:val="auto"/>
                <w:kern w:val="0"/>
                <w:sz w:val="28"/>
                <w:szCs w:val="28"/>
                <w:highlight w:val="none"/>
              </w:rPr>
              <w:t>=</w:t>
            </w:r>
            <w:r>
              <w:rPr>
                <w:rFonts w:hint="eastAsia" w:asciiTheme="minorEastAsia" w:hAnsiTheme="minorEastAsia" w:eastAsiaTheme="minorEastAsia" w:cstheme="minorEastAsia"/>
                <w:color w:val="auto"/>
                <w:kern w:val="0"/>
                <w:highlight w:val="none"/>
              </w:rPr>
              <w:t>100％×（投标人</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highlight w:val="none"/>
              </w:rPr>
              <w:t>一评标基准价）／评标基准价</w:t>
            </w:r>
          </w:p>
          <w:p>
            <w:pPr>
              <w:spacing w:line="400" w:lineRule="exact"/>
              <w:ind w:firstLine="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 xml:space="preserve">  偏差率计算的最终结果取小数点后两位</w:t>
            </w:r>
            <w:r>
              <w:rPr>
                <w:rFonts w:hint="eastAsia" w:asciiTheme="minorEastAsia" w:hAnsiTheme="minorEastAsia" w:eastAsiaTheme="minorEastAsia" w:cstheme="minorEastAsia"/>
                <w:color w:val="auto"/>
                <w:kern w:val="0"/>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3</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评标程序</w:t>
            </w:r>
          </w:p>
        </w:tc>
        <w:tc>
          <w:tcPr>
            <w:tcW w:w="7123" w:type="dxa"/>
            <w:gridSpan w:val="4"/>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2.按本章评标办法前附表第2.2.2（1）目及第3.2.1（1）目的规定对技术部分进行评审。</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3.按本章评标办法前附表第2.2.2（2）目及第3.2.1（2）目的规定对商务部分进行评审。</w:t>
            </w:r>
          </w:p>
          <w:p>
            <w:pPr>
              <w:spacing w:line="4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4.按本章评标办法前附表第2.2.2（3）目的规定对投标函部分进行评审，经评审不合格的投标文件不再参与后续评审。</w:t>
            </w:r>
          </w:p>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Theme="minorEastAsia" w:hAnsiTheme="minorEastAsia" w:eastAsiaTheme="minorEastAsia" w:cstheme="minorEastAsia"/>
                <w:color w:val="auto"/>
                <w:szCs w:val="21"/>
                <w:highlight w:val="none"/>
              </w:rPr>
              <w:t>经济、技术等指标仍然具有市场竞争力，能够满足招标文件要求的，评标委员会可以继续评标并确定中标候选人。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6.经评审合格的投标人按照本章第2.2.3项计算方法计算评标基准价，并按本附表第3.2.1（3）目规定的评分方法对投标报价进行评分。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7.对技术部分、商务部分、投标报价得分进行汇总，确定得分由高至低前三名投标人为中标候选人。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restart"/>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w:t>
            </w:r>
          </w:p>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w:t>
            </w:r>
          </w:p>
        </w:tc>
        <w:tc>
          <w:tcPr>
            <w:tcW w:w="1559" w:type="dxa"/>
            <w:vMerge w:val="restart"/>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技术部分</w:t>
            </w:r>
            <w:r>
              <w:rPr>
                <w:rFonts w:hint="eastAsia" w:asciiTheme="minorEastAsia" w:hAnsiTheme="minorEastAsia" w:eastAsiaTheme="minorEastAsia" w:cstheme="minorEastAsia"/>
                <w:color w:val="auto"/>
                <w:kern w:val="0"/>
                <w:highlight w:val="none"/>
              </w:rPr>
              <w:t>得分</w:t>
            </w:r>
            <w:r>
              <w:rPr>
                <w:rFonts w:hint="eastAsia" w:asciiTheme="minorEastAsia" w:hAnsiTheme="minorEastAsia" w:eastAsiaTheme="minorEastAsia" w:cstheme="minorEastAsia"/>
                <w:color w:val="auto"/>
                <w:spacing w:val="-4"/>
                <w:highlight w:val="none"/>
              </w:rPr>
              <w:t>（A）</w:t>
            </w:r>
          </w:p>
        </w:tc>
        <w:tc>
          <w:tcPr>
            <w:tcW w:w="486" w:type="dxa"/>
            <w:vMerge w:val="restart"/>
            <w:vAlign w:val="center"/>
          </w:tcPr>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b w:val="0"/>
                <w:bCs w:val="0"/>
                <w:color w:val="auto"/>
                <w:highlight w:val="none"/>
              </w:rPr>
              <w:t>□</w:t>
            </w:r>
            <w:r>
              <w:rPr>
                <w:rFonts w:hint="eastAsia" w:asciiTheme="minorEastAsia" w:hAnsiTheme="minorEastAsia" w:eastAsiaTheme="minorEastAsia" w:cstheme="minorEastAsia"/>
                <w:color w:val="auto"/>
                <w:kern w:val="0"/>
                <w:highlight w:val="none"/>
              </w:rPr>
              <w:t>技</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术</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方</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案</w:t>
            </w:r>
          </w:p>
          <w:p>
            <w:pPr>
              <w:widowControl/>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w:t>
            </w:r>
          </w:p>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审</w:t>
            </w: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技术方案部分形式要求</w:t>
            </w:r>
          </w:p>
        </w:tc>
        <w:tc>
          <w:tcPr>
            <w:tcW w:w="4855"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不符合第二章投标人须知前附表第3.7.5项</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3</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技术部分</w:t>
            </w:r>
            <w:r>
              <w:rPr>
                <w:rFonts w:hint="eastAsia" w:asciiTheme="minorEastAsia" w:hAnsiTheme="minorEastAsia" w:eastAsiaTheme="minorEastAsia" w:cstheme="minorEastAsia"/>
                <w:color w:val="auto"/>
                <w:kern w:val="0"/>
                <w:highlight w:val="none"/>
              </w:rPr>
              <w:t>要求的，技术</w:t>
            </w:r>
            <w:r>
              <w:rPr>
                <w:rFonts w:hint="eastAsia" w:asciiTheme="minorEastAsia" w:hAnsiTheme="minorEastAsia" w:eastAsiaTheme="minorEastAsia" w:cstheme="minorEastAsia"/>
                <w:color w:val="auto"/>
                <w:kern w:val="0"/>
                <w:highlight w:val="none"/>
                <w:lang w:val="en-US" w:eastAsia="zh-CN"/>
              </w:rPr>
              <w:t>方案部分</w:t>
            </w:r>
            <w:r>
              <w:rPr>
                <w:rFonts w:hint="eastAsia" w:asciiTheme="minorEastAsia" w:hAnsiTheme="minorEastAsia" w:eastAsiaTheme="minorEastAsia" w:cstheme="minorEastAsia"/>
                <w:color w:val="auto"/>
                <w:kern w:val="0"/>
                <w:highlight w:val="none"/>
              </w:rPr>
              <w:t>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监理范围、监理内容</w:t>
            </w:r>
          </w:p>
        </w:tc>
        <w:tc>
          <w:tcPr>
            <w:tcW w:w="4855" w:type="dxa"/>
            <w:vMerge w:val="restart"/>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评标委员会按第2.2.2（1）目各评审因素设定的分值评分。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技术方案部分汇总评分低于技术方案部分总分的60%的或对个别投标人技术方案部分汇总评分</w:t>
            </w:r>
            <w:r>
              <w:rPr>
                <w:rFonts w:hint="eastAsia" w:asciiTheme="minorEastAsia" w:hAnsiTheme="minorEastAsia" w:eastAsiaTheme="minorEastAsia" w:cstheme="minorEastAsia"/>
                <w:snapToGrid w:val="0"/>
                <w:color w:val="auto"/>
                <w:kern w:val="0"/>
                <w:szCs w:val="21"/>
                <w:highlight w:val="none"/>
              </w:rPr>
              <w:t>畸高（即该</w:t>
            </w:r>
            <w:r>
              <w:rPr>
                <w:rFonts w:hint="eastAsia" w:asciiTheme="minorEastAsia" w:hAnsiTheme="minorEastAsia" w:eastAsiaTheme="minorEastAsia" w:cstheme="minorEastAsia"/>
                <w:snapToGrid w:val="0"/>
                <w:color w:val="auto"/>
                <w:kern w:val="0"/>
                <w:szCs w:val="21"/>
                <w:highlight w:val="none"/>
                <w:lang w:val="en-US" w:eastAsia="zh-CN"/>
              </w:rPr>
              <w:t>评委对技术方案部分汇总评分</w:t>
            </w:r>
            <w:r>
              <w:rPr>
                <w:rFonts w:hint="eastAsia" w:asciiTheme="minorEastAsia" w:hAnsiTheme="minorEastAsia" w:eastAsiaTheme="minorEastAsia" w:cstheme="minorEastAsia"/>
                <w:snapToGrid w:val="0"/>
                <w:color w:val="auto"/>
                <w:kern w:val="0"/>
                <w:szCs w:val="21"/>
                <w:highlight w:val="none"/>
              </w:rPr>
              <w:t>的最高分与次高分差额超过技术</w:t>
            </w:r>
            <w:r>
              <w:rPr>
                <w:rFonts w:hint="eastAsia" w:asciiTheme="minorEastAsia" w:hAnsiTheme="minorEastAsia" w:eastAsiaTheme="minorEastAsia" w:cstheme="minorEastAsia"/>
                <w:snapToGrid w:val="0"/>
                <w:color w:val="auto"/>
                <w:kern w:val="0"/>
                <w:szCs w:val="21"/>
                <w:highlight w:val="none"/>
                <w:lang w:val="en-US" w:eastAsia="zh-CN"/>
              </w:rPr>
              <w:t>方案部分</w:t>
            </w:r>
            <w:r>
              <w:rPr>
                <w:rFonts w:hint="eastAsia" w:asciiTheme="minorEastAsia" w:hAnsiTheme="minorEastAsia" w:eastAsiaTheme="minorEastAsia" w:cstheme="minorEastAsia"/>
                <w:snapToGrid w:val="0"/>
                <w:color w:val="auto"/>
                <w:kern w:val="0"/>
                <w:szCs w:val="21"/>
                <w:highlight w:val="none"/>
              </w:rPr>
              <w:t>总分的</w:t>
            </w:r>
            <w:r>
              <w:rPr>
                <w:rFonts w:hint="eastAsia" w:asciiTheme="minorEastAsia" w:hAnsiTheme="minorEastAsia" w:eastAsiaTheme="minorEastAsia" w:cstheme="minorEastAsia"/>
                <w:snapToGrid w:val="0"/>
                <w:color w:val="auto"/>
                <w:kern w:val="0"/>
                <w:szCs w:val="21"/>
                <w:highlight w:val="none"/>
                <w:lang w:val="en-US" w:eastAsia="zh-CN"/>
              </w:rPr>
              <w:t>10%</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snapToGrid w:val="0"/>
                <w:color w:val="auto"/>
                <w:kern w:val="0"/>
                <w:szCs w:val="21"/>
                <w:highlight w:val="none"/>
                <w:lang w:val="en-US" w:eastAsia="zh-CN"/>
              </w:rPr>
              <w:t>的</w:t>
            </w:r>
            <w:r>
              <w:rPr>
                <w:rFonts w:hint="eastAsia" w:asciiTheme="minorEastAsia" w:hAnsiTheme="minorEastAsia" w:eastAsiaTheme="minorEastAsia" w:cstheme="minorEastAsia"/>
                <w:snapToGrid w:val="0"/>
                <w:color w:val="auto"/>
                <w:kern w:val="0"/>
                <w:szCs w:val="21"/>
                <w:highlight w:val="none"/>
              </w:rPr>
              <w:t>须注明</w:t>
            </w:r>
            <w:r>
              <w:rPr>
                <w:rFonts w:hint="eastAsia" w:asciiTheme="minorEastAsia" w:hAnsiTheme="minorEastAsia" w:eastAsiaTheme="minorEastAsia" w:cstheme="minorEastAsia"/>
                <w:snapToGrid w:val="0"/>
                <w:color w:val="auto"/>
                <w:kern w:val="0"/>
                <w:szCs w:val="21"/>
                <w:highlight w:val="none"/>
                <w:lang w:val="en-US" w:eastAsia="zh-CN"/>
              </w:rPr>
              <w:t>详实</w:t>
            </w:r>
            <w:r>
              <w:rPr>
                <w:rFonts w:hint="eastAsia" w:asciiTheme="minorEastAsia" w:hAnsiTheme="minorEastAsia" w:eastAsiaTheme="minorEastAsia" w:cstheme="minorEastAsia"/>
                <w:snapToGrid w:val="0"/>
                <w:color w:val="auto"/>
                <w:kern w:val="0"/>
                <w:szCs w:val="21"/>
                <w:highlight w:val="none"/>
              </w:rPr>
              <w:t>理由，技术</w:t>
            </w:r>
            <w:r>
              <w:rPr>
                <w:rFonts w:hint="eastAsia" w:asciiTheme="minorEastAsia" w:hAnsiTheme="minorEastAsia" w:eastAsiaTheme="minorEastAsia" w:cstheme="minorEastAsia"/>
                <w:snapToGrid w:val="0"/>
                <w:color w:val="auto"/>
                <w:kern w:val="0"/>
                <w:szCs w:val="21"/>
                <w:highlight w:val="none"/>
                <w:lang w:val="en-US" w:eastAsia="zh-CN"/>
              </w:rPr>
              <w:t>方案</w:t>
            </w:r>
            <w:r>
              <w:rPr>
                <w:rFonts w:hint="eastAsia" w:asciiTheme="minorEastAsia" w:hAnsiTheme="minorEastAsia" w:eastAsiaTheme="minorEastAsia" w:cstheme="minorEastAsia"/>
                <w:snapToGrid w:val="0"/>
                <w:color w:val="auto"/>
                <w:kern w:val="0"/>
                <w:szCs w:val="21"/>
                <w:highlight w:val="none"/>
              </w:rPr>
              <w:t>部分缺项的该项得0分。</w:t>
            </w:r>
          </w:p>
          <w:p>
            <w:pPr>
              <w:spacing w:line="400" w:lineRule="exact"/>
              <w:ind w:firstLine="420" w:firstLineChars="200"/>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评标委员会成员为5人及以上时，所有评委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中去掉一个最高和一个最低分，余下评委</w:t>
            </w:r>
            <w:r>
              <w:rPr>
                <w:rFonts w:hint="eastAsia" w:asciiTheme="minorEastAsia" w:hAnsiTheme="minorEastAsia" w:eastAsiaTheme="minorEastAsia" w:cstheme="minorEastAsia"/>
                <w:snapToGrid w:val="0"/>
                <w:color w:val="auto"/>
                <w:kern w:val="0"/>
                <w:szCs w:val="21"/>
                <w:highlight w:val="none"/>
                <w:lang w:val="en-US" w:eastAsia="zh-CN"/>
              </w:rPr>
              <w:t>评分</w:t>
            </w:r>
            <w:r>
              <w:rPr>
                <w:rFonts w:hint="eastAsia" w:asciiTheme="minorEastAsia" w:hAnsiTheme="minorEastAsia" w:eastAsiaTheme="minorEastAsia" w:cstheme="minorEastAsia"/>
                <w:snapToGrid w:val="0"/>
                <w:color w:val="auto"/>
                <w:kern w:val="0"/>
                <w:szCs w:val="21"/>
                <w:highlight w:val="none"/>
              </w:rPr>
              <w:t>取算术平均值为该投标人技术方案得分。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技术方案得分的最终结果取小数点后两位，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监理依据、监理工作目标</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监理机构设置和岗位职责</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监理工作程序、方法和制度</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质量、进度、造价、安全、环保监理措施</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vAlign w:val="center"/>
          </w:tcPr>
          <w:p>
            <w:pPr>
              <w:rPr>
                <w:rFonts w:hint="eastAsia" w:asciiTheme="minorEastAsia" w:hAnsiTheme="minorEastAsia" w:eastAsiaTheme="minorEastAsia" w:cstheme="minorEastAsia"/>
                <w:color w:val="auto"/>
                <w:highlight w:val="none"/>
              </w:rPr>
            </w:pPr>
          </w:p>
        </w:tc>
        <w:tc>
          <w:tcPr>
            <w:tcW w:w="1782" w:type="dxa"/>
            <w:gridSpan w:val="2"/>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vAlign w:val="center"/>
          </w:tcPr>
          <w:p>
            <w:pPr>
              <w:spacing w:line="400" w:lineRule="exact"/>
              <w:jc w:val="center"/>
              <w:rPr>
                <w:rFonts w:hint="eastAsia" w:asciiTheme="minorEastAsia" w:hAnsiTheme="minorEastAsia" w:eastAsiaTheme="minorEastAsia" w:cstheme="minorEastAsia"/>
                <w:color w:val="auto"/>
                <w:highlight w:val="none"/>
              </w:rPr>
            </w:pPr>
          </w:p>
        </w:tc>
        <w:tc>
          <w:tcPr>
            <w:tcW w:w="486" w:type="dxa"/>
            <w:vMerge w:val="continue"/>
          </w:tcPr>
          <w:p>
            <w:pPr>
              <w:snapToGrid w:val="0"/>
              <w:spacing w:line="400" w:lineRule="exact"/>
              <w:jc w:val="left"/>
              <w:rPr>
                <w:rFonts w:hint="eastAsia" w:asciiTheme="minorEastAsia" w:hAnsiTheme="minorEastAsia" w:eastAsiaTheme="minorEastAsia" w:cstheme="minorEastAsia"/>
                <w:color w:val="auto"/>
                <w:kern w:val="0"/>
                <w:highlight w:val="none"/>
              </w:rPr>
            </w:pPr>
          </w:p>
        </w:tc>
        <w:tc>
          <w:tcPr>
            <w:tcW w:w="1782" w:type="dxa"/>
            <w:gridSpan w:val="2"/>
            <w:vAlign w:val="center"/>
          </w:tcPr>
          <w:p>
            <w:pPr>
              <w:snapToGrid w:val="0"/>
              <w:spacing w:line="400" w:lineRule="exac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55" w:type="dxa"/>
            <w:vMerge w:val="continue"/>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3.2.1（2）</w:t>
            </w:r>
          </w:p>
        </w:tc>
        <w:tc>
          <w:tcPr>
            <w:tcW w:w="155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商务部分得分（B）</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评标标准详见</w:t>
            </w:r>
          </w:p>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2.2.2（2）</w:t>
            </w:r>
          </w:p>
        </w:tc>
        <w:tc>
          <w:tcPr>
            <w:tcW w:w="4855" w:type="dxa"/>
            <w:tcBorders>
              <w:left w:val="single" w:color="auto" w:sz="4" w:space="0"/>
              <w:bottom w:val="single" w:color="auto" w:sz="4" w:space="0"/>
              <w:right w:val="single" w:color="auto" w:sz="4" w:space="0"/>
            </w:tcBorders>
          </w:tcPr>
          <w:p>
            <w:pPr>
              <w:spacing w:after="24" w:afterLines="10"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商务部分评分为客观评分，评标委员会按第2.2.2（2）目各评审因素设定的分值进行评分</w:t>
            </w:r>
            <w:r>
              <w:rPr>
                <w:rFonts w:hint="eastAsia" w:asciiTheme="minorEastAsia" w:hAnsiTheme="minorEastAsia" w:eastAsiaTheme="minorEastAsia" w:cstheme="minorEastAsia"/>
                <w:color w:val="auto"/>
                <w:szCs w:val="21"/>
                <w:highlight w:val="none"/>
                <w:lang w:val="en-US" w:eastAsia="zh-CN"/>
              </w:rPr>
              <w:t>且保证分值统一</w:t>
            </w:r>
            <w:r>
              <w:rPr>
                <w:rFonts w:hint="eastAsia"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3.2.1（3）</w:t>
            </w:r>
          </w:p>
        </w:tc>
        <w:tc>
          <w:tcPr>
            <w:tcW w:w="1559"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投标报价</w:t>
            </w:r>
            <w:r>
              <w:rPr>
                <w:rFonts w:hint="eastAsia" w:asciiTheme="minorEastAsia" w:hAnsiTheme="minorEastAsia" w:eastAsiaTheme="minorEastAsia" w:cstheme="minorEastAsia"/>
                <w:color w:val="auto"/>
                <w:kern w:val="0"/>
                <w:highlight w:val="none"/>
              </w:rPr>
              <w:t>得分</w:t>
            </w:r>
            <w:r>
              <w:rPr>
                <w:rFonts w:hint="eastAsia" w:asciiTheme="minorEastAsia" w:hAnsiTheme="minorEastAsia" w:eastAsiaTheme="minorEastAsia" w:cstheme="minorEastAsia"/>
                <w:color w:val="auto"/>
                <w:spacing w:val="-8"/>
                <w:highlight w:val="none"/>
              </w:rPr>
              <w:t>（C）</w:t>
            </w:r>
          </w:p>
        </w:tc>
        <w:tc>
          <w:tcPr>
            <w:tcW w:w="2268" w:type="dxa"/>
            <w:gridSpan w:val="3"/>
            <w:tcBorders>
              <w:top w:val="single" w:color="auto" w:sz="4" w:space="0"/>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投标总报价</w:t>
            </w:r>
          </w:p>
        </w:tc>
        <w:tc>
          <w:tcPr>
            <w:tcW w:w="4855" w:type="dxa"/>
            <w:tcBorders>
              <w:left w:val="single" w:color="auto" w:sz="4" w:space="0"/>
              <w:bottom w:val="single" w:color="auto" w:sz="4" w:space="0"/>
              <w:right w:val="single" w:color="auto" w:sz="4" w:space="0"/>
            </w:tcBorders>
          </w:tcPr>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方式一</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分。在此基础上，投标总报价与评标基准价相比，每增加1%扣</w:t>
            </w:r>
          </w:p>
          <w:p>
            <w:pPr>
              <w:spacing w:line="400" w:lineRule="exact"/>
              <w:ind w:firstLine="0" w:firstLineChars="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u w:val="none"/>
                <w:lang w:val="en-US" w:eastAsia="zh-CN"/>
              </w:rPr>
              <w:t>0.1</w:t>
            </w:r>
            <w:r>
              <w:rPr>
                <w:rFonts w:hint="eastAsia" w:asciiTheme="minorEastAsia" w:hAnsiTheme="minorEastAsia" w:eastAsiaTheme="minorEastAsia" w:cstheme="minorEastAsia"/>
                <w:i/>
                <w:iCs/>
                <w:color w:val="auto"/>
                <w:szCs w:val="21"/>
                <w:highlight w:val="none"/>
                <w:u w:val="none"/>
              </w:rPr>
              <w:t>～</w:t>
            </w:r>
            <w:r>
              <w:rPr>
                <w:rFonts w:hint="eastAsia" w:asciiTheme="minorEastAsia" w:hAnsiTheme="minorEastAsia" w:eastAsiaTheme="minorEastAsia" w:cstheme="minorEastAsia"/>
                <w:i/>
                <w:iCs/>
                <w:color w:val="auto"/>
                <w:szCs w:val="21"/>
                <w:highlight w:val="none"/>
                <w:u w:val="none"/>
                <w:lang w:val="en-US" w:eastAsia="zh-CN"/>
              </w:rPr>
              <w:t>0.5]</w:t>
            </w:r>
            <w:r>
              <w:rPr>
                <w:rFonts w:hint="eastAsia" w:asciiTheme="minorEastAsia" w:hAnsiTheme="minorEastAsia" w:eastAsiaTheme="minorEastAsia" w:cstheme="minorEastAsia"/>
                <w:color w:val="auto"/>
                <w:szCs w:val="21"/>
                <w:highlight w:val="none"/>
              </w:rPr>
              <w:t>分，每减少1%扣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i/>
                <w:iCs/>
                <w:color w:val="auto"/>
                <w:szCs w:val="21"/>
                <w:highlight w:val="none"/>
                <w:u w:val="none"/>
                <w:lang w:val="en-US" w:eastAsia="zh-CN"/>
              </w:rPr>
              <w:t>[提示：本空格填写数值0.1</w:t>
            </w:r>
            <w:r>
              <w:rPr>
                <w:rFonts w:hint="eastAsia" w:asciiTheme="minorEastAsia" w:hAnsiTheme="minorEastAsia" w:eastAsiaTheme="minorEastAsia" w:cstheme="minorEastAsia"/>
                <w:i/>
                <w:iCs/>
                <w:color w:val="auto"/>
                <w:szCs w:val="21"/>
                <w:highlight w:val="none"/>
                <w:u w:val="none"/>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szCs w:val="21"/>
                <w:highlight w:val="none"/>
                <w:lang w:eastAsia="zh-CN"/>
              </w:rPr>
              <w:t>，扣完为止</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方式二</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分。在此基础上，投标总报价与评标基准价相比，每增加1%扣</w:t>
            </w:r>
          </w:p>
          <w:p>
            <w:pPr>
              <w:spacing w:line="400" w:lineRule="exact"/>
              <w:ind w:firstLine="0" w:firstLineChars="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lang w:val="en-US" w:eastAsia="zh-CN"/>
              </w:rPr>
              <w:t>0.1</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szCs w:val="21"/>
                <w:highlight w:val="none"/>
                <w:lang w:val="en-US" w:eastAsia="zh-CN"/>
              </w:rPr>
              <w:t>扣完为止；</w:t>
            </w:r>
            <w:r>
              <w:rPr>
                <w:rFonts w:hint="eastAsia" w:asciiTheme="minorEastAsia" w:hAnsiTheme="minorEastAsia" w:eastAsiaTheme="minorEastAsia" w:cstheme="minorEastAsia"/>
                <w:color w:val="auto"/>
                <w:szCs w:val="21"/>
                <w:highlight w:val="none"/>
              </w:rPr>
              <w:t>每减少1%加</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lang w:val="en-US" w:eastAsia="zh-CN"/>
              </w:rPr>
              <w:t>0.1</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最多加</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方式三</w:t>
            </w:r>
            <w:r>
              <w:rPr>
                <w:rFonts w:hint="eastAsia" w:asciiTheme="minorEastAsia" w:hAnsiTheme="minorEastAsia" w:eastAsiaTheme="minorEastAsia" w:cstheme="minorEastAsia"/>
                <w:i/>
                <w:color w:val="auto"/>
                <w:kern w:val="0"/>
                <w:szCs w:val="21"/>
                <w:highlight w:val="none"/>
              </w:rPr>
              <w:t>[提示：</w:t>
            </w:r>
            <w:r>
              <w:rPr>
                <w:rFonts w:hint="eastAsia" w:asciiTheme="minorEastAsia" w:hAnsiTheme="minorEastAsia" w:eastAsiaTheme="minorEastAsia" w:cstheme="minorEastAsia"/>
                <w:i/>
                <w:color w:val="auto"/>
                <w:kern w:val="0"/>
                <w:szCs w:val="21"/>
                <w:highlight w:val="none"/>
                <w:lang w:val="en-US" w:eastAsia="zh-CN"/>
              </w:rPr>
              <w:t>适用于</w:t>
            </w:r>
            <w:r>
              <w:rPr>
                <w:rFonts w:hint="eastAsia" w:asciiTheme="minorEastAsia" w:hAnsiTheme="minorEastAsia" w:eastAsiaTheme="minorEastAsia" w:cstheme="minorEastAsia"/>
                <w:i/>
                <w:color w:val="auto"/>
                <w:kern w:val="0"/>
                <w:szCs w:val="21"/>
                <w:highlight w:val="none"/>
              </w:rPr>
              <w:t>第2.2.3项“评标基准价计算方法”选择</w:t>
            </w:r>
            <w:r>
              <w:rPr>
                <w:rFonts w:hint="eastAsia" w:asciiTheme="minorEastAsia" w:hAnsiTheme="minorEastAsia" w:eastAsiaTheme="minorEastAsia" w:cstheme="minorEastAsia"/>
                <w:i/>
                <w:color w:val="auto"/>
                <w:kern w:val="0"/>
                <w:szCs w:val="21"/>
                <w:highlight w:val="none"/>
                <w:lang w:val="en-US" w:eastAsia="zh-CN"/>
              </w:rPr>
              <w:t>方式五的</w:t>
            </w:r>
            <w:r>
              <w:rPr>
                <w:rFonts w:hint="eastAsia" w:asciiTheme="minorEastAsia" w:hAnsiTheme="minorEastAsia" w:eastAsiaTheme="minorEastAsia" w:cstheme="minorEastAsia"/>
                <w:i/>
                <w:color w:val="auto"/>
                <w:kern w:val="0"/>
                <w:szCs w:val="21"/>
                <w:highlight w:val="none"/>
              </w:rPr>
              <w:t>。]</w:t>
            </w:r>
          </w:p>
          <w:p>
            <w:pPr>
              <w:spacing w:line="400" w:lineRule="exact"/>
              <w:ind w:firstLine="0" w:firstLineChars="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的投标总报</w:t>
            </w:r>
            <w:r>
              <w:rPr>
                <w:rFonts w:hint="eastAsia" w:asciiTheme="minorEastAsia" w:hAnsiTheme="minorEastAsia" w:eastAsiaTheme="minorEastAsia" w:cstheme="minorEastAsia"/>
                <w:color w:val="auto"/>
                <w:kern w:val="0"/>
                <w:szCs w:val="21"/>
                <w:highlight w:val="none"/>
              </w:rPr>
              <w:t>价</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kern w:val="0"/>
                <w:szCs w:val="21"/>
                <w:highlight w:val="none"/>
              </w:rPr>
              <w:t>在此基础上，投标总报价与评标基准价相比，每增加1%扣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kern w:val="0"/>
                <w:szCs w:val="21"/>
                <w:highlight w:val="none"/>
                <w:lang w:val="en-US" w:eastAsia="zh-CN"/>
              </w:rPr>
              <w:t>0.1</w:t>
            </w:r>
            <w:r>
              <w:rPr>
                <w:rFonts w:hint="eastAsia" w:asciiTheme="minorEastAsia" w:hAnsiTheme="minorEastAsia" w:eastAsiaTheme="minorEastAsia" w:cstheme="minorEastAsia"/>
                <w:i/>
                <w:iCs/>
                <w:color w:val="auto"/>
                <w:kern w:val="0"/>
                <w:szCs w:val="21"/>
                <w:highlight w:val="none"/>
              </w:rPr>
              <w:t>～</w:t>
            </w:r>
            <w:r>
              <w:rPr>
                <w:rFonts w:hint="eastAsia" w:asciiTheme="minorEastAsia" w:hAnsiTheme="minorEastAsia" w:eastAsiaTheme="minorEastAsia" w:cstheme="minorEastAsia"/>
                <w:i/>
                <w:iCs/>
                <w:color w:val="auto"/>
                <w:kern w:val="0"/>
                <w:szCs w:val="21"/>
                <w:highlight w:val="none"/>
                <w:lang w:val="en-US" w:eastAsia="zh-CN"/>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kern w:val="0"/>
                <w:szCs w:val="21"/>
                <w:highlight w:val="none"/>
              </w:rPr>
              <w:t>分</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lang w:val="en-US" w:eastAsia="zh-CN"/>
              </w:rPr>
              <w:t>扣完为止</w:t>
            </w:r>
            <w:r>
              <w:rPr>
                <w:rFonts w:hint="eastAsia" w:asciiTheme="minorEastAsia" w:hAnsiTheme="minorEastAsia" w:eastAsiaTheme="minorEastAsia" w:cstheme="minorEastAsia"/>
                <w:color w:val="auto"/>
                <w:kern w:val="0"/>
                <w:szCs w:val="21"/>
                <w:highlight w:val="none"/>
              </w:rPr>
              <w:t>。</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未参与评标基准价计算的投标</w:t>
            </w:r>
            <w:r>
              <w:rPr>
                <w:rFonts w:hint="eastAsia" w:asciiTheme="minorEastAsia" w:hAnsiTheme="minorEastAsia" w:eastAsiaTheme="minorEastAsia" w:cstheme="minorEastAsia"/>
                <w:color w:val="auto"/>
                <w:kern w:val="0"/>
                <w:szCs w:val="21"/>
                <w:highlight w:val="none"/>
                <w:lang w:val="en-US" w:eastAsia="zh-CN"/>
              </w:rPr>
              <w:t>总</w:t>
            </w:r>
            <w:r>
              <w:rPr>
                <w:rFonts w:hint="eastAsia" w:asciiTheme="minorEastAsia" w:hAnsiTheme="minorEastAsia" w:eastAsiaTheme="minorEastAsia" w:cstheme="minorEastAsia"/>
                <w:color w:val="auto"/>
                <w:kern w:val="0"/>
                <w:szCs w:val="21"/>
                <w:highlight w:val="none"/>
              </w:rPr>
              <w:t>报价，仍应参加计算相应分值。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投标总报价</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kern w:val="0"/>
                <w:highlight w:val="none"/>
                <w:u w:val="single"/>
              </w:rPr>
              <w:t>……</w:t>
            </w:r>
          </w:p>
        </w:tc>
        <w:tc>
          <w:tcPr>
            <w:tcW w:w="4855" w:type="dxa"/>
            <w:tcBorders>
              <w:left w:val="single" w:color="auto" w:sz="4" w:space="0"/>
              <w:bottom w:val="single" w:color="auto" w:sz="4" w:space="0"/>
              <w:right w:val="single" w:color="auto" w:sz="4" w:space="0"/>
            </w:tcBorders>
            <w:vAlign w:val="center"/>
          </w:tcPr>
          <w:p>
            <w:pPr>
              <w:snapToGrid w:val="0"/>
              <w:spacing w:line="400" w:lineRule="exact"/>
              <w:ind w:firstLine="421" w:firstLineChars="200"/>
              <w:jc w:val="left"/>
              <w:rPr>
                <w:rFonts w:hint="eastAsia" w:asciiTheme="minorEastAsia" w:hAnsiTheme="minorEastAsia" w:eastAsiaTheme="minorEastAsia" w:cstheme="minorEastAsia"/>
                <w:b/>
                <w:bCs/>
                <w:color w:val="auto"/>
                <w:kern w:val="0"/>
                <w:highlight w:val="none"/>
                <w:lang w:val="en-US" w:eastAsia="zh-CN"/>
              </w:rPr>
            </w:pPr>
            <w:r>
              <w:rPr>
                <w:rFonts w:hint="eastAsia" w:asciiTheme="minorEastAsia" w:hAnsiTheme="minorEastAsia" w:eastAsiaTheme="minorEastAsia" w:cstheme="minorEastAsia"/>
                <w:b/>
                <w:bCs/>
                <w:color w:val="auto"/>
                <w:kern w:val="0"/>
                <w:highlight w:val="none"/>
              </w:rPr>
              <w:t>□</w:t>
            </w:r>
            <w:r>
              <w:rPr>
                <w:rFonts w:hint="eastAsia" w:asciiTheme="minorEastAsia" w:hAnsiTheme="minorEastAsia" w:eastAsiaTheme="minorEastAsia" w:cstheme="minorEastAsia"/>
                <w:b/>
                <w:bCs/>
                <w:color w:val="auto"/>
                <w:kern w:val="0"/>
                <w:highlight w:val="none"/>
                <w:lang w:val="en-US" w:eastAsia="zh-CN"/>
              </w:rPr>
              <w:t>方式四</w:t>
            </w:r>
            <w:r>
              <w:rPr>
                <w:rFonts w:hint="eastAsia" w:asciiTheme="minorEastAsia" w:hAnsiTheme="minorEastAsia" w:eastAsiaTheme="minorEastAsia" w:cstheme="minorEastAsia"/>
                <w:i/>
                <w:color w:val="auto"/>
                <w:kern w:val="0"/>
                <w:szCs w:val="21"/>
                <w:highlight w:val="none"/>
              </w:rPr>
              <w:t>[提示：</w:t>
            </w:r>
            <w:r>
              <w:rPr>
                <w:rFonts w:hint="eastAsia" w:asciiTheme="minorEastAsia" w:hAnsiTheme="minorEastAsia" w:eastAsiaTheme="minorEastAsia" w:cstheme="minorEastAsia"/>
                <w:i/>
                <w:color w:val="auto"/>
                <w:kern w:val="0"/>
                <w:szCs w:val="21"/>
                <w:highlight w:val="none"/>
                <w:lang w:val="en-US" w:eastAsia="zh-CN"/>
              </w:rPr>
              <w:t>适用于</w:t>
            </w:r>
            <w:r>
              <w:rPr>
                <w:rFonts w:hint="eastAsia" w:asciiTheme="minorEastAsia" w:hAnsiTheme="minorEastAsia" w:eastAsiaTheme="minorEastAsia" w:cstheme="minorEastAsia"/>
                <w:i/>
                <w:color w:val="auto"/>
                <w:kern w:val="0"/>
                <w:szCs w:val="21"/>
                <w:highlight w:val="none"/>
              </w:rPr>
              <w:t>第2.2.3项“评标基准价计算方法”选择</w:t>
            </w:r>
            <w:r>
              <w:rPr>
                <w:rFonts w:hint="eastAsia" w:asciiTheme="minorEastAsia" w:hAnsiTheme="minorEastAsia" w:eastAsiaTheme="minorEastAsia" w:cstheme="minorEastAsia"/>
                <w:i/>
                <w:color w:val="auto"/>
                <w:kern w:val="0"/>
                <w:szCs w:val="21"/>
                <w:highlight w:val="none"/>
                <w:lang w:val="en-US" w:eastAsia="zh-CN"/>
              </w:rPr>
              <w:t>方式六的</w:t>
            </w:r>
            <w:r>
              <w:rPr>
                <w:rFonts w:hint="eastAsia" w:asciiTheme="minorEastAsia" w:hAnsiTheme="minorEastAsia" w:eastAsiaTheme="minorEastAsia" w:cstheme="minorEastAsia"/>
                <w:i/>
                <w:color w:val="auto"/>
                <w:kern w:val="0"/>
                <w:szCs w:val="21"/>
                <w:highlight w:val="none"/>
              </w:rPr>
              <w:t>。]</w:t>
            </w:r>
          </w:p>
          <w:p>
            <w:pPr>
              <w:snapToGrid w:val="0"/>
              <w:spacing w:line="400" w:lineRule="exact"/>
              <w:ind w:firstLine="420" w:firstLineChars="200"/>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lang w:eastAsia="zh-CN"/>
              </w:rPr>
              <w:t>……</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color w:val="auto"/>
                <w:szCs w:val="21"/>
                <w:highlight w:val="none"/>
              </w:rPr>
              <w:t>招标人在编制招标文件时，可根据</w:t>
            </w:r>
            <w:r>
              <w:rPr>
                <w:rFonts w:hint="eastAsia" w:asciiTheme="minorEastAsia" w:hAnsiTheme="minorEastAsia" w:eastAsiaTheme="minorEastAsia" w:cstheme="minorEastAsia"/>
                <w:i/>
                <w:color w:val="auto"/>
                <w:szCs w:val="21"/>
                <w:highlight w:val="none"/>
                <w:lang w:val="en-US" w:eastAsia="zh-CN"/>
              </w:rPr>
              <w:t>项目</w:t>
            </w:r>
            <w:r>
              <w:rPr>
                <w:rFonts w:hint="eastAsia" w:asciiTheme="minorEastAsia" w:hAnsiTheme="minorEastAsia" w:eastAsiaTheme="minorEastAsia" w:cstheme="minorEastAsia"/>
                <w:i/>
                <w:color w:val="auto"/>
                <w:szCs w:val="21"/>
                <w:highlight w:val="none"/>
              </w:rPr>
              <w:t>实际情况</w:t>
            </w:r>
            <w:r>
              <w:rPr>
                <w:rFonts w:hint="eastAsia" w:asciiTheme="minorEastAsia" w:hAnsiTheme="minorEastAsia" w:eastAsiaTheme="minorEastAsia" w:cstheme="minorEastAsia"/>
                <w:i/>
                <w:iCs/>
                <w:color w:val="auto"/>
                <w:kern w:val="0"/>
                <w:szCs w:val="21"/>
                <w:highlight w:val="none"/>
                <w:lang w:val="en-US" w:eastAsia="zh-CN"/>
              </w:rPr>
              <w:t>填写本项目投标报价得分的要求</w:t>
            </w:r>
            <w:r>
              <w:rPr>
                <w:rFonts w:hint="eastAsia" w:asciiTheme="minorEastAsia" w:hAnsiTheme="minorEastAsia" w:eastAsiaTheme="minorEastAsia" w:cstheme="minorEastAsia"/>
                <w:i/>
                <w:color w:val="auto"/>
                <w:szCs w:val="21"/>
                <w:highlight w:val="none"/>
                <w:lang w:val="en-US" w:eastAsia="zh-CN"/>
              </w:rPr>
              <w:t>，填写</w:t>
            </w:r>
            <w:r>
              <w:rPr>
                <w:rFonts w:hint="eastAsia" w:asciiTheme="minorEastAsia" w:hAnsiTheme="minorEastAsia" w:eastAsiaTheme="minorEastAsia" w:cstheme="minorEastAsia"/>
                <w:i/>
                <w:color w:val="auto"/>
                <w:szCs w:val="21"/>
                <w:highlight w:val="none"/>
              </w:rPr>
              <w:t>的内容不得违背法律、法规及规范性文件的规定</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0"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1559" w:type="dxa"/>
            <w:vMerge w:val="continue"/>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p>
        </w:tc>
        <w:tc>
          <w:tcPr>
            <w:tcW w:w="226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u w:val="single"/>
                <w:lang w:eastAsia="zh-CN"/>
              </w:rPr>
            </w:pPr>
            <w:r>
              <w:rPr>
                <w:rFonts w:hint="eastAsia" w:asciiTheme="minorEastAsia" w:hAnsiTheme="minorEastAsia" w:eastAsiaTheme="minorEastAsia" w:cstheme="minorEastAsia"/>
                <w:color w:val="auto"/>
                <w:kern w:val="0"/>
                <w:highlight w:val="none"/>
                <w:u w:val="none"/>
              </w:rPr>
              <w:t>□</w:t>
            </w:r>
            <w:r>
              <w:rPr>
                <w:rFonts w:hint="eastAsia" w:asciiTheme="minorEastAsia" w:hAnsiTheme="minorEastAsia" w:eastAsiaTheme="minorEastAsia" w:cstheme="minorEastAsia"/>
                <w:color w:val="auto"/>
                <w:kern w:val="0"/>
                <w:highlight w:val="none"/>
                <w:u w:val="none"/>
                <w:lang w:eastAsia="zh-CN"/>
              </w:rPr>
              <w:t>延期监理费人•月</w:t>
            </w:r>
          </w:p>
        </w:tc>
        <w:tc>
          <w:tcPr>
            <w:tcW w:w="4855" w:type="dxa"/>
            <w:tcBorders>
              <w:left w:val="single" w:color="auto" w:sz="4" w:space="0"/>
              <w:bottom w:val="single" w:color="auto" w:sz="4" w:space="0"/>
              <w:right w:val="single" w:color="auto" w:sz="4" w:space="0"/>
            </w:tcBorders>
            <w:vAlign w:val="center"/>
          </w:tcPr>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rPr>
              <w:t>所有通过初步评审和本章第2.2.2（3）目评审合格的投标人</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szCs w:val="21"/>
                <w:highlight w:val="none"/>
              </w:rPr>
              <w:t>得</w:t>
            </w:r>
            <w:r>
              <w:rPr>
                <w:rFonts w:hint="eastAsia" w:asciiTheme="minorEastAsia" w:hAnsiTheme="minorEastAsia" w:eastAsiaTheme="minorEastAsia" w:cstheme="minorEastAsia"/>
                <w:bCs/>
                <w:color w:val="auto"/>
                <w:szCs w:val="28"/>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分。在此基础上，</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szCs w:val="21"/>
                <w:highlight w:val="none"/>
              </w:rPr>
              <w:t>与评标基准价相比，每增加1%扣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rPr>
              <w:t>0.</w:t>
            </w:r>
            <w:r>
              <w:rPr>
                <w:rFonts w:hint="eastAsia" w:asciiTheme="minorEastAsia" w:hAnsiTheme="minorEastAsia" w:eastAsiaTheme="minorEastAsia" w:cstheme="minorEastAsia"/>
                <w:i/>
                <w:iCs/>
                <w:color w:val="auto"/>
                <w:szCs w:val="21"/>
                <w:highlight w:val="none"/>
                <w:lang w:val="en-US" w:eastAsia="zh-CN"/>
              </w:rPr>
              <w:t>1</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分，每减少1%扣</w:t>
            </w:r>
            <w:r>
              <w:rPr>
                <w:rFonts w:hint="eastAsia" w:asciiTheme="minorEastAsia" w:hAnsiTheme="minorEastAsia" w:eastAsiaTheme="minorEastAsia" w:cstheme="minorEastAsia"/>
                <w:bCs/>
                <w:color w:val="auto"/>
                <w:szCs w:val="28"/>
                <w:highlight w:val="none"/>
                <w:u w:val="single"/>
              </w:rPr>
              <w:t xml:space="preserve">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lang w:val="en-US" w:eastAsia="zh-CN"/>
              </w:rPr>
              <w:t>0.1</w:t>
            </w:r>
            <w:r>
              <w:rPr>
                <w:rFonts w:hint="eastAsia" w:asciiTheme="minorEastAsia" w:hAnsiTheme="minorEastAsia" w:eastAsiaTheme="minorEastAsia" w:cstheme="minorEastAsia"/>
                <w:i/>
                <w:iCs/>
                <w:color w:val="auto"/>
                <w:szCs w:val="21"/>
                <w:highlight w:val="none"/>
              </w:rPr>
              <w:t>～</w:t>
            </w:r>
            <w:r>
              <w:rPr>
                <w:rFonts w:hint="eastAsia" w:asciiTheme="minorEastAsia" w:hAnsiTheme="minorEastAsia" w:eastAsiaTheme="minorEastAsia" w:cstheme="minorEastAsia"/>
                <w:i/>
                <w:iCs/>
                <w:color w:val="auto"/>
                <w:szCs w:val="21"/>
                <w:highlight w:val="none"/>
                <w:lang w:val="en-US" w:eastAsia="zh-CN"/>
              </w:rPr>
              <w:t>0.5</w:t>
            </w:r>
            <w:r>
              <w:rPr>
                <w:rFonts w:hint="eastAsia" w:asciiTheme="minorEastAsia" w:hAnsiTheme="minorEastAsia" w:eastAsiaTheme="minorEastAsia" w:cstheme="minorEastAsia"/>
                <w:i/>
                <w:iCs/>
                <w:color w:val="auto"/>
                <w:szCs w:val="21"/>
                <w:highlight w:val="none"/>
                <w:u w:val="none"/>
                <w:lang w:val="en-US" w:eastAsia="zh-CN"/>
              </w:rPr>
              <w:t>]</w:t>
            </w:r>
            <w:r>
              <w:rPr>
                <w:rFonts w:hint="eastAsia" w:asciiTheme="minorEastAsia" w:hAnsiTheme="minorEastAsia" w:eastAsiaTheme="minorEastAsia" w:cstheme="minorEastAsia"/>
                <w:color w:val="auto"/>
                <w:szCs w:val="21"/>
                <w:highlight w:val="none"/>
              </w:rPr>
              <w:t>分</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扣完为止</w:t>
            </w:r>
            <w:r>
              <w:rPr>
                <w:rFonts w:hint="eastAsia" w:asciiTheme="minorEastAsia" w:hAnsiTheme="minorEastAsia" w:eastAsiaTheme="minorEastAsia" w:cstheme="minorEastAsia"/>
                <w:color w:val="auto"/>
                <w:szCs w:val="21"/>
                <w:highlight w:val="none"/>
              </w:rPr>
              <w:t>。</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按插入法计算得分。</w:t>
            </w:r>
          </w:p>
          <w:p>
            <w:pPr>
              <w:spacing w:line="400" w:lineRule="exact"/>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未参与评标基准价计算的</w:t>
            </w: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szCs w:val="21"/>
                <w:highlight w:val="none"/>
              </w:rPr>
              <w:t>，仍应参加计算相应分值。</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highlight w:val="none"/>
                <w:u w:val="none"/>
                <w:lang w:eastAsia="zh-CN"/>
              </w:rPr>
              <w:t>延期监理费人•月</w:t>
            </w:r>
            <w:r>
              <w:rPr>
                <w:rFonts w:hint="eastAsia" w:asciiTheme="minorEastAsia" w:hAnsiTheme="minorEastAsia" w:eastAsiaTheme="minorEastAsia" w:cstheme="minorEastAsia"/>
                <w:color w:val="auto"/>
                <w:kern w:val="0"/>
                <w:szCs w:val="21"/>
                <w:highlight w:val="none"/>
                <w:lang w:val="en-US" w:eastAsia="zh-CN"/>
              </w:rPr>
              <w:t>得分</w:t>
            </w:r>
            <w:r>
              <w:rPr>
                <w:rFonts w:hint="eastAsia" w:asciiTheme="minorEastAsia" w:hAnsiTheme="minorEastAsia" w:eastAsiaTheme="minorEastAsia" w:cstheme="minorEastAsia"/>
                <w:color w:val="auto"/>
                <w:kern w:val="0"/>
                <w:szCs w:val="21"/>
                <w:highlight w:val="none"/>
              </w:rPr>
              <w:t>最终结果取小数点后两位，</w:t>
            </w:r>
            <w:r>
              <w:rPr>
                <w:rFonts w:hint="eastAsia" w:asciiTheme="minorEastAsia" w:hAnsiTheme="minorEastAsia" w:eastAsiaTheme="minorEastAsia" w:cstheme="minorEastAsia"/>
                <w:color w:val="auto"/>
                <w:kern w:val="0"/>
                <w:szCs w:val="21"/>
                <w:highlight w:val="none"/>
                <w:lang w:val="en-US" w:eastAsia="zh-CN"/>
              </w:rPr>
              <w:t>小数点后</w:t>
            </w:r>
            <w:r>
              <w:rPr>
                <w:rFonts w:hint="eastAsia" w:asciiTheme="minorEastAsia" w:hAnsiTheme="minorEastAsia" w:eastAsiaTheme="minorEastAsia" w:cstheme="minorEastAsia"/>
                <w:color w:val="auto"/>
                <w:kern w:val="0"/>
                <w:szCs w:val="21"/>
                <w:highlight w:val="none"/>
              </w:rPr>
              <w:t>第三位四舍五入。</w:t>
            </w:r>
          </w:p>
          <w:p>
            <w:pPr>
              <w:spacing w:line="400" w:lineRule="exact"/>
              <w:ind w:firstLine="420" w:firstLineChars="200"/>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iCs/>
                <w:color w:val="auto"/>
                <w:kern w:val="0"/>
                <w:szCs w:val="21"/>
                <w:highlight w:val="none"/>
                <w:lang w:val="en-US" w:eastAsia="zh-CN"/>
              </w:rPr>
              <w:t>[提示：适用于需要对</w:t>
            </w:r>
            <w:r>
              <w:rPr>
                <w:rFonts w:hint="eastAsia" w:asciiTheme="minorEastAsia" w:hAnsiTheme="minorEastAsia" w:eastAsiaTheme="minorEastAsia" w:cstheme="minorEastAsia"/>
                <w:i/>
                <w:iCs/>
                <w:color w:val="auto"/>
                <w:kern w:val="0"/>
                <w:highlight w:val="none"/>
                <w:u w:val="none"/>
                <w:lang w:eastAsia="zh-CN"/>
              </w:rPr>
              <w:t>延期监理费人•月计算</w:t>
            </w:r>
            <w:r>
              <w:rPr>
                <w:rFonts w:hint="eastAsia" w:asciiTheme="minorEastAsia" w:hAnsiTheme="minorEastAsia" w:eastAsiaTheme="minorEastAsia" w:cstheme="minorEastAsia"/>
                <w:i/>
                <w:iCs/>
                <w:color w:val="auto"/>
                <w:kern w:val="0"/>
                <w:szCs w:val="21"/>
                <w:highlight w:val="none"/>
                <w:lang w:eastAsia="zh-CN"/>
              </w:rPr>
              <w:t>报价得分的。</w:t>
            </w:r>
            <w:r>
              <w:rPr>
                <w:rFonts w:hint="eastAsia" w:asciiTheme="minorEastAsia" w:hAnsiTheme="minorEastAsia" w:eastAsiaTheme="minorEastAsia" w:cstheme="minorEastAsia"/>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0" w:type="dxa"/>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3.2.3</w:t>
            </w:r>
          </w:p>
        </w:tc>
        <w:tc>
          <w:tcPr>
            <w:tcW w:w="1559" w:type="dxa"/>
            <w:tcBorders>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1"/>
                <w:highlight w:val="none"/>
              </w:rPr>
              <w:t>投标人得分</w:t>
            </w:r>
          </w:p>
        </w:tc>
        <w:tc>
          <w:tcPr>
            <w:tcW w:w="7123" w:type="dxa"/>
            <w:gridSpan w:val="4"/>
            <w:tcBorders>
              <w:left w:val="single" w:color="auto" w:sz="4" w:space="0"/>
              <w:bottom w:val="single" w:color="auto" w:sz="4" w:space="0"/>
              <w:right w:val="single" w:color="auto" w:sz="4" w:space="0"/>
            </w:tcBorders>
            <w:vAlign w:val="center"/>
          </w:tcPr>
          <w:p>
            <w:pPr>
              <w:spacing w:line="400" w:lineRule="exact"/>
              <w:ind w:firstLine="18" w:firstLineChars="9"/>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投标人得分=A+B+C</w:t>
            </w:r>
          </w:p>
        </w:tc>
      </w:tr>
    </w:tbl>
    <w:p>
      <w:pPr>
        <w:pStyle w:val="4"/>
        <w:spacing w:before="0" w:after="0" w:line="360" w:lineRule="auto"/>
        <w:rPr>
          <w:rFonts w:asciiTheme="minorEastAsia" w:hAnsiTheme="minorEastAsia" w:eastAsiaTheme="minorEastAsia"/>
          <w:b w:val="0"/>
          <w:snapToGrid w:val="0"/>
          <w:color w:val="auto"/>
          <w:highlight w:val="none"/>
        </w:rPr>
      </w:pPr>
      <w:r>
        <w:rPr>
          <w:rFonts w:ascii="宋体" w:hAnsi="宋体"/>
          <w:b w:val="0"/>
          <w:snapToGrid w:val="0"/>
          <w:color w:val="auto"/>
          <w:highlight w:val="none"/>
        </w:rPr>
        <w:br w:type="page"/>
      </w:r>
      <w:bookmarkStart w:id="509" w:name="_Toc57795929"/>
      <w:bookmarkStart w:id="510" w:name="_Toc31429"/>
      <w:r>
        <w:rPr>
          <w:rFonts w:hint="eastAsia" w:cs="宋体" w:asciiTheme="minorEastAsia" w:hAnsiTheme="minorEastAsia" w:eastAsiaTheme="minorEastAsia"/>
          <w:color w:val="auto"/>
          <w:sz w:val="28"/>
          <w:szCs w:val="28"/>
          <w:highlight w:val="none"/>
        </w:rPr>
        <w:t>1. 评标方法</w:t>
      </w:r>
      <w:bookmarkEnd w:id="508"/>
      <w:bookmarkEnd w:id="509"/>
      <w:bookmarkEnd w:id="51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本次评标采用综合</w:t>
      </w:r>
      <w:r>
        <w:rPr>
          <w:rFonts w:hint="eastAsia" w:asciiTheme="minorEastAsia" w:hAnsiTheme="minorEastAsia" w:eastAsiaTheme="minorEastAsia"/>
          <w:color w:val="auto"/>
          <w:kern w:val="0"/>
          <w:szCs w:val="21"/>
          <w:highlight w:val="none"/>
        </w:rPr>
        <w:t>评估</w:t>
      </w:r>
      <w:r>
        <w:rPr>
          <w:rFonts w:asciiTheme="minorEastAsia" w:hAnsiTheme="minorEastAsia" w:eastAsiaTheme="minorEastAsia"/>
          <w:color w:val="auto"/>
          <w:kern w:val="0"/>
          <w:szCs w:val="21"/>
          <w:highlight w:val="none"/>
        </w:rPr>
        <w:t>法</w:t>
      </w:r>
      <w:r>
        <w:rPr>
          <w:rFonts w:asciiTheme="minorEastAsia" w:hAnsiTheme="minorEastAsia" w:eastAsiaTheme="minorEastAsia"/>
          <w:color w:val="auto"/>
          <w:spacing w:val="-47"/>
          <w:kern w:val="0"/>
          <w:szCs w:val="21"/>
          <w:highlight w:val="none"/>
        </w:rPr>
        <w:t>。</w:t>
      </w:r>
      <w:r>
        <w:rPr>
          <w:rFonts w:asciiTheme="minorEastAsia" w:hAnsiTheme="minorEastAsia" w:eastAsiaTheme="minorEastAsia"/>
          <w:color w:val="auto"/>
          <w:kern w:val="0"/>
          <w:szCs w:val="21"/>
          <w:highlight w:val="none"/>
        </w:rPr>
        <w:t xml:space="preserve">评标委员会按照本章第 </w:t>
      </w:r>
      <w:r>
        <w:rPr>
          <w:rFonts w:asciiTheme="minorEastAsia" w:hAnsiTheme="minorEastAsia" w:eastAsiaTheme="minorEastAsia"/>
          <w:color w:val="auto"/>
          <w:spacing w:val="1"/>
          <w:kern w:val="0"/>
          <w:szCs w:val="21"/>
          <w:highlight w:val="none"/>
        </w:rPr>
        <w:t>2</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kern w:val="0"/>
          <w:szCs w:val="21"/>
          <w:highlight w:val="none"/>
        </w:rPr>
        <w:t>2</w:t>
      </w:r>
      <w:r>
        <w:rPr>
          <w:rFonts w:asciiTheme="minorEastAsia" w:hAnsiTheme="minorEastAsia" w:eastAsiaTheme="minorEastAsia"/>
          <w:color w:val="auto"/>
          <w:spacing w:val="1"/>
          <w:kern w:val="0"/>
          <w:szCs w:val="21"/>
          <w:highlight w:val="none"/>
        </w:rPr>
        <w:t xml:space="preserve"> </w:t>
      </w:r>
      <w:r>
        <w:rPr>
          <w:rFonts w:asciiTheme="minorEastAsia" w:hAnsiTheme="minorEastAsia" w:eastAsiaTheme="minorEastAsia"/>
          <w:color w:val="auto"/>
          <w:kern w:val="0"/>
          <w:szCs w:val="21"/>
          <w:highlight w:val="none"/>
        </w:rPr>
        <w:t>款</w:t>
      </w:r>
      <w:r>
        <w:rPr>
          <w:rFonts w:asciiTheme="minorEastAsia" w:hAnsiTheme="minorEastAsia" w:eastAsiaTheme="minorEastAsia"/>
          <w:color w:val="auto"/>
          <w:spacing w:val="-1"/>
          <w:kern w:val="0"/>
          <w:szCs w:val="21"/>
          <w:highlight w:val="none"/>
        </w:rPr>
        <w:t>规</w:t>
      </w:r>
      <w:r>
        <w:rPr>
          <w:rFonts w:asciiTheme="minorEastAsia" w:hAnsiTheme="minorEastAsia" w:eastAsiaTheme="minorEastAsia"/>
          <w:color w:val="auto"/>
          <w:kern w:val="0"/>
          <w:szCs w:val="21"/>
          <w:highlight w:val="none"/>
        </w:rPr>
        <w:t>定的评分标准进行</w:t>
      </w:r>
      <w:r>
        <w:rPr>
          <w:rFonts w:hint="eastAsia" w:asciiTheme="minorEastAsia" w:hAnsiTheme="minorEastAsia" w:eastAsiaTheme="minorEastAsia"/>
          <w:color w:val="auto"/>
          <w:kern w:val="0"/>
          <w:szCs w:val="21"/>
          <w:highlight w:val="none"/>
          <w:lang w:val="en-US" w:eastAsia="zh-CN"/>
        </w:rPr>
        <w:t>评分</w:t>
      </w:r>
      <w:r>
        <w:rPr>
          <w:rFonts w:asciiTheme="minorEastAsia" w:hAnsiTheme="minorEastAsia" w:eastAsiaTheme="minorEastAsia"/>
          <w:color w:val="auto"/>
          <w:kern w:val="0"/>
          <w:szCs w:val="21"/>
          <w:highlight w:val="none"/>
        </w:rPr>
        <w:t>，按得分由高到低顺序推荐中标候选人</w:t>
      </w:r>
      <w:r>
        <w:rPr>
          <w:rFonts w:asciiTheme="minorEastAsia" w:hAnsiTheme="minorEastAsia" w:eastAsiaTheme="minorEastAsia"/>
          <w:color w:val="auto"/>
          <w:spacing w:val="-20"/>
          <w:kern w:val="0"/>
          <w:szCs w:val="21"/>
          <w:highlight w:val="none"/>
        </w:rPr>
        <w:t>，</w:t>
      </w:r>
      <w:r>
        <w:rPr>
          <w:rFonts w:asciiTheme="minorEastAsia" w:hAnsiTheme="minorEastAsia" w:eastAsiaTheme="minorEastAsia"/>
          <w:color w:val="auto"/>
          <w:kern w:val="0"/>
          <w:szCs w:val="21"/>
          <w:highlight w:val="none"/>
        </w:rPr>
        <w:t>或根据招标人授权直接确定中标人</w:t>
      </w:r>
      <w:r>
        <w:rPr>
          <w:rFonts w:hint="eastAsia" w:asciiTheme="minorEastAsia" w:hAnsiTheme="minorEastAsia" w:eastAsiaTheme="minorEastAsia"/>
          <w:color w:val="auto"/>
          <w:kern w:val="0"/>
          <w:szCs w:val="21"/>
          <w:highlight w:val="none"/>
        </w:rPr>
        <w:t>，若出现投标人综合评分相等的，以评标办法前附表约定的原则确定排序</w:t>
      </w:r>
      <w:r>
        <w:rPr>
          <w:rFonts w:asciiTheme="minorEastAsia" w:hAnsiTheme="minorEastAsia" w:eastAsiaTheme="minorEastAsia"/>
          <w:color w:val="auto"/>
          <w:spacing w:val="-31"/>
          <w:kern w:val="0"/>
          <w:szCs w:val="21"/>
          <w:highlight w:val="none"/>
        </w:rPr>
        <w:t>。</w:t>
      </w:r>
    </w:p>
    <w:p>
      <w:pPr>
        <w:pStyle w:val="4"/>
        <w:spacing w:before="0" w:after="0" w:line="360" w:lineRule="auto"/>
        <w:rPr>
          <w:rFonts w:cs="宋体" w:asciiTheme="minorEastAsia" w:hAnsiTheme="minorEastAsia" w:eastAsiaTheme="minorEastAsia"/>
          <w:color w:val="auto"/>
          <w:sz w:val="28"/>
          <w:szCs w:val="28"/>
          <w:highlight w:val="none"/>
        </w:rPr>
      </w:pPr>
      <w:bookmarkStart w:id="511" w:name="_Toc430530501"/>
      <w:bookmarkStart w:id="512" w:name="_Toc224103385"/>
      <w:bookmarkStart w:id="513" w:name="_Toc509218777"/>
      <w:bookmarkStart w:id="514" w:name="_Toc33106453"/>
      <w:bookmarkStart w:id="515" w:name="_Toc200513199"/>
      <w:bookmarkStart w:id="516" w:name="_Toc287620752"/>
      <w:bookmarkStart w:id="517" w:name="_Toc287607813"/>
      <w:bookmarkStart w:id="518" w:name="_Toc57795930"/>
      <w:bookmarkStart w:id="519" w:name="_Toc32427"/>
      <w:bookmarkStart w:id="520" w:name="_Toc277082619"/>
      <w:r>
        <w:rPr>
          <w:rFonts w:hint="eastAsia" w:cs="宋体" w:asciiTheme="minorEastAsia" w:hAnsiTheme="minorEastAsia" w:eastAsiaTheme="minorEastAsia"/>
          <w:color w:val="auto"/>
          <w:sz w:val="28"/>
          <w:szCs w:val="28"/>
          <w:highlight w:val="none"/>
        </w:rPr>
        <w:t>2. 评审标准</w:t>
      </w:r>
      <w:bookmarkEnd w:id="511"/>
      <w:bookmarkEnd w:id="512"/>
      <w:bookmarkEnd w:id="513"/>
      <w:bookmarkEnd w:id="514"/>
      <w:bookmarkEnd w:id="515"/>
      <w:bookmarkEnd w:id="516"/>
      <w:bookmarkEnd w:id="517"/>
      <w:bookmarkEnd w:id="518"/>
      <w:bookmarkEnd w:id="519"/>
      <w:bookmarkEnd w:id="520"/>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21" w:name="_Toc33106454"/>
      <w:bookmarkStart w:id="522" w:name="_Toc287620753"/>
      <w:bookmarkStart w:id="523" w:name="_Toc430530502"/>
      <w:bookmarkStart w:id="524" w:name="_Toc57795931"/>
      <w:bookmarkStart w:id="525" w:name="_Toc224103386"/>
      <w:bookmarkStart w:id="526" w:name="_Toc200513200"/>
      <w:bookmarkStart w:id="527" w:name="_Toc30532"/>
      <w:bookmarkStart w:id="528" w:name="_Toc287607814"/>
      <w:bookmarkStart w:id="529" w:name="_Toc509218778"/>
      <w:bookmarkStart w:id="530" w:name="_Toc277082620"/>
      <w:r>
        <w:rPr>
          <w:rFonts w:hint="eastAsia" w:cs="宋体" w:asciiTheme="minorEastAsia" w:hAnsiTheme="minorEastAsia" w:eastAsiaTheme="minorEastAsia"/>
          <w:color w:val="auto"/>
          <w:sz w:val="21"/>
          <w:szCs w:val="21"/>
          <w:highlight w:val="none"/>
        </w:rPr>
        <w:t>2.1 初步评审标准</w:t>
      </w:r>
      <w:bookmarkEnd w:id="521"/>
      <w:bookmarkEnd w:id="522"/>
      <w:bookmarkEnd w:id="523"/>
      <w:bookmarkEnd w:id="524"/>
      <w:bookmarkEnd w:id="525"/>
      <w:bookmarkEnd w:id="526"/>
      <w:bookmarkEnd w:id="527"/>
      <w:bookmarkEnd w:id="528"/>
      <w:bookmarkEnd w:id="529"/>
      <w:bookmarkEnd w:id="53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1A</w:t>
      </w:r>
      <w:r>
        <w:rPr>
          <w:rFonts w:asciiTheme="minorEastAsia" w:hAnsiTheme="minorEastAsia" w:eastAsiaTheme="minorEastAsia"/>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1B</w:t>
      </w:r>
      <w:r>
        <w:rPr>
          <w:rFonts w:asciiTheme="minorEastAsia" w:hAnsiTheme="minorEastAsia" w:eastAsiaTheme="minorEastAsia"/>
          <w:color w:val="auto"/>
          <w:kern w:val="0"/>
          <w:szCs w:val="21"/>
          <w:highlight w:val="none"/>
        </w:rPr>
        <w:t xml:space="preserve"> 资格评审标准：见资格预审文件第三章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资格审查办法</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详细审查标准（适用于已进行资格预审的）。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w:t>
      </w: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 xml:space="preserve"> 形式评审标准：见评标办法前附表。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2.1.3 响应性评审标准：见评标办法前附表。</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31" w:name="_Toc224103387"/>
      <w:bookmarkStart w:id="532" w:name="_Toc9738"/>
      <w:bookmarkStart w:id="533" w:name="_Toc287607815"/>
      <w:bookmarkStart w:id="534" w:name="_Toc200513201"/>
      <w:bookmarkStart w:id="535" w:name="_Toc277082621"/>
      <w:bookmarkStart w:id="536" w:name="_Toc430530503"/>
      <w:bookmarkStart w:id="537" w:name="_Toc509218779"/>
      <w:bookmarkStart w:id="538" w:name="_Toc33106455"/>
      <w:bookmarkStart w:id="539" w:name="_Toc287620754"/>
      <w:bookmarkStart w:id="540" w:name="_Toc57795932"/>
      <w:r>
        <w:rPr>
          <w:rFonts w:hint="eastAsia" w:cs="宋体" w:asciiTheme="minorEastAsia" w:hAnsiTheme="minorEastAsia" w:eastAsiaTheme="minorEastAsia"/>
          <w:color w:val="auto"/>
          <w:sz w:val="21"/>
          <w:szCs w:val="21"/>
          <w:highlight w:val="none"/>
        </w:rPr>
        <w:t>2.2 分值构成与评分标准</w:t>
      </w:r>
      <w:bookmarkEnd w:id="531"/>
      <w:bookmarkEnd w:id="532"/>
      <w:bookmarkEnd w:id="533"/>
      <w:bookmarkEnd w:id="534"/>
      <w:bookmarkEnd w:id="535"/>
      <w:bookmarkEnd w:id="536"/>
      <w:bookmarkEnd w:id="537"/>
      <w:bookmarkEnd w:id="538"/>
      <w:bookmarkEnd w:id="539"/>
      <w:bookmarkEnd w:id="54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2.2.1 分值构成</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kern w:val="0"/>
          <w:szCs w:val="21"/>
          <w:highlight w:val="none"/>
        </w:rPr>
        <w:t>）技术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（2）商务部分：</w:t>
      </w:r>
      <w:r>
        <w:rPr>
          <w:rFonts w:asciiTheme="minorEastAsia" w:hAnsiTheme="minorEastAsia" w:eastAsiaTheme="minorEastAsia"/>
          <w:color w:val="auto"/>
          <w:kern w:val="0"/>
          <w:szCs w:val="21"/>
          <w:highlight w:val="none"/>
        </w:rPr>
        <w:t>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）投标</w:t>
      </w:r>
      <w:r>
        <w:rPr>
          <w:rFonts w:asciiTheme="minorEastAsia" w:hAnsiTheme="minorEastAsia" w:eastAsiaTheme="minorEastAsia"/>
          <w:color w:val="auto"/>
          <w:spacing w:val="-1"/>
          <w:kern w:val="0"/>
          <w:szCs w:val="21"/>
          <w:highlight w:val="none"/>
        </w:rPr>
        <w:t>报</w:t>
      </w:r>
      <w:r>
        <w:rPr>
          <w:rFonts w:asciiTheme="minorEastAsia" w:hAnsiTheme="minorEastAsia" w:eastAsiaTheme="minorEastAsia"/>
          <w:color w:val="auto"/>
          <w:kern w:val="0"/>
          <w:szCs w:val="21"/>
          <w:highlight w:val="none"/>
        </w:rPr>
        <w:t>价：见评标办法前附表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2 评审标准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评分标准：见评标办法前附表</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（2）商务部分评分标准：</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（3）投标函部分评审标准：</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 xml:space="preserve"> 评标基准价计算</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评标基准价的计算方法：</w:t>
      </w:r>
      <w:r>
        <w:rPr>
          <w:rFonts w:asciiTheme="minorEastAsia" w:hAnsiTheme="minorEastAsia" w:eastAsiaTheme="minorEastAsia"/>
          <w:color w:val="auto"/>
          <w:kern w:val="0"/>
          <w:szCs w:val="21"/>
          <w:highlight w:val="none"/>
        </w:rPr>
        <w:t>见评标办法前附表。</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2.2.</w:t>
      </w:r>
      <w:r>
        <w:rPr>
          <w:rFonts w:hint="eastAsia" w:asciiTheme="minorEastAsia" w:hAnsiTheme="minorEastAsia" w:eastAsiaTheme="minorEastAsia"/>
          <w:color w:val="auto"/>
          <w:kern w:val="0"/>
          <w:szCs w:val="21"/>
          <w:highlight w:val="none"/>
        </w:rPr>
        <w:t>4</w:t>
      </w:r>
      <w:r>
        <w:rPr>
          <w:rFonts w:asciiTheme="minorEastAsia" w:hAnsiTheme="minorEastAsia" w:eastAsiaTheme="minorEastAsia"/>
          <w:color w:val="auto"/>
          <w:kern w:val="0"/>
          <w:szCs w:val="21"/>
          <w:highlight w:val="none"/>
        </w:rPr>
        <w:t xml:space="preserve"> 投标报价的偏差率计算</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投标报价的偏差率计算公式：见评标办法前附表</w:t>
      </w:r>
      <w:r>
        <w:rPr>
          <w:rFonts w:hint="eastAsia" w:asciiTheme="minorEastAsia" w:hAnsiTheme="minorEastAsia" w:eastAsiaTheme="minorEastAsia"/>
          <w:color w:val="auto"/>
          <w:kern w:val="0"/>
          <w:szCs w:val="21"/>
          <w:highlight w:val="none"/>
        </w:rPr>
        <w:t>。</w:t>
      </w:r>
    </w:p>
    <w:p>
      <w:pPr>
        <w:pStyle w:val="4"/>
        <w:spacing w:before="0" w:after="0" w:line="360" w:lineRule="auto"/>
        <w:rPr>
          <w:rFonts w:cs="宋体" w:asciiTheme="minorEastAsia" w:hAnsiTheme="minorEastAsia" w:eastAsiaTheme="minorEastAsia"/>
          <w:color w:val="auto"/>
          <w:sz w:val="28"/>
          <w:szCs w:val="28"/>
          <w:highlight w:val="none"/>
        </w:rPr>
      </w:pPr>
      <w:bookmarkStart w:id="541" w:name="_Toc277082622"/>
      <w:bookmarkStart w:id="542" w:name="_Toc33106456"/>
      <w:bookmarkStart w:id="543" w:name="_Toc287620755"/>
      <w:bookmarkStart w:id="544" w:name="_Toc287607816"/>
      <w:bookmarkStart w:id="545" w:name="_Toc509218780"/>
      <w:bookmarkStart w:id="546" w:name="_Toc57795933"/>
      <w:bookmarkStart w:id="547" w:name="_Toc224103388"/>
      <w:bookmarkStart w:id="548" w:name="_Toc8119"/>
      <w:bookmarkStart w:id="549" w:name="_Toc430530504"/>
      <w:bookmarkStart w:id="550" w:name="_Toc200513202"/>
      <w:r>
        <w:rPr>
          <w:rFonts w:hint="eastAsia" w:cs="宋体" w:asciiTheme="minorEastAsia" w:hAnsiTheme="minorEastAsia" w:eastAsiaTheme="minorEastAsia"/>
          <w:color w:val="auto"/>
          <w:sz w:val="28"/>
          <w:szCs w:val="28"/>
          <w:highlight w:val="none"/>
        </w:rPr>
        <w:t>3. 评标程序</w:t>
      </w:r>
      <w:bookmarkEnd w:id="541"/>
      <w:bookmarkEnd w:id="542"/>
      <w:bookmarkEnd w:id="543"/>
      <w:bookmarkEnd w:id="544"/>
      <w:bookmarkEnd w:id="545"/>
      <w:bookmarkEnd w:id="546"/>
      <w:bookmarkEnd w:id="547"/>
      <w:bookmarkEnd w:id="548"/>
      <w:bookmarkEnd w:id="549"/>
      <w:bookmarkEnd w:id="550"/>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51" w:name="_Toc430530505"/>
      <w:bookmarkStart w:id="552" w:name="_Toc224103389"/>
      <w:bookmarkStart w:id="553" w:name="_Toc33106457"/>
      <w:bookmarkStart w:id="554" w:name="_Toc287620756"/>
      <w:bookmarkStart w:id="555" w:name="_Toc287607817"/>
      <w:bookmarkStart w:id="556" w:name="_Toc509218781"/>
      <w:bookmarkStart w:id="557" w:name="_Toc29089"/>
      <w:bookmarkStart w:id="558" w:name="_Toc277082623"/>
      <w:bookmarkStart w:id="559" w:name="_Toc200513203"/>
      <w:bookmarkStart w:id="560" w:name="_Toc57795934"/>
      <w:r>
        <w:rPr>
          <w:rFonts w:hint="eastAsia" w:cs="宋体" w:asciiTheme="minorEastAsia" w:hAnsiTheme="minorEastAsia" w:eastAsiaTheme="minorEastAsia"/>
          <w:color w:val="auto"/>
          <w:sz w:val="21"/>
          <w:szCs w:val="21"/>
          <w:highlight w:val="none"/>
        </w:rPr>
        <w:t>3.1 初步评审</w:t>
      </w:r>
      <w:bookmarkEnd w:id="551"/>
      <w:bookmarkEnd w:id="552"/>
      <w:bookmarkEnd w:id="553"/>
      <w:bookmarkEnd w:id="554"/>
      <w:bookmarkEnd w:id="555"/>
      <w:bookmarkEnd w:id="556"/>
      <w:bookmarkEnd w:id="557"/>
      <w:bookmarkEnd w:id="558"/>
      <w:bookmarkEnd w:id="559"/>
      <w:bookmarkEnd w:id="56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3.1.1 评标委员会依据本章第2.1.1项</w:t>
      </w:r>
      <w:r>
        <w:rPr>
          <w:rFonts w:hint="eastAsia" w:asciiTheme="minorEastAsia" w:hAnsiTheme="minorEastAsia" w:eastAsiaTheme="minorEastAsia"/>
          <w:color w:val="auto"/>
          <w:kern w:val="0"/>
          <w:szCs w:val="21"/>
          <w:highlight w:val="none"/>
        </w:rPr>
        <w:t>至</w:t>
      </w:r>
      <w:r>
        <w:rPr>
          <w:rFonts w:asciiTheme="minorEastAsia" w:hAnsiTheme="minorEastAsia" w:eastAsiaTheme="minorEastAsia"/>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kern w:val="0"/>
          <w:szCs w:val="21"/>
          <w:highlight w:val="none"/>
        </w:rPr>
        <w:t>）第二</w:t>
      </w:r>
      <w:r>
        <w:rPr>
          <w:rFonts w:asciiTheme="minorEastAsia" w:hAnsiTheme="minorEastAsia" w:eastAsiaTheme="minorEastAsia"/>
          <w:color w:val="auto"/>
          <w:spacing w:val="-1"/>
          <w:kern w:val="0"/>
          <w:szCs w:val="21"/>
          <w:highlight w:val="none"/>
        </w:rPr>
        <w:t>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投标人须知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第</w:t>
      </w:r>
      <w:r>
        <w:rPr>
          <w:rFonts w:asciiTheme="minorEastAsia" w:hAnsiTheme="minorEastAsia" w:eastAsiaTheme="minorEastAsia"/>
          <w:color w:val="auto"/>
          <w:spacing w:val="1"/>
          <w:kern w:val="0"/>
          <w:szCs w:val="21"/>
          <w:highlight w:val="none"/>
        </w:rPr>
        <w:t>1</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spacing w:val="1"/>
          <w:kern w:val="0"/>
          <w:szCs w:val="21"/>
          <w:highlight w:val="none"/>
        </w:rPr>
        <w:t>4</w:t>
      </w:r>
      <w:r>
        <w:rPr>
          <w:rFonts w:asciiTheme="minorEastAsia" w:hAnsiTheme="minorEastAsia" w:eastAsiaTheme="minorEastAsia"/>
          <w:color w:val="auto"/>
          <w:spacing w:val="-1"/>
          <w:kern w:val="0"/>
          <w:szCs w:val="21"/>
          <w:highlight w:val="none"/>
        </w:rPr>
        <w:t>.</w:t>
      </w:r>
      <w:r>
        <w:rPr>
          <w:rFonts w:asciiTheme="minorEastAsia" w:hAnsiTheme="minorEastAsia" w:eastAsiaTheme="minorEastAsia"/>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2</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本次投标有串通投标、弄虚作假等其他违反招投标相关法律、法规行为的</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拒绝</w:t>
      </w:r>
      <w:r>
        <w:rPr>
          <w:rFonts w:asciiTheme="minorEastAsia" w:hAnsiTheme="minorEastAsia" w:eastAsiaTheme="minorEastAsia"/>
          <w:color w:val="auto"/>
          <w:kern w:val="0"/>
          <w:szCs w:val="21"/>
          <w:highlight w:val="none"/>
        </w:rPr>
        <w:t>按</w:t>
      </w:r>
      <w:r>
        <w:rPr>
          <w:rFonts w:asciiTheme="minorEastAsia" w:hAnsiTheme="minorEastAsia" w:eastAsiaTheme="minorEastAsia"/>
          <w:color w:val="auto"/>
          <w:spacing w:val="-1"/>
          <w:kern w:val="0"/>
          <w:szCs w:val="21"/>
          <w:highlight w:val="none"/>
        </w:rPr>
        <w:t>评</w:t>
      </w:r>
      <w:r>
        <w:rPr>
          <w:rFonts w:asciiTheme="minorEastAsia" w:hAnsiTheme="minorEastAsia" w:eastAsiaTheme="minorEastAsia"/>
          <w:color w:val="auto"/>
          <w:kern w:val="0"/>
          <w:szCs w:val="21"/>
          <w:highlight w:val="none"/>
        </w:rPr>
        <w:t>标委员会要求澄清、说明或补正的</w:t>
      </w:r>
      <w:r>
        <w:rPr>
          <w:rFonts w:hint="eastAsia"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3.1.3  投标报价有算术错误的，评标委员会按以下原则对投标报价进行修正，修正的价格经投标人书面确认后具有约束力</w:t>
      </w:r>
      <w:r>
        <w:rPr>
          <w:rFonts w:hint="eastAsia" w:cs="宋体" w:asciiTheme="minorEastAsia" w:hAnsiTheme="minorEastAsia" w:eastAsiaTheme="minorEastAsia"/>
          <w:color w:val="auto"/>
          <w:szCs w:val="21"/>
          <w:highlight w:val="none"/>
        </w:rPr>
        <w:t>，修正原则如下：</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（1）</w:t>
      </w:r>
      <w:r>
        <w:rPr>
          <w:rFonts w:hint="eastAsia" w:asciiTheme="minorEastAsia" w:hAnsiTheme="minorEastAsia" w:eastAsiaTheme="minorEastAsia"/>
          <w:color w:val="auto"/>
          <w:kern w:val="0"/>
          <w:szCs w:val="21"/>
          <w:highlight w:val="none"/>
        </w:rPr>
        <w:t>投标文件中大写金额与小写金额不一致时，以大写金额为准</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（2）投标文件中用数字表示的数额与用文字表示的数额不一致时，以文字数额为准；</w:t>
      </w:r>
    </w:p>
    <w:p>
      <w:pPr>
        <w:autoSpaceDE w:val="0"/>
        <w:autoSpaceDN w:val="0"/>
        <w:adjustRightInd w:val="0"/>
        <w:snapToGrid w:val="0"/>
        <w:spacing w:line="360" w:lineRule="auto"/>
        <w:ind w:firstLine="420" w:firstLineChars="200"/>
        <w:rPr>
          <w:rFonts w:hint="eastAsia" w:asciiTheme="minorEastAsia" w:hAnsiTheme="minorEastAsia" w:eastAsiaTheme="minorEastAsia"/>
          <w:color w:val="auto"/>
          <w:kern w:val="0"/>
          <w:szCs w:val="21"/>
          <w:highlight w:val="none"/>
          <w:lang w:eastAsia="zh-CN"/>
        </w:rPr>
      </w:pPr>
      <w:r>
        <w:rPr>
          <w:rFonts w:hint="eastAsia" w:asciiTheme="minorEastAsia" w:hAnsiTheme="minorEastAsia" w:eastAsiaTheme="minorEastAsia"/>
          <w:color w:val="auto"/>
          <w:kern w:val="0"/>
          <w:szCs w:val="21"/>
          <w:highlight w:val="none"/>
        </w:rPr>
        <w:t>（3）投标文件中的总价与由单价计算出的总价不一致时，由评标委员会作否决投标处理</w:t>
      </w:r>
      <w:r>
        <w:rPr>
          <w:rFonts w:hint="eastAsia" w:asciiTheme="minorEastAsia" w:hAnsiTheme="minorEastAsia" w:eastAsiaTheme="minorEastAsia"/>
          <w:color w:val="auto"/>
          <w:kern w:val="0"/>
          <w:szCs w:val="21"/>
          <w:highlight w:val="none"/>
          <w:lang w:eastAsia="zh-CN"/>
        </w:rPr>
        <w:t>；</w:t>
      </w:r>
    </w:p>
    <w:p>
      <w:pPr>
        <w:autoSpaceDE w:val="0"/>
        <w:autoSpaceDN w:val="0"/>
        <w:adjustRightInd w:val="0"/>
        <w:snapToGrid w:val="0"/>
        <w:spacing w:line="360" w:lineRule="auto"/>
        <w:ind w:firstLine="420" w:firstLineChars="200"/>
        <w:rPr>
          <w:rFonts w:hint="default" w:asciiTheme="minorEastAsia" w:hAnsiTheme="minorEastAsia" w:eastAsiaTheme="minorEastAsia"/>
          <w:color w:val="auto"/>
          <w:kern w:val="0"/>
          <w:szCs w:val="21"/>
          <w:highlight w:val="none"/>
          <w:lang w:val="en-US" w:eastAsia="zh-CN"/>
        </w:rPr>
      </w:pP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4</w:t>
      </w: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投标文件中的总价与由费率计算出得总价不一致时，</w:t>
      </w:r>
      <w:r>
        <w:rPr>
          <w:rFonts w:hint="eastAsia" w:asciiTheme="minorEastAsia" w:hAnsiTheme="minorEastAsia" w:eastAsiaTheme="minorEastAsia"/>
          <w:color w:val="auto"/>
          <w:kern w:val="0"/>
          <w:szCs w:val="21"/>
          <w:highlight w:val="none"/>
        </w:rPr>
        <w:t>由评标委员会作否决投标处理。</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61" w:name="_Toc509218782"/>
      <w:bookmarkStart w:id="562" w:name="_Toc277082624"/>
      <w:bookmarkStart w:id="563" w:name="_Toc430530506"/>
      <w:bookmarkStart w:id="564" w:name="_Toc200513204"/>
      <w:bookmarkStart w:id="565" w:name="_Toc3134"/>
      <w:bookmarkStart w:id="566" w:name="_Toc224103390"/>
      <w:bookmarkStart w:id="567" w:name="_Toc57795935"/>
      <w:bookmarkStart w:id="568" w:name="_Toc287607818"/>
      <w:bookmarkStart w:id="569" w:name="_Toc33106458"/>
      <w:bookmarkStart w:id="570" w:name="_Toc287620757"/>
      <w:r>
        <w:rPr>
          <w:rFonts w:hint="eastAsia" w:cs="宋体" w:asciiTheme="minorEastAsia" w:hAnsiTheme="minorEastAsia" w:eastAsiaTheme="minorEastAsia"/>
          <w:color w:val="auto"/>
          <w:sz w:val="21"/>
          <w:szCs w:val="21"/>
          <w:highlight w:val="none"/>
        </w:rPr>
        <w:t>3.2 详细评审</w:t>
      </w:r>
      <w:bookmarkEnd w:id="561"/>
      <w:bookmarkEnd w:id="562"/>
      <w:bookmarkEnd w:id="563"/>
      <w:bookmarkEnd w:id="564"/>
      <w:bookmarkEnd w:id="565"/>
      <w:bookmarkEnd w:id="566"/>
      <w:bookmarkEnd w:id="567"/>
      <w:bookmarkEnd w:id="568"/>
      <w:bookmarkEnd w:id="569"/>
      <w:bookmarkEnd w:id="57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3.2.1 评标委员会按本章第2.2款规定的量化因素和分值进行</w:t>
      </w:r>
      <w:r>
        <w:rPr>
          <w:rFonts w:hint="eastAsia" w:asciiTheme="minorEastAsia" w:hAnsiTheme="minorEastAsia" w:eastAsiaTheme="minorEastAsia"/>
          <w:color w:val="auto"/>
          <w:kern w:val="0"/>
          <w:szCs w:val="21"/>
          <w:highlight w:val="none"/>
          <w:lang w:val="en-US" w:eastAsia="zh-CN"/>
        </w:rPr>
        <w:t>评分</w:t>
      </w:r>
      <w:r>
        <w:rPr>
          <w:rFonts w:asciiTheme="minorEastAsia" w:hAnsiTheme="minorEastAsia" w:eastAsiaTheme="minorEastAsia"/>
          <w:color w:val="auto"/>
          <w:kern w:val="0"/>
          <w:szCs w:val="21"/>
          <w:highlight w:val="none"/>
        </w:rPr>
        <w:t>，并计算出综合评估得分。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1</w:t>
      </w:r>
      <w:r>
        <w:rPr>
          <w:rFonts w:asciiTheme="minorEastAsia" w:hAnsiTheme="minorEastAsia" w:eastAsiaTheme="minorEastAsia"/>
          <w:color w:val="auto"/>
          <w:kern w:val="0"/>
          <w:szCs w:val="21"/>
          <w:highlight w:val="none"/>
        </w:rPr>
        <w:t>）目规定的评审因素和分值对技术</w:t>
      </w:r>
      <w:r>
        <w:rPr>
          <w:rFonts w:hint="eastAsia" w:asciiTheme="minorEastAsia" w:hAnsiTheme="minorEastAsia" w:eastAsiaTheme="minorEastAsia"/>
          <w:color w:val="auto"/>
          <w:kern w:val="0"/>
          <w:szCs w:val="21"/>
          <w:highlight w:val="none"/>
        </w:rPr>
        <w:t>部分</w:t>
      </w:r>
      <w:r>
        <w:rPr>
          <w:rFonts w:asciiTheme="minorEastAsia" w:hAnsiTheme="minorEastAsia" w:eastAsiaTheme="minorEastAsia"/>
          <w:color w:val="auto"/>
          <w:kern w:val="0"/>
          <w:szCs w:val="21"/>
          <w:highlight w:val="none"/>
        </w:rPr>
        <w:t>计算出得分</w:t>
      </w:r>
      <w:r>
        <w:rPr>
          <w:rFonts w:hint="eastAsia" w:asciiTheme="minorEastAsia" w:hAnsiTheme="minorEastAsia" w:eastAsiaTheme="minorEastAsia"/>
          <w:color w:val="auto"/>
          <w:kern w:val="0"/>
          <w:szCs w:val="21"/>
          <w:highlight w:val="none"/>
        </w:rPr>
        <w:t>A（</w:t>
      </w:r>
      <w:r>
        <w:rPr>
          <w:rFonts w:asciiTheme="minorEastAsia" w:hAnsiTheme="minorEastAsia" w:eastAsiaTheme="minorEastAsia"/>
          <w:snapToGrid w:val="0"/>
          <w:color w:val="auto"/>
          <w:kern w:val="0"/>
          <w:szCs w:val="21"/>
          <w:highlight w:val="none"/>
        </w:rPr>
        <w:t>所有评委</w:t>
      </w:r>
      <w:r>
        <w:rPr>
          <w:rFonts w:hint="eastAsia" w:asciiTheme="minorEastAsia" w:hAnsiTheme="minorEastAsia" w:eastAsiaTheme="minorEastAsia"/>
          <w:snapToGrid w:val="0"/>
          <w:color w:val="auto"/>
          <w:kern w:val="0"/>
          <w:szCs w:val="21"/>
          <w:highlight w:val="none"/>
          <w:lang w:val="en-US" w:eastAsia="zh-CN"/>
        </w:rPr>
        <w:t>评分</w:t>
      </w:r>
      <w:r>
        <w:rPr>
          <w:rFonts w:asciiTheme="minorEastAsia" w:hAnsiTheme="minorEastAsia" w:eastAsiaTheme="minorEastAsia"/>
          <w:snapToGrid w:val="0"/>
          <w:color w:val="auto"/>
          <w:kern w:val="0"/>
          <w:szCs w:val="21"/>
          <w:highlight w:val="none"/>
        </w:rPr>
        <w:t>中去掉一个最高和一个最低分，余下评委</w:t>
      </w:r>
      <w:r>
        <w:rPr>
          <w:rFonts w:hint="eastAsia" w:asciiTheme="minorEastAsia" w:hAnsiTheme="minorEastAsia" w:eastAsiaTheme="minorEastAsia"/>
          <w:snapToGrid w:val="0"/>
          <w:color w:val="auto"/>
          <w:kern w:val="0"/>
          <w:szCs w:val="21"/>
          <w:highlight w:val="none"/>
          <w:lang w:val="en-US" w:eastAsia="zh-CN"/>
        </w:rPr>
        <w:t>评分</w:t>
      </w:r>
      <w:r>
        <w:rPr>
          <w:rFonts w:asciiTheme="minorEastAsia" w:hAnsiTheme="minorEastAsia" w:eastAsiaTheme="minorEastAsia"/>
          <w:snapToGrid w:val="0"/>
          <w:color w:val="auto"/>
          <w:kern w:val="0"/>
          <w:szCs w:val="21"/>
          <w:highlight w:val="none"/>
        </w:rPr>
        <w:t>取算术平均值为该投标人技术</w:t>
      </w:r>
      <w:r>
        <w:rPr>
          <w:rFonts w:hint="eastAsia" w:asciiTheme="minorEastAsia" w:hAnsiTheme="minorEastAsia" w:eastAsiaTheme="minorEastAsia"/>
          <w:snapToGrid w:val="0"/>
          <w:color w:val="auto"/>
          <w:kern w:val="0"/>
          <w:szCs w:val="21"/>
          <w:highlight w:val="none"/>
        </w:rPr>
        <w:t>部分</w:t>
      </w:r>
      <w:r>
        <w:rPr>
          <w:rFonts w:asciiTheme="minorEastAsia" w:hAnsiTheme="minorEastAsia" w:eastAsiaTheme="minorEastAsia"/>
          <w:snapToGrid w:val="0"/>
          <w:color w:val="auto"/>
          <w:kern w:val="0"/>
          <w:szCs w:val="21"/>
          <w:highlight w:val="none"/>
        </w:rPr>
        <w:t>得分。</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2</w:t>
      </w:r>
      <w:r>
        <w:rPr>
          <w:rFonts w:asciiTheme="minorEastAsia" w:hAnsiTheme="minorEastAsia" w:eastAsiaTheme="minorEastAsia"/>
          <w:color w:val="auto"/>
          <w:kern w:val="0"/>
          <w:szCs w:val="21"/>
          <w:highlight w:val="none"/>
        </w:rPr>
        <w:t>）目规定的评审因素和分值对</w:t>
      </w:r>
      <w:r>
        <w:rPr>
          <w:rFonts w:hint="eastAsia" w:asciiTheme="minorEastAsia" w:hAnsiTheme="minorEastAsia" w:eastAsiaTheme="minorEastAsia"/>
          <w:color w:val="auto"/>
          <w:kern w:val="0"/>
          <w:szCs w:val="21"/>
          <w:highlight w:val="none"/>
        </w:rPr>
        <w:t>商务部分</w:t>
      </w:r>
      <w:r>
        <w:rPr>
          <w:rFonts w:asciiTheme="minorEastAsia" w:hAnsiTheme="minorEastAsia" w:eastAsiaTheme="minorEastAsia"/>
          <w:color w:val="auto"/>
          <w:kern w:val="0"/>
          <w:szCs w:val="21"/>
          <w:highlight w:val="none"/>
        </w:rPr>
        <w:t>计算出得分</w:t>
      </w:r>
      <w:r>
        <w:rPr>
          <w:rFonts w:hint="eastAsia" w:asciiTheme="minorEastAsia" w:hAnsiTheme="minorEastAsia" w:eastAsiaTheme="minorEastAsia"/>
          <w:color w:val="auto"/>
          <w:kern w:val="0"/>
          <w:szCs w:val="21"/>
          <w:highlight w:val="none"/>
        </w:rPr>
        <w:t>B。</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）按本章第3.2.1（</w:t>
      </w:r>
      <w:r>
        <w:rPr>
          <w:rFonts w:hint="eastAsia" w:asciiTheme="minorEastAsia" w:hAnsiTheme="minorEastAsia" w:eastAsiaTheme="minorEastAsia"/>
          <w:color w:val="auto"/>
          <w:kern w:val="0"/>
          <w:szCs w:val="21"/>
          <w:highlight w:val="none"/>
        </w:rPr>
        <w:t>3</w:t>
      </w:r>
      <w:r>
        <w:rPr>
          <w:rFonts w:asciiTheme="minorEastAsia" w:hAnsiTheme="minorEastAsia" w:eastAsiaTheme="minorEastAsia"/>
          <w:color w:val="auto"/>
          <w:kern w:val="0"/>
          <w:szCs w:val="21"/>
          <w:highlight w:val="none"/>
        </w:rPr>
        <w:t>）目规定的评审因素和分值对投标报价计算出得分</w:t>
      </w:r>
      <w:r>
        <w:rPr>
          <w:rFonts w:hint="eastAsia" w:asciiTheme="minorEastAsia" w:hAnsiTheme="minorEastAsia" w:eastAsiaTheme="minorEastAsia"/>
          <w:color w:val="auto"/>
          <w:kern w:val="0"/>
          <w:szCs w:val="21"/>
          <w:highlight w:val="none"/>
        </w:rPr>
        <w:t>C。</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 xml:space="preserve">3.2.2  </w:t>
      </w:r>
      <w:r>
        <w:rPr>
          <w:rFonts w:hint="eastAsia" w:asciiTheme="minorEastAsia" w:hAnsiTheme="minorEastAsia" w:eastAsiaTheme="minorEastAsia"/>
          <w:color w:val="auto"/>
          <w:kern w:val="0"/>
          <w:szCs w:val="21"/>
          <w:highlight w:val="none"/>
        </w:rPr>
        <w:t>各类</w:t>
      </w:r>
      <w:r>
        <w:rPr>
          <w:rFonts w:asciiTheme="minorEastAsia" w:hAnsiTheme="minorEastAsia" w:eastAsiaTheme="minorEastAsia"/>
          <w:color w:val="auto"/>
          <w:kern w:val="0"/>
          <w:szCs w:val="21"/>
          <w:highlight w:val="none"/>
        </w:rPr>
        <w:t>评分分值</w:t>
      </w:r>
      <w:r>
        <w:rPr>
          <w:rFonts w:hint="eastAsia" w:asciiTheme="minorEastAsia" w:hAnsiTheme="minorEastAsia" w:eastAsiaTheme="minorEastAsia"/>
          <w:color w:val="auto"/>
          <w:kern w:val="0"/>
          <w:szCs w:val="21"/>
          <w:highlight w:val="none"/>
        </w:rPr>
        <w:t>的最终</w:t>
      </w:r>
      <w:r>
        <w:rPr>
          <w:rFonts w:asciiTheme="minorEastAsia" w:hAnsiTheme="minorEastAsia" w:eastAsiaTheme="minorEastAsia"/>
          <w:color w:val="auto"/>
          <w:kern w:val="0"/>
          <w:szCs w:val="21"/>
          <w:highlight w:val="none"/>
        </w:rPr>
        <w:t>计算</w:t>
      </w:r>
      <w:r>
        <w:rPr>
          <w:rFonts w:hint="eastAsia" w:asciiTheme="minorEastAsia" w:hAnsiTheme="minorEastAsia" w:eastAsiaTheme="minorEastAsia"/>
          <w:color w:val="auto"/>
          <w:kern w:val="0"/>
          <w:szCs w:val="21"/>
          <w:highlight w:val="none"/>
        </w:rPr>
        <w:t>结果</w:t>
      </w:r>
      <w:r>
        <w:rPr>
          <w:rFonts w:asciiTheme="minorEastAsia" w:hAnsiTheme="minorEastAsia" w:eastAsiaTheme="minorEastAsia"/>
          <w:color w:val="auto"/>
          <w:kern w:val="0"/>
          <w:szCs w:val="21"/>
          <w:highlight w:val="none"/>
        </w:rPr>
        <w:t>保留小数点后两位，小数点后第三位</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四舍五入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3.2.3  投标人得分=A+B</w:t>
      </w:r>
      <w:r>
        <w:rPr>
          <w:rFonts w:hint="eastAsia" w:asciiTheme="minorEastAsia" w:hAnsiTheme="minorEastAsia" w:eastAsiaTheme="minorEastAsia"/>
          <w:color w:val="auto"/>
          <w:kern w:val="0"/>
          <w:szCs w:val="21"/>
          <w:highlight w:val="none"/>
        </w:rPr>
        <w:t>+C。</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71" w:name="_Toc57795936"/>
      <w:bookmarkStart w:id="572" w:name="_Toc287607819"/>
      <w:bookmarkStart w:id="573" w:name="_Toc287620758"/>
      <w:bookmarkStart w:id="574" w:name="_Toc277082625"/>
      <w:bookmarkStart w:id="575" w:name="_Toc224103391"/>
      <w:bookmarkStart w:id="576" w:name="_Toc509218783"/>
      <w:bookmarkStart w:id="577" w:name="_Toc430530507"/>
      <w:bookmarkStart w:id="578" w:name="_Toc25542"/>
      <w:bookmarkStart w:id="579" w:name="_Toc200513205"/>
      <w:bookmarkStart w:id="580" w:name="_Toc33106459"/>
      <w:r>
        <w:rPr>
          <w:rFonts w:hint="eastAsia" w:cs="宋体" w:asciiTheme="minorEastAsia" w:hAnsiTheme="minorEastAsia" w:eastAsiaTheme="minorEastAsia"/>
          <w:color w:val="auto"/>
          <w:sz w:val="21"/>
          <w:szCs w:val="21"/>
          <w:highlight w:val="none"/>
        </w:rPr>
        <w:t>3.3 投标文件的澄清和补正</w:t>
      </w:r>
      <w:bookmarkEnd w:id="571"/>
      <w:bookmarkEnd w:id="572"/>
      <w:bookmarkEnd w:id="573"/>
      <w:bookmarkEnd w:id="574"/>
      <w:bookmarkEnd w:id="575"/>
      <w:bookmarkEnd w:id="576"/>
      <w:bookmarkEnd w:id="577"/>
      <w:bookmarkEnd w:id="578"/>
      <w:bookmarkEnd w:id="579"/>
      <w:bookmarkEnd w:id="58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3.3.2 澄清、说明和补正不得改变投标文件的实质性内容。投标人的书面澄清、说明和补正属于投标文件的组成部分。</w:t>
      </w:r>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81" w:name="_Toc200513206"/>
      <w:bookmarkStart w:id="582" w:name="_Toc287607820"/>
      <w:bookmarkStart w:id="583" w:name="_Toc33106460"/>
      <w:bookmarkStart w:id="584" w:name="_Toc57795937"/>
      <w:bookmarkStart w:id="585" w:name="_Toc277082626"/>
      <w:bookmarkStart w:id="586" w:name="_Toc509218784"/>
      <w:bookmarkStart w:id="587" w:name="_Toc287620759"/>
      <w:bookmarkStart w:id="588" w:name="_Toc224103392"/>
      <w:bookmarkStart w:id="589" w:name="_Toc430530508"/>
      <w:bookmarkStart w:id="590" w:name="_Toc7620"/>
      <w:r>
        <w:rPr>
          <w:rFonts w:hint="eastAsia" w:cs="宋体" w:asciiTheme="minorEastAsia" w:hAnsiTheme="minorEastAsia" w:eastAsiaTheme="minorEastAsia"/>
          <w:color w:val="auto"/>
          <w:sz w:val="21"/>
          <w:szCs w:val="21"/>
          <w:highlight w:val="none"/>
        </w:rPr>
        <w:t>3.4 评标结果</w:t>
      </w:r>
      <w:bookmarkEnd w:id="581"/>
      <w:bookmarkEnd w:id="582"/>
      <w:bookmarkEnd w:id="583"/>
      <w:bookmarkEnd w:id="584"/>
      <w:bookmarkEnd w:id="585"/>
      <w:bookmarkEnd w:id="586"/>
      <w:bookmarkEnd w:id="587"/>
      <w:bookmarkEnd w:id="588"/>
      <w:bookmarkEnd w:id="589"/>
      <w:bookmarkEnd w:id="590"/>
    </w:p>
    <w:p>
      <w:pPr>
        <w:autoSpaceDE w:val="0"/>
        <w:autoSpaceDN w:val="0"/>
        <w:adjustRightInd w:val="0"/>
        <w:snapToGrid w:val="0"/>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3.</w:t>
      </w:r>
      <w:r>
        <w:rPr>
          <w:rFonts w:asciiTheme="minorEastAsia" w:hAnsiTheme="minorEastAsia" w:eastAsiaTheme="minorEastAsia"/>
          <w:color w:val="auto"/>
          <w:spacing w:val="-1"/>
          <w:kern w:val="0"/>
          <w:szCs w:val="21"/>
          <w:highlight w:val="none"/>
        </w:rPr>
        <w:t>4</w:t>
      </w:r>
      <w:r>
        <w:rPr>
          <w:rFonts w:asciiTheme="minorEastAsia" w:hAnsiTheme="minorEastAsia" w:eastAsiaTheme="minorEastAsia"/>
          <w:color w:val="auto"/>
          <w:kern w:val="0"/>
          <w:szCs w:val="21"/>
          <w:highlight w:val="none"/>
        </w:rPr>
        <w:t>.1 除第二章</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投标</w:t>
      </w:r>
      <w:r>
        <w:rPr>
          <w:rFonts w:asciiTheme="minorEastAsia" w:hAnsiTheme="minorEastAsia" w:eastAsiaTheme="minorEastAsia"/>
          <w:color w:val="auto"/>
          <w:spacing w:val="1"/>
          <w:kern w:val="0"/>
          <w:szCs w:val="21"/>
          <w:highlight w:val="none"/>
        </w:rPr>
        <w:t>人</w:t>
      </w:r>
      <w:r>
        <w:rPr>
          <w:rFonts w:asciiTheme="minorEastAsia" w:hAnsiTheme="minorEastAsia" w:eastAsiaTheme="minorEastAsia"/>
          <w:color w:val="auto"/>
          <w:kern w:val="0"/>
          <w:szCs w:val="21"/>
          <w:highlight w:val="none"/>
        </w:rPr>
        <w:t>须知</w:t>
      </w:r>
      <w:r>
        <w:rPr>
          <w:rFonts w:hint="eastAsia" w:asciiTheme="minorEastAsia" w:hAnsiTheme="minorEastAsia" w:eastAsiaTheme="minorEastAsia"/>
          <w:color w:val="auto"/>
          <w:kern w:val="0"/>
          <w:szCs w:val="21"/>
          <w:highlight w:val="none"/>
        </w:rPr>
        <w:t>”</w:t>
      </w:r>
      <w:r>
        <w:rPr>
          <w:rFonts w:asciiTheme="minorEastAsia" w:hAnsiTheme="minorEastAsia" w:eastAsiaTheme="minorEastAsia"/>
          <w:color w:val="auto"/>
          <w:kern w:val="0"/>
          <w:szCs w:val="21"/>
          <w:highlight w:val="none"/>
        </w:rPr>
        <w:t>前</w:t>
      </w:r>
      <w:r>
        <w:rPr>
          <w:rFonts w:asciiTheme="minorEastAsia" w:hAnsiTheme="minorEastAsia" w:eastAsiaTheme="minorEastAsia"/>
          <w:color w:val="auto"/>
          <w:spacing w:val="1"/>
          <w:kern w:val="0"/>
          <w:szCs w:val="21"/>
          <w:highlight w:val="none"/>
        </w:rPr>
        <w:t>附</w:t>
      </w:r>
      <w:r>
        <w:rPr>
          <w:rFonts w:asciiTheme="minorEastAsia" w:hAnsiTheme="minorEastAsia" w:eastAsiaTheme="minorEastAsia"/>
          <w:color w:val="auto"/>
          <w:kern w:val="0"/>
          <w:szCs w:val="21"/>
          <w:highlight w:val="none"/>
        </w:rPr>
        <w:t>表授权直</w:t>
      </w:r>
      <w:r>
        <w:rPr>
          <w:rFonts w:asciiTheme="minorEastAsia" w:hAnsiTheme="minorEastAsia" w:eastAsiaTheme="minorEastAsia"/>
          <w:color w:val="auto"/>
          <w:spacing w:val="1"/>
          <w:kern w:val="0"/>
          <w:szCs w:val="21"/>
          <w:highlight w:val="none"/>
        </w:rPr>
        <w:t>接</w:t>
      </w:r>
      <w:r>
        <w:rPr>
          <w:rFonts w:asciiTheme="minorEastAsia" w:hAnsiTheme="minorEastAsia" w:eastAsiaTheme="minorEastAsia"/>
          <w:color w:val="auto"/>
          <w:kern w:val="0"/>
          <w:szCs w:val="21"/>
          <w:highlight w:val="none"/>
        </w:rPr>
        <w:t>确定中标</w:t>
      </w:r>
      <w:r>
        <w:rPr>
          <w:rFonts w:asciiTheme="minorEastAsia" w:hAnsiTheme="minorEastAsia" w:eastAsiaTheme="minorEastAsia"/>
          <w:color w:val="auto"/>
          <w:spacing w:val="1"/>
          <w:kern w:val="0"/>
          <w:szCs w:val="21"/>
          <w:highlight w:val="none"/>
        </w:rPr>
        <w:t>人</w:t>
      </w:r>
      <w:r>
        <w:rPr>
          <w:rFonts w:asciiTheme="minorEastAsia" w:hAnsiTheme="minorEastAsia" w:eastAsiaTheme="minorEastAsia"/>
          <w:color w:val="auto"/>
          <w:kern w:val="0"/>
          <w:szCs w:val="21"/>
          <w:highlight w:val="none"/>
        </w:rPr>
        <w:t>外，评标</w:t>
      </w:r>
      <w:r>
        <w:rPr>
          <w:rFonts w:asciiTheme="minorEastAsia" w:hAnsiTheme="minorEastAsia" w:eastAsiaTheme="minorEastAsia"/>
          <w:color w:val="auto"/>
          <w:spacing w:val="1"/>
          <w:kern w:val="0"/>
          <w:szCs w:val="21"/>
          <w:highlight w:val="none"/>
        </w:rPr>
        <w:t>委</w:t>
      </w:r>
      <w:r>
        <w:rPr>
          <w:rFonts w:asciiTheme="minorEastAsia" w:hAnsiTheme="minorEastAsia" w:eastAsiaTheme="minorEastAsia"/>
          <w:color w:val="auto"/>
          <w:kern w:val="0"/>
          <w:szCs w:val="21"/>
          <w:highlight w:val="none"/>
        </w:rPr>
        <w:t>员会按照</w:t>
      </w:r>
      <w:r>
        <w:rPr>
          <w:rFonts w:asciiTheme="minorEastAsia" w:hAnsiTheme="minorEastAsia" w:eastAsiaTheme="minorEastAsia"/>
          <w:color w:val="auto"/>
          <w:spacing w:val="1"/>
          <w:kern w:val="0"/>
          <w:szCs w:val="21"/>
          <w:highlight w:val="none"/>
        </w:rPr>
        <w:t>得分</w:t>
      </w:r>
      <w:r>
        <w:rPr>
          <w:rFonts w:asciiTheme="minorEastAsia" w:hAnsiTheme="minorEastAsia" w:eastAsiaTheme="minorEastAsia"/>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spacing w:val="1"/>
          <w:kern w:val="0"/>
          <w:szCs w:val="21"/>
          <w:highlight w:val="none"/>
        </w:rPr>
        <w:t>3</w:t>
      </w:r>
      <w:r>
        <w:rPr>
          <w:rFonts w:asciiTheme="minorEastAsia" w:hAnsiTheme="minorEastAsia" w:eastAsiaTheme="minorEastAsia"/>
          <w:color w:val="auto"/>
          <w:kern w:val="0"/>
          <w:szCs w:val="21"/>
          <w:highlight w:val="none"/>
        </w:rPr>
        <w:t>.4.2 评标</w:t>
      </w:r>
      <w:r>
        <w:rPr>
          <w:rFonts w:asciiTheme="minorEastAsia" w:hAnsiTheme="minorEastAsia" w:eastAsiaTheme="minorEastAsia"/>
          <w:color w:val="auto"/>
          <w:spacing w:val="-1"/>
          <w:kern w:val="0"/>
          <w:szCs w:val="21"/>
          <w:highlight w:val="none"/>
        </w:rPr>
        <w:t>委</w:t>
      </w:r>
      <w:r>
        <w:rPr>
          <w:rFonts w:asciiTheme="minorEastAsia" w:hAnsiTheme="minorEastAsia" w:eastAsiaTheme="minorEastAsia"/>
          <w:color w:val="auto"/>
          <w:kern w:val="0"/>
          <w:szCs w:val="21"/>
          <w:highlight w:val="none"/>
        </w:rPr>
        <w:t>员会完成评标后，应当向招标人提交书面评标报告。</w:t>
      </w:r>
    </w:p>
    <w:p>
      <w:pPr>
        <w:autoSpaceDE w:val="0"/>
        <w:autoSpaceDN w:val="0"/>
        <w:adjustRightInd w:val="0"/>
        <w:snapToGrid w:val="0"/>
        <w:spacing w:line="360" w:lineRule="auto"/>
        <w:ind w:firstLine="420" w:firstLineChars="200"/>
        <w:rPr>
          <w:rFonts w:ascii="宋体" w:hAnsi="宋体"/>
          <w:color w:val="auto"/>
          <w:kern w:val="0"/>
          <w:sz w:val="20"/>
          <w:szCs w:val="20"/>
          <w:highlight w:val="none"/>
        </w:rPr>
      </w:pPr>
      <w:r>
        <w:rPr>
          <w:rFonts w:hint="eastAsia" w:asciiTheme="minorEastAsia" w:hAnsiTheme="minorEastAsia" w:eastAsiaTheme="minorEastAsia"/>
          <w:color w:val="auto"/>
          <w:kern w:val="0"/>
          <w:szCs w:val="21"/>
          <w:highlight w:val="none"/>
          <w:lang w:val="en-US" w:eastAsia="zh-CN"/>
        </w:rPr>
        <w:t>3.4.3 有效投标不足三个的，应当对投标是否明显缺乏竞争和是否需要否决全部投标进行充分论证，并在评标报告中记载论证过程和结果。</w:t>
      </w:r>
    </w:p>
    <w:p>
      <w:pPr>
        <w:pStyle w:val="29"/>
        <w:spacing w:line="360" w:lineRule="auto"/>
        <w:ind w:left="420"/>
        <w:rPr>
          <w:rFonts w:ascii="宋体" w:hAnsi="宋体"/>
          <w:b/>
          <w:color w:val="auto"/>
          <w:sz w:val="28"/>
          <w:szCs w:val="28"/>
          <w:highlight w:val="none"/>
          <w:lang w:eastAsia="zh-CN"/>
        </w:rPr>
      </w:pPr>
      <w:r>
        <w:rPr>
          <w:rFonts w:ascii="宋体" w:hAnsi="宋体"/>
          <w:b/>
          <w:color w:val="auto"/>
          <w:sz w:val="28"/>
          <w:szCs w:val="28"/>
          <w:highlight w:val="none"/>
          <w:u w:val="none"/>
          <w:lang w:eastAsia="zh-CN"/>
        </w:rPr>
        <w:br w:type="page"/>
      </w:r>
    </w:p>
    <w:p>
      <w:pPr>
        <w:pStyle w:val="29"/>
        <w:spacing w:line="360" w:lineRule="auto"/>
        <w:rPr>
          <w:rFonts w:ascii="宋体" w:hAnsi="宋体"/>
          <w:b/>
          <w:color w:val="auto"/>
          <w:sz w:val="28"/>
          <w:szCs w:val="28"/>
          <w:highlight w:val="none"/>
          <w:u w:val="none"/>
          <w:lang w:eastAsia="zh-CN"/>
        </w:rPr>
      </w:pPr>
      <w:r>
        <w:rPr>
          <w:rFonts w:ascii="宋体" w:hAnsi="宋体"/>
          <w:b/>
          <w:color w:val="auto"/>
          <w:sz w:val="28"/>
          <w:szCs w:val="28"/>
          <w:highlight w:val="none"/>
          <w:u w:val="none"/>
          <w:lang w:eastAsia="zh-CN"/>
        </w:rPr>
        <w:t>附件A：综合评估法否决投标情况一览表</w:t>
      </w:r>
    </w:p>
    <w:p>
      <w:pPr>
        <w:pStyle w:val="29"/>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9"/>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76"/>
        <w:gridCol w:w="1559"/>
        <w:gridCol w:w="663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5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634"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A-2投标人的财务要求须满足投标人须知前附表1.4.1项的要求，否则由评标委员会作否决投标处理（如有）。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A-3投标人的业绩要求须满足投标人须知前附表1.4.1项的要求，否则由评标委员会作否决投标处理（如有）。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A-5投标人的总监理工程师资格要求须满足投标人须知前附表1.4.1项的要求，否则由评标委员会作否决投标处理。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w:t>
            </w:r>
            <w:r>
              <w:rPr>
                <w:rFonts w:hint="eastAsia" w:ascii="宋体" w:hAnsi="宋体" w:cs="宋体"/>
                <w:color w:val="auto"/>
                <w:kern w:val="0"/>
                <w:highlight w:val="none"/>
              </w:rPr>
              <w:t>其他主要人员要求</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szCs w:val="21"/>
                <w:highlight w:val="none"/>
              </w:rPr>
              <w:t>联合体各方应按招标文件提供的格式签订</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，明确联合体牵头人和各方权利义务，并承诺就中标项目向招标人承担连带责任</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s="宋体"/>
                <w:color w:val="auto"/>
                <w:szCs w:val="21"/>
                <w:highlight w:val="none"/>
                <w:lang w:eastAsia="zh-CN"/>
              </w:rPr>
              <w:t>共同投标协议</w:t>
            </w:r>
            <w:r>
              <w:rPr>
                <w:rFonts w:hint="eastAsia" w:ascii="宋体" w:hAnsi="宋体" w:cs="宋体"/>
                <w:color w:val="auto"/>
                <w:szCs w:val="21"/>
                <w:highlight w:val="none"/>
              </w:rPr>
              <w:t>约定同一专业分工由两个及以上单位共同承担的，按照资质等级较低的单位确定资质等级</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w:t>
            </w:r>
            <w:r>
              <w:rPr>
                <w:rFonts w:hint="eastAsia" w:ascii="宋体" w:hAnsi="宋体" w:cs="宋体"/>
                <w:color w:val="auto"/>
                <w:szCs w:val="21"/>
                <w:highlight w:val="none"/>
              </w:rPr>
              <w:t>联合体各方不得再以自己名义单独或参加其他联合体在本招标项目</w:t>
            </w:r>
            <w:r>
              <w:rPr>
                <w:rFonts w:hint="eastAsia" w:ascii="宋体" w:hAnsi="宋体" w:cs="宋体"/>
                <w:color w:val="auto"/>
                <w:szCs w:val="21"/>
                <w:highlight w:val="none"/>
                <w:lang w:val="en-US" w:eastAsia="zh-CN"/>
              </w:rPr>
              <w:t>同一标段</w:t>
            </w:r>
            <w:r>
              <w:rPr>
                <w:rFonts w:hint="eastAsia" w:ascii="宋体" w:hAnsi="宋体" w:cs="宋体"/>
                <w:color w:val="auto"/>
                <w:szCs w:val="21"/>
                <w:highlight w:val="none"/>
              </w:rPr>
              <w:t>中投标，否则各相关投标均无效</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A-9投标人名称必须与营业执照、资质证书一致，</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A-12第六章 投标文件格式（不含投标函部分）要求法定代表人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w:t>
            </w:r>
            <w:r>
              <w:rPr>
                <w:rFonts w:hint="eastAsia" w:ascii="宋体" w:hAnsi="宋体" w:cs="宋体"/>
                <w:color w:val="auto"/>
                <w:kern w:val="0"/>
                <w:highlight w:val="none"/>
              </w:rPr>
              <w:t>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（或盖章）的均由联合体牵头人法定代表人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highlight w:val="none"/>
              </w:rPr>
              <w:t>若投标单位为联合体，则</w:t>
            </w:r>
            <w:r>
              <w:rPr>
                <w:rFonts w:hint="eastAsia" w:ascii="宋体" w:hAnsi="宋体"/>
                <w:color w:val="auto"/>
                <w:highlight w:val="none"/>
                <w:lang w:eastAsia="zh-CN"/>
              </w:rPr>
              <w:t>共同投标协议</w:t>
            </w:r>
            <w:r>
              <w:rPr>
                <w:rFonts w:hint="eastAsia" w:ascii="宋体" w:hAnsi="宋体"/>
                <w:color w:val="auto"/>
                <w:highlight w:val="none"/>
              </w:rPr>
              <w:t>中要求各联合体成员盖单位法人章的，各联合体成员盖章须齐全，</w:t>
            </w:r>
            <w:r>
              <w:rPr>
                <w:rFonts w:hint="eastAsia" w:ascii="宋体" w:hAnsi="宋体"/>
                <w:color w:val="auto"/>
                <w:highlight w:val="none"/>
                <w:lang w:eastAsia="zh-CN"/>
              </w:rPr>
              <w:t>共同投标协议</w:t>
            </w:r>
            <w:r>
              <w:rPr>
                <w:rFonts w:hint="eastAsia" w:ascii="宋体" w:hAnsi="宋体"/>
                <w:color w:val="auto"/>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tcBorders>
              <w:bottom w:val="single" w:color="auto" w:sz="4" w:space="0"/>
            </w:tcBorders>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A-15投标人应按投标人须知前附表第3.4款规定递交投标保证金，否则由评标委员会作否决投标处理。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A-16符合第四章“合同条款及格式”规定，投标文件不应附有招标人不能接受的条件。否则由评标委员会作否决投标处理。（由投标人承诺，承诺书格式详见第六章投标文件格式。）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after="48" w:afterLines="20"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after="48" w:afterLines="20" w:line="400" w:lineRule="exact"/>
              <w:ind w:firstLine="420" w:firstLineChars="200"/>
              <w:rPr>
                <w:rFonts w:hint="eastAsia" w:ascii="宋体" w:hAnsi="宋体"/>
                <w:color w:val="auto"/>
                <w:kern w:val="0"/>
                <w:highlight w:val="none"/>
              </w:rPr>
            </w:pPr>
            <w:r>
              <w:rPr>
                <w:rFonts w:hint="eastAsia" w:ascii="宋体" w:hAnsi="宋体"/>
                <w:color w:val="auto"/>
                <w:szCs w:val="21"/>
                <w:highlight w:val="none"/>
                <w:lang w:val="en-US" w:eastAsia="zh-CN"/>
              </w:rPr>
              <w:t>2.</w:t>
            </w:r>
            <w:r>
              <w:rPr>
                <w:rFonts w:hint="eastAsia" w:ascii="宋体" w:hAnsi="宋体" w:cs="宋体"/>
                <w:color w:val="auto"/>
                <w:kern w:val="0"/>
                <w:highlight w:val="none"/>
                <w:lang w:val="en-US" w:eastAsia="zh-CN"/>
              </w:rPr>
              <w:t>不</w:t>
            </w:r>
            <w:r>
              <w:rPr>
                <w:rFonts w:hint="eastAsia" w:ascii="宋体" w:hAnsi="宋体" w:cs="宋体"/>
                <w:color w:val="auto"/>
                <w:kern w:val="0"/>
                <w:highlight w:val="none"/>
              </w:rPr>
              <w:t>符合第五章“委托人要求”中的实质性要求和条件</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未按第六章投标文件格式进行承诺</w:t>
            </w:r>
            <w:r>
              <w:rPr>
                <w:rFonts w:hint="eastAsia" w:ascii="宋体" w:hAnsi="宋体" w:cs="宋体"/>
                <w:color w:val="auto"/>
                <w:kern w:val="0"/>
                <w:highlight w:val="none"/>
                <w:lang w:eastAsia="zh-CN"/>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 w:val="21"/>
                <w:szCs w:val="21"/>
                <w:highlight w:val="none"/>
              </w:rPr>
              <w:t>投标函部分评审</w:t>
            </w: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监理服务期</w:t>
            </w:r>
            <w:r>
              <w:rPr>
                <w:rFonts w:hint="eastAsia" w:ascii="宋体" w:hAnsi="宋体"/>
                <w:color w:val="auto"/>
                <w:szCs w:val="21"/>
                <w:highlight w:val="none"/>
                <w:lang w:val="en-US" w:eastAsia="zh-CN"/>
              </w:rPr>
              <w:t>限</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投标函中的投标报价符合第二章“投标人须知”第3.2款规定，否则由评标委员会作否决投标处理。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olor w:val="auto"/>
                <w:szCs w:val="21"/>
                <w:highlight w:val="none"/>
              </w:rPr>
              <w:t>投标人的投标报价不得超过投标报价最高限价，否则由评标委员会作否决投标处理。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s="宋体"/>
                <w:kern w:val="0"/>
                <w:lang w:val="en-US" w:eastAsia="zh-CN"/>
              </w:rPr>
              <w:t>A-24</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olor w:val="auto"/>
                <w:szCs w:val="21"/>
                <w:highlight w:val="none"/>
              </w:rPr>
              <w:t>，否则由评标委员会作否决投标处理</w:t>
            </w:r>
            <w:r>
              <w:rPr>
                <w:rFonts w:hint="eastAsia" w:ascii="宋体" w:hAnsi="宋体" w:cs="宋体"/>
                <w:kern w:val="0"/>
                <w:lang w:eastAsia="zh-CN"/>
              </w:rPr>
              <w:t>（</w:t>
            </w:r>
            <w:r>
              <w:rPr>
                <w:rFonts w:hint="eastAsia" w:ascii="宋体" w:hAnsi="宋体" w:cs="宋体"/>
                <w:kern w:val="0"/>
                <w:lang w:val="en-US" w:eastAsia="zh-CN"/>
              </w:rPr>
              <w:t>如有</w:t>
            </w:r>
            <w:r>
              <w:rPr>
                <w:rFonts w:hint="eastAsia" w:ascii="宋体" w:hAnsi="宋体" w:cs="宋体"/>
                <w:kern w:val="0"/>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hint="eastAsia" w:ascii="宋体" w:hAnsi="宋体" w:eastAsia="宋体" w:cs="宋体"/>
                <w:kern w:val="0"/>
                <w:lang w:val="en-US" w:eastAsia="zh-CN"/>
              </w:rPr>
            </w:pPr>
            <w:r>
              <w:rPr>
                <w:rFonts w:hint="eastAsia" w:ascii="宋体" w:hAnsi="宋体" w:cs="宋体"/>
                <w:kern w:val="0"/>
                <w:lang w:val="en-US" w:eastAsia="zh-CN"/>
              </w:rPr>
              <w:t>A-25</w:t>
            </w:r>
            <w:r>
              <w:rPr>
                <w:rFonts w:hint="eastAsia" w:ascii="宋体" w:hAnsi="宋体" w:cs="宋体"/>
                <w:kern w:val="0"/>
              </w:rPr>
              <w:t>投标人的单项报价不得为零报价或者负数报价</w:t>
            </w:r>
            <w:r>
              <w:rPr>
                <w:rFonts w:hint="eastAsia" w:ascii="宋体" w:hAnsi="宋体"/>
                <w:color w:val="auto"/>
                <w:szCs w:val="21"/>
                <w:highlight w:val="none"/>
              </w:rPr>
              <w:t>，否则由评标委员会作否决投标处理</w:t>
            </w:r>
            <w:r>
              <w:rPr>
                <w:rFonts w:hint="eastAsia" w:ascii="宋体" w:hAnsi="宋体"/>
                <w:color w:val="auto"/>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Merge w:val="continue"/>
            <w:vAlign w:val="center"/>
          </w:tcPr>
          <w:p>
            <w:pPr>
              <w:spacing w:line="400" w:lineRule="exact"/>
              <w:jc w:val="center"/>
              <w:rPr>
                <w:rFonts w:ascii="宋体" w:hAnsi="宋体"/>
                <w:color w:val="auto"/>
                <w:szCs w:val="21"/>
                <w:highlight w:val="none"/>
              </w:rPr>
            </w:pPr>
          </w:p>
        </w:tc>
        <w:tc>
          <w:tcPr>
            <w:tcW w:w="1559" w:type="dxa"/>
            <w:vMerge w:val="continue"/>
            <w:vAlign w:val="center"/>
          </w:tcPr>
          <w:p>
            <w:pPr>
              <w:spacing w:line="400" w:lineRule="exact"/>
              <w:jc w:val="center"/>
              <w:rPr>
                <w:rFonts w:ascii="宋体" w:hAnsi="宋体"/>
                <w:color w:val="auto"/>
                <w:szCs w:val="21"/>
                <w:highlight w:val="none"/>
              </w:rPr>
            </w:pPr>
          </w:p>
        </w:tc>
        <w:tc>
          <w:tcPr>
            <w:tcW w:w="6634"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76"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59" w:type="dxa"/>
            <w:vAlign w:val="center"/>
          </w:tcPr>
          <w:p>
            <w:pPr>
              <w:spacing w:line="400" w:lineRule="exact"/>
              <w:jc w:val="center"/>
              <w:rPr>
                <w:rFonts w:ascii="宋体" w:hAnsi="宋体"/>
                <w:color w:val="auto"/>
                <w:szCs w:val="21"/>
                <w:highlight w:val="none"/>
              </w:rPr>
            </w:pPr>
          </w:p>
        </w:tc>
        <w:tc>
          <w:tcPr>
            <w:tcW w:w="6634"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color w:val="auto"/>
          <w:kern w:val="0"/>
          <w:sz w:val="20"/>
          <w:szCs w:val="20"/>
          <w:highlight w:val="none"/>
        </w:rPr>
      </w:pPr>
    </w:p>
    <w:p>
      <w:pPr>
        <w:widowControl/>
        <w:jc w:val="left"/>
        <w:rPr>
          <w:rFonts w:ascii="宋体" w:hAnsi="宋体"/>
          <w:b/>
          <w:color w:val="auto"/>
          <w:kern w:val="0"/>
          <w:sz w:val="20"/>
          <w:szCs w:val="20"/>
          <w:highlight w:val="none"/>
        </w:rPr>
      </w:pPr>
      <w:r>
        <w:rPr>
          <w:rFonts w:ascii="宋体" w:hAnsi="宋体"/>
          <w:b/>
          <w:color w:val="auto"/>
          <w:kern w:val="0"/>
          <w:sz w:val="20"/>
          <w:szCs w:val="20"/>
          <w:highlight w:val="none"/>
        </w:rPr>
        <w:br w:type="page"/>
      </w:r>
    </w:p>
    <w:p>
      <w:pPr>
        <w:rPr>
          <w:color w:val="auto"/>
          <w:highlight w:val="none"/>
        </w:rPr>
      </w:pPr>
    </w:p>
    <w:p>
      <w:pPr>
        <w:pStyle w:val="3"/>
        <w:spacing w:before="0" w:after="0" w:line="360" w:lineRule="auto"/>
        <w:jc w:val="center"/>
        <w:rPr>
          <w:rFonts w:ascii="宋体" w:hAnsi="宋体"/>
          <w:color w:val="auto"/>
          <w:highlight w:val="none"/>
        </w:rPr>
      </w:pPr>
      <w:bookmarkStart w:id="591" w:name="_Toc18937"/>
      <w:r>
        <w:rPr>
          <w:rFonts w:ascii="宋体" w:hAnsi="宋体"/>
          <w:color w:val="auto"/>
          <w:highlight w:val="none"/>
        </w:rPr>
        <w:t xml:space="preserve">第三章 </w:t>
      </w:r>
      <w:r>
        <w:rPr>
          <w:rFonts w:hint="eastAsia" w:ascii="宋体" w:hAnsi="宋体"/>
          <w:color w:val="auto"/>
          <w:highlight w:val="none"/>
        </w:rPr>
        <w:t xml:space="preserve"> </w:t>
      </w:r>
      <w:r>
        <w:rPr>
          <w:rFonts w:ascii="宋体" w:hAnsi="宋体"/>
          <w:color w:val="auto"/>
          <w:highlight w:val="none"/>
        </w:rPr>
        <w:t>评标办法（</w:t>
      </w:r>
      <w:r>
        <w:rPr>
          <w:rFonts w:hint="eastAsia" w:ascii="宋体" w:hAnsi="宋体"/>
          <w:color w:val="auto"/>
          <w:highlight w:val="none"/>
        </w:rPr>
        <w:t>经评审的最低投标价法</w:t>
      </w:r>
      <w:r>
        <w:rPr>
          <w:rFonts w:ascii="宋体" w:hAnsi="宋体"/>
          <w:color w:val="auto"/>
          <w:highlight w:val="none"/>
        </w:rPr>
        <w:t>）</w:t>
      </w:r>
      <w:bookmarkEnd w:id="591"/>
    </w:p>
    <w:p>
      <w:pPr>
        <w:keepNext/>
        <w:keepLines/>
        <w:spacing w:line="360" w:lineRule="auto"/>
        <w:outlineLvl w:val="1"/>
        <w:rPr>
          <w:rFonts w:ascii="宋体" w:hAnsi="宋体"/>
          <w:color w:val="auto"/>
          <w:sz w:val="32"/>
          <w:szCs w:val="32"/>
          <w:highlight w:val="none"/>
        </w:rPr>
      </w:pPr>
      <w:bookmarkStart w:id="592" w:name="_Toc8960"/>
      <w:r>
        <w:rPr>
          <w:rFonts w:hint="eastAsia" w:ascii="宋体" w:hAnsi="宋体"/>
          <w:color w:val="auto"/>
          <w:sz w:val="32"/>
          <w:szCs w:val="32"/>
          <w:highlight w:val="none"/>
        </w:rPr>
        <w:t>评标办法前附表</w:t>
      </w:r>
      <w:bookmarkEnd w:id="592"/>
    </w:p>
    <w:p>
      <w:pPr>
        <w:spacing w:line="360" w:lineRule="auto"/>
        <w:ind w:firstLine="436" w:firstLineChars="200"/>
        <w:rPr>
          <w:rFonts w:ascii="宋体" w:hAnsi="宋体"/>
          <w:color w:val="auto"/>
          <w:spacing w:val="4"/>
          <w:kern w:val="0"/>
          <w:szCs w:val="21"/>
          <w:highlight w:val="none"/>
        </w:rPr>
      </w:pPr>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p>
    <w:tbl>
      <w:tblPr>
        <w:tblStyle w:val="39"/>
        <w:tblW w:w="99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7"/>
        <w:gridCol w:w="1560"/>
        <w:gridCol w:w="2267"/>
        <w:gridCol w:w="4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评审因素</w:t>
            </w:r>
          </w:p>
        </w:tc>
        <w:tc>
          <w:tcPr>
            <w:tcW w:w="7086" w:type="dxa"/>
            <w:gridSpan w:val="2"/>
            <w:vAlign w:val="center"/>
          </w:tcPr>
          <w:p>
            <w:pPr>
              <w:spacing w:line="400" w:lineRule="exact"/>
              <w:jc w:val="center"/>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pStyle w:val="99"/>
              <w:spacing w:line="400" w:lineRule="exact"/>
              <w:ind w:firstLine="42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1560" w:type="dxa"/>
            <w:tcBorders>
              <w:left w:val="single" w:color="auto" w:sz="4" w:space="0"/>
            </w:tcBorders>
            <w:vAlign w:val="center"/>
          </w:tcPr>
          <w:p>
            <w:pPr>
              <w:pStyle w:val="99"/>
              <w:spacing w:line="400" w:lineRule="exact"/>
              <w:ind w:firstLine="0" w:firstLineChars="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评标办法</w:t>
            </w:r>
          </w:p>
        </w:tc>
        <w:tc>
          <w:tcPr>
            <w:tcW w:w="7086" w:type="dxa"/>
            <w:gridSpan w:val="2"/>
            <w:vAlign w:val="center"/>
          </w:tcPr>
          <w:p>
            <w:pPr>
              <w:spacing w:line="400" w:lineRule="exact"/>
              <w:ind w:firstLine="427" w:firstLineChars="196"/>
              <w:rPr>
                <w:rFonts w:hint="eastAsia" w:asciiTheme="minorEastAsia" w:hAnsiTheme="minorEastAsia" w:eastAsiaTheme="minorEastAsia" w:cstheme="minorEastAsia"/>
                <w:color w:val="auto"/>
                <w:spacing w:val="4"/>
                <w:kern w:val="0"/>
                <w:szCs w:val="21"/>
                <w:highlight w:val="none"/>
              </w:rPr>
            </w:pPr>
            <w:r>
              <w:rPr>
                <w:rFonts w:hint="eastAsia" w:asciiTheme="minorEastAsia" w:hAnsiTheme="minorEastAsia" w:eastAsiaTheme="minorEastAsia" w:cstheme="minorEastAsia"/>
                <w:color w:val="auto"/>
                <w:spacing w:val="4"/>
                <w:kern w:val="0"/>
                <w:szCs w:val="21"/>
                <w:highlight w:val="none"/>
              </w:rPr>
              <w:t>本次评标采用经评审的最低投标价法，评标委员会按照本章第2.1款进行报价排序</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注：经评审的最低投标价法中，报价是指《投标函》中的投标总报价，不含延期监理费人</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stheme="minorEastAsia"/>
                <w:color w:val="auto"/>
                <w:kern w:val="0"/>
                <w:highlight w:val="none"/>
                <w:lang w:val="en-US" w:eastAsia="zh-CN"/>
              </w:rPr>
              <w:t>月（如有），下同。</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pacing w:val="4"/>
                <w:kern w:val="0"/>
                <w:szCs w:val="21"/>
                <w:highlight w:val="none"/>
              </w:rPr>
              <w:t>，按照本章第2.2款进行符合性审查，符合性审查合格的投标人中按报价由低到高推荐中标候选人，或根据招标人授权直接确定中标人。若出现投标人投标报价相同的，以“投标人在红名单中优先”的原则排序（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其中非联合体投标的，须投标人所属红名单类别包含在招标范围内；</w:t>
            </w:r>
            <w:r>
              <w:rPr>
                <w:rFonts w:hint="eastAsia" w:asciiTheme="minorEastAsia" w:hAnsiTheme="minorEastAsia" w:eastAsiaTheme="minorEastAsia" w:cstheme="minorEastAsia"/>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color w:val="auto"/>
                <w:spacing w:val="4"/>
                <w:kern w:val="0"/>
                <w:szCs w:val="21"/>
                <w:highlight w:val="none"/>
              </w:rPr>
              <w:t>），投标人是否属于红名单，以开标环节信用状况查询结果为准；投标人均在红名单中或均不在红名单中的，由评标委员会按照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报价排序</w:t>
            </w:r>
          </w:p>
        </w:tc>
        <w:tc>
          <w:tcPr>
            <w:tcW w:w="7086" w:type="dxa"/>
            <w:gridSpan w:val="2"/>
            <w:tcBorders>
              <w:lef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符合性审查</w:t>
            </w:r>
          </w:p>
        </w:tc>
        <w:tc>
          <w:tcPr>
            <w:tcW w:w="7086" w:type="dxa"/>
            <w:gridSpan w:val="2"/>
            <w:tcBorders>
              <w:left w:val="single" w:color="auto" w:sz="4" w:space="0"/>
            </w:tcBorders>
            <w:vAlign w:val="center"/>
          </w:tcPr>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取报价排序前□5□6□7名（若实际投标人数量小于勾选数量，</w:t>
            </w:r>
            <w:r>
              <w:rPr>
                <w:rFonts w:hint="eastAsia" w:asciiTheme="minorEastAsia" w:hAnsiTheme="minorEastAsia" w:eastAsiaTheme="minorEastAsia" w:cstheme="minorEastAsia"/>
                <w:color w:val="auto"/>
                <w:spacing w:val="4"/>
                <w:kern w:val="0"/>
                <w:szCs w:val="21"/>
                <w:highlight w:val="none"/>
              </w:rPr>
              <w:t>则全部纳入）进行符合性审查。符合性审查内容：□</w:t>
            </w:r>
            <w:r>
              <w:rPr>
                <w:rFonts w:hint="eastAsia" w:asciiTheme="minorEastAsia" w:hAnsiTheme="minorEastAsia" w:eastAsiaTheme="minorEastAsia" w:cstheme="minorEastAsia"/>
                <w:color w:val="auto"/>
                <w:kern w:val="0"/>
                <w:highlight w:val="none"/>
              </w:rPr>
              <w:t>技术部分</w:t>
            </w:r>
            <w:r>
              <w:rPr>
                <w:rFonts w:hint="eastAsia" w:asciiTheme="minorEastAsia" w:hAnsiTheme="minorEastAsia" w:eastAsiaTheme="minorEastAsia" w:cstheme="minorEastAsia"/>
                <w:color w:val="auto"/>
                <w:spacing w:val="4"/>
                <w:kern w:val="0"/>
                <w:szCs w:val="21"/>
                <w:highlight w:val="none"/>
              </w:rPr>
              <w:t>评审、资格评审、形式评审、响应性评审、投标函部分评审。符合性审查</w:t>
            </w:r>
            <w:r>
              <w:rPr>
                <w:rFonts w:hint="eastAsia" w:asciiTheme="minorEastAsia" w:hAnsiTheme="minorEastAsia" w:eastAsiaTheme="minorEastAsia" w:cstheme="minorEastAsia"/>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i/>
                <w:color w:val="auto"/>
                <w:kern w:val="0"/>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highlight w:val="none"/>
              </w:rPr>
              <w:t>2.2.1</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技术部分评审标准</w:t>
            </w: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技术部分形式要求</w:t>
            </w:r>
          </w:p>
          <w:p>
            <w:pPr>
              <w:snapToGrid w:val="0"/>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i/>
                <w:iCs/>
                <w:color w:val="auto"/>
                <w:highlight w:val="none"/>
              </w:rPr>
              <w:t>[提示：技术部分采用暗标评审时适用。]</w:t>
            </w:r>
          </w:p>
        </w:tc>
        <w:tc>
          <w:tcPr>
            <w:tcW w:w="4819" w:type="dxa"/>
            <w:tcBorders>
              <w:left w:val="single" w:color="auto" w:sz="4" w:space="0"/>
              <w:bottom w:val="single" w:color="auto" w:sz="4" w:space="0"/>
            </w:tcBorders>
            <w:vAlign w:val="center"/>
          </w:tcPr>
          <w:p>
            <w:pPr>
              <w:snapToGrid w:val="0"/>
              <w:spacing w:after="24" w:afterLines="10" w:line="400" w:lineRule="exact"/>
              <w:ind w:firstLine="420" w:firstLineChars="200"/>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是否符合第二章投标人须知前附表第3.7.5项</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3</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技术部分的</w:t>
            </w:r>
            <w:r>
              <w:rPr>
                <w:rFonts w:hint="eastAsia" w:asciiTheme="minorEastAsia" w:hAnsiTheme="minorEastAsia" w:eastAsiaTheme="minorEastAsia" w:cstheme="minorEastAsia"/>
                <w:color w:val="auto"/>
                <w:kern w:val="0"/>
                <w:highlight w:val="none"/>
              </w:rPr>
              <w:t>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监理范围、监理内容</w:t>
            </w:r>
          </w:p>
        </w:tc>
        <w:tc>
          <w:tcPr>
            <w:tcW w:w="4819" w:type="dxa"/>
            <w:vMerge w:val="restart"/>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评标委员会对投标人递交的技术部分进行综合性评审，综合评判是否满足本工程需求：满足/不满足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监理依据、监理工作目标</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监理机构设置和岗位职责</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监理工作程序、方法和制度</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kern w:val="0"/>
                <w:highlight w:val="none"/>
              </w:rPr>
              <w:t>质量、进度、造价、安全、环保监理措施</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□合同、信息管理方案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□监理组织协调内容及措施</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□监理工作重点、难点分析</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□合理化建议</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□关键部位的旁站监理方案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□BIM技术服务方案</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□测量与试验</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□服务承诺</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w:t>
            </w:r>
          </w:p>
        </w:tc>
        <w:tc>
          <w:tcPr>
            <w:tcW w:w="4819" w:type="dxa"/>
            <w:vMerge w:val="continue"/>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资质要求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□财务要求</w:t>
            </w:r>
          </w:p>
        </w:tc>
        <w:tc>
          <w:tcPr>
            <w:tcW w:w="4819" w:type="dxa"/>
            <w:tcBorders>
              <w:top w:val="single" w:color="auto" w:sz="4" w:space="0"/>
              <w:left w:val="single" w:color="auto" w:sz="4" w:space="0"/>
            </w:tcBorders>
            <w:vAlign w:val="center"/>
          </w:tcPr>
          <w:p>
            <w:pPr>
              <w:snapToGrid w:val="0"/>
              <w:spacing w:after="60" w:afterLines="25"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□业绩要求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投标截止日投标资格情况</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总监理工程师资格要求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其他主要人员要求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其他要求</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u w:val="single"/>
              </w:rPr>
            </w:pPr>
            <w:r>
              <w:rPr>
                <w:rFonts w:hint="eastAsia" w:asciiTheme="minorEastAsia" w:hAnsiTheme="minorEastAsia" w:eastAsiaTheme="minorEastAsia" w:cstheme="minorEastAsia"/>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19" w:type="dxa"/>
            <w:tcBorders>
              <w:top w:val="single" w:color="auto" w:sz="4" w:space="0"/>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restart"/>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投标人名称</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投标文件格式</w:t>
            </w:r>
          </w:p>
        </w:tc>
        <w:tc>
          <w:tcPr>
            <w:tcW w:w="4819" w:type="dxa"/>
            <w:tcBorders>
              <w:left w:val="single" w:color="auto" w:sz="4" w:space="0"/>
            </w:tcBorders>
            <w:vAlign w:val="center"/>
          </w:tcPr>
          <w:p>
            <w:pPr>
              <w:snapToGrid w:val="0"/>
              <w:spacing w:line="400" w:lineRule="exact"/>
              <w:ind w:firstLine="380" w:firstLineChars="181"/>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□联合体投标人</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提交</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，并明确联合体牵头人。在</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第5条联合体各成员单位内部的职责分工中填写的联合体所有成员单位名称应与其营业执照、资质证书。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投标文件的签署</w:t>
            </w:r>
          </w:p>
        </w:tc>
        <w:tc>
          <w:tcPr>
            <w:tcW w:w="4819" w:type="dxa"/>
            <w:tcBorders>
              <w:left w:val="single" w:color="auto" w:sz="4" w:space="0"/>
            </w:tcBorders>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第六章 投标文件格式（不含投标函部分）要求法定代表人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snapToGrid w:val="0"/>
                <w:color w:val="auto"/>
                <w:kern w:val="0"/>
                <w:szCs w:val="21"/>
                <w:highlight w:val="none"/>
              </w:rPr>
              <w:t>若投标单位为联合体，则</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中各联合体成员单位</w:t>
            </w:r>
            <w:r>
              <w:rPr>
                <w:rFonts w:hint="eastAsia" w:asciiTheme="minorEastAsia" w:hAnsiTheme="minorEastAsia" w:eastAsiaTheme="minorEastAsia" w:cstheme="minorEastAsia"/>
                <w:snapToGrid w:val="0"/>
                <w:color w:val="auto"/>
                <w:kern w:val="0"/>
                <w:szCs w:val="21"/>
                <w:highlight w:val="none"/>
                <w:lang w:val="en-US" w:eastAsia="zh-CN"/>
              </w:rPr>
              <w:t>签名</w:t>
            </w:r>
            <w:r>
              <w:rPr>
                <w:rFonts w:hint="eastAsia" w:asciiTheme="minorEastAsia" w:hAnsiTheme="minorEastAsia" w:eastAsiaTheme="minorEastAsia" w:cstheme="minorEastAsia"/>
                <w:snapToGrid w:val="0"/>
                <w:color w:val="auto"/>
                <w:kern w:val="0"/>
                <w:szCs w:val="21"/>
                <w:highlight w:val="none"/>
              </w:rPr>
              <w:t>（或盖章）须齐全，</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以外的</w:t>
            </w:r>
            <w:r>
              <w:rPr>
                <w:rFonts w:hint="eastAsia" w:asciiTheme="minorEastAsia" w:hAnsiTheme="minorEastAsia" w:eastAsiaTheme="minorEastAsia" w:cstheme="minorEastAsia"/>
                <w:color w:val="auto"/>
                <w:kern w:val="0"/>
                <w:highlight w:val="none"/>
              </w:rPr>
              <w:t>投标文件格式中，要求法定代表人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（或盖章）的均由联合体牵头人法定代表人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若投标单位为联合体，则</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中要求各联合体成员盖单位法人章的，各联合体成员盖章须齐全，</w:t>
            </w:r>
            <w:r>
              <w:rPr>
                <w:rFonts w:hint="eastAsia" w:asciiTheme="minorEastAsia" w:hAnsiTheme="minorEastAsia" w:eastAsiaTheme="minorEastAsia" w:cstheme="minorEastAsia"/>
                <w:color w:val="auto"/>
                <w:kern w:val="0"/>
                <w:highlight w:val="none"/>
                <w:lang w:eastAsia="zh-CN"/>
              </w:rPr>
              <w:t>共同投标协议</w:t>
            </w:r>
            <w:r>
              <w:rPr>
                <w:rFonts w:hint="eastAsia" w:asciiTheme="minorEastAsia" w:hAnsiTheme="minorEastAsia" w:eastAsiaTheme="minorEastAsia" w:cstheme="minorEastAsia"/>
                <w:color w:val="auto"/>
                <w:kern w:val="0"/>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b/>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委托代理人</w:t>
            </w:r>
          </w:p>
        </w:tc>
        <w:tc>
          <w:tcPr>
            <w:tcW w:w="4819" w:type="dxa"/>
            <w:tcBorders>
              <w:left w:val="single" w:color="auto" w:sz="4" w:space="0"/>
            </w:tcBorders>
            <w:vAlign w:val="center"/>
          </w:tcPr>
          <w:p>
            <w:pPr>
              <w:snapToGrid w:val="0"/>
              <w:spacing w:after="60" w:afterLines="25"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top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投标内容</w:t>
            </w:r>
          </w:p>
        </w:tc>
        <w:tc>
          <w:tcPr>
            <w:tcW w:w="4819" w:type="dxa"/>
            <w:tcBorders>
              <w:left w:val="single" w:color="auto" w:sz="4" w:space="0"/>
            </w:tcBorders>
            <w:vAlign w:val="center"/>
          </w:tcPr>
          <w:p>
            <w:pPr>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投标保证金</w:t>
            </w:r>
          </w:p>
        </w:tc>
        <w:tc>
          <w:tcPr>
            <w:tcW w:w="4819" w:type="dxa"/>
            <w:tcBorders>
              <w:left w:val="single" w:color="auto" w:sz="4" w:space="0"/>
            </w:tcBorders>
            <w:vAlign w:val="center"/>
          </w:tcPr>
          <w:p>
            <w:pPr>
              <w:tabs>
                <w:tab w:val="left" w:pos="611"/>
                <w:tab w:val="left" w:pos="669"/>
              </w:tabs>
              <w:snapToGrid w:val="0"/>
              <w:spacing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权利义务</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符合第四章“合同条款及格式”规定，投标文件不应附有招标人不能接受的条件。（由投标人承诺，承诺书格式详见第六章投标文件格式。）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实质性要求</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符合第二章“投标人须知”第1.4.3项规定。</w:t>
            </w:r>
          </w:p>
          <w:p>
            <w:pPr>
              <w:spacing w:after="48" w:afterLines="2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符合第五章“委托人要求”中的实质性要求和条件（由投标人承诺，承诺书格式详见第六章投标文件格式）。</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本次投标不得有串通投标、弄虚作假等其他违反招投标相关法律、法规行为。</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restart"/>
            <w:tcBorders>
              <w:top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投标函部分评审标准</w:t>
            </w: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投标函部分的</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盖章</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投标函部分的格式要求法定代表人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或其委托代理人</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签名</w:t>
            </w:r>
            <w:r>
              <w:rPr>
                <w:rFonts w:hint="eastAsia" w:asciiTheme="minorEastAsia" w:hAnsiTheme="minorEastAsia" w:eastAsiaTheme="minorEastAsia" w:cstheme="minorEastAsia"/>
                <w:color w:val="auto"/>
                <w:kern w:val="0"/>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rPr>
              <w:t>要求加盖单位法人章的，应使用 CA 数字证书加盖投标人的单位电子印章。</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监理服务期限</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质量标准</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投标有效期</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投标报价</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1.符合第二章“投标人须知”第3.2款规定。</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2.投标报价不得高于招标人公布的投标报价最高限价。</w:t>
            </w:r>
          </w:p>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3.投标人投标总报价</w:t>
            </w:r>
            <w:r>
              <w:rPr>
                <w:rFonts w:hint="eastAsia" w:ascii="宋体" w:hAnsi="宋体" w:cs="宋体"/>
                <w:i w:val="0"/>
                <w:iCs w:val="0"/>
                <w:szCs w:val="21"/>
                <w:u w:val="none"/>
                <w:lang w:val="en-US" w:eastAsia="zh-CN"/>
              </w:rPr>
              <w:t>或者部分单项报价</w:t>
            </w:r>
            <w:r>
              <w:rPr>
                <w:rFonts w:hint="eastAsia" w:asciiTheme="minorEastAsia" w:hAnsiTheme="minorEastAsia" w:eastAsiaTheme="minorEastAsia" w:cstheme="minorEastAsia"/>
                <w:color w:val="auto"/>
                <w:kern w:val="0"/>
                <w:highlight w:val="none"/>
              </w:rPr>
              <w:t>低于招标文件规定的对应的异常低价警戒线的，应提供报价合理性说明，并提供必要的证明材料。</w:t>
            </w:r>
          </w:p>
          <w:p>
            <w:pPr>
              <w:snapToGrid w:val="0"/>
              <w:spacing w:after="24" w:afterLines="10" w:line="400" w:lineRule="exact"/>
              <w:ind w:firstLine="420" w:firstLineChars="200"/>
              <w:rPr>
                <w:rFonts w:hint="eastAsia" w:eastAsia="宋体" w:asciiTheme="minorEastAsia" w:hAnsi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lang w:val="en-US" w:eastAsia="zh-CN"/>
              </w:rPr>
              <w:t>4.</w:t>
            </w:r>
            <w:r>
              <w:rPr>
                <w:rFonts w:hint="eastAsia" w:ascii="宋体" w:hAnsi="宋体" w:cs="宋体"/>
                <w:kern w:val="0"/>
              </w:rPr>
              <w:t>投标人的单项报价不得为零报价或者负数报价</w:t>
            </w:r>
            <w:r>
              <w:rPr>
                <w:rFonts w:hint="eastAsia" w:ascii="宋体" w:hAnsi="宋体" w:cs="宋体"/>
                <w:kern w:val="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报价唯一</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77" w:type="dxa"/>
            <w:vMerge w:val="continue"/>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Theme="minorEastAsia" w:hAnsiTheme="minorEastAsia" w:eastAsiaTheme="minorEastAsia" w:cstheme="minorEastAsia"/>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投标报价算术错误修正</w:t>
            </w:r>
          </w:p>
        </w:tc>
        <w:tc>
          <w:tcPr>
            <w:tcW w:w="4819" w:type="dxa"/>
            <w:tcBorders>
              <w:left w:val="single" w:color="auto" w:sz="4" w:space="0"/>
            </w:tcBorders>
            <w:vAlign w:val="center"/>
          </w:tcPr>
          <w:p>
            <w:pPr>
              <w:snapToGrid w:val="0"/>
              <w:spacing w:after="24" w:afterLines="10" w:line="400" w:lineRule="exact"/>
              <w:ind w:firstLine="42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评标程序</w:t>
            </w:r>
          </w:p>
        </w:tc>
        <w:tc>
          <w:tcPr>
            <w:tcW w:w="7086" w:type="dxa"/>
            <w:gridSpan w:val="2"/>
            <w:tcBorders>
              <w:left w:val="single" w:color="auto" w:sz="4" w:space="0"/>
            </w:tcBorders>
            <w:vAlign w:val="center"/>
          </w:tcPr>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2.根据本章第2.2款约定进行符合性审查</w:t>
            </w:r>
            <w:r>
              <w:rPr>
                <w:rFonts w:hint="eastAsia" w:asciiTheme="minorEastAsia" w:hAnsiTheme="minorEastAsia" w:eastAsiaTheme="minorEastAsia" w:cstheme="minorEastAsia"/>
                <w:color w:val="auto"/>
                <w:spacing w:val="4"/>
                <w:kern w:val="0"/>
                <w:szCs w:val="21"/>
                <w:highlight w:val="none"/>
              </w:rPr>
              <w:t>。符合性审查</w:t>
            </w:r>
            <w:r>
              <w:rPr>
                <w:rFonts w:hint="eastAsia" w:asciiTheme="minorEastAsia" w:hAnsiTheme="minorEastAsia" w:eastAsiaTheme="minorEastAsia" w:cstheme="minorEastAsia"/>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i/>
                <w:color w:val="auto"/>
                <w:kern w:val="0"/>
                <w:highlight w:val="none"/>
              </w:rPr>
              <w:t>[提示：勾选技术部分评审的，符合性审查应首先进行技术部分评审，再按照资格、形式、响应性、投标函部分的顺序进行评审。]</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w:t>
            </w:r>
            <w:r>
              <w:rPr>
                <w:rFonts w:hint="eastAsia" w:asciiTheme="minorEastAsia" w:hAnsiTheme="minorEastAsia" w:eastAsiaTheme="minorEastAsia" w:cstheme="minorEastAsia"/>
                <w:color w:val="auto"/>
                <w:spacing w:val="4"/>
                <w:kern w:val="0"/>
                <w:szCs w:val="21"/>
                <w:highlight w:val="none"/>
              </w:rPr>
              <w:t>若上述程序未能评出三名中标候选人</w:t>
            </w:r>
            <w:r>
              <w:rPr>
                <w:rFonts w:hint="eastAsia" w:asciiTheme="minorEastAsia" w:hAnsiTheme="minorEastAsia" w:eastAsiaTheme="minorEastAsia" w:cstheme="minorEastAsia"/>
                <w:color w:val="auto"/>
                <w:kern w:val="0"/>
                <w:szCs w:val="21"/>
                <w:highlight w:val="none"/>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Theme="minorEastAsia" w:hAnsiTheme="minorEastAsia" w:eastAsiaTheme="minorEastAsia" w:cstheme="minorEastAsia"/>
                <w:color w:val="auto"/>
                <w:kern w:val="0"/>
                <w:szCs w:val="21"/>
                <w:highlight w:val="none"/>
              </w:rPr>
              <w:t>经济、技术等指标仍然具有市场竞争力，并满足招标文件要求的，评标委员会可以继续评标并确定中标候选人。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after="24" w:afterLines="10" w:line="400" w:lineRule="exact"/>
              <w:ind w:firstLine="420" w:firstLineChars="20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注：若出现投标人投标报价相同的，以“投标人在红名单中优先”的原则排序</w:t>
            </w:r>
            <w:r>
              <w:rPr>
                <w:rFonts w:hint="eastAsia" w:asciiTheme="minorEastAsia" w:hAnsiTheme="minorEastAsia" w:eastAsiaTheme="minorEastAsia" w:cstheme="minorEastAsia"/>
                <w:color w:val="auto"/>
                <w:spacing w:val="4"/>
                <w:kern w:val="0"/>
                <w:szCs w:val="21"/>
                <w:highlight w:val="none"/>
              </w:rPr>
              <w:t>（</w:t>
            </w:r>
            <w:r>
              <w:rPr>
                <w:rFonts w:hint="eastAsia" w:ascii="宋体" w:hAnsi="宋体"/>
                <w:iCs/>
                <w:kern w:val="0"/>
                <w:szCs w:val="21"/>
              </w:rPr>
              <w:t>其中非联合体投标的，须投标人所属红名单类别包含在招标范围内；</w:t>
            </w:r>
            <w:r>
              <w:rPr>
                <w:rFonts w:hint="eastAsia" w:asciiTheme="minorEastAsia" w:hAnsiTheme="minorEastAsia" w:eastAsiaTheme="minorEastAsia" w:cstheme="minorEastAsia"/>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color w:val="auto"/>
                <w:spacing w:val="4"/>
                <w:kern w:val="0"/>
                <w:szCs w:val="21"/>
                <w:highlight w:val="none"/>
              </w:rPr>
              <w:t>），投标人是否属于红名单，以开标环节信用状况查询结果为准</w:t>
            </w:r>
            <w:r>
              <w:rPr>
                <w:rFonts w:hint="eastAsia" w:asciiTheme="minorEastAsia" w:hAnsiTheme="minorEastAsia" w:eastAsiaTheme="minorEastAsia" w:cstheme="minorEastAsia"/>
                <w:color w:val="auto"/>
                <w:kern w:val="0"/>
                <w:szCs w:val="21"/>
                <w:highlight w:val="none"/>
              </w:rPr>
              <w:t>；投标人均在红名单中</w:t>
            </w:r>
            <w:r>
              <w:rPr>
                <w:rFonts w:hint="eastAsia" w:asciiTheme="minorEastAsia" w:hAnsiTheme="minorEastAsia" w:eastAsiaTheme="minorEastAsia" w:cstheme="minorEastAsia"/>
                <w:color w:val="auto"/>
                <w:spacing w:val="4"/>
                <w:kern w:val="0"/>
                <w:szCs w:val="21"/>
                <w:highlight w:val="none"/>
              </w:rPr>
              <w:t>或均不在红名单中的，由评标委员会按照</w:t>
            </w:r>
            <w:r>
              <w:rPr>
                <w:rFonts w:hint="eastAsia" w:asciiTheme="minorEastAsia" w:hAnsiTheme="minorEastAsia" w:eastAsiaTheme="minorEastAsia" w:cstheme="minorEastAsia"/>
                <w:color w:val="auto"/>
                <w:spacing w:val="4"/>
                <w:kern w:val="0"/>
                <w:szCs w:val="21"/>
                <w:highlight w:val="none"/>
                <w:u w:val="single"/>
              </w:rPr>
              <w:t xml:space="preserve">         </w:t>
            </w:r>
            <w:r>
              <w:rPr>
                <w:rFonts w:hint="eastAsia" w:asciiTheme="minorEastAsia" w:hAnsiTheme="minorEastAsia" w:eastAsiaTheme="minorEastAsia" w:cstheme="minorEastAsia"/>
                <w:color w:val="auto"/>
                <w:spacing w:val="4"/>
                <w:kern w:val="0"/>
                <w:szCs w:val="21"/>
                <w:highlight w:val="none"/>
              </w:rPr>
              <w:t>原则排序。</w:t>
            </w:r>
            <w:r>
              <w:rPr>
                <w:rFonts w:hint="eastAsia" w:asciiTheme="minorEastAsia" w:hAnsiTheme="minorEastAsia" w:eastAsiaTheme="minorEastAsia" w:cstheme="minorEastAsia"/>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lang w:eastAsia="zh-CN"/>
              </w:rPr>
              <w:t>，</w:t>
            </w:r>
            <w:r>
              <w:rPr>
                <w:rFonts w:hint="eastAsia" w:asciiTheme="minorEastAsia" w:hAnsiTheme="minorEastAsia" w:eastAsiaTheme="minorEastAsia" w:cstheme="minorEastAsia"/>
                <w:i/>
                <w:color w:val="auto"/>
                <w:spacing w:val="4"/>
                <w:kern w:val="0"/>
                <w:szCs w:val="21"/>
                <w:highlight w:val="none"/>
                <w:lang w:val="en-US" w:eastAsia="zh-CN"/>
              </w:rPr>
              <w:t>但不得采用抽签、摇号方式直接确定中标候选人</w:t>
            </w:r>
            <w:r>
              <w:rPr>
                <w:rFonts w:hint="eastAsia" w:asciiTheme="minorEastAsia" w:hAnsiTheme="minorEastAsia" w:eastAsiaTheme="minorEastAsia" w:cstheme="minorEastAsia"/>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7" w:type="dxa"/>
            <w:tcBorders>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评标结果</w:t>
            </w:r>
          </w:p>
        </w:tc>
        <w:tc>
          <w:tcPr>
            <w:tcW w:w="7086" w:type="dxa"/>
            <w:gridSpan w:val="2"/>
            <w:tcBorders>
              <w:left w:val="single" w:color="auto" w:sz="4" w:space="0"/>
            </w:tcBorders>
            <w:vAlign w:val="center"/>
          </w:tcPr>
          <w:p>
            <w:pPr>
              <w:autoSpaceDE w:val="0"/>
              <w:autoSpaceDN w:val="0"/>
              <w:adjustRightInd w:val="0"/>
              <w:snapToGrid w:val="0"/>
              <w:spacing w:line="400" w:lineRule="exact"/>
              <w:ind w:firstLine="420"/>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w:t>
            </w:r>
            <w:r>
              <w:rPr>
                <w:rFonts w:hint="eastAsia" w:asciiTheme="minorEastAsia" w:hAnsiTheme="minorEastAsia" w:eastAsiaTheme="minorEastAsia" w:cstheme="minorEastAsia"/>
                <w:color w:val="auto"/>
                <w:spacing w:val="-1"/>
                <w:kern w:val="0"/>
                <w:szCs w:val="21"/>
                <w:highlight w:val="none"/>
              </w:rPr>
              <w:t>4</w:t>
            </w:r>
            <w:r>
              <w:rPr>
                <w:rFonts w:hint="eastAsia" w:asciiTheme="minorEastAsia" w:hAnsiTheme="minorEastAsia" w:eastAsiaTheme="minorEastAsia" w:cstheme="minorEastAsia"/>
                <w:color w:val="auto"/>
                <w:kern w:val="0"/>
                <w:szCs w:val="21"/>
                <w:highlight w:val="none"/>
              </w:rPr>
              <w:t>.1 除第二章“投标</w:t>
            </w:r>
            <w:r>
              <w:rPr>
                <w:rFonts w:hint="eastAsia" w:asciiTheme="minorEastAsia" w:hAnsiTheme="minorEastAsia" w:eastAsiaTheme="minorEastAsia" w:cstheme="minorEastAsia"/>
                <w:color w:val="auto"/>
                <w:spacing w:val="1"/>
                <w:kern w:val="0"/>
                <w:szCs w:val="21"/>
                <w:highlight w:val="none"/>
              </w:rPr>
              <w:t>人</w:t>
            </w:r>
            <w:r>
              <w:rPr>
                <w:rFonts w:hint="eastAsia" w:asciiTheme="minorEastAsia" w:hAnsiTheme="minorEastAsia" w:eastAsiaTheme="minorEastAsia" w:cstheme="minorEastAsia"/>
                <w:color w:val="auto"/>
                <w:kern w:val="0"/>
                <w:szCs w:val="21"/>
                <w:highlight w:val="none"/>
              </w:rPr>
              <w:t>须知”前</w:t>
            </w:r>
            <w:r>
              <w:rPr>
                <w:rFonts w:hint="eastAsia" w:asciiTheme="minorEastAsia" w:hAnsiTheme="minorEastAsia" w:eastAsiaTheme="minorEastAsia" w:cstheme="minorEastAsia"/>
                <w:color w:val="auto"/>
                <w:spacing w:val="1"/>
                <w:kern w:val="0"/>
                <w:szCs w:val="21"/>
                <w:highlight w:val="none"/>
              </w:rPr>
              <w:t>附</w:t>
            </w:r>
            <w:r>
              <w:rPr>
                <w:rFonts w:hint="eastAsia" w:asciiTheme="minorEastAsia" w:hAnsiTheme="minorEastAsia" w:eastAsiaTheme="minorEastAsia" w:cstheme="minorEastAsia"/>
                <w:color w:val="auto"/>
                <w:kern w:val="0"/>
                <w:szCs w:val="21"/>
                <w:highlight w:val="none"/>
              </w:rPr>
              <w:t>表授权直</w:t>
            </w:r>
            <w:r>
              <w:rPr>
                <w:rFonts w:hint="eastAsia" w:asciiTheme="minorEastAsia" w:hAnsiTheme="minorEastAsia" w:eastAsiaTheme="minorEastAsia" w:cstheme="minorEastAsia"/>
                <w:color w:val="auto"/>
                <w:spacing w:val="1"/>
                <w:kern w:val="0"/>
                <w:szCs w:val="21"/>
                <w:highlight w:val="none"/>
              </w:rPr>
              <w:t>接</w:t>
            </w:r>
            <w:r>
              <w:rPr>
                <w:rFonts w:hint="eastAsia" w:asciiTheme="minorEastAsia" w:hAnsiTheme="minorEastAsia" w:eastAsiaTheme="minorEastAsia" w:cstheme="minorEastAsia"/>
                <w:color w:val="auto"/>
                <w:kern w:val="0"/>
                <w:szCs w:val="21"/>
                <w:highlight w:val="none"/>
              </w:rPr>
              <w:t>确定中标</w:t>
            </w:r>
            <w:r>
              <w:rPr>
                <w:rFonts w:hint="eastAsia" w:asciiTheme="minorEastAsia" w:hAnsiTheme="minorEastAsia" w:eastAsiaTheme="minorEastAsia" w:cstheme="minorEastAsia"/>
                <w:color w:val="auto"/>
                <w:spacing w:val="1"/>
                <w:kern w:val="0"/>
                <w:szCs w:val="21"/>
                <w:highlight w:val="none"/>
              </w:rPr>
              <w:t>人</w:t>
            </w:r>
            <w:r>
              <w:rPr>
                <w:rFonts w:hint="eastAsia" w:asciiTheme="minorEastAsia" w:hAnsiTheme="minorEastAsia" w:eastAsiaTheme="minorEastAsia" w:cstheme="minorEastAsia"/>
                <w:color w:val="auto"/>
                <w:kern w:val="0"/>
                <w:szCs w:val="21"/>
                <w:highlight w:val="none"/>
              </w:rPr>
              <w:t>外，评标</w:t>
            </w:r>
            <w:r>
              <w:rPr>
                <w:rFonts w:hint="eastAsia" w:asciiTheme="minorEastAsia" w:hAnsiTheme="minorEastAsia" w:eastAsiaTheme="minorEastAsia" w:cstheme="minorEastAsia"/>
                <w:color w:val="auto"/>
                <w:spacing w:val="1"/>
                <w:kern w:val="0"/>
                <w:szCs w:val="21"/>
                <w:highlight w:val="none"/>
              </w:rPr>
              <w:t>委</w:t>
            </w:r>
            <w:r>
              <w:rPr>
                <w:rFonts w:hint="eastAsia" w:asciiTheme="minorEastAsia" w:hAnsiTheme="minorEastAsia" w:eastAsiaTheme="minorEastAsia" w:cstheme="minorEastAsia"/>
                <w:color w:val="auto"/>
                <w:kern w:val="0"/>
                <w:szCs w:val="21"/>
                <w:highlight w:val="none"/>
              </w:rPr>
              <w:t>员会按经评审的最低投标价法推荐中标候选人。</w:t>
            </w:r>
          </w:p>
          <w:p>
            <w:pPr>
              <w:spacing w:line="400" w:lineRule="exact"/>
              <w:ind w:firstLine="424"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1"/>
                <w:kern w:val="0"/>
                <w:szCs w:val="21"/>
                <w:highlight w:val="none"/>
              </w:rPr>
              <w:t>3</w:t>
            </w:r>
            <w:r>
              <w:rPr>
                <w:rFonts w:hint="eastAsia" w:asciiTheme="minorEastAsia" w:hAnsiTheme="minorEastAsia" w:eastAsiaTheme="minorEastAsia" w:cstheme="minorEastAsia"/>
                <w:color w:val="auto"/>
                <w:kern w:val="0"/>
                <w:szCs w:val="21"/>
                <w:highlight w:val="none"/>
              </w:rPr>
              <w:t>.4.2 评标</w:t>
            </w:r>
            <w:r>
              <w:rPr>
                <w:rFonts w:hint="eastAsia" w:asciiTheme="minorEastAsia" w:hAnsiTheme="minorEastAsia" w:eastAsiaTheme="minorEastAsia" w:cstheme="minorEastAsia"/>
                <w:color w:val="auto"/>
                <w:spacing w:val="-1"/>
                <w:kern w:val="0"/>
                <w:szCs w:val="21"/>
                <w:highlight w:val="none"/>
              </w:rPr>
              <w:t>委</w:t>
            </w:r>
            <w:r>
              <w:rPr>
                <w:rFonts w:hint="eastAsia" w:asciiTheme="minorEastAsia" w:hAnsiTheme="minorEastAsia" w:eastAsiaTheme="minorEastAsia" w:cstheme="minorEastAsia"/>
                <w:color w:val="auto"/>
                <w:kern w:val="0"/>
                <w:szCs w:val="21"/>
                <w:highlight w:val="none"/>
              </w:rPr>
              <w:t>员会完成评标后，应当向招标人提交书面评标报告。</w:t>
            </w:r>
          </w:p>
        </w:tc>
      </w:tr>
    </w:tbl>
    <w:p>
      <w:pPr>
        <w:pStyle w:val="4"/>
        <w:spacing w:before="0" w:after="0" w:line="360" w:lineRule="auto"/>
        <w:rPr>
          <w:rFonts w:asciiTheme="minorEastAsia" w:hAnsiTheme="minorEastAsia" w:eastAsiaTheme="minorEastAsia"/>
          <w:bCs/>
          <w:snapToGrid w:val="0"/>
          <w:color w:val="auto"/>
          <w:highlight w:val="none"/>
        </w:rPr>
      </w:pPr>
      <w:r>
        <w:rPr>
          <w:rFonts w:ascii="宋体" w:hAnsi="宋体"/>
          <w:snapToGrid w:val="0"/>
          <w:color w:val="auto"/>
          <w:highlight w:val="none"/>
        </w:rPr>
        <w:br w:type="page"/>
      </w:r>
      <w:bookmarkStart w:id="593" w:name="_Toc31331"/>
      <w:bookmarkStart w:id="594" w:name="_Toc3103"/>
      <w:r>
        <w:rPr>
          <w:rFonts w:asciiTheme="minorEastAsia" w:hAnsiTheme="minorEastAsia" w:eastAsiaTheme="minorEastAsia"/>
          <w:b w:val="0"/>
          <w:snapToGrid w:val="0"/>
          <w:color w:val="auto"/>
          <w:highlight w:val="none"/>
        </w:rPr>
        <w:t>1. 评标方法</w:t>
      </w:r>
      <w:bookmarkEnd w:id="593"/>
      <w:bookmarkEnd w:id="594"/>
    </w:p>
    <w:p>
      <w:pPr>
        <w:spacing w:line="360" w:lineRule="auto"/>
        <w:ind w:firstLine="42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Theme="minorEastAsia" w:hAnsiTheme="minorEastAsia" w:eastAsiaTheme="minorEastAsia"/>
          <w:b w:val="0"/>
          <w:snapToGrid w:val="0"/>
          <w:color w:val="auto"/>
          <w:highlight w:val="none"/>
        </w:rPr>
      </w:pPr>
      <w:bookmarkStart w:id="595" w:name="_Toc6788"/>
      <w:bookmarkStart w:id="596" w:name="_Toc21152"/>
      <w:r>
        <w:rPr>
          <w:rFonts w:asciiTheme="minorEastAsia" w:hAnsiTheme="minorEastAsia" w:eastAsiaTheme="minorEastAsia"/>
          <w:b w:val="0"/>
          <w:snapToGrid w:val="0"/>
          <w:color w:val="auto"/>
          <w:highlight w:val="none"/>
        </w:rPr>
        <w:t>2. 评审标准</w:t>
      </w:r>
      <w:bookmarkEnd w:id="595"/>
      <w:bookmarkEnd w:id="596"/>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97" w:name="_Toc23458"/>
      <w:bookmarkStart w:id="598" w:name="_Toc7734"/>
      <w:r>
        <w:rPr>
          <w:rFonts w:cs="宋体" w:asciiTheme="minorEastAsia" w:hAnsiTheme="minorEastAsia" w:eastAsiaTheme="minorEastAsia"/>
          <w:color w:val="auto"/>
          <w:sz w:val="21"/>
          <w:szCs w:val="21"/>
          <w:highlight w:val="none"/>
        </w:rPr>
        <w:t>2.1</w:t>
      </w:r>
      <w:r>
        <w:rPr>
          <w:rFonts w:hint="eastAsia" w:cs="宋体" w:asciiTheme="minorEastAsia" w:hAnsiTheme="minorEastAsia" w:eastAsiaTheme="minorEastAsia"/>
          <w:color w:val="auto"/>
          <w:sz w:val="21"/>
          <w:szCs w:val="21"/>
          <w:highlight w:val="none"/>
        </w:rPr>
        <w:t>报价</w:t>
      </w:r>
      <w:r>
        <w:rPr>
          <w:rFonts w:cs="宋体" w:asciiTheme="minorEastAsia" w:hAnsiTheme="minorEastAsia" w:eastAsiaTheme="minorEastAsia"/>
          <w:color w:val="auto"/>
          <w:sz w:val="21"/>
          <w:szCs w:val="21"/>
          <w:highlight w:val="none"/>
        </w:rPr>
        <w:t>排序</w:t>
      </w:r>
      <w:r>
        <w:rPr>
          <w:rFonts w:hint="eastAsia" w:cs="宋体" w:asciiTheme="minorEastAsia" w:hAnsiTheme="minorEastAsia" w:eastAsiaTheme="minorEastAsia"/>
          <w:color w:val="auto"/>
          <w:sz w:val="21"/>
          <w:szCs w:val="21"/>
          <w:highlight w:val="none"/>
        </w:rPr>
        <w:t>标准</w:t>
      </w:r>
      <w:bookmarkEnd w:id="597"/>
      <w:bookmarkEnd w:id="598"/>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见评标办法前附表。</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599" w:name="_Toc28536"/>
      <w:bookmarkStart w:id="600" w:name="_Toc8721"/>
      <w:r>
        <w:rPr>
          <w:rFonts w:cs="宋体" w:asciiTheme="minorEastAsia" w:hAnsiTheme="minorEastAsia" w:eastAsiaTheme="minorEastAsia"/>
          <w:color w:val="auto"/>
          <w:sz w:val="21"/>
          <w:szCs w:val="21"/>
          <w:highlight w:val="none"/>
        </w:rPr>
        <w:t>2.</w:t>
      </w:r>
      <w:r>
        <w:rPr>
          <w:rFonts w:hint="eastAsia" w:cs="宋体" w:asciiTheme="minorEastAsia" w:hAnsiTheme="minorEastAsia" w:eastAsiaTheme="minorEastAsia"/>
          <w:color w:val="auto"/>
          <w:sz w:val="21"/>
          <w:szCs w:val="21"/>
          <w:highlight w:val="none"/>
        </w:rPr>
        <w:t>2符合性审查标准</w:t>
      </w:r>
      <w:bookmarkEnd w:id="599"/>
      <w:bookmarkEnd w:id="600"/>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按评标办法前附表约定的投标单位报价排序数量进行符合性审查</w:t>
      </w:r>
      <w:r>
        <w:rPr>
          <w:rFonts w:hint="eastAsia" w:asciiTheme="minorEastAsia" w:hAnsiTheme="minorEastAsia" w:eastAsiaTheme="minorEastAsia"/>
          <w:color w:val="auto"/>
          <w:spacing w:val="4"/>
          <w:kern w:val="0"/>
          <w:szCs w:val="21"/>
          <w:highlight w:val="none"/>
        </w:rPr>
        <w:t>。符合性审查内容：技术部分评审（如有）、资格评审、形式评审、响应性、投标函部分评审</w:t>
      </w:r>
      <w:r>
        <w:rPr>
          <w:rFonts w:hint="eastAsia" w:cs="宋体" w:asciiTheme="minorEastAsia" w:hAnsiTheme="minorEastAsia" w:eastAsiaTheme="minorEastAsia"/>
          <w:color w:val="auto"/>
          <w:szCs w:val="21"/>
          <w:highlight w:val="none"/>
        </w:rPr>
        <w:t>。</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2.2.5  投标函部分评审标准：见评标办法前附表。</w:t>
      </w:r>
    </w:p>
    <w:p>
      <w:pPr>
        <w:pStyle w:val="4"/>
        <w:spacing w:before="0" w:after="0" w:line="360" w:lineRule="auto"/>
        <w:rPr>
          <w:rFonts w:asciiTheme="minorEastAsia" w:hAnsiTheme="minorEastAsia" w:eastAsiaTheme="minorEastAsia"/>
          <w:b w:val="0"/>
          <w:snapToGrid w:val="0"/>
          <w:color w:val="auto"/>
          <w:highlight w:val="none"/>
        </w:rPr>
      </w:pPr>
      <w:bookmarkStart w:id="601" w:name="_Toc30749"/>
      <w:bookmarkStart w:id="602" w:name="_Toc6672"/>
      <w:r>
        <w:rPr>
          <w:rFonts w:asciiTheme="minorEastAsia" w:hAnsiTheme="minorEastAsia" w:eastAsiaTheme="minorEastAsia"/>
          <w:b w:val="0"/>
          <w:snapToGrid w:val="0"/>
          <w:color w:val="auto"/>
          <w:highlight w:val="none"/>
        </w:rPr>
        <w:t>3.  评标程序</w:t>
      </w:r>
      <w:bookmarkEnd w:id="601"/>
      <w:bookmarkEnd w:id="602"/>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603" w:name="_Toc20461"/>
      <w:bookmarkStart w:id="604" w:name="_Toc26064"/>
      <w:r>
        <w:rPr>
          <w:rFonts w:cs="宋体" w:asciiTheme="minorEastAsia" w:hAnsiTheme="minorEastAsia" w:eastAsiaTheme="minorEastAsia"/>
          <w:color w:val="auto"/>
          <w:sz w:val="21"/>
          <w:szCs w:val="21"/>
          <w:highlight w:val="none"/>
        </w:rPr>
        <w:t>3.1</w:t>
      </w:r>
      <w:r>
        <w:rPr>
          <w:rFonts w:hint="eastAsia" w:cs="宋体" w:asciiTheme="minorEastAsia" w:hAnsiTheme="minorEastAsia" w:eastAsiaTheme="minorEastAsia"/>
          <w:color w:val="auto"/>
          <w:sz w:val="21"/>
          <w:szCs w:val="21"/>
          <w:highlight w:val="none"/>
        </w:rPr>
        <w:t>报价排序</w:t>
      </w:r>
      <w:bookmarkEnd w:id="603"/>
      <w:bookmarkEnd w:id="604"/>
    </w:p>
    <w:p>
      <w:pPr>
        <w:spacing w:line="360" w:lineRule="auto"/>
        <w:ind w:firstLine="413" w:firstLineChars="197"/>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605" w:name="_Toc20256"/>
      <w:bookmarkStart w:id="606" w:name="_Toc5528"/>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2符合性审查</w:t>
      </w:r>
      <w:bookmarkEnd w:id="605"/>
      <w:bookmarkEnd w:id="606"/>
    </w:p>
    <w:p>
      <w:pPr>
        <w:spacing w:line="360" w:lineRule="auto"/>
        <w:ind w:firstLine="413" w:firstLineChars="197"/>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.1评标委员会依据本章第2.</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 xml:space="preserve"> </w:t>
      </w:r>
      <w:r>
        <w:rPr>
          <w:rFonts w:hint="eastAsia" w:cs="宋体" w:asciiTheme="minorEastAsia" w:hAnsiTheme="minorEastAsia" w:eastAsiaTheme="minorEastAsia"/>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.2 投标人有以下情形之一的，</w:t>
      </w:r>
      <w:r>
        <w:rPr>
          <w:rFonts w:hint="eastAsia" w:cs="宋体" w:asciiTheme="minorEastAsia" w:hAnsiTheme="minorEastAsia" w:eastAsiaTheme="minorEastAsia"/>
          <w:color w:val="auto"/>
          <w:szCs w:val="21"/>
          <w:highlight w:val="none"/>
        </w:rPr>
        <w:t>其投标文件将被否决：</w:t>
      </w:r>
    </w:p>
    <w:p>
      <w:pPr>
        <w:spacing w:line="360" w:lineRule="auto"/>
        <w:ind w:firstLine="405" w:firstLineChars="193"/>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（1</w:t>
      </w:r>
      <w:r>
        <w:rPr>
          <w:rFonts w:cs="宋体" w:asciiTheme="minorEastAsia" w:hAnsiTheme="minorEastAsia" w:eastAsiaTheme="minorEastAsia"/>
          <w:color w:val="auto"/>
          <w:szCs w:val="21"/>
          <w:highlight w:val="none"/>
        </w:rPr>
        <w:t xml:space="preserve">）第二章“投标人须知”第1.4.3 </w:t>
      </w:r>
      <w:r>
        <w:rPr>
          <w:rFonts w:hint="eastAsia" w:cs="宋体" w:asciiTheme="minorEastAsia" w:hAnsiTheme="minorEastAsia" w:eastAsiaTheme="minorEastAsia"/>
          <w:color w:val="auto"/>
          <w:szCs w:val="21"/>
          <w:highlight w:val="none"/>
        </w:rPr>
        <w:t>项</w:t>
      </w:r>
      <w:r>
        <w:rPr>
          <w:rFonts w:cs="宋体" w:asciiTheme="minorEastAsia" w:hAnsiTheme="minorEastAsia" w:eastAsiaTheme="minorEastAsia"/>
          <w:color w:val="auto"/>
          <w:szCs w:val="21"/>
          <w:highlight w:val="none"/>
        </w:rPr>
        <w:t>规定的任何一种情形的；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w:t>
      </w:r>
      <w:r>
        <w:rPr>
          <w:rFonts w:cs="宋体" w:asciiTheme="minorEastAsia" w:hAnsiTheme="minorEastAsia" w:eastAsiaTheme="minorEastAsia"/>
          <w:color w:val="auto"/>
          <w:szCs w:val="21"/>
          <w:highlight w:val="none"/>
        </w:rPr>
        <w:t>）</w:t>
      </w:r>
      <w:r>
        <w:rPr>
          <w:rFonts w:hint="eastAsia" w:cs="宋体" w:asciiTheme="minorEastAsia" w:hAnsiTheme="minorEastAsia" w:eastAsiaTheme="minorEastAsia"/>
          <w:color w:val="auto"/>
          <w:szCs w:val="21"/>
          <w:highlight w:val="none"/>
        </w:rPr>
        <w:t>本次投标有串通投标、弄虚作假等其他违反招投标相关法律、法规行为的；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（3）拒绝按评标委员会要求澄清、说明或补正的。</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（1）投标文件中大写金额与小写金额不一致时，以大写金额为准；</w:t>
      </w:r>
    </w:p>
    <w:p>
      <w:pPr>
        <w:spacing w:line="360" w:lineRule="auto"/>
        <w:ind w:firstLine="420" w:firstLineChars="200"/>
        <w:rPr>
          <w:rFonts w:cs="宋体" w:asciiTheme="minorEastAsia" w:hAnsiTheme="minorEastAsia" w:eastAsiaTheme="minorEastAsia"/>
          <w:color w:val="auto"/>
          <w:szCs w:val="21"/>
          <w:highlight w:val="none"/>
        </w:rPr>
      </w:pPr>
      <w:r>
        <w:rPr>
          <w:rFonts w:hint="eastAsia" w:cs="宋体" w:asciiTheme="minorEastAsia" w:hAnsiTheme="minorEastAsia" w:eastAsiaTheme="minorEastAsia"/>
          <w:color w:val="auto"/>
          <w:szCs w:val="21"/>
          <w:highlight w:val="none"/>
        </w:rPr>
        <w:t>（2）投标文件中用数字表示的数额与用文字表示的数额不一致时，以文字数额为准；</w:t>
      </w:r>
    </w:p>
    <w:p>
      <w:pPr>
        <w:autoSpaceDE w:val="0"/>
        <w:autoSpaceDN w:val="0"/>
        <w:adjustRightInd w:val="0"/>
        <w:snapToGrid w:val="0"/>
        <w:spacing w:line="360" w:lineRule="auto"/>
        <w:ind w:firstLine="420" w:firstLineChars="200"/>
        <w:rPr>
          <w:rFonts w:hint="eastAsia" w:cs="宋体" w:asciiTheme="minorEastAsia" w:hAnsiTheme="minorEastAsia" w:eastAsiaTheme="minorEastAsia"/>
          <w:color w:val="auto"/>
          <w:szCs w:val="21"/>
          <w:highlight w:val="none"/>
          <w:lang w:eastAsia="zh-CN"/>
        </w:rPr>
      </w:pPr>
      <w:r>
        <w:rPr>
          <w:rFonts w:hint="eastAsia" w:cs="宋体" w:asciiTheme="minorEastAsia" w:hAnsiTheme="minorEastAsia" w:eastAsiaTheme="minorEastAsia"/>
          <w:color w:val="auto"/>
          <w:szCs w:val="21"/>
          <w:highlight w:val="none"/>
        </w:rPr>
        <w:t>（3）投标文件中的总价与由单价计算出的总价不一致时，由评标委员会作否决投标处理</w:t>
      </w:r>
      <w:r>
        <w:rPr>
          <w:rFonts w:hint="eastAsia" w:cs="宋体" w:asciiTheme="minorEastAsia" w:hAnsiTheme="minorEastAsia" w:eastAsiaTheme="minorEastAsia"/>
          <w:color w:val="auto"/>
          <w:szCs w:val="21"/>
          <w:highlight w:val="none"/>
          <w:lang w:eastAsia="zh-CN"/>
        </w:rPr>
        <w:t>；</w:t>
      </w:r>
    </w:p>
    <w:p>
      <w:pPr>
        <w:spacing w:line="360" w:lineRule="auto"/>
        <w:ind w:firstLine="420" w:firstLineChars="200"/>
        <w:rPr>
          <w:rFonts w:hint="eastAsia" w:cs="宋体"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4</w:t>
      </w:r>
      <w:r>
        <w:rPr>
          <w:rFonts w:hint="eastAsia" w:asciiTheme="minorEastAsia" w:hAnsiTheme="minorEastAsia" w:eastAsiaTheme="minorEastAsia"/>
          <w:color w:val="auto"/>
          <w:kern w:val="0"/>
          <w:szCs w:val="21"/>
          <w:highlight w:val="none"/>
          <w:lang w:eastAsia="zh-CN"/>
        </w:rPr>
        <w:t>）</w:t>
      </w:r>
      <w:r>
        <w:rPr>
          <w:rFonts w:hint="eastAsia" w:asciiTheme="minorEastAsia" w:hAnsiTheme="minorEastAsia" w:eastAsiaTheme="minorEastAsia"/>
          <w:color w:val="auto"/>
          <w:kern w:val="0"/>
          <w:szCs w:val="21"/>
          <w:highlight w:val="none"/>
          <w:lang w:val="en-US" w:eastAsia="zh-CN"/>
        </w:rPr>
        <w:t>投标文件中的总价与由费率计算出得总价不一致时，</w:t>
      </w:r>
      <w:r>
        <w:rPr>
          <w:rFonts w:hint="eastAsia" w:asciiTheme="minorEastAsia" w:hAnsiTheme="minorEastAsia" w:eastAsiaTheme="minorEastAsia"/>
          <w:color w:val="auto"/>
          <w:kern w:val="0"/>
          <w:szCs w:val="21"/>
          <w:highlight w:val="none"/>
        </w:rPr>
        <w:t>由评标委员会作否决投标处理</w:t>
      </w:r>
      <w:r>
        <w:rPr>
          <w:rFonts w:hint="eastAsia" w:cs="宋体" w:asciiTheme="minorEastAsia" w:hAnsiTheme="minorEastAsia" w:eastAsiaTheme="minorEastAsia"/>
          <w:color w:val="auto"/>
          <w:szCs w:val="21"/>
          <w:highlight w:val="none"/>
          <w:lang w:eastAsia="zh-CN"/>
        </w:rPr>
        <w:t>。</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607" w:name="_Toc13886"/>
      <w:bookmarkStart w:id="608" w:name="_Toc13862"/>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3</w:t>
      </w:r>
      <w:r>
        <w:rPr>
          <w:rFonts w:cs="宋体" w:asciiTheme="minorEastAsia" w:hAnsiTheme="minorEastAsia" w:eastAsiaTheme="minorEastAsia"/>
          <w:color w:val="auto"/>
          <w:sz w:val="21"/>
          <w:szCs w:val="21"/>
          <w:highlight w:val="none"/>
        </w:rPr>
        <w:t xml:space="preserve"> </w:t>
      </w:r>
      <w:r>
        <w:rPr>
          <w:rFonts w:hint="eastAsia" w:cs="宋体" w:asciiTheme="minorEastAsia" w:hAnsiTheme="minorEastAsia" w:eastAsiaTheme="minorEastAsia"/>
          <w:color w:val="auto"/>
          <w:sz w:val="21"/>
          <w:szCs w:val="21"/>
          <w:highlight w:val="none"/>
        </w:rPr>
        <w:t>投标文件的澄清和补正</w:t>
      </w:r>
      <w:bookmarkEnd w:id="607"/>
      <w:bookmarkEnd w:id="608"/>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.1 </w:t>
      </w:r>
      <w:r>
        <w:rPr>
          <w:rFonts w:hint="eastAsia" w:cs="宋体" w:asciiTheme="minorEastAsia" w:hAnsiTheme="minorEastAsia" w:eastAsiaTheme="minorEastAsia"/>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.2 </w:t>
      </w:r>
      <w:r>
        <w:rPr>
          <w:rFonts w:hint="eastAsia" w:cs="宋体" w:asciiTheme="minorEastAsia" w:hAnsiTheme="minorEastAsia" w:eastAsiaTheme="minorEastAsia"/>
          <w:color w:val="auto"/>
          <w:szCs w:val="21"/>
          <w:highlight w:val="none"/>
        </w:rPr>
        <w:t>澄清、说明和补正不得改变投标文件的实质性内容。投标人的书面澄清、说明和补正属于投标文件的组成部分。</w:t>
      </w:r>
    </w:p>
    <w:p>
      <w:pPr>
        <w:spacing w:line="360" w:lineRule="auto"/>
        <w:ind w:firstLine="420" w:firstLineChars="200"/>
        <w:rPr>
          <w:rFonts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3</w:t>
      </w:r>
      <w:r>
        <w:rPr>
          <w:rFonts w:cs="宋体" w:asciiTheme="minorEastAsia" w:hAnsiTheme="minorEastAsia" w:eastAsiaTheme="minorEastAsia"/>
          <w:color w:val="auto"/>
          <w:szCs w:val="21"/>
          <w:highlight w:val="none"/>
        </w:rPr>
        <w:t xml:space="preserve">.3 </w:t>
      </w:r>
      <w:r>
        <w:rPr>
          <w:rFonts w:hint="eastAsia" w:cs="宋体" w:asciiTheme="minorEastAsia" w:hAnsiTheme="minorEastAsia" w:eastAsiaTheme="minorEastAsia"/>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ind w:firstLine="103"/>
        <w:rPr>
          <w:rFonts w:cs="宋体" w:asciiTheme="minorEastAsia" w:hAnsiTheme="minorEastAsia" w:eastAsiaTheme="minorEastAsia"/>
          <w:color w:val="auto"/>
          <w:sz w:val="21"/>
          <w:szCs w:val="21"/>
          <w:highlight w:val="none"/>
        </w:rPr>
      </w:pPr>
      <w:bookmarkStart w:id="609" w:name="_Toc18697"/>
      <w:bookmarkStart w:id="610" w:name="_Toc10658"/>
      <w:r>
        <w:rPr>
          <w:rFonts w:cs="宋体" w:asciiTheme="minorEastAsia" w:hAnsiTheme="minorEastAsia" w:eastAsiaTheme="minorEastAsia"/>
          <w:color w:val="auto"/>
          <w:sz w:val="21"/>
          <w:szCs w:val="21"/>
          <w:highlight w:val="none"/>
        </w:rPr>
        <w:t>3.</w:t>
      </w:r>
      <w:r>
        <w:rPr>
          <w:rFonts w:hint="eastAsia" w:cs="宋体" w:asciiTheme="minorEastAsia" w:hAnsiTheme="minorEastAsia" w:eastAsiaTheme="minorEastAsia"/>
          <w:color w:val="auto"/>
          <w:sz w:val="21"/>
          <w:szCs w:val="21"/>
          <w:highlight w:val="none"/>
        </w:rPr>
        <w:t>4</w:t>
      </w:r>
      <w:r>
        <w:rPr>
          <w:rFonts w:cs="宋体" w:asciiTheme="minorEastAsia" w:hAnsiTheme="minorEastAsia" w:eastAsiaTheme="minorEastAsia"/>
          <w:color w:val="auto"/>
          <w:sz w:val="21"/>
          <w:szCs w:val="21"/>
          <w:highlight w:val="none"/>
        </w:rPr>
        <w:t xml:space="preserve"> </w:t>
      </w:r>
      <w:r>
        <w:rPr>
          <w:rFonts w:hint="eastAsia" w:cs="宋体" w:asciiTheme="minorEastAsia" w:hAnsiTheme="minorEastAsia" w:eastAsiaTheme="minorEastAsia"/>
          <w:color w:val="auto"/>
          <w:sz w:val="21"/>
          <w:szCs w:val="21"/>
          <w:highlight w:val="none"/>
        </w:rPr>
        <w:t>评标结果</w:t>
      </w:r>
      <w:bookmarkEnd w:id="609"/>
      <w:bookmarkEnd w:id="610"/>
    </w:p>
    <w:p>
      <w:pPr>
        <w:autoSpaceDE w:val="0"/>
        <w:autoSpaceDN w:val="0"/>
        <w:adjustRightInd w:val="0"/>
        <w:spacing w:line="360" w:lineRule="auto"/>
        <w:ind w:firstLine="420" w:firstLineChars="200"/>
        <w:jc w:val="left"/>
        <w:rPr>
          <w:rFonts w:cs="宋体" w:asciiTheme="minorEastAsia" w:hAnsiTheme="minorEastAsia" w:eastAsiaTheme="minorEastAsia"/>
          <w:color w:val="auto"/>
          <w:kern w:val="0"/>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4</w:t>
      </w:r>
      <w:r>
        <w:rPr>
          <w:rFonts w:cs="宋体" w:asciiTheme="minorEastAsia" w:hAnsiTheme="minorEastAsia" w:eastAsiaTheme="minorEastAsia"/>
          <w:color w:val="auto"/>
          <w:szCs w:val="21"/>
          <w:highlight w:val="none"/>
        </w:rPr>
        <w:t>.1</w:t>
      </w:r>
      <w:r>
        <w:rPr>
          <w:rFonts w:hint="eastAsia" w:cs="宋体" w:asciiTheme="minorEastAsia" w:hAnsiTheme="minorEastAsia" w:eastAsiaTheme="minorEastAsia"/>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hint="eastAsia" w:cs="宋体" w:asciiTheme="minorEastAsia" w:hAnsiTheme="minorEastAsia" w:eastAsiaTheme="minorEastAsia"/>
          <w:color w:val="auto"/>
          <w:szCs w:val="21"/>
          <w:highlight w:val="none"/>
        </w:rPr>
      </w:pPr>
      <w:r>
        <w:rPr>
          <w:rFonts w:cs="宋体" w:asciiTheme="minorEastAsia" w:hAnsiTheme="minorEastAsia" w:eastAsiaTheme="minorEastAsia"/>
          <w:color w:val="auto"/>
          <w:szCs w:val="21"/>
          <w:highlight w:val="none"/>
        </w:rPr>
        <w:t>3.</w:t>
      </w:r>
      <w:r>
        <w:rPr>
          <w:rFonts w:hint="eastAsia" w:cs="宋体" w:asciiTheme="minorEastAsia" w:hAnsiTheme="minorEastAsia" w:eastAsiaTheme="minorEastAsia"/>
          <w:color w:val="auto"/>
          <w:szCs w:val="21"/>
          <w:highlight w:val="none"/>
        </w:rPr>
        <w:t>4</w:t>
      </w:r>
      <w:r>
        <w:rPr>
          <w:rFonts w:cs="宋体" w:asciiTheme="minorEastAsia" w:hAnsiTheme="minorEastAsia" w:eastAsiaTheme="minorEastAsia"/>
          <w:color w:val="auto"/>
          <w:szCs w:val="21"/>
          <w:highlight w:val="none"/>
        </w:rPr>
        <w:t>.2</w:t>
      </w:r>
      <w:r>
        <w:rPr>
          <w:rFonts w:hint="eastAsia" w:cs="宋体" w:asciiTheme="minorEastAsia" w:hAnsiTheme="minorEastAsia" w:eastAsiaTheme="minorEastAsia"/>
          <w:color w:val="auto"/>
          <w:szCs w:val="21"/>
          <w:highlight w:val="none"/>
        </w:rPr>
        <w:t xml:space="preserve"> 评标委员会完成评标后，应当向招标人提交书面评标报告和中标候选人名单。</w:t>
      </w:r>
    </w:p>
    <w:p>
      <w:pPr>
        <w:spacing w:line="360" w:lineRule="auto"/>
        <w:ind w:firstLine="420" w:firstLineChars="200"/>
        <w:jc w:val="left"/>
        <w:rPr>
          <w:rFonts w:ascii="宋体" w:hAnsi="宋体" w:cs="宋体"/>
          <w:color w:val="auto"/>
          <w:szCs w:val="21"/>
          <w:highlight w:val="none"/>
        </w:rPr>
      </w:pPr>
      <w:r>
        <w:rPr>
          <w:rFonts w:hint="eastAsia" w:asciiTheme="minorEastAsia" w:hAnsiTheme="minorEastAsia" w:eastAsiaTheme="minorEastAsia"/>
          <w:color w:val="auto"/>
          <w:kern w:val="0"/>
          <w:szCs w:val="21"/>
          <w:highlight w:val="none"/>
          <w:lang w:val="en-US" w:eastAsia="zh-CN"/>
        </w:rPr>
        <w:t>3.4.3 有效投标不足三个的，应当对投标是否明显缺乏竞争和是否需要否决全部投标进行充分论证，并在评标报告中记载论证过程和结果</w:t>
      </w:r>
      <w:r>
        <w:rPr>
          <w:rFonts w:hint="eastAsia" w:asciiTheme="minorEastAsia" w:hAnsiTheme="minorEastAsia" w:eastAsiaTheme="minorEastAsia"/>
          <w:b w:val="0"/>
          <w:bCs/>
          <w:color w:val="auto"/>
          <w:kern w:val="0"/>
          <w:sz w:val="21"/>
          <w:szCs w:val="21"/>
          <w:highlight w:val="none"/>
          <w:lang w:val="en-US" w:eastAsia="zh-CN"/>
        </w:rPr>
        <w:t>。</w:t>
      </w:r>
    </w:p>
    <w:p>
      <w:pPr>
        <w:pStyle w:val="29"/>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29"/>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9"/>
        <w:tblW w:w="9474"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91"/>
        <w:gridCol w:w="1515"/>
        <w:gridCol w:w="666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66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技术部分评审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A-1投标人的技术部分</w:t>
            </w:r>
            <w:r>
              <w:rPr>
                <w:rFonts w:hint="eastAsia" w:ascii="宋体" w:hAnsi="宋体"/>
                <w:color w:val="auto"/>
                <w:szCs w:val="21"/>
                <w:highlight w:val="none"/>
                <w:lang w:val="en-US" w:eastAsia="zh-CN"/>
              </w:rPr>
              <w:t>综合性</w:t>
            </w:r>
            <w:r>
              <w:rPr>
                <w:rFonts w:hint="eastAsia" w:ascii="宋体" w:hAnsi="宋体"/>
                <w:color w:val="auto"/>
                <w:szCs w:val="21"/>
                <w:highlight w:val="none"/>
              </w:rPr>
              <w:t>评审不合格，由评标委员会作否决投标处理。</w:t>
            </w:r>
            <w:r>
              <w:rPr>
                <w:rFonts w:hint="eastAsia" w:ascii="宋体" w:hAnsi="宋体"/>
                <w:szCs w:val="21"/>
                <w:lang w:val="en-US" w:eastAsia="zh-CN"/>
              </w:rPr>
              <w:t>技术方案采用暗标评审时，其形式应符合</w:t>
            </w:r>
            <w:r>
              <w:rPr>
                <w:rFonts w:hint="eastAsia" w:ascii="宋体" w:hAnsi="宋体"/>
                <w:szCs w:val="21"/>
              </w:rPr>
              <w:t>第二章投标人须知前附表第3.7.5项（3）技术部分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A-3投标人的财务要求须满足投标人须知前附表第1.4.1项的要求，否则由评标委员会作否决投标处理（如有）。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A-4投标人的业绩要求须满足投标人须知前附表第1.4.1项的要求，否则由评标委员会作否决投标处理（如有）。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A-6投标人的总监理工程师资格要求须满足投标人须知前附表第1.4.1项的要求，否则由评标委员会作否决投标处理。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w:t>
            </w:r>
            <w:r>
              <w:rPr>
                <w:rFonts w:hint="eastAsia" w:ascii="宋体" w:hAnsi="宋体" w:cs="宋体"/>
                <w:color w:val="auto"/>
                <w:kern w:val="0"/>
                <w:highlight w:val="none"/>
              </w:rPr>
              <w:t>其他主要人员要求</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（1）联合体各方应按招标文件提供的格式签订</w:t>
            </w:r>
            <w:r>
              <w:rPr>
                <w:rFonts w:hint="eastAsia" w:ascii="宋体" w:hAnsi="宋体"/>
                <w:color w:val="auto"/>
                <w:szCs w:val="21"/>
                <w:highlight w:val="none"/>
                <w:lang w:eastAsia="zh-CN"/>
              </w:rPr>
              <w:t>共同投标协议</w:t>
            </w:r>
            <w:r>
              <w:rPr>
                <w:rFonts w:hint="eastAsia" w:ascii="宋体" w:hAnsi="宋体"/>
                <w:color w:val="auto"/>
                <w:szCs w:val="21"/>
                <w:highlight w:val="none"/>
              </w:rPr>
              <w:t>，明确联合体牵头人和各方权利义务，并承诺就中标项目向招标人承担连带责任；</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szCs w:val="21"/>
                <w:lang w:eastAsia="zh-CN"/>
              </w:rPr>
              <w:t>共同投标协议约定</w:t>
            </w:r>
            <w:r>
              <w:rPr>
                <w:rFonts w:hint="eastAsia" w:ascii="宋体" w:hAnsi="宋体"/>
                <w:color w:val="auto"/>
                <w:szCs w:val="21"/>
                <w:highlight w:val="none"/>
              </w:rPr>
              <w:t>同一专业</w:t>
            </w:r>
            <w:r>
              <w:rPr>
                <w:rFonts w:hint="eastAsia" w:ascii="宋体" w:hAnsi="宋体"/>
                <w:szCs w:val="21"/>
                <w:lang w:eastAsia="zh-CN"/>
              </w:rPr>
              <w:t>分工由两个及以上</w:t>
            </w:r>
            <w:r>
              <w:rPr>
                <w:rFonts w:hint="eastAsia" w:ascii="宋体" w:hAnsi="宋体"/>
                <w:color w:val="auto"/>
                <w:szCs w:val="21"/>
                <w:highlight w:val="none"/>
              </w:rPr>
              <w:t>单位</w:t>
            </w:r>
            <w:r>
              <w:rPr>
                <w:rFonts w:hint="eastAsia" w:ascii="宋体" w:hAnsi="宋体"/>
                <w:szCs w:val="21"/>
                <w:lang w:eastAsia="zh-CN"/>
              </w:rPr>
              <w:t>共同承担的</w:t>
            </w:r>
            <w:r>
              <w:rPr>
                <w:rFonts w:hint="eastAsia" w:ascii="宋体" w:hAnsi="宋体"/>
                <w:color w:val="auto"/>
                <w:szCs w:val="21"/>
                <w:highlight w:val="none"/>
              </w:rPr>
              <w:t>，按照资质等级较低的单位确定资质等级；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（3）联合体各方不得再以自己名义单独或参加其他联合体在本招标项目</w:t>
            </w:r>
            <w:r>
              <w:rPr>
                <w:rFonts w:hint="eastAsia" w:ascii="宋体" w:hAnsi="宋体"/>
                <w:color w:val="auto"/>
                <w:szCs w:val="21"/>
                <w:highlight w:val="none"/>
                <w:lang w:val="en-US" w:eastAsia="zh-CN"/>
              </w:rPr>
              <w:t>同一标段</w:t>
            </w:r>
            <w:r>
              <w:rPr>
                <w:rFonts w:hint="eastAsia" w:ascii="宋体" w:hAnsi="宋体"/>
                <w:color w:val="auto"/>
                <w:szCs w:val="21"/>
                <w:highlight w:val="none"/>
              </w:rPr>
              <w:t>中投标，否则各相关投标均无效。</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A-10投标人名称必须与营业执照、资质证书一致，</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编制投标文件时不得对第六章“投标文件格式”的相应要素作实质性修改，否则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A-13第六章 投标文件格式（不含投标函部分）要求法定代表人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（或盖章）的均由联合体牵头人法定代表人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签名</w:t>
            </w:r>
            <w:r>
              <w:rPr>
                <w:rFonts w:hint="eastAsia" w:ascii="宋体" w:hAnsi="宋体"/>
                <w:color w:val="auto"/>
                <w:szCs w:val="21"/>
                <w:highlight w:val="none"/>
              </w:rPr>
              <w:t>（或盖章），否则由评标委员会作否决投标处理。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A-16投标人应按投标人须知前附表第3.4款规定递交投标保证金，否则由评标委员会作否决投标处理。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A-17符合第四章“合同条款及格式”规定，投标文件不应附有招标人不能接受的条件。否则由评标委员会作否决投标处理。（由投标人承诺，承诺书格式详见第六章投标文件格式。）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after="48" w:afterLines="20"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after="48" w:afterLines="20" w:line="400" w:lineRule="exact"/>
              <w:ind w:firstLine="420" w:firstLineChars="200"/>
              <w:rPr>
                <w:rFonts w:hint="eastAsia" w:ascii="宋体" w:hAnsi="宋体" w:eastAsia="宋体"/>
                <w:color w:val="auto"/>
                <w:kern w:val="0"/>
                <w:highlight w:val="none"/>
                <w:lang w:eastAsia="zh-CN"/>
              </w:rPr>
            </w:pPr>
            <w:r>
              <w:rPr>
                <w:rFonts w:hint="eastAsia" w:ascii="宋体" w:hAnsi="宋体" w:cs="宋体"/>
                <w:color w:val="auto"/>
                <w:kern w:val="0"/>
                <w:highlight w:val="none"/>
                <w:lang w:val="en-US" w:eastAsia="zh-CN"/>
              </w:rPr>
              <w:t>2.不</w:t>
            </w:r>
            <w:r>
              <w:rPr>
                <w:rFonts w:hint="eastAsia" w:ascii="宋体" w:hAnsi="宋体" w:cs="宋体"/>
                <w:color w:val="auto"/>
                <w:kern w:val="0"/>
                <w:highlight w:val="none"/>
              </w:rPr>
              <w:t>符合第五章“委托人要求”中的实质性要求和条件</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未按第六章投标文件格式进行承诺</w:t>
            </w:r>
            <w:r>
              <w:rPr>
                <w:rFonts w:hint="eastAsia" w:ascii="宋体" w:hAnsi="宋体" w:cs="宋体"/>
                <w:color w:val="auto"/>
                <w:kern w:val="0"/>
                <w:highlight w:val="none"/>
                <w:lang w:eastAsia="zh-CN"/>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ascii="宋体" w:hAnsi="宋体"/>
                <w:color w:val="auto"/>
                <w:szCs w:val="21"/>
                <w:highlight w:val="none"/>
              </w:rPr>
              <w:t>投标函部分评审</w:t>
            </w: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监理服务期</w:t>
            </w:r>
            <w:r>
              <w:rPr>
                <w:rFonts w:hint="eastAsia" w:ascii="宋体" w:hAnsi="宋体"/>
                <w:color w:val="auto"/>
                <w:szCs w:val="21"/>
                <w:highlight w:val="none"/>
                <w:lang w:val="en-US" w:eastAsia="zh-CN"/>
              </w:rPr>
              <w:t>限</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olor w:val="auto"/>
                <w:szCs w:val="21"/>
                <w:highlight w:val="none"/>
              </w:rPr>
              <w:t>投标函中的投标报价符合第二章“投标人须知”第3.2款规定，否则由评标委员会作否决投标处理。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24</w:t>
            </w:r>
            <w:r>
              <w:rPr>
                <w:rFonts w:hint="eastAsia" w:ascii="宋体" w:hAnsi="宋体"/>
                <w:color w:val="auto"/>
                <w:szCs w:val="21"/>
                <w:highlight w:val="none"/>
              </w:rPr>
              <w:t>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A-26</w:t>
            </w:r>
            <w:r>
              <w:rPr>
                <w:rFonts w:hint="eastAsia" w:ascii="宋体" w:hAnsi="宋体" w:cs="宋体"/>
                <w:kern w:val="0"/>
              </w:rPr>
              <w:t>投标人的单项报价不得为零报价或者负数报价</w:t>
            </w:r>
            <w:r>
              <w:rPr>
                <w:rFonts w:hint="eastAsia" w:ascii="宋体" w:hAnsi="宋体"/>
                <w:color w:val="auto"/>
                <w:szCs w:val="21"/>
                <w:highlight w:val="none"/>
              </w:rPr>
              <w:t>，否则由评标委员会作否决投标处理</w:t>
            </w:r>
            <w:r>
              <w:rPr>
                <w:rFonts w:hint="eastAsia" w:ascii="宋体" w:hAnsi="宋体"/>
                <w:color w:val="auto"/>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66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91"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15" w:type="dxa"/>
            <w:vAlign w:val="center"/>
          </w:tcPr>
          <w:p>
            <w:pPr>
              <w:spacing w:line="400" w:lineRule="exact"/>
              <w:jc w:val="center"/>
              <w:rPr>
                <w:rFonts w:ascii="宋体" w:hAnsi="宋体"/>
                <w:color w:val="auto"/>
                <w:szCs w:val="21"/>
                <w:highlight w:val="none"/>
              </w:rPr>
            </w:pPr>
          </w:p>
        </w:tc>
        <w:tc>
          <w:tcPr>
            <w:tcW w:w="6668"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29"/>
        <w:spacing w:line="360" w:lineRule="auto"/>
        <w:ind w:left="0"/>
        <w:jc w:val="both"/>
        <w:rPr>
          <w:rFonts w:ascii="宋体" w:hAnsi="宋体"/>
          <w:color w:val="auto"/>
          <w:sz w:val="21"/>
          <w:szCs w:val="21"/>
          <w:highlight w:val="none"/>
          <w:u w:val="none"/>
          <w:lang w:eastAsia="zh-CN"/>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widowControl/>
        <w:jc w:val="left"/>
        <w:rPr>
          <w:rFonts w:ascii="宋体" w:hAnsi="宋体"/>
          <w:b/>
          <w:color w:val="auto"/>
          <w:kern w:val="0"/>
          <w:sz w:val="20"/>
          <w:szCs w:val="20"/>
          <w:highlight w:val="none"/>
        </w:rPr>
      </w:pPr>
      <w:r>
        <w:rPr>
          <w:rFonts w:ascii="宋体" w:hAnsi="宋体"/>
          <w:b/>
          <w:color w:val="auto"/>
          <w:kern w:val="0"/>
          <w:sz w:val="20"/>
          <w:szCs w:val="20"/>
          <w:highlight w:val="none"/>
        </w:rPr>
        <w:br w:type="page"/>
      </w:r>
    </w:p>
    <w:p>
      <w:pPr>
        <w:autoSpaceDE w:val="0"/>
        <w:autoSpaceDN w:val="0"/>
        <w:adjustRightInd w:val="0"/>
        <w:snapToGrid w:val="0"/>
        <w:spacing w:line="360" w:lineRule="auto"/>
        <w:jc w:val="left"/>
        <w:rPr>
          <w:rFonts w:ascii="宋体" w:hAnsi="宋体"/>
          <w:b/>
          <w:color w:val="auto"/>
          <w:kern w:val="0"/>
          <w:sz w:val="20"/>
          <w:szCs w:val="20"/>
          <w:highlight w:val="none"/>
        </w:rPr>
      </w:pPr>
    </w:p>
    <w:p>
      <w:pPr>
        <w:pStyle w:val="3"/>
        <w:spacing w:before="0" w:after="0" w:line="360" w:lineRule="auto"/>
        <w:jc w:val="center"/>
        <w:rPr>
          <w:rFonts w:asciiTheme="minorEastAsia" w:hAnsiTheme="minorEastAsia" w:eastAsiaTheme="minorEastAsia"/>
          <w:color w:val="auto"/>
          <w:highlight w:val="none"/>
        </w:rPr>
      </w:pPr>
      <w:bookmarkStart w:id="611" w:name="_Toc509218785"/>
      <w:bookmarkStart w:id="612" w:name="_Toc24882"/>
      <w:bookmarkStart w:id="613" w:name="_Toc57820636"/>
      <w:bookmarkStart w:id="614" w:name="_Toc430530509"/>
      <w:r>
        <w:rPr>
          <w:rFonts w:hint="eastAsia" w:ascii="宋体" w:hAnsi="宋体"/>
          <w:color w:val="auto"/>
          <w:kern w:val="0"/>
          <w:highlight w:val="none"/>
        </w:rPr>
        <w:t>第四章  合同条款及格式</w:t>
      </w:r>
      <w:bookmarkEnd w:id="611"/>
      <w:bookmarkEnd w:id="612"/>
      <w:bookmarkEnd w:id="613"/>
      <w:bookmarkEnd w:id="614"/>
    </w:p>
    <w:p>
      <w:pPr>
        <w:pStyle w:val="17"/>
        <w:snapToGrid w:val="0"/>
        <w:spacing w:line="400" w:lineRule="atLeast"/>
        <w:ind w:left="0" w:leftChars="0"/>
        <w:rPr>
          <w:rFonts w:asciiTheme="minorEastAsia" w:hAnsiTheme="minorEastAsia" w:eastAsiaTheme="minorEastAsia"/>
          <w:color w:val="auto"/>
          <w:szCs w:val="21"/>
          <w:highlight w:val="none"/>
        </w:rPr>
      </w:pPr>
    </w:p>
    <w:p>
      <w:pPr>
        <w:widowControl/>
        <w:jc w:val="left"/>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br w:type="page"/>
      </w: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615" w:name="_Toc531820304"/>
      <w:bookmarkStart w:id="616" w:name="_Toc1214"/>
      <w:bookmarkStart w:id="617" w:name="_Toc536778389"/>
      <w:bookmarkStart w:id="618" w:name="_Toc8553"/>
      <w:r>
        <w:rPr>
          <w:rFonts w:hint="eastAsia" w:asciiTheme="minorEastAsia" w:hAnsiTheme="minorEastAsia" w:eastAsiaTheme="minorEastAsia"/>
          <w:color w:val="auto"/>
          <w:sz w:val="44"/>
          <w:szCs w:val="44"/>
          <w:highlight w:val="none"/>
        </w:rPr>
        <w:t xml:space="preserve">第一节 </w:t>
      </w:r>
      <w:r>
        <w:rPr>
          <w:rFonts w:asciiTheme="minorEastAsia" w:hAnsiTheme="minorEastAsia" w:eastAsiaTheme="minorEastAsia"/>
          <w:color w:val="auto"/>
          <w:sz w:val="44"/>
          <w:szCs w:val="44"/>
          <w:highlight w:val="none"/>
        </w:rPr>
        <w:t>合同协议书</w:t>
      </w:r>
      <w:bookmarkEnd w:id="615"/>
      <w:bookmarkEnd w:id="616"/>
      <w:bookmarkEnd w:id="617"/>
      <w:bookmarkEnd w:id="618"/>
    </w:p>
    <w:p>
      <w:pPr>
        <w:spacing w:line="360" w:lineRule="auto"/>
        <w:rPr>
          <w:rFonts w:asciiTheme="minorEastAsia" w:hAnsiTheme="minorEastAsia"/>
          <w:color w:val="auto"/>
          <w:szCs w:val="21"/>
          <w:highlight w:val="none"/>
        </w:rPr>
      </w:pP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（委托人名称，以下简称“委托人”）为实施</w:t>
      </w: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（项目名称），已接受</w:t>
      </w:r>
      <w:r>
        <w:rPr>
          <w:rFonts w:hint="eastAsia" w:asciiTheme="minorEastAsia" w:hAnsiTheme="minorEastAsia"/>
          <w:color w:val="auto"/>
          <w:szCs w:val="21"/>
          <w:highlight w:val="none"/>
          <w:u w:val="single"/>
        </w:rPr>
        <w:t xml:space="preserve">             </w:t>
      </w:r>
      <w:r>
        <w:rPr>
          <w:rFonts w:asciiTheme="minorEastAsia" w:hAnsiTheme="minorEastAsia"/>
          <w:color w:val="auto"/>
          <w:szCs w:val="21"/>
          <w:highlight w:val="none"/>
        </w:rPr>
        <w:t>（监理人名称，以下简称“监理人”）对该项目监理投标。委托人和监理人共同达成如下协议。</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1.项目概况</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w:t>
      </w:r>
      <w:r>
        <w:rPr>
          <w:rFonts w:asciiTheme="minorEastAsia" w:hAnsiTheme="minorEastAsia"/>
          <w:color w:val="auto"/>
          <w:szCs w:val="21"/>
          <w:highlight w:val="none"/>
        </w:rPr>
        <w:t>）</w:t>
      </w:r>
      <w:r>
        <w:rPr>
          <w:rFonts w:hint="eastAsia" w:asciiTheme="minorEastAsia" w:hAnsiTheme="minorEastAsia"/>
          <w:color w:val="auto"/>
          <w:szCs w:val="21"/>
          <w:highlight w:val="none"/>
        </w:rPr>
        <w:t>项目名称：</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（2）建设地点：</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（3）项目概况与建设规模：</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（4）项目</w:t>
      </w:r>
      <w:r>
        <w:rPr>
          <w:rFonts w:hint="eastAsia" w:asciiTheme="minorEastAsia" w:hAnsiTheme="minorEastAsia"/>
          <w:color w:val="auto"/>
          <w:szCs w:val="21"/>
          <w:highlight w:val="none"/>
          <w:lang w:eastAsia="zh-CN"/>
        </w:rPr>
        <w:t>建筑安装工程费</w:t>
      </w:r>
      <w:r>
        <w:rPr>
          <w:rFonts w:hint="eastAsia" w:asciiTheme="minorEastAsia" w:hAnsiTheme="minorEastAsia"/>
          <w:color w:val="auto"/>
          <w:szCs w:val="21"/>
          <w:highlight w:val="none"/>
        </w:rPr>
        <w:t>金额或施工合同金额：</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2.本合同由下列文件构成：</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（1）合同协议书；</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（2）中标通知书（适用于招标工程）或委托书（适用于非招标工程）；</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（3）投标函</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投标函附录</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lang w:val="en-US" w:eastAsia="zh-CN"/>
        </w:rPr>
        <w:t>如有</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（4）专用合同条款及其附件；</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（5）通用合同条款；</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（6）投标文件（适用于招标工程）或监理与相关服务建议书（适用于非招标工程），包含但不限于监理报酬清单</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lang w:val="en-US" w:eastAsia="zh-CN"/>
        </w:rPr>
        <w:t>如有</w:t>
      </w:r>
      <w:r>
        <w:rPr>
          <w:rFonts w:hint="eastAsia" w:asciiTheme="minorEastAsia" w:hAnsiTheme="minorEastAsia"/>
          <w:color w:val="auto"/>
          <w:szCs w:val="21"/>
          <w:highlight w:val="none"/>
          <w:lang w:eastAsia="zh-CN"/>
        </w:rPr>
        <w:t>）</w:t>
      </w:r>
      <w:r>
        <w:rPr>
          <w:rFonts w:hint="eastAsia" w:asciiTheme="minorEastAsia" w:hAnsiTheme="minorEastAsia"/>
          <w:color w:val="auto"/>
          <w:szCs w:val="21"/>
          <w:highlight w:val="none"/>
        </w:rPr>
        <w:t>、监理大纲；</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（7）招标文件（适用于招标工程）及答疑补遗文件或任务书（适用于非招标工程），包含但不限于委托人要求；</w:t>
      </w:r>
    </w:p>
    <w:p>
      <w:pPr>
        <w:spacing w:line="360" w:lineRule="auto"/>
        <w:ind w:firstLine="420" w:firstLineChars="200"/>
        <w:rPr>
          <w:rFonts w:asciiTheme="minorEastAsia" w:hAnsiTheme="minorEastAsia"/>
          <w:color w:val="auto"/>
          <w:szCs w:val="21"/>
          <w:highlight w:val="none"/>
          <w:u w:val="single"/>
        </w:rPr>
      </w:pPr>
      <w:r>
        <w:rPr>
          <w:rFonts w:hint="eastAsia" w:asciiTheme="minorEastAsia" w:hAnsiTheme="minorEastAsia"/>
          <w:color w:val="auto"/>
          <w:szCs w:val="21"/>
          <w:highlight w:val="none"/>
          <w:u w:val="single"/>
        </w:rPr>
        <w:t>（8）其他合同文件。</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上述合同文件互相补充和解释。</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3.</w:t>
      </w:r>
      <w:r>
        <w:rPr>
          <w:rFonts w:hint="eastAsia" w:asciiTheme="minorEastAsia" w:hAnsiTheme="minorEastAsia"/>
          <w:bCs/>
          <w:color w:val="auto"/>
          <w:szCs w:val="21"/>
          <w:highlight w:val="none"/>
        </w:rPr>
        <w:t>签约合同价：人民币（大写）</w:t>
      </w:r>
      <w:r>
        <w:rPr>
          <w:rFonts w:hint="eastAsia" w:asciiTheme="minorEastAsia" w:hAnsiTheme="minorEastAsia"/>
          <w:bCs/>
          <w:color w:val="auto"/>
          <w:szCs w:val="21"/>
          <w:highlight w:val="none"/>
          <w:u w:val="single"/>
        </w:rPr>
        <w:t xml:space="preserve">        </w:t>
      </w:r>
      <w:r>
        <w:rPr>
          <w:rFonts w:hint="eastAsia" w:asciiTheme="minorEastAsia" w:hAnsiTheme="minorEastAsia"/>
          <w:bCs/>
          <w:color w:val="auto"/>
          <w:szCs w:val="21"/>
          <w:highlight w:val="none"/>
        </w:rPr>
        <w:t>（</w:t>
      </w:r>
      <w:r>
        <w:rPr>
          <w:rFonts w:cs="宋体" w:asciiTheme="minorEastAsia" w:hAnsiTheme="minorEastAsia"/>
          <w:bCs/>
          <w:color w:val="auto"/>
          <w:szCs w:val="21"/>
          <w:highlight w:val="none"/>
        </w:rPr>
        <w:t>¥</w:t>
      </w:r>
      <w:r>
        <w:rPr>
          <w:rFonts w:hint="eastAsia" w:asciiTheme="minorEastAsia" w:hAnsiTheme="minorEastAsia"/>
          <w:bCs/>
          <w:color w:val="auto"/>
          <w:szCs w:val="21"/>
          <w:highlight w:val="none"/>
          <w:u w:val="single"/>
        </w:rPr>
        <w:t xml:space="preserve">        </w:t>
      </w:r>
      <w:r>
        <w:rPr>
          <w:rFonts w:hint="eastAsia" w:asciiTheme="minorEastAsia" w:hAnsiTheme="minorEastAsia"/>
          <w:bCs/>
          <w:color w:val="auto"/>
          <w:szCs w:val="21"/>
          <w:highlight w:val="none"/>
        </w:rPr>
        <w:t>）</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4.总监理工程师：</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r>
        <w:rPr>
          <w:rFonts w:hint="eastAsia" w:asciiTheme="minorEastAsia" w:hAnsiTheme="minorEastAsia"/>
          <w:color w:val="auto"/>
          <w:szCs w:val="21"/>
          <w:highlight w:val="none"/>
          <w:u w:val="single"/>
        </w:rPr>
        <w:t>国家注册监理工程师注册证书编号：</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5.监理工作质量符合的标准和要求：</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6.</w:t>
      </w:r>
      <w:r>
        <w:rPr>
          <w:rFonts w:asciiTheme="minorEastAsia" w:hAnsiTheme="minorEastAsia"/>
          <w:color w:val="auto"/>
          <w:szCs w:val="21"/>
          <w:highlight w:val="none"/>
        </w:rPr>
        <w:t>监理人承诺按合同约定承担工程的监理工作。</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7.</w:t>
      </w:r>
      <w:r>
        <w:rPr>
          <w:rFonts w:asciiTheme="minorEastAsia" w:hAnsiTheme="minorEastAsia"/>
          <w:color w:val="auto"/>
          <w:szCs w:val="21"/>
          <w:highlight w:val="none"/>
        </w:rPr>
        <w:t>委托人承诺按合同约定的条件、时间和方式向监理人支付合同价款。</w:t>
      </w:r>
    </w:p>
    <w:p>
      <w:pPr>
        <w:spacing w:line="360" w:lineRule="auto"/>
        <w:ind w:firstLine="420" w:firstLineChars="200"/>
        <w:jc w:val="left"/>
        <w:rPr>
          <w:rFonts w:asciiTheme="minorEastAsia" w:hAnsiTheme="minorEastAsia"/>
          <w:color w:val="auto"/>
          <w:szCs w:val="21"/>
          <w:highlight w:val="none"/>
        </w:rPr>
      </w:pPr>
      <w:r>
        <w:rPr>
          <w:rFonts w:hint="eastAsia" w:asciiTheme="minorEastAsia" w:hAnsiTheme="minorEastAsia"/>
          <w:color w:val="auto"/>
          <w:szCs w:val="21"/>
          <w:highlight w:val="none"/>
        </w:rPr>
        <w:t>8.</w:t>
      </w:r>
      <w:r>
        <w:rPr>
          <w:rFonts w:asciiTheme="minorEastAsia" w:hAnsiTheme="minorEastAsia"/>
          <w:color w:val="auto"/>
          <w:szCs w:val="21"/>
          <w:highlight w:val="none"/>
        </w:rPr>
        <w:t>监理人计划开始监理日期：</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r>
        <w:rPr>
          <w:rFonts w:asciiTheme="minorEastAsia" w:hAnsiTheme="minorEastAsia"/>
          <w:color w:val="auto"/>
          <w:szCs w:val="21"/>
          <w:highlight w:val="none"/>
        </w:rPr>
        <w:t>实际日期按照委托人在开始监理通知中载</w:t>
      </w:r>
      <w:r>
        <w:rPr>
          <w:rFonts w:hint="eastAsia" w:asciiTheme="minorEastAsia" w:hAnsiTheme="minorEastAsia"/>
          <w:color w:val="auto"/>
          <w:szCs w:val="21"/>
          <w:highlight w:val="none"/>
        </w:rPr>
        <w:t>明的开始监理日期为准。监理服务期</w:t>
      </w:r>
      <w:r>
        <w:rPr>
          <w:rFonts w:hint="eastAsia" w:asciiTheme="minorEastAsia" w:hAnsiTheme="minorEastAsia"/>
          <w:color w:val="auto"/>
          <w:szCs w:val="21"/>
          <w:highlight w:val="none"/>
          <w:lang w:val="en-US" w:eastAsia="zh-CN"/>
        </w:rPr>
        <w:t>限</w:t>
      </w:r>
      <w:r>
        <w:rPr>
          <w:rFonts w:hint="eastAsia" w:asciiTheme="minorEastAsia" w:hAnsiTheme="minorEastAsia"/>
          <w:color w:val="auto"/>
          <w:szCs w:val="21"/>
          <w:highlight w:val="none"/>
        </w:rPr>
        <w:t>为</w:t>
      </w:r>
      <w:r>
        <w:rPr>
          <w:rFonts w:hint="eastAsia" w:asciiTheme="minorEastAsia" w:hAnsiTheme="minorEastAsia"/>
          <w:bCs/>
          <w:color w:val="auto"/>
          <w:szCs w:val="21"/>
          <w:highlight w:val="none"/>
          <w:u w:val="single"/>
        </w:rPr>
        <w:t xml:space="preserve">        </w:t>
      </w:r>
      <w:r>
        <w:rPr>
          <w:rFonts w:hint="eastAsia" w:asciiTheme="minorEastAsia" w:hAnsiTheme="minorEastAsia"/>
          <w:color w:val="auto"/>
          <w:szCs w:val="21"/>
          <w:highlight w:val="none"/>
        </w:rPr>
        <w:t>。</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9.本合同协议书一式</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份，合同双方各执</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份，监管部门</w:t>
      </w:r>
      <w:r>
        <w:rPr>
          <w:rFonts w:hint="eastAsia" w:asciiTheme="minorEastAsia" w:hAnsiTheme="minorEastAsia"/>
          <w:color w:val="auto"/>
          <w:szCs w:val="21"/>
          <w:highlight w:val="none"/>
          <w:u w:val="single"/>
        </w:rPr>
        <w:t xml:space="preserve">    </w:t>
      </w:r>
      <w:r>
        <w:rPr>
          <w:rFonts w:hint="eastAsia" w:asciiTheme="minorEastAsia" w:hAnsiTheme="minorEastAsia"/>
          <w:color w:val="auto"/>
          <w:szCs w:val="21"/>
          <w:highlight w:val="none"/>
        </w:rPr>
        <w:t>份。</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10.</w:t>
      </w:r>
      <w:r>
        <w:rPr>
          <w:rFonts w:asciiTheme="minorEastAsia" w:hAnsiTheme="minorEastAsia"/>
          <w:color w:val="auto"/>
          <w:szCs w:val="21"/>
          <w:highlight w:val="none"/>
        </w:rPr>
        <w:t>合同未尽事宜，双方另行签订补充协议。补充协议是合同的组成部分。</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委托人：                        监理人：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法定代表人；                    法定代表人：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或委托代理人：                  或委托代理人：</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统一社会信用代码：              统一社会信用代码：</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纳税人识别号：                  纳税人识别号：</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color w:val="auto"/>
          <w:szCs w:val="21"/>
          <w:highlight w:val="none"/>
        </w:rPr>
        <w:t>地        址：                  地        址：</w:t>
      </w:r>
    </w:p>
    <w:p>
      <w:pPr>
        <w:spacing w:line="360" w:lineRule="auto"/>
        <w:ind w:firstLine="420" w:firstLineChars="200"/>
        <w:jc w:val="right"/>
        <w:rPr>
          <w:rFonts w:asciiTheme="minorEastAsia" w:hAnsiTheme="minorEastAsia"/>
          <w:color w:val="auto"/>
          <w:szCs w:val="21"/>
          <w:highlight w:val="none"/>
        </w:rPr>
      </w:pPr>
      <w:r>
        <w:rPr>
          <w:rFonts w:hint="eastAsia" w:asciiTheme="minorEastAsia" w:hAnsiTheme="minorEastAsia"/>
          <w:color w:val="auto"/>
          <w:szCs w:val="21"/>
          <w:highlight w:val="none"/>
        </w:rPr>
        <w:t>签约时间：    年   月   日</w:t>
      </w:r>
    </w:p>
    <w:p>
      <w:pPr>
        <w:rPr>
          <w:color w:val="auto"/>
          <w:highlight w:val="none"/>
        </w:rPr>
      </w:pPr>
      <w:r>
        <w:rPr>
          <w:color w:val="auto"/>
          <w:highlight w:val="none"/>
        </w:rPr>
        <w:br w:type="page"/>
      </w:r>
    </w:p>
    <w:p>
      <w:pPr>
        <w:widowControl/>
        <w:spacing w:line="360" w:lineRule="auto"/>
        <w:ind w:firstLine="421" w:firstLineChars="200"/>
        <w:jc w:val="left"/>
        <w:rPr>
          <w:rFonts w:asciiTheme="minorEastAsia" w:hAnsiTheme="minorEastAsia"/>
          <w:b/>
          <w:color w:val="auto"/>
          <w:szCs w:val="21"/>
          <w:highlight w:val="none"/>
        </w:rPr>
      </w:pP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619" w:name="_Toc536778390"/>
      <w:bookmarkStart w:id="620" w:name="_Toc16417"/>
      <w:bookmarkStart w:id="621" w:name="_Toc5436"/>
      <w:bookmarkStart w:id="622" w:name="_Toc531820305"/>
      <w:r>
        <w:rPr>
          <w:rFonts w:hint="eastAsia" w:asciiTheme="minorEastAsia" w:hAnsiTheme="minorEastAsia" w:eastAsiaTheme="minorEastAsia"/>
          <w:color w:val="auto"/>
          <w:sz w:val="44"/>
          <w:szCs w:val="44"/>
          <w:highlight w:val="none"/>
        </w:rPr>
        <w:t>第二节</w:t>
      </w:r>
      <w:r>
        <w:rPr>
          <w:rFonts w:asciiTheme="minorEastAsia" w:hAnsiTheme="minorEastAsia" w:eastAsiaTheme="minorEastAsia"/>
          <w:color w:val="auto"/>
          <w:sz w:val="44"/>
          <w:szCs w:val="44"/>
          <w:highlight w:val="none"/>
        </w:rPr>
        <w:t xml:space="preserve"> </w:t>
      </w:r>
      <w:r>
        <w:rPr>
          <w:rFonts w:hint="eastAsia" w:asciiTheme="minorEastAsia" w:hAnsiTheme="minorEastAsia" w:eastAsiaTheme="minorEastAsia"/>
          <w:color w:val="auto"/>
          <w:sz w:val="44"/>
          <w:szCs w:val="44"/>
          <w:highlight w:val="none"/>
        </w:rPr>
        <w:t>通用合同条款</w:t>
      </w:r>
      <w:bookmarkEnd w:id="619"/>
      <w:bookmarkEnd w:id="620"/>
      <w:bookmarkEnd w:id="621"/>
      <w:bookmarkEnd w:id="622"/>
    </w:p>
    <w:p>
      <w:pPr>
        <w:pStyle w:val="5"/>
        <w:spacing w:before="0" w:after="0" w:line="360" w:lineRule="auto"/>
        <w:ind w:firstLine="138"/>
        <w:rPr>
          <w:rFonts w:asciiTheme="minorEastAsia" w:hAnsiTheme="minorEastAsia" w:eastAsiaTheme="minorEastAsia"/>
          <w:b/>
          <w:color w:val="auto"/>
          <w:szCs w:val="28"/>
          <w:highlight w:val="none"/>
        </w:rPr>
      </w:pPr>
      <w:bookmarkStart w:id="623" w:name="_Toc3875"/>
      <w:bookmarkStart w:id="624" w:name="_Toc30053"/>
      <w:bookmarkStart w:id="625" w:name="_Toc536778391"/>
      <w:bookmarkStart w:id="626" w:name="_Toc11996"/>
      <w:bookmarkStart w:id="627" w:name="_Toc531820306"/>
      <w:bookmarkStart w:id="628" w:name="_Toc8401"/>
      <w:r>
        <w:rPr>
          <w:rFonts w:asciiTheme="minorEastAsia" w:hAnsiTheme="minorEastAsia" w:eastAsiaTheme="minorEastAsia"/>
          <w:b/>
          <w:color w:val="auto"/>
          <w:szCs w:val="28"/>
          <w:highlight w:val="none"/>
        </w:rPr>
        <w:t>1.</w:t>
      </w:r>
      <w:r>
        <w:rPr>
          <w:rFonts w:hint="eastAsia" w:asciiTheme="minorEastAsia" w:hAnsiTheme="minorEastAsia" w:eastAsiaTheme="minorEastAsia"/>
          <w:b/>
          <w:color w:val="auto"/>
          <w:szCs w:val="28"/>
          <w:highlight w:val="none"/>
        </w:rPr>
        <w:t>一般约定</w:t>
      </w:r>
      <w:bookmarkEnd w:id="623"/>
      <w:bookmarkEnd w:id="624"/>
      <w:bookmarkEnd w:id="625"/>
      <w:bookmarkEnd w:id="626"/>
      <w:bookmarkEnd w:id="627"/>
      <w:bookmarkEnd w:id="628"/>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 </w:t>
      </w:r>
      <w:r>
        <w:rPr>
          <w:rFonts w:hint="eastAsia" w:asciiTheme="minorEastAsia" w:hAnsiTheme="minorEastAsia" w:eastAsiaTheme="minorEastAsia"/>
          <w:b/>
          <w:color w:val="auto"/>
          <w:szCs w:val="21"/>
          <w:highlight w:val="none"/>
        </w:rPr>
        <w:t>词语定义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通用合同条款、专用合同条款中的下列词语应具有本款所赋予的含义。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 </w:t>
      </w:r>
      <w:r>
        <w:rPr>
          <w:rFonts w:hint="eastAsia" w:asciiTheme="minorEastAsia" w:hAnsiTheme="minorEastAsia" w:eastAsiaTheme="minorEastAsia"/>
          <w:color w:val="auto"/>
          <w:szCs w:val="21"/>
          <w:highlight w:val="none"/>
        </w:rPr>
        <w:t>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合同文件（或称合同）：指合同协议书、中标通知书、投标函</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投标函附录</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如有</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、专用合同条款、通用合同条款、委托人要求、监理报酬清单</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如有</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、监理大纲，以及其他构成合同组成部分的文件。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1.1.1.2 </w:t>
      </w:r>
      <w:r>
        <w:rPr>
          <w:rFonts w:hint="eastAsia" w:asciiTheme="minorEastAsia" w:hAnsiTheme="minorEastAsia" w:eastAsiaTheme="minorEastAsia"/>
          <w:color w:val="auto"/>
          <w:szCs w:val="21"/>
          <w:highlight w:val="none"/>
        </w:rPr>
        <w:t>合同协议书：指委托人和监理人共同签署的合同协议书。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1.1.1.3 </w:t>
      </w:r>
      <w:r>
        <w:rPr>
          <w:rFonts w:hint="eastAsia" w:asciiTheme="minorEastAsia" w:hAnsiTheme="minorEastAsia" w:eastAsiaTheme="minorEastAsia"/>
          <w:color w:val="auto"/>
          <w:szCs w:val="21"/>
          <w:highlight w:val="none"/>
        </w:rPr>
        <w:t>中标通知书：指委托人通知监理人中标的函件。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1.1.1.4 </w:t>
      </w:r>
      <w:r>
        <w:rPr>
          <w:rFonts w:hint="eastAsia" w:asciiTheme="minorEastAsia" w:hAnsiTheme="minorEastAsia" w:eastAsiaTheme="minorEastAsia"/>
          <w:color w:val="auto"/>
          <w:szCs w:val="21"/>
          <w:highlight w:val="none"/>
        </w:rPr>
        <w:t>投标函：指由监理人填写并签署的，名为“投标函”的函件。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1.1.1.5 </w:t>
      </w:r>
      <w:r>
        <w:rPr>
          <w:rFonts w:hint="eastAsia" w:asciiTheme="minorEastAsia" w:hAnsiTheme="minorEastAsia" w:eastAsiaTheme="minorEastAsia"/>
          <w:color w:val="auto"/>
          <w:szCs w:val="21"/>
          <w:highlight w:val="none"/>
        </w:rPr>
        <w:t>投标函附录：指由监理人填写并签署的、附在投标函后，名为“投标函附录”的函件。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1.1.1.6 </w:t>
      </w:r>
      <w:r>
        <w:rPr>
          <w:rFonts w:hint="eastAsia" w:asciiTheme="minorEastAsia" w:hAnsiTheme="minorEastAsia" w:eastAsiaTheme="minorEastAsia"/>
          <w:color w:val="auto"/>
          <w:szCs w:val="21"/>
          <w:highlight w:val="none"/>
        </w:rPr>
        <w:t>委托人要求：指合同文件中名为“委托人要求”的文件。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1.1.1.7 </w:t>
      </w:r>
      <w:r>
        <w:rPr>
          <w:rFonts w:hint="eastAsia" w:asciiTheme="minorEastAsia" w:hAnsiTheme="minorEastAsia" w:eastAsiaTheme="minorEastAsia"/>
          <w:color w:val="auto"/>
          <w:szCs w:val="21"/>
          <w:highlight w:val="none"/>
        </w:rPr>
        <w:t>监理大纲：指监理人在投标文件中的监理大纲。</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1.1.1.8 </w:t>
      </w:r>
      <w:r>
        <w:rPr>
          <w:rFonts w:hint="eastAsia" w:asciiTheme="minorEastAsia" w:hAnsiTheme="minorEastAsia" w:eastAsiaTheme="minorEastAsia"/>
          <w:color w:val="auto"/>
          <w:szCs w:val="21"/>
          <w:highlight w:val="none"/>
        </w:rPr>
        <w:t>监理报酬清单：指监理人投标文件中的监理报酬清单。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1.1.1.9 </w:t>
      </w:r>
      <w:r>
        <w:rPr>
          <w:rFonts w:hint="eastAsia" w:asciiTheme="minorEastAsia" w:hAnsiTheme="minorEastAsia" w:eastAsiaTheme="minorEastAsia"/>
          <w:color w:val="auto"/>
          <w:szCs w:val="21"/>
          <w:highlight w:val="none"/>
        </w:rPr>
        <w:t>其他合同文件：指经合同双方当事人确认构成合同文件的其他文件。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 </w:t>
      </w:r>
      <w:r>
        <w:rPr>
          <w:rFonts w:hint="eastAsia" w:asciiTheme="minorEastAsia" w:hAnsiTheme="minorEastAsia" w:eastAsiaTheme="minorEastAsia"/>
          <w:color w:val="auto"/>
          <w:szCs w:val="21"/>
          <w:highlight w:val="none"/>
        </w:rPr>
        <w:t>合同当事人和人员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合同当事人：指委托人和（或）监理人。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委托人：指与监理人签订合同协议书的当事人，及其合法继承人。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1.1.2.3 </w:t>
      </w:r>
      <w:r>
        <w:rPr>
          <w:rFonts w:hint="eastAsia" w:asciiTheme="minorEastAsia" w:hAnsiTheme="minorEastAsia" w:eastAsiaTheme="minorEastAsia"/>
          <w:color w:val="auto"/>
          <w:szCs w:val="21"/>
          <w:highlight w:val="none"/>
        </w:rPr>
        <w:t>监理人：指与委托人签订合同协议书的当事人，及其合法继承人。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1.1.2.4 </w:t>
      </w:r>
      <w:r>
        <w:rPr>
          <w:rFonts w:hint="eastAsia" w:asciiTheme="minorEastAsia" w:hAnsiTheme="minorEastAsia" w:eastAsiaTheme="minorEastAsia"/>
          <w:color w:val="auto"/>
          <w:szCs w:val="21"/>
          <w:highlight w:val="none"/>
        </w:rPr>
        <w:t>委托人代表：指由委托人任命，并在授权范围和期限内代表委托人行使权利和履行义务的全权负责人。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1.1.2.5 </w:t>
      </w:r>
      <w:r>
        <w:rPr>
          <w:rFonts w:hint="eastAsia" w:asciiTheme="minorEastAsia" w:hAnsiTheme="minorEastAsia" w:eastAsiaTheme="minorEastAsia"/>
          <w:color w:val="auto"/>
          <w:szCs w:val="21"/>
          <w:highlight w:val="none"/>
        </w:rPr>
        <w:t>总监理工程师：指由监理人任命，代表监理人行使权利和履行义务的全权负责人。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1.1.2.6 </w:t>
      </w:r>
      <w:r>
        <w:rPr>
          <w:rFonts w:hint="eastAsia" w:asciiTheme="minorEastAsia" w:hAnsiTheme="minorEastAsia" w:eastAsiaTheme="minorEastAsia"/>
          <w:color w:val="auto"/>
          <w:szCs w:val="21"/>
          <w:highlight w:val="none"/>
        </w:rPr>
        <w:t>承包人：指在本工程监理范围内，与委托人签订勘察、设计、施工承包合同的当事人。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 </w:t>
      </w:r>
      <w:r>
        <w:rPr>
          <w:rFonts w:hint="eastAsia" w:asciiTheme="minorEastAsia" w:hAnsiTheme="minorEastAsia" w:eastAsiaTheme="minorEastAsia"/>
          <w:color w:val="auto"/>
          <w:szCs w:val="21"/>
          <w:highlight w:val="none"/>
        </w:rPr>
        <w:t>工程和监理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1.1.3.1 </w:t>
      </w:r>
      <w:r>
        <w:rPr>
          <w:rFonts w:hint="eastAsia" w:asciiTheme="minorEastAsia" w:hAnsiTheme="minorEastAsia" w:eastAsiaTheme="minorEastAsia"/>
          <w:color w:val="auto"/>
          <w:szCs w:val="21"/>
          <w:highlight w:val="none"/>
        </w:rPr>
        <w:t>工程：指永久工程和（或）临时工程。</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1.1.3.2 </w:t>
      </w:r>
      <w:r>
        <w:rPr>
          <w:rFonts w:hint="eastAsia" w:asciiTheme="minorEastAsia" w:hAnsiTheme="minorEastAsia" w:eastAsiaTheme="minorEastAsia"/>
          <w:color w:val="auto"/>
          <w:szCs w:val="21"/>
          <w:highlight w:val="none"/>
        </w:rPr>
        <w:t>监理服务：指监理人接受委托人的委托，依照法律、规范标准和监理合同等，对建设工程勘察、设计或施工等阶段进行质量控制、进度控制、投资控制、合同管理、信息管理、组织协调和安全监理、环保监理的服务活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1.1.3.3 </w:t>
      </w:r>
      <w:r>
        <w:rPr>
          <w:rFonts w:hint="eastAsia" w:asciiTheme="minorEastAsia" w:hAnsiTheme="minorEastAsia" w:eastAsiaTheme="minorEastAsia"/>
          <w:color w:val="auto"/>
          <w:szCs w:val="21"/>
          <w:highlight w:val="none"/>
        </w:rPr>
        <w:t>监理资料：是委托人按合同约定向监理人提供的，用于完成监理范围与内容所需要的资料。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1.1.3.4 </w:t>
      </w:r>
      <w:r>
        <w:rPr>
          <w:rFonts w:hint="eastAsia" w:asciiTheme="minorEastAsia" w:hAnsiTheme="minorEastAsia" w:eastAsiaTheme="minorEastAsia"/>
          <w:color w:val="auto"/>
          <w:szCs w:val="21"/>
          <w:highlight w:val="none"/>
        </w:rPr>
        <w:t>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 </w:t>
      </w:r>
      <w:r>
        <w:rPr>
          <w:rFonts w:hint="eastAsia" w:asciiTheme="minorEastAsia" w:hAnsiTheme="minorEastAsia" w:eastAsiaTheme="minorEastAsia"/>
          <w:color w:val="auto"/>
          <w:szCs w:val="21"/>
          <w:highlight w:val="none"/>
        </w:rPr>
        <w:t>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1.1.4.1 </w:t>
      </w:r>
      <w:r>
        <w:rPr>
          <w:rFonts w:hint="eastAsia" w:asciiTheme="minorEastAsia" w:hAnsiTheme="minorEastAsia" w:eastAsiaTheme="minorEastAsia"/>
          <w:color w:val="auto"/>
          <w:szCs w:val="21"/>
          <w:highlight w:val="none"/>
        </w:rPr>
        <w:t>开始监理通知：指委托人按第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款通知监理人开始监理的函件。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1.1.4.2 </w:t>
      </w:r>
      <w:r>
        <w:rPr>
          <w:rFonts w:hint="eastAsia" w:asciiTheme="minorEastAsia" w:hAnsiTheme="minorEastAsia" w:eastAsiaTheme="minorEastAsia"/>
          <w:color w:val="auto"/>
          <w:szCs w:val="21"/>
          <w:highlight w:val="none"/>
        </w:rPr>
        <w:t>开始监理日期：指委托人按第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款发出的开始监理通知中写明的开始监理日期。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1.1.4.3 </w:t>
      </w:r>
      <w:r>
        <w:rPr>
          <w:rFonts w:hint="eastAsia" w:asciiTheme="minorEastAsia" w:hAnsiTheme="minorEastAsia" w:eastAsiaTheme="minorEastAsia"/>
          <w:color w:val="auto"/>
          <w:szCs w:val="21"/>
          <w:highlight w:val="none"/>
        </w:rPr>
        <w:t>监理服务期限：指监理人在投标函中承诺的完成合同监理服务所需的期限，包括按第</w:t>
      </w:r>
      <w:r>
        <w:rPr>
          <w:rFonts w:asciiTheme="minorEastAsia" w:hAnsiTheme="minorEastAsia" w:eastAsiaTheme="minorEastAsia"/>
          <w:color w:val="auto"/>
          <w:szCs w:val="21"/>
          <w:highlight w:val="none"/>
        </w:rPr>
        <w:t xml:space="preserve"> 6.2 </w:t>
      </w:r>
      <w:r>
        <w:rPr>
          <w:rFonts w:hint="eastAsia" w:asciiTheme="minorEastAsia" w:hAnsiTheme="minorEastAsia" w:eastAsiaTheme="minorEastAsia"/>
          <w:color w:val="auto"/>
          <w:szCs w:val="21"/>
          <w:highlight w:val="none"/>
        </w:rPr>
        <w:t>款和第</w:t>
      </w:r>
      <w:r>
        <w:rPr>
          <w:rFonts w:asciiTheme="minorEastAsia" w:hAnsiTheme="minorEastAsia" w:eastAsiaTheme="minorEastAsia"/>
          <w:color w:val="auto"/>
          <w:szCs w:val="21"/>
          <w:highlight w:val="none"/>
        </w:rPr>
        <w:t xml:space="preserve"> 6.3.2 </w:t>
      </w:r>
      <w:r>
        <w:rPr>
          <w:rFonts w:hint="eastAsia" w:asciiTheme="minorEastAsia" w:hAnsiTheme="minorEastAsia" w:eastAsiaTheme="minorEastAsia"/>
          <w:color w:val="auto"/>
          <w:szCs w:val="21"/>
          <w:highlight w:val="none"/>
        </w:rPr>
        <w:t>项约定所作的调整。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1.1.4.4 </w:t>
      </w:r>
      <w:r>
        <w:rPr>
          <w:rFonts w:hint="eastAsia" w:asciiTheme="minorEastAsia" w:hAnsiTheme="minorEastAsia" w:eastAsiaTheme="minorEastAsia"/>
          <w:color w:val="auto"/>
          <w:szCs w:val="21"/>
          <w:highlight w:val="none"/>
        </w:rPr>
        <w:t>完成监理日期：指第</w:t>
      </w:r>
      <w:r>
        <w:rPr>
          <w:rFonts w:asciiTheme="minorEastAsia" w:hAnsiTheme="minorEastAsia" w:eastAsiaTheme="minorEastAsia"/>
          <w:color w:val="auto"/>
          <w:szCs w:val="21"/>
          <w:highlight w:val="none"/>
        </w:rPr>
        <w:t xml:space="preserve"> 1.1.4.3 </w:t>
      </w:r>
      <w:r>
        <w:rPr>
          <w:rFonts w:hint="eastAsia" w:asciiTheme="minorEastAsia" w:hAnsiTheme="minorEastAsia" w:eastAsiaTheme="minorEastAsia"/>
          <w:color w:val="auto"/>
          <w:szCs w:val="21"/>
          <w:highlight w:val="none"/>
        </w:rPr>
        <w:t>目约定监理服务期限届满时的日期。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1.1.4.5 </w:t>
      </w:r>
      <w:r>
        <w:rPr>
          <w:rFonts w:hint="eastAsia" w:asciiTheme="minorEastAsia" w:hAnsiTheme="minorEastAsia" w:eastAsiaTheme="minorEastAsia"/>
          <w:color w:val="auto"/>
          <w:szCs w:val="21"/>
          <w:highlight w:val="none"/>
        </w:rPr>
        <w:t>基准日：指投标截止时间前</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天的日期。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1.1.4.6 </w:t>
      </w:r>
      <w:r>
        <w:rPr>
          <w:rFonts w:hint="eastAsia" w:asciiTheme="minorEastAsia" w:hAnsiTheme="minorEastAsia" w:eastAsiaTheme="minorEastAsia"/>
          <w:color w:val="auto"/>
          <w:szCs w:val="21"/>
          <w:highlight w:val="none"/>
        </w:rPr>
        <w:t>天：除特别指明外，指日历天。合同中按天计算时间的，开始当天不计入，从次日开始计算。期限最后一天的截止时间为当天</w:t>
      </w:r>
      <w:r>
        <w:rPr>
          <w:rFonts w:asciiTheme="minorEastAsia" w:hAnsiTheme="minorEastAsia" w:eastAsiaTheme="minorEastAsia"/>
          <w:color w:val="auto"/>
          <w:szCs w:val="21"/>
          <w:highlight w:val="none"/>
        </w:rPr>
        <w:t xml:space="preserve"> 24</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00。</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 </w:t>
      </w:r>
      <w:r>
        <w:rPr>
          <w:rFonts w:hint="eastAsia" w:asciiTheme="minorEastAsia" w:hAnsiTheme="minorEastAsia" w:eastAsiaTheme="minorEastAsia"/>
          <w:color w:val="auto"/>
          <w:szCs w:val="21"/>
          <w:highlight w:val="none"/>
        </w:rPr>
        <w:t>合同价格和费用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1.1.5.1 </w:t>
      </w:r>
      <w:r>
        <w:rPr>
          <w:rFonts w:hint="eastAsia" w:asciiTheme="minorEastAsia" w:hAnsiTheme="minorEastAsia" w:eastAsiaTheme="minorEastAsia"/>
          <w:color w:val="auto"/>
          <w:szCs w:val="21"/>
          <w:highlight w:val="none"/>
        </w:rPr>
        <w:t>签约合同价：指签订合同时合同协议书中写明的监理报酬总金额。</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1.1.5.2 </w:t>
      </w:r>
      <w:r>
        <w:rPr>
          <w:rFonts w:hint="eastAsia" w:asciiTheme="minorEastAsia" w:hAnsiTheme="minorEastAsia" w:eastAsiaTheme="minorEastAsia"/>
          <w:color w:val="auto"/>
          <w:szCs w:val="21"/>
          <w:highlight w:val="none"/>
        </w:rPr>
        <w:t>合同价格：指监理人按合同约定完成了全部监理工作后，委托人应付给监理人的金额，包括在履行合同过程中按合同约定进行的变更和调整。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1.1.5.3 </w:t>
      </w:r>
      <w:r>
        <w:rPr>
          <w:rFonts w:hint="eastAsia" w:asciiTheme="minorEastAsia" w:hAnsiTheme="minorEastAsia" w:eastAsiaTheme="minorEastAsia"/>
          <w:color w:val="auto"/>
          <w:szCs w:val="21"/>
          <w:highlight w:val="none"/>
        </w:rPr>
        <w:t>费用：指为履行合同所发生的或将要发生的所有合理开支，包括管理费和应分摊的其他费用，但不包括利润。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1.1.6 </w:t>
      </w:r>
      <w:r>
        <w:rPr>
          <w:rFonts w:hint="eastAsia" w:asciiTheme="minorEastAsia" w:hAnsiTheme="minorEastAsia" w:eastAsiaTheme="minorEastAsia"/>
          <w:color w:val="auto"/>
          <w:szCs w:val="21"/>
          <w:highlight w:val="none"/>
        </w:rPr>
        <w:t>其他</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1.1.6.1 </w:t>
      </w:r>
      <w:r>
        <w:rPr>
          <w:rFonts w:hint="eastAsia" w:asciiTheme="minorEastAsia" w:hAnsiTheme="minorEastAsia" w:eastAsiaTheme="minorEastAsia"/>
          <w:color w:val="auto"/>
          <w:szCs w:val="21"/>
          <w:highlight w:val="none"/>
        </w:rPr>
        <w:t>书面形式：指合同文件、信件和数据电文（包括电报、电传、传真、电子数据交换和电子邮件）等可以有形地表现所载内容的形式。</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1.2 </w:t>
      </w:r>
      <w:r>
        <w:rPr>
          <w:rFonts w:hint="eastAsia" w:asciiTheme="minorEastAsia" w:hAnsiTheme="minorEastAsia" w:eastAsiaTheme="minorEastAsia"/>
          <w:b/>
          <w:color w:val="auto"/>
          <w:szCs w:val="21"/>
          <w:highlight w:val="none"/>
        </w:rPr>
        <w:t>语言文字</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合同使用的语言文字为中文。专用术语使用外文的，应附有中文注释。</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1.3 </w:t>
      </w:r>
      <w:r>
        <w:rPr>
          <w:rFonts w:hint="eastAsia" w:asciiTheme="minorEastAsia" w:hAnsiTheme="minorEastAsia" w:eastAsiaTheme="minorEastAsia"/>
          <w:b/>
          <w:color w:val="auto"/>
          <w:szCs w:val="21"/>
          <w:highlight w:val="none"/>
        </w:rPr>
        <w:t>适用法律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适用于合同的法律包括中华人民共和国法律、行政法规、部门规章，以及工程所在地的地方法规、自治条例、单行条例和地方政府规章。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本合同适用的其他规范性文件，可在专用合同条款中约定。</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1.4 </w:t>
      </w:r>
      <w:r>
        <w:rPr>
          <w:rFonts w:hint="eastAsia" w:asciiTheme="minorEastAsia" w:hAnsiTheme="minorEastAsia" w:eastAsiaTheme="minorEastAsia"/>
          <w:b/>
          <w:color w:val="auto"/>
          <w:szCs w:val="21"/>
          <w:highlight w:val="none"/>
        </w:rPr>
        <w:t>合同文件的优先顺序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组成合同的各项文件应互相解释，互为说明。除专用合同条款另有约定外，解释合同文件的优先顺序如下：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2）中标通知书；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3）投标函</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rPr>
        <w:t>投标函附录</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如有</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4）专用合同条款；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5）通用合同条款；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6）委托人要求；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7）监理报酬清单</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如有</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8）监理大纲；</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9）其他合同文件。</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1.5 </w:t>
      </w:r>
      <w:r>
        <w:rPr>
          <w:rFonts w:hint="eastAsia" w:asciiTheme="minorEastAsia" w:hAnsiTheme="minorEastAsia" w:eastAsiaTheme="minorEastAsia"/>
          <w:b/>
          <w:color w:val="auto"/>
          <w:szCs w:val="21"/>
          <w:highlight w:val="none"/>
        </w:rPr>
        <w:t>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监理人按中标通知书规定的时间与委托人签订合同协议书。除法律另有规定或合同另有约定外，委托人和监理人的法定代表人或其委托代理人在合同协议书上</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并盖单位</w:t>
      </w:r>
      <w:r>
        <w:rPr>
          <w:rFonts w:hint="eastAsia" w:asciiTheme="minorEastAsia" w:hAnsiTheme="minorEastAsia" w:eastAsiaTheme="minorEastAsia"/>
          <w:color w:val="auto"/>
          <w:szCs w:val="21"/>
          <w:highlight w:val="none"/>
          <w:lang w:val="en-US" w:eastAsia="zh-CN"/>
        </w:rPr>
        <w:t>法人</w:t>
      </w:r>
      <w:r>
        <w:rPr>
          <w:rFonts w:hint="eastAsia" w:asciiTheme="minorEastAsia" w:hAnsiTheme="minorEastAsia" w:eastAsiaTheme="minorEastAsia"/>
          <w:color w:val="auto"/>
          <w:szCs w:val="21"/>
          <w:highlight w:val="none"/>
        </w:rPr>
        <w:t>章后，合同生效。</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1.6 </w:t>
      </w:r>
      <w:r>
        <w:rPr>
          <w:rFonts w:hint="eastAsia" w:asciiTheme="minorEastAsia" w:hAnsiTheme="minorEastAsia" w:eastAsiaTheme="minorEastAsia"/>
          <w:b/>
          <w:color w:val="auto"/>
          <w:szCs w:val="21"/>
          <w:highlight w:val="none"/>
        </w:rPr>
        <w:t>文件的提供和照管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1.6.1 </w:t>
      </w:r>
      <w:r>
        <w:rPr>
          <w:rFonts w:hint="eastAsia" w:asciiTheme="minorEastAsia" w:hAnsiTheme="minorEastAsia" w:eastAsiaTheme="minorEastAsia"/>
          <w:color w:val="auto"/>
          <w:szCs w:val="21"/>
          <w:highlight w:val="none"/>
        </w:rPr>
        <w:t>监理文件的提供</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除专用合同条款另有约定外，监理人应在合理的期限内按照合同约定的数量向委托人提供监理文件。合同约定监理文件应经委托人批复的，委托人应当在合同约定的期限内批复或提出修改意见。</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1.6.2 </w:t>
      </w:r>
      <w:r>
        <w:rPr>
          <w:rFonts w:hint="eastAsia" w:asciiTheme="minorEastAsia" w:hAnsiTheme="minorEastAsia" w:eastAsiaTheme="minorEastAsia"/>
          <w:color w:val="auto"/>
          <w:szCs w:val="21"/>
          <w:highlight w:val="none"/>
        </w:rPr>
        <w:t>委托人提供的文件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按专用合同条款约定由委托人提供的文件，包括规范标准、承包合同、勘察文件、设计文件等，委托人应按约定的数量和期限交给监理人。由于委托人未按时提供文件造成监理服务期限延误的，按第</w:t>
      </w:r>
      <w:r>
        <w:rPr>
          <w:rFonts w:asciiTheme="minorEastAsia" w:hAnsiTheme="minorEastAsia" w:eastAsiaTheme="minorEastAsia"/>
          <w:color w:val="auto"/>
          <w:szCs w:val="21"/>
          <w:highlight w:val="none"/>
        </w:rPr>
        <w:t xml:space="preserve"> 6.2 </w:t>
      </w:r>
      <w:r>
        <w:rPr>
          <w:rFonts w:hint="eastAsia" w:asciiTheme="minorEastAsia" w:hAnsiTheme="minorEastAsia" w:eastAsiaTheme="minorEastAsia"/>
          <w:color w:val="auto"/>
          <w:szCs w:val="21"/>
          <w:highlight w:val="none"/>
        </w:rPr>
        <w:t>款约定执行。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1.6.3 </w:t>
      </w:r>
      <w:r>
        <w:rPr>
          <w:rFonts w:hint="eastAsia" w:asciiTheme="minorEastAsia" w:hAnsiTheme="minorEastAsia" w:eastAsiaTheme="minorEastAsia"/>
          <w:color w:val="auto"/>
          <w:szCs w:val="21"/>
          <w:highlight w:val="none"/>
        </w:rPr>
        <w:t>文件错误的通知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任何一方当事人发现文件中存在的明显错误或疏忽，均应及时通知对方当事人，并应立即采取适当的措施防止损失扩大。</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1.6.4 </w:t>
      </w:r>
      <w:r>
        <w:rPr>
          <w:rFonts w:hint="eastAsia" w:asciiTheme="minorEastAsia" w:hAnsiTheme="minorEastAsia" w:eastAsiaTheme="minorEastAsia"/>
          <w:color w:val="auto"/>
          <w:szCs w:val="21"/>
          <w:highlight w:val="none"/>
        </w:rPr>
        <w:t>文件的照管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监理人应在现场保留一份合同文件、监理文件、委托人要求中的所列文件、以及其他根据合同收发的往来信函，以备委托人和行政管理部门查阅使用。</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1.7 </w:t>
      </w:r>
      <w:r>
        <w:rPr>
          <w:rFonts w:hint="eastAsia" w:asciiTheme="minorEastAsia" w:hAnsiTheme="minorEastAsia" w:eastAsiaTheme="minorEastAsia"/>
          <w:b/>
          <w:color w:val="auto"/>
          <w:szCs w:val="21"/>
          <w:highlight w:val="none"/>
        </w:rPr>
        <w:t>联络</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1.7.1 </w:t>
      </w:r>
      <w:r>
        <w:rPr>
          <w:rFonts w:hint="eastAsia" w:asciiTheme="minorEastAsia" w:hAnsiTheme="minorEastAsia" w:eastAsiaTheme="minorEastAsia"/>
          <w:color w:val="auto"/>
          <w:szCs w:val="21"/>
          <w:highlight w:val="none"/>
        </w:rPr>
        <w:t>与合同有关的通知、批准、证明、证书、指示、要求、请求、同意、意见、确定和决定等，均应采用书面形式。</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1.7.2 </w:t>
      </w:r>
      <w:r>
        <w:rPr>
          <w:rFonts w:hint="eastAsia" w:asciiTheme="minorEastAsia" w:hAnsiTheme="minorEastAsia" w:eastAsiaTheme="minorEastAsia"/>
          <w:color w:val="auto"/>
          <w:szCs w:val="21"/>
          <w:highlight w:val="none"/>
        </w:rPr>
        <w:t>上述通知、批准、证明、证书、指示、要求、请求、同意、意见、确定和决定等来往函件，均应在合同约定的期限内送达指定的地点和指定的接收人，并办理签收手续。</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1.8 </w:t>
      </w:r>
      <w:r>
        <w:rPr>
          <w:rFonts w:hint="eastAsia" w:asciiTheme="minorEastAsia" w:hAnsiTheme="minorEastAsia" w:eastAsiaTheme="minorEastAsia"/>
          <w:b/>
          <w:color w:val="auto"/>
          <w:szCs w:val="21"/>
          <w:highlight w:val="none"/>
        </w:rPr>
        <w:t>转让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除专用合同条款另有约定外，未经对方当事人同意，一方当事人不得将合同权利全部或部分转让给第三人，也不得全部或部分转移合同义务。</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1.9 </w:t>
      </w:r>
      <w:r>
        <w:rPr>
          <w:rFonts w:hint="eastAsia" w:asciiTheme="minorEastAsia" w:hAnsiTheme="minorEastAsia" w:eastAsiaTheme="minorEastAsia"/>
          <w:b/>
          <w:color w:val="auto"/>
          <w:szCs w:val="21"/>
          <w:highlight w:val="none"/>
        </w:rPr>
        <w:t>严禁贿赂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合同双方当事人不得以贿赂或变相贿赂的方式，谋取不当利益或损害对方权益。因贿赂造成对方当事人损失的，行为人应当赔偿损失，并承担相应的法律责任。</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1.10 </w:t>
      </w:r>
      <w:r>
        <w:rPr>
          <w:rFonts w:hint="eastAsia" w:asciiTheme="minorEastAsia" w:hAnsiTheme="minorEastAsia" w:eastAsiaTheme="minorEastAsia"/>
          <w:b/>
          <w:color w:val="auto"/>
          <w:szCs w:val="21"/>
          <w:highlight w:val="none"/>
        </w:rPr>
        <w:t>知识产权</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1.10.1 </w:t>
      </w:r>
      <w:r>
        <w:rPr>
          <w:rFonts w:hint="eastAsia" w:asciiTheme="minorEastAsia" w:hAnsiTheme="minorEastAsia" w:eastAsiaTheme="minorEastAsia"/>
          <w:color w:val="auto"/>
          <w:szCs w:val="21"/>
          <w:highlight w:val="none"/>
        </w:rPr>
        <w:t>除专用合同条款另有约定外，监理人完成的监理工作成果，除署名权以外的著作权和其他知识产权均归委托人享有。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1.10.2 </w:t>
      </w:r>
      <w:r>
        <w:rPr>
          <w:rFonts w:hint="eastAsia" w:asciiTheme="minorEastAsia" w:hAnsiTheme="minorEastAsia" w:eastAsiaTheme="minorEastAsia"/>
          <w:color w:val="auto"/>
          <w:szCs w:val="21"/>
          <w:highlight w:val="none"/>
        </w:rPr>
        <w:t>监理人从事监理活动时不得侵犯他人的知识产权。因侵犯专利权或其他知识产权所引起的责任，由监理人自行承担。因委托人提供的监理资料导致侵权的，由委托人承担责任。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1.10.3 </w:t>
      </w:r>
      <w:r>
        <w:rPr>
          <w:rFonts w:hint="eastAsia" w:asciiTheme="minorEastAsia" w:hAnsiTheme="minorEastAsia" w:eastAsiaTheme="minorEastAsia"/>
          <w:color w:val="auto"/>
          <w:szCs w:val="21"/>
          <w:highlight w:val="none"/>
        </w:rPr>
        <w:t>监理人在投标文件中采用专利技术、专有技术的，相应的使用费视为已包含在投标报价之中。</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文件及信息的保密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未经对方同意，任何一方当事人不得将有关文件、技术秘密、需要保密的资料和信息泄露给他人或公开发表与引用。</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1.12 </w:t>
      </w:r>
      <w:r>
        <w:rPr>
          <w:rFonts w:hint="eastAsia" w:asciiTheme="minorEastAsia" w:hAnsiTheme="minorEastAsia" w:eastAsiaTheme="minorEastAsia"/>
          <w:b/>
          <w:color w:val="auto"/>
          <w:szCs w:val="21"/>
          <w:highlight w:val="none"/>
        </w:rPr>
        <w:t>委托人要求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监理人应认真阅读、复核委托人要求，发现错误的，应及时书面通知委托人。无论是否存在错误，委托人均有权修改委托人要求，并在修改后</w:t>
      </w:r>
      <w:r>
        <w:rPr>
          <w:rFonts w:asciiTheme="minorEastAsia" w:hAnsiTheme="minorEastAsia" w:eastAsiaTheme="minorEastAsia"/>
          <w:color w:val="auto"/>
          <w:szCs w:val="21"/>
          <w:highlight w:val="none"/>
        </w:rPr>
        <w:t xml:space="preserve"> 3 </w:t>
      </w:r>
      <w:r>
        <w:rPr>
          <w:rFonts w:hint="eastAsia" w:asciiTheme="minorEastAsia" w:hAnsiTheme="minorEastAsia" w:eastAsiaTheme="minorEastAsia"/>
          <w:color w:val="auto"/>
          <w:szCs w:val="21"/>
          <w:highlight w:val="none"/>
        </w:rPr>
        <w:t>日内通知监理人。除专用合同条款另有约定外，由此导致监理人费用增加和</w:t>
      </w:r>
      <w:r>
        <w:rPr>
          <w:rFonts w:asciiTheme="minorEastAsia" w:hAnsiTheme="minorEastAsia" w:eastAsiaTheme="minorEastAsia"/>
          <w:color w:val="auto"/>
          <w:szCs w:val="21"/>
          <w:highlight w:val="none"/>
        </w:rPr>
        <w:t>(或)周期延误的，委托人应当相应地增加费用和(或)延长周期。</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1.12.3 </w:t>
      </w:r>
      <w:r>
        <w:rPr>
          <w:rFonts w:hint="eastAsia" w:asciiTheme="minorEastAsia" w:hAnsiTheme="minorEastAsia" w:eastAsiaTheme="minorEastAsia"/>
          <w:color w:val="auto"/>
          <w:szCs w:val="21"/>
          <w:highlight w:val="none"/>
        </w:rPr>
        <w:t>委托人要求采用国外规范和标准进行监理时，应由委托人负责提供该规范和标准的外国文本和中文译本，提供的时间、份数和其他要求在专用合同条款中约定。</w:t>
      </w:r>
    </w:p>
    <w:p>
      <w:pPr>
        <w:pStyle w:val="5"/>
        <w:spacing w:before="0" w:after="0" w:line="360" w:lineRule="auto"/>
        <w:ind w:firstLine="138"/>
        <w:rPr>
          <w:rFonts w:asciiTheme="minorEastAsia" w:hAnsiTheme="minorEastAsia" w:eastAsiaTheme="minorEastAsia"/>
          <w:b/>
          <w:color w:val="auto"/>
          <w:szCs w:val="28"/>
          <w:highlight w:val="none"/>
        </w:rPr>
      </w:pPr>
      <w:bookmarkStart w:id="629" w:name="_Toc3913"/>
      <w:bookmarkStart w:id="630" w:name="_Toc536778392"/>
      <w:bookmarkStart w:id="631" w:name="_Toc15781"/>
      <w:bookmarkStart w:id="632" w:name="_Toc531820307"/>
      <w:bookmarkStart w:id="633" w:name="_Toc16964"/>
      <w:bookmarkStart w:id="634" w:name="_Toc31643"/>
      <w:r>
        <w:rPr>
          <w:rFonts w:asciiTheme="minorEastAsia" w:hAnsiTheme="minorEastAsia" w:eastAsiaTheme="minorEastAsia"/>
          <w:b/>
          <w:color w:val="auto"/>
          <w:szCs w:val="28"/>
          <w:highlight w:val="none"/>
        </w:rPr>
        <w:t>2.</w:t>
      </w:r>
      <w:r>
        <w:rPr>
          <w:rFonts w:hint="eastAsia" w:asciiTheme="minorEastAsia" w:hAnsiTheme="minorEastAsia" w:eastAsiaTheme="minorEastAsia"/>
          <w:b/>
          <w:color w:val="auto"/>
          <w:szCs w:val="28"/>
          <w:highlight w:val="none"/>
        </w:rPr>
        <w:t>委托人义务</w:t>
      </w:r>
      <w:bookmarkEnd w:id="629"/>
      <w:bookmarkEnd w:id="630"/>
      <w:bookmarkEnd w:id="631"/>
      <w:bookmarkEnd w:id="632"/>
      <w:bookmarkEnd w:id="633"/>
      <w:bookmarkEnd w:id="634"/>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2.1 </w:t>
      </w:r>
      <w:r>
        <w:rPr>
          <w:rFonts w:hint="eastAsia" w:asciiTheme="minorEastAsia" w:hAnsiTheme="minorEastAsia" w:eastAsiaTheme="minorEastAsia"/>
          <w:b/>
          <w:color w:val="auto"/>
          <w:szCs w:val="21"/>
          <w:highlight w:val="none"/>
        </w:rPr>
        <w:t>遵守法律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委托人在履行合同过程中应遵守法律，并保证监理人免于承担因委托人违反法律而引起的任何责任。</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2.2 </w:t>
      </w:r>
      <w:r>
        <w:rPr>
          <w:rFonts w:hint="eastAsia" w:asciiTheme="minorEastAsia" w:hAnsiTheme="minorEastAsia" w:eastAsiaTheme="minorEastAsia"/>
          <w:b/>
          <w:color w:val="auto"/>
          <w:szCs w:val="21"/>
          <w:highlight w:val="none"/>
        </w:rPr>
        <w:t>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委托人应按第</w:t>
      </w:r>
      <w:r>
        <w:rPr>
          <w:rFonts w:asciiTheme="minorEastAsia" w:hAnsiTheme="minorEastAsia" w:eastAsiaTheme="minorEastAsia"/>
          <w:color w:val="auto"/>
          <w:szCs w:val="21"/>
          <w:highlight w:val="none"/>
        </w:rPr>
        <w:t xml:space="preserve"> 6.1 </w:t>
      </w:r>
      <w:r>
        <w:rPr>
          <w:rFonts w:hint="eastAsia" w:asciiTheme="minorEastAsia" w:hAnsiTheme="minorEastAsia" w:eastAsiaTheme="minorEastAsia"/>
          <w:color w:val="auto"/>
          <w:szCs w:val="21"/>
          <w:highlight w:val="none"/>
        </w:rPr>
        <w:t>款的约定向监理人发出开始监理通知。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除专用合同条款另有约定外，委托人应为监理人的现场人员，在施工期间提供办公房间、办公桌椅、互联网接口、冷暖设施、生活设施、进出现场交通服务和其他便利条件。</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2.3 </w:t>
      </w:r>
      <w:r>
        <w:rPr>
          <w:rFonts w:hint="eastAsia" w:asciiTheme="minorEastAsia" w:hAnsiTheme="minorEastAsia" w:eastAsiaTheme="minorEastAsia"/>
          <w:b/>
          <w:color w:val="auto"/>
          <w:szCs w:val="21"/>
          <w:highlight w:val="none"/>
        </w:rPr>
        <w:t>办理证件和批件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法律规定和（或）合同约定由委托人负责办理的工程建设项目必须履行的各类审批、核准手续，委托人应当按时办理，监理人应给予必要的协助。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法律规定和（或）合同约定由监理人负责办理的监理所需的证件和批件，委托人应给予必要的协助。</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2.4 </w:t>
      </w:r>
      <w:r>
        <w:rPr>
          <w:rFonts w:hint="eastAsia" w:asciiTheme="minorEastAsia" w:hAnsiTheme="minorEastAsia" w:eastAsiaTheme="minorEastAsia"/>
          <w:b/>
          <w:color w:val="auto"/>
          <w:szCs w:val="21"/>
          <w:highlight w:val="none"/>
        </w:rPr>
        <w:t>支付合同价款</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委托人应按合同约定向监理人及时支付合同价款。</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2.5 </w:t>
      </w:r>
      <w:r>
        <w:rPr>
          <w:rFonts w:hint="eastAsia" w:asciiTheme="minorEastAsia" w:hAnsiTheme="minorEastAsia" w:eastAsiaTheme="minorEastAsia"/>
          <w:b/>
          <w:color w:val="auto"/>
          <w:szCs w:val="21"/>
          <w:highlight w:val="none"/>
        </w:rPr>
        <w:t>提供监理资料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委托人应按第</w:t>
      </w:r>
      <w:r>
        <w:rPr>
          <w:rFonts w:asciiTheme="minorEastAsia" w:hAnsiTheme="minorEastAsia" w:eastAsiaTheme="minorEastAsia"/>
          <w:color w:val="auto"/>
          <w:szCs w:val="21"/>
          <w:highlight w:val="none"/>
        </w:rPr>
        <w:t xml:space="preserve"> 1.6.2 </w:t>
      </w:r>
      <w:r>
        <w:rPr>
          <w:rFonts w:hint="eastAsia" w:asciiTheme="minorEastAsia" w:hAnsiTheme="minorEastAsia" w:eastAsiaTheme="minorEastAsia"/>
          <w:color w:val="auto"/>
          <w:szCs w:val="21"/>
          <w:highlight w:val="none"/>
        </w:rPr>
        <w:t>项的约定向监理人提供监理资料。</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2.6 </w:t>
      </w:r>
      <w:r>
        <w:rPr>
          <w:rFonts w:hint="eastAsia" w:asciiTheme="minorEastAsia" w:hAnsiTheme="minorEastAsia" w:eastAsiaTheme="minorEastAsia"/>
          <w:b/>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委托人应履行合同约定的其他义务。</w:t>
      </w:r>
    </w:p>
    <w:p>
      <w:pPr>
        <w:pStyle w:val="5"/>
        <w:spacing w:before="0" w:after="0" w:line="360" w:lineRule="auto"/>
        <w:ind w:firstLine="138"/>
        <w:rPr>
          <w:rFonts w:asciiTheme="minorEastAsia" w:hAnsiTheme="minorEastAsia" w:eastAsiaTheme="minorEastAsia"/>
          <w:b/>
          <w:color w:val="auto"/>
          <w:szCs w:val="28"/>
          <w:highlight w:val="none"/>
        </w:rPr>
      </w:pPr>
      <w:bookmarkStart w:id="635" w:name="_Toc536778393"/>
      <w:bookmarkStart w:id="636" w:name="_Toc20789"/>
      <w:bookmarkStart w:id="637" w:name="_Toc27858"/>
      <w:bookmarkStart w:id="638" w:name="_Toc531820308"/>
      <w:bookmarkStart w:id="639" w:name="_Toc6800"/>
      <w:bookmarkStart w:id="640" w:name="_Toc314"/>
      <w:r>
        <w:rPr>
          <w:rFonts w:asciiTheme="minorEastAsia" w:hAnsiTheme="minorEastAsia" w:eastAsiaTheme="minorEastAsia"/>
          <w:b/>
          <w:color w:val="auto"/>
          <w:szCs w:val="28"/>
          <w:highlight w:val="none"/>
        </w:rPr>
        <w:t>3.</w:t>
      </w:r>
      <w:r>
        <w:rPr>
          <w:rFonts w:hint="eastAsia" w:asciiTheme="minorEastAsia" w:hAnsiTheme="minorEastAsia" w:eastAsiaTheme="minorEastAsia"/>
          <w:b/>
          <w:color w:val="auto"/>
          <w:szCs w:val="28"/>
          <w:highlight w:val="none"/>
        </w:rPr>
        <w:t>委托人管理</w:t>
      </w:r>
      <w:bookmarkEnd w:id="635"/>
      <w:bookmarkEnd w:id="636"/>
      <w:bookmarkEnd w:id="637"/>
      <w:bookmarkEnd w:id="638"/>
      <w:bookmarkEnd w:id="639"/>
      <w:bookmarkEnd w:id="640"/>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3.1 </w:t>
      </w:r>
      <w:r>
        <w:rPr>
          <w:rFonts w:hint="eastAsia" w:asciiTheme="minorEastAsia" w:hAnsiTheme="minorEastAsia" w:eastAsiaTheme="minorEastAsia"/>
          <w:b/>
          <w:color w:val="auto"/>
          <w:szCs w:val="21"/>
          <w:highlight w:val="none"/>
        </w:rPr>
        <w:t>委托人代表</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3.1.1 </w:t>
      </w:r>
      <w:r>
        <w:rPr>
          <w:rFonts w:hint="eastAsia" w:asciiTheme="minorEastAsia" w:hAnsiTheme="minorEastAsia" w:eastAsiaTheme="minorEastAsia"/>
          <w:color w:val="auto"/>
          <w:szCs w:val="21"/>
          <w:highlight w:val="none"/>
        </w:rPr>
        <w:t>除专用合同条款另有约定外，委托人应在合同签订后</w:t>
      </w:r>
      <w:r>
        <w:rPr>
          <w:rFonts w:asciiTheme="minorEastAsia" w:hAnsiTheme="minorEastAsia" w:eastAsiaTheme="minorEastAsia"/>
          <w:color w:val="auto"/>
          <w:szCs w:val="21"/>
          <w:highlight w:val="none"/>
        </w:rPr>
        <w:t xml:space="preserve"> 14 </w:t>
      </w:r>
      <w:r>
        <w:rPr>
          <w:rFonts w:hint="eastAsia" w:asciiTheme="minorEastAsia" w:hAnsiTheme="minorEastAsia" w:eastAsiaTheme="minorEastAsia"/>
          <w:color w:val="auto"/>
          <w:szCs w:val="21"/>
          <w:highlight w:val="none"/>
        </w:rPr>
        <w:t>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3.1.2 </w:t>
      </w:r>
      <w:r>
        <w:rPr>
          <w:rFonts w:hint="eastAsia" w:asciiTheme="minorEastAsia" w:hAnsiTheme="minorEastAsia" w:eastAsiaTheme="minorEastAsia"/>
          <w:color w:val="auto"/>
          <w:szCs w:val="21"/>
          <w:highlight w:val="none"/>
        </w:rPr>
        <w:t>委托人代表违反法律法规、违背职业道德守则或者不按合同约定履行职责及义务，导致合同无法继续正常履行的，监理人有权通知委托人更换委托人代表。委托人收到通知后</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天内，应当核实完毕并将处理结果通知监理人。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3.1.3 </w:t>
      </w:r>
      <w:r>
        <w:rPr>
          <w:rFonts w:hint="eastAsia" w:asciiTheme="minorEastAsia" w:hAnsiTheme="minorEastAsia" w:eastAsiaTheme="minorEastAsia"/>
          <w:color w:val="auto"/>
          <w:szCs w:val="21"/>
          <w:highlight w:val="none"/>
        </w:rPr>
        <w:t>委托人更换委托人代表的，应提前</w:t>
      </w:r>
      <w:r>
        <w:rPr>
          <w:rFonts w:asciiTheme="minorEastAsia" w:hAnsiTheme="minorEastAsia" w:eastAsiaTheme="minorEastAsia"/>
          <w:color w:val="auto"/>
          <w:szCs w:val="21"/>
          <w:highlight w:val="none"/>
        </w:rPr>
        <w:t xml:space="preserve"> 14 </w:t>
      </w:r>
      <w:r>
        <w:rPr>
          <w:rFonts w:hint="eastAsia" w:asciiTheme="minorEastAsia" w:hAnsiTheme="minorEastAsia" w:eastAsiaTheme="minorEastAsia"/>
          <w:color w:val="auto"/>
          <w:szCs w:val="21"/>
          <w:highlight w:val="none"/>
        </w:rPr>
        <w:t>天将更换人员的姓名、职务、联系方式、授权范围和授权期限书面通知监理人。委托人代表超过</w:t>
      </w:r>
      <w:r>
        <w:rPr>
          <w:rFonts w:asciiTheme="minorEastAsia" w:hAnsiTheme="minorEastAsia" w:eastAsiaTheme="minorEastAsia"/>
          <w:color w:val="auto"/>
          <w:szCs w:val="21"/>
          <w:highlight w:val="none"/>
        </w:rPr>
        <w:t xml:space="preserve"> 2 </w:t>
      </w:r>
      <w:r>
        <w:rPr>
          <w:rFonts w:hint="eastAsia" w:asciiTheme="minorEastAsia" w:hAnsiTheme="minorEastAsia" w:eastAsiaTheme="minorEastAsia"/>
          <w:color w:val="auto"/>
          <w:szCs w:val="21"/>
          <w:highlight w:val="none"/>
        </w:rPr>
        <w:t>天不能履行职责的，应委派代表代行其职责，并通知监理人。</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3.2 </w:t>
      </w:r>
      <w:r>
        <w:rPr>
          <w:rFonts w:hint="eastAsia" w:asciiTheme="minorEastAsia" w:hAnsiTheme="minorEastAsia" w:eastAsiaTheme="minorEastAsia"/>
          <w:b/>
          <w:color w:val="auto"/>
          <w:szCs w:val="21"/>
          <w:highlight w:val="none"/>
        </w:rPr>
        <w:t>委托人的指示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3.2.1 </w:t>
      </w:r>
      <w:r>
        <w:rPr>
          <w:rFonts w:hint="eastAsia" w:asciiTheme="minorEastAsia" w:hAnsiTheme="minorEastAsia" w:eastAsiaTheme="minorEastAsia"/>
          <w:color w:val="auto"/>
          <w:szCs w:val="21"/>
          <w:highlight w:val="none"/>
        </w:rPr>
        <w:t>委托人应按合同约定向监理人发出指示，委托人的指示应盖有委托人单位章，并由委托人代表</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3.2.2 </w:t>
      </w:r>
      <w:r>
        <w:rPr>
          <w:rFonts w:hint="eastAsia" w:asciiTheme="minorEastAsia" w:hAnsiTheme="minorEastAsia" w:eastAsiaTheme="minorEastAsia"/>
          <w:color w:val="auto"/>
          <w:szCs w:val="21"/>
          <w:highlight w:val="none"/>
        </w:rPr>
        <w:t>监理人收到委托人作出的指示后应遵照执行。指示构成变更的，应按第</w:t>
      </w:r>
      <w:r>
        <w:rPr>
          <w:rFonts w:asciiTheme="minorEastAsia" w:hAnsiTheme="minorEastAsia" w:eastAsiaTheme="minorEastAsia"/>
          <w:color w:val="auto"/>
          <w:szCs w:val="21"/>
          <w:highlight w:val="none"/>
        </w:rPr>
        <w:t xml:space="preserve"> 8 </w:t>
      </w:r>
      <w:r>
        <w:rPr>
          <w:rFonts w:hint="eastAsia" w:asciiTheme="minorEastAsia" w:hAnsiTheme="minorEastAsia" w:eastAsiaTheme="minorEastAsia"/>
          <w:color w:val="auto"/>
          <w:szCs w:val="21"/>
          <w:highlight w:val="none"/>
        </w:rPr>
        <w:t>条执行。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3.2.3 </w:t>
      </w:r>
      <w:r>
        <w:rPr>
          <w:rFonts w:hint="eastAsia" w:asciiTheme="minorEastAsia" w:hAnsiTheme="minorEastAsia" w:eastAsiaTheme="minorEastAsia"/>
          <w:color w:val="auto"/>
          <w:szCs w:val="21"/>
          <w:highlight w:val="none"/>
        </w:rPr>
        <w:t>在紧急情况下，委托人代表或其授权人员可以当场签发临时书面指示，监理人应遵照执行。委托人代表应在临时书面指示发出后</w:t>
      </w:r>
      <w:r>
        <w:rPr>
          <w:rFonts w:asciiTheme="minorEastAsia" w:hAnsiTheme="minorEastAsia" w:eastAsiaTheme="minorEastAsia"/>
          <w:color w:val="auto"/>
          <w:szCs w:val="21"/>
          <w:highlight w:val="none"/>
        </w:rPr>
        <w:t xml:space="preserve"> 24 </w:t>
      </w:r>
      <w:r>
        <w:rPr>
          <w:rFonts w:hint="eastAsia" w:asciiTheme="minorEastAsia" w:hAnsiTheme="minorEastAsia" w:eastAsiaTheme="minorEastAsia"/>
          <w:color w:val="auto"/>
          <w:szCs w:val="21"/>
          <w:highlight w:val="none"/>
        </w:rPr>
        <w:t>小时内发出书面确认函，逾期未发出书面确认函的，该临时书面指示应被视为委托人的正式指示。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3.2.4 </w:t>
      </w:r>
      <w:r>
        <w:rPr>
          <w:rFonts w:hint="eastAsia" w:asciiTheme="minorEastAsia" w:hAnsiTheme="minorEastAsia" w:eastAsiaTheme="minorEastAsia"/>
          <w:color w:val="auto"/>
          <w:szCs w:val="21"/>
          <w:highlight w:val="none"/>
        </w:rPr>
        <w:t>由于委托人未能按合同约定发出指示、指示延误或指示错误而导致监理人费用增加和（或）周期延误的，委托人应承担由此增加的费用和（或）周期延误。</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3.3 </w:t>
      </w:r>
      <w:r>
        <w:rPr>
          <w:rFonts w:hint="eastAsia" w:asciiTheme="minorEastAsia" w:hAnsiTheme="minorEastAsia" w:eastAsiaTheme="minorEastAsia"/>
          <w:b/>
          <w:color w:val="auto"/>
          <w:szCs w:val="21"/>
          <w:highlight w:val="none"/>
        </w:rPr>
        <w:t>决定或答复</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3.3.1 </w:t>
      </w:r>
      <w:r>
        <w:rPr>
          <w:rFonts w:hint="eastAsia" w:asciiTheme="minorEastAsia" w:hAnsiTheme="minorEastAsia" w:eastAsiaTheme="minorEastAsia"/>
          <w:color w:val="auto"/>
          <w:szCs w:val="21"/>
          <w:highlight w:val="none"/>
        </w:rPr>
        <w:t>委托人在法律允许的范围内有权对监理人的监理工作和</w:t>
      </w:r>
      <w:r>
        <w:rPr>
          <w:rFonts w:asciiTheme="minorEastAsia" w:hAnsiTheme="minorEastAsia" w:eastAsiaTheme="minorEastAsia"/>
          <w:color w:val="auto"/>
          <w:szCs w:val="21"/>
          <w:highlight w:val="none"/>
        </w:rPr>
        <w:t xml:space="preserve">/或监理文件作出处理决定，监理人应按照委托人的决定执行，涉及监理服务期限或监理报酬等问题按第 8 </w:t>
      </w:r>
      <w:r>
        <w:rPr>
          <w:rFonts w:hint="eastAsia" w:asciiTheme="minorEastAsia" w:hAnsiTheme="minorEastAsia" w:eastAsiaTheme="minorEastAsia"/>
          <w:color w:val="auto"/>
          <w:szCs w:val="21"/>
          <w:highlight w:val="none"/>
        </w:rPr>
        <w:t>条的约定处理。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3.3.2 </w:t>
      </w:r>
      <w:r>
        <w:rPr>
          <w:rFonts w:hint="eastAsia" w:asciiTheme="minorEastAsia" w:hAnsiTheme="minorEastAsia" w:eastAsiaTheme="minorEastAsia"/>
          <w:color w:val="auto"/>
          <w:szCs w:val="21"/>
          <w:highlight w:val="none"/>
        </w:rPr>
        <w:t>委托人应在专用合同条款约定的时间之内，对监理人书面提出的事项作出书面答复；逾期没有做出答复的，视为已获得委托人的批准。</w:t>
      </w:r>
    </w:p>
    <w:p>
      <w:pPr>
        <w:pStyle w:val="5"/>
        <w:spacing w:before="0" w:after="0" w:line="360" w:lineRule="auto"/>
        <w:ind w:firstLine="138"/>
        <w:rPr>
          <w:rFonts w:asciiTheme="minorEastAsia" w:hAnsiTheme="minorEastAsia" w:eastAsiaTheme="minorEastAsia"/>
          <w:b/>
          <w:color w:val="auto"/>
          <w:szCs w:val="28"/>
          <w:highlight w:val="none"/>
        </w:rPr>
      </w:pPr>
      <w:bookmarkStart w:id="641" w:name="_Toc32135"/>
      <w:bookmarkStart w:id="642" w:name="_Toc531820309"/>
      <w:bookmarkStart w:id="643" w:name="_Toc536778394"/>
      <w:bookmarkStart w:id="644" w:name="_Toc30691"/>
      <w:bookmarkStart w:id="645" w:name="_Toc29716"/>
      <w:bookmarkStart w:id="646" w:name="_Toc543"/>
      <w:r>
        <w:rPr>
          <w:rFonts w:asciiTheme="minorEastAsia" w:hAnsiTheme="minorEastAsia" w:eastAsiaTheme="minorEastAsia"/>
          <w:b/>
          <w:color w:val="auto"/>
          <w:szCs w:val="28"/>
          <w:highlight w:val="none"/>
        </w:rPr>
        <w:t>4.</w:t>
      </w:r>
      <w:r>
        <w:rPr>
          <w:rFonts w:hint="eastAsia" w:asciiTheme="minorEastAsia" w:hAnsiTheme="minorEastAsia" w:eastAsiaTheme="minorEastAsia"/>
          <w:b/>
          <w:color w:val="auto"/>
          <w:szCs w:val="28"/>
          <w:highlight w:val="none"/>
        </w:rPr>
        <w:t>监理人义务</w:t>
      </w:r>
      <w:bookmarkEnd w:id="641"/>
      <w:bookmarkEnd w:id="642"/>
      <w:bookmarkEnd w:id="643"/>
      <w:bookmarkEnd w:id="644"/>
      <w:bookmarkEnd w:id="645"/>
      <w:bookmarkEnd w:id="646"/>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4.1 </w:t>
      </w:r>
      <w:r>
        <w:rPr>
          <w:rFonts w:hint="eastAsia" w:asciiTheme="minorEastAsia" w:hAnsiTheme="minorEastAsia" w:eastAsiaTheme="minorEastAsia"/>
          <w:b/>
          <w:color w:val="auto"/>
          <w:szCs w:val="21"/>
          <w:highlight w:val="none"/>
        </w:rPr>
        <w:t>监理人的一般义务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4.1.1 </w:t>
      </w:r>
      <w:r>
        <w:rPr>
          <w:rFonts w:hint="eastAsia" w:asciiTheme="minorEastAsia" w:hAnsiTheme="minorEastAsia" w:eastAsiaTheme="minorEastAsia"/>
          <w:color w:val="auto"/>
          <w:szCs w:val="21"/>
          <w:highlight w:val="none"/>
        </w:rPr>
        <w:t>遵守法律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监理人在履行合同过程中应遵守法律，并保证委托人免于承担因监理人违反法律而引起的任何责任。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4.1.2 </w:t>
      </w:r>
      <w:r>
        <w:rPr>
          <w:rFonts w:hint="eastAsia" w:asciiTheme="minorEastAsia" w:hAnsiTheme="minorEastAsia" w:eastAsiaTheme="minorEastAsia"/>
          <w:color w:val="auto"/>
          <w:szCs w:val="21"/>
          <w:highlight w:val="none"/>
        </w:rPr>
        <w:t>依法纳税</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监理人应按有关法律规定纳税，应缴纳的税金（含增值税）包括在合同价格之中。</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4.1.3 </w:t>
      </w:r>
      <w:r>
        <w:rPr>
          <w:rFonts w:hint="eastAsia" w:asciiTheme="minorEastAsia" w:hAnsiTheme="minorEastAsia" w:eastAsiaTheme="minorEastAsia"/>
          <w:color w:val="auto"/>
          <w:szCs w:val="21"/>
          <w:highlight w:val="none"/>
        </w:rPr>
        <w:t>完成全部监理工作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监理人应按合同约定以及委托人要求，完成合同约定的全部工作，并对工作中的任何缺陷进行整改，使其满足合同约定的目的。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4.1.4 </w:t>
      </w:r>
      <w:r>
        <w:rPr>
          <w:rFonts w:hint="eastAsia" w:asciiTheme="minorEastAsia" w:hAnsiTheme="minorEastAsia" w:eastAsiaTheme="minorEastAsia"/>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监理人应履行合同约定的其他义务。</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4.2 </w:t>
      </w:r>
      <w:r>
        <w:rPr>
          <w:rFonts w:hint="eastAsia" w:asciiTheme="minorEastAsia" w:hAnsiTheme="minorEastAsia" w:eastAsiaTheme="minorEastAsia"/>
          <w:b/>
          <w:color w:val="auto"/>
          <w:szCs w:val="21"/>
          <w:highlight w:val="none"/>
        </w:rPr>
        <w:t>履约保证金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除专用合同条款另有约定外，履约保证金自合同生效之日起生效，在委托人签发□</w:t>
      </w:r>
      <w:r>
        <w:rPr>
          <w:rFonts w:hint="eastAsia" w:asciiTheme="minorEastAsia" w:hAnsiTheme="minorEastAsia" w:eastAsiaTheme="minorEastAsia"/>
          <w:color w:val="auto"/>
          <w:szCs w:val="21"/>
          <w:highlight w:val="none"/>
          <w:lang w:eastAsia="zh-CN"/>
        </w:rPr>
        <w:t>交工</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完工</w:t>
      </w:r>
      <w:r>
        <w:rPr>
          <w:rFonts w:hint="eastAsia" w:asciiTheme="minorEastAsia" w:hAnsiTheme="minorEastAsia" w:eastAsiaTheme="minorEastAsia"/>
          <w:color w:val="auto"/>
          <w:szCs w:val="21"/>
          <w:highlight w:val="none"/>
        </w:rPr>
        <w:t>□竣工验收证书之日起</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日后失效。如果监理人不履行合同约定的义务或其履行不符合合同的约定，委托人有权扣划相应金额的履约保证金。</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4.3 </w:t>
      </w:r>
      <w:r>
        <w:rPr>
          <w:rFonts w:hint="eastAsia" w:asciiTheme="minorEastAsia" w:hAnsiTheme="minorEastAsia" w:eastAsiaTheme="minorEastAsia"/>
          <w:b/>
          <w:color w:val="auto"/>
          <w:szCs w:val="21"/>
          <w:highlight w:val="none"/>
        </w:rPr>
        <w:t>联合体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4.3.1 </w:t>
      </w:r>
      <w:r>
        <w:rPr>
          <w:rFonts w:hint="eastAsia" w:asciiTheme="minorEastAsia" w:hAnsiTheme="minorEastAsia" w:eastAsiaTheme="minorEastAsia"/>
          <w:color w:val="auto"/>
          <w:szCs w:val="21"/>
          <w:highlight w:val="none"/>
        </w:rPr>
        <w:t>联合体各方应共同与委托人签订合同。联合体各方应为履行合同承担连带责任。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4.3.2 </w:t>
      </w:r>
      <w:r>
        <w:rPr>
          <w:rFonts w:hint="eastAsia" w:asciiTheme="minorEastAsia" w:hAnsiTheme="minorEastAsia" w:eastAsiaTheme="minorEastAsia"/>
          <w:color w:val="auto"/>
          <w:szCs w:val="21"/>
          <w:highlight w:val="none"/>
          <w:lang w:eastAsia="zh-CN"/>
        </w:rPr>
        <w:t>共同投标协议</w:t>
      </w:r>
      <w:r>
        <w:rPr>
          <w:rFonts w:hint="eastAsia" w:asciiTheme="minorEastAsia" w:hAnsiTheme="minorEastAsia" w:eastAsiaTheme="minorEastAsia"/>
          <w:color w:val="auto"/>
          <w:szCs w:val="21"/>
          <w:highlight w:val="none"/>
        </w:rPr>
        <w:t>经委托人确认后作为合同附件。在履行合同过程中，未经委托人同意，不得修改</w:t>
      </w:r>
      <w:r>
        <w:rPr>
          <w:rFonts w:hint="eastAsia" w:asciiTheme="minorEastAsia" w:hAnsiTheme="minorEastAsia" w:eastAsiaTheme="minorEastAsia"/>
          <w:color w:val="auto"/>
          <w:szCs w:val="21"/>
          <w:highlight w:val="none"/>
          <w:lang w:eastAsia="zh-CN"/>
        </w:rPr>
        <w:t>共同投标协议</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4.3.3 </w:t>
      </w:r>
      <w:r>
        <w:rPr>
          <w:rFonts w:hint="eastAsia" w:asciiTheme="minorEastAsia" w:hAnsiTheme="minorEastAsia" w:eastAsiaTheme="minorEastAsia"/>
          <w:color w:val="auto"/>
          <w:szCs w:val="21"/>
          <w:highlight w:val="none"/>
        </w:rPr>
        <w:t>联合体牵头人或联合体授权的代表负责与委托人联系，并接受指示，负责组织联合体各成员全面履行合同。</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4.4 </w:t>
      </w:r>
      <w:r>
        <w:rPr>
          <w:rFonts w:hint="eastAsia" w:asciiTheme="minorEastAsia" w:hAnsiTheme="minorEastAsia" w:eastAsiaTheme="minorEastAsia"/>
          <w:b/>
          <w:color w:val="auto"/>
          <w:szCs w:val="21"/>
          <w:highlight w:val="none"/>
        </w:rPr>
        <w:t>总监理工程师</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4.4.1 </w:t>
      </w:r>
      <w:r>
        <w:rPr>
          <w:rFonts w:hint="eastAsia" w:asciiTheme="minorEastAsia" w:hAnsiTheme="minorEastAsia" w:eastAsiaTheme="minorEastAsia"/>
          <w:color w:val="auto"/>
          <w:szCs w:val="21"/>
          <w:highlight w:val="none"/>
        </w:rPr>
        <w:t>监理人应按合同协议书的约定指派总监理工程师，并在约定的期限内到职。监理人更换总监理工程师应事先征得委托人同意，并应在更换</w:t>
      </w:r>
      <w:r>
        <w:rPr>
          <w:rFonts w:asciiTheme="minorEastAsia" w:hAnsiTheme="minorEastAsia" w:eastAsiaTheme="minorEastAsia"/>
          <w:color w:val="auto"/>
          <w:szCs w:val="21"/>
          <w:highlight w:val="none"/>
        </w:rPr>
        <w:t>14天前将拟更换的总监理工程师的姓名和详细资料提交委托人。总监理工程师2天内不能履行职责的，应事先征得委托人同意，并委派代表代行其职责。</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4.4.2 </w:t>
      </w:r>
      <w:r>
        <w:rPr>
          <w:rFonts w:hint="eastAsia" w:asciiTheme="minorEastAsia" w:hAnsiTheme="minorEastAsia" w:eastAsiaTheme="minorEastAsia"/>
          <w:color w:val="auto"/>
          <w:szCs w:val="21"/>
          <w:highlight w:val="none"/>
        </w:rPr>
        <w:t>总监理工程师应按合同约定以及委托人要求，负责组织合同工作的实施。在情况紧急且无法与委托人取得联系时，可采取保证工程和人员生命财产安全的紧急措施，并在采取措施后</w:t>
      </w:r>
      <w:r>
        <w:rPr>
          <w:rFonts w:asciiTheme="minorEastAsia" w:hAnsiTheme="minorEastAsia" w:eastAsiaTheme="minorEastAsia"/>
          <w:color w:val="auto"/>
          <w:szCs w:val="21"/>
          <w:highlight w:val="none"/>
        </w:rPr>
        <w:t xml:space="preserve"> 24 </w:t>
      </w:r>
      <w:r>
        <w:rPr>
          <w:rFonts w:hint="eastAsia" w:asciiTheme="minorEastAsia" w:hAnsiTheme="minorEastAsia" w:eastAsiaTheme="minorEastAsia"/>
          <w:color w:val="auto"/>
          <w:szCs w:val="21"/>
          <w:highlight w:val="none"/>
        </w:rPr>
        <w:t>小时内向委托人提交书面报告。</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4.4.3 </w:t>
      </w:r>
      <w:r>
        <w:rPr>
          <w:rFonts w:hint="eastAsia" w:asciiTheme="minorEastAsia" w:hAnsiTheme="minorEastAsia" w:eastAsiaTheme="minorEastAsia"/>
          <w:color w:val="auto"/>
          <w:szCs w:val="21"/>
          <w:highlight w:val="none"/>
        </w:rPr>
        <w:t>监理人为履行合同发出的一切函件均应盖有监理人单位章或由监理人授权的项目机构章，并由监理人的总监理工程师</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4.4.4 </w:t>
      </w:r>
      <w:r>
        <w:rPr>
          <w:rFonts w:hint="eastAsia" w:asciiTheme="minorEastAsia" w:hAnsiTheme="minorEastAsia" w:eastAsiaTheme="minorEastAsia"/>
          <w:color w:val="auto"/>
          <w:szCs w:val="21"/>
          <w:highlight w:val="none"/>
        </w:rPr>
        <w:t>按照专用合同条款约定，总监理工程师可以授权其下属人员履行其某项职责，但事先应将这些人员的姓名和授权范围书面通知委托人和承包人。</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4.5 </w:t>
      </w:r>
      <w:r>
        <w:rPr>
          <w:rFonts w:hint="eastAsia" w:asciiTheme="minorEastAsia" w:hAnsiTheme="minorEastAsia" w:eastAsiaTheme="minorEastAsia"/>
          <w:b/>
          <w:color w:val="auto"/>
          <w:szCs w:val="21"/>
          <w:highlight w:val="none"/>
        </w:rPr>
        <w:t>监理人员的管理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4.5.1 </w:t>
      </w:r>
      <w:r>
        <w:rPr>
          <w:rFonts w:hint="eastAsia" w:asciiTheme="minorEastAsia" w:hAnsiTheme="minorEastAsia" w:eastAsiaTheme="minorEastAsia"/>
          <w:color w:val="auto"/>
          <w:szCs w:val="21"/>
          <w:highlight w:val="none"/>
        </w:rPr>
        <w:t>监理人应在接到开始监理通知之日起</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天内，向委托人提交监理项目机构以及人员安排的报告，其内容应包括项目机构设置、主要监理人员和作业人员的名单及资格条件。主要监理人员应相对稳定，更换主要监理人员的，应取得委托人的同意</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rPr>
        <w:t xml:space="preserve">并向委托人提交继任人员的资格、管理经验等资料。总监理工程师的更换，应按照本章第 4.4.1 </w:t>
      </w:r>
      <w:r>
        <w:rPr>
          <w:rFonts w:hint="eastAsia" w:asciiTheme="minorEastAsia" w:hAnsiTheme="minorEastAsia" w:eastAsiaTheme="minorEastAsia"/>
          <w:color w:val="auto"/>
          <w:szCs w:val="21"/>
          <w:highlight w:val="none"/>
        </w:rPr>
        <w:t>项规定执行。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4.5.2 </w:t>
      </w:r>
      <w:r>
        <w:rPr>
          <w:rFonts w:hint="eastAsia" w:asciiTheme="minorEastAsia" w:hAnsiTheme="minorEastAsia" w:eastAsiaTheme="minorEastAsia"/>
          <w:color w:val="auto"/>
          <w:szCs w:val="21"/>
          <w:highlight w:val="none"/>
        </w:rPr>
        <w:t>除专用合同条款另有约定外，主要监理人员包括总监理工程师、专业监理工程师等；其他人员包括各专业的监理员、资料员等。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4.5.3 </w:t>
      </w:r>
      <w:r>
        <w:rPr>
          <w:rFonts w:hint="eastAsia" w:asciiTheme="minorEastAsia" w:hAnsiTheme="minorEastAsia" w:eastAsiaTheme="minorEastAsia"/>
          <w:color w:val="auto"/>
          <w:szCs w:val="21"/>
          <w:highlight w:val="none"/>
        </w:rPr>
        <w:t>监理人应保证其主要监理人员在合同期限内的任何时候，都能按时参加委托人组织的工作会议。</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4.5.4 </w:t>
      </w:r>
      <w:r>
        <w:rPr>
          <w:rFonts w:hint="eastAsia" w:asciiTheme="minorEastAsia" w:hAnsiTheme="minorEastAsia" w:eastAsiaTheme="minorEastAsia"/>
          <w:color w:val="auto"/>
          <w:szCs w:val="21"/>
          <w:highlight w:val="none"/>
        </w:rPr>
        <w:t>国家规定应当持证上岗的工作人员均应持有相应的资格证明，委托人有权随时检查。委托人认为有必要时，可以进行现场考核。</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4.6 </w:t>
      </w:r>
      <w:r>
        <w:rPr>
          <w:rFonts w:hint="eastAsia" w:asciiTheme="minorEastAsia" w:hAnsiTheme="minorEastAsia" w:eastAsiaTheme="minorEastAsia"/>
          <w:b/>
          <w:color w:val="auto"/>
          <w:szCs w:val="21"/>
          <w:highlight w:val="none"/>
        </w:rPr>
        <w:t>撤换总监理工程师和其他人员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监理人应对其总监理工程师和其他人员进行有效管理。委托人要求撤换不能胜任本职工作、行为不端或玩忽职守的总监理工程师和其他人员的，监理人应予以撤换。</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4.7 </w:t>
      </w:r>
      <w:r>
        <w:rPr>
          <w:rFonts w:hint="eastAsia" w:asciiTheme="minorEastAsia" w:hAnsiTheme="minorEastAsia" w:eastAsiaTheme="minorEastAsia"/>
          <w:b/>
          <w:color w:val="auto"/>
          <w:szCs w:val="21"/>
          <w:highlight w:val="none"/>
        </w:rPr>
        <w:t>保障人员的合法权益</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4.7.1 </w:t>
      </w:r>
      <w:r>
        <w:rPr>
          <w:rFonts w:hint="eastAsia" w:asciiTheme="minorEastAsia" w:hAnsiTheme="minorEastAsia" w:eastAsiaTheme="minorEastAsia"/>
          <w:color w:val="auto"/>
          <w:szCs w:val="21"/>
          <w:highlight w:val="none"/>
        </w:rPr>
        <w:t>监理人应与其雇佣的人员签订劳动合同，并按时发放工资。</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4.7.2 </w:t>
      </w:r>
      <w:r>
        <w:rPr>
          <w:rFonts w:hint="eastAsia" w:asciiTheme="minorEastAsia" w:hAnsiTheme="minorEastAsia" w:eastAsiaTheme="minorEastAsia"/>
          <w:color w:val="auto"/>
          <w:szCs w:val="21"/>
          <w:highlight w:val="none"/>
        </w:rPr>
        <w:t>监理人应按劳动法的规定安排工作时间，保证其雇佣人员享有休息和休假的权利。因监理需要占用休假日或延长工作时间的，应不超过法律规定的限度，并按法律规定给予补休或付酬。</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4.7.3 </w:t>
      </w:r>
      <w:r>
        <w:rPr>
          <w:rFonts w:hint="eastAsia" w:asciiTheme="minorEastAsia" w:hAnsiTheme="minorEastAsia" w:eastAsiaTheme="minorEastAsia"/>
          <w:color w:val="auto"/>
          <w:szCs w:val="21"/>
          <w:highlight w:val="none"/>
        </w:rPr>
        <w:t>监理人应按有关法律规定和合同约定，为其雇佣人员办理保险。</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4.8 </w:t>
      </w:r>
      <w:r>
        <w:rPr>
          <w:rFonts w:hint="eastAsia" w:asciiTheme="minorEastAsia" w:hAnsiTheme="minorEastAsia" w:eastAsiaTheme="minorEastAsia"/>
          <w:b/>
          <w:color w:val="auto"/>
          <w:szCs w:val="21"/>
          <w:highlight w:val="none"/>
        </w:rPr>
        <w:t>合同价款应专款专用</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委托人按合同约定支付给监理人的各项价款，应专用于合同监理工作。</w:t>
      </w:r>
    </w:p>
    <w:p>
      <w:pPr>
        <w:pStyle w:val="5"/>
        <w:spacing w:before="0" w:after="0" w:line="360" w:lineRule="auto"/>
        <w:ind w:firstLine="138"/>
        <w:rPr>
          <w:rFonts w:asciiTheme="minorEastAsia" w:hAnsiTheme="minorEastAsia" w:eastAsiaTheme="minorEastAsia"/>
          <w:b/>
          <w:color w:val="auto"/>
          <w:szCs w:val="28"/>
          <w:highlight w:val="none"/>
        </w:rPr>
      </w:pPr>
      <w:bookmarkStart w:id="647" w:name="_Toc12724"/>
      <w:bookmarkStart w:id="648" w:name="_Toc23097"/>
      <w:bookmarkStart w:id="649" w:name="_Toc531820310"/>
      <w:bookmarkStart w:id="650" w:name="_Toc3902"/>
      <w:bookmarkStart w:id="651" w:name="_Toc536778395"/>
      <w:bookmarkStart w:id="652" w:name="_Toc6337"/>
      <w:r>
        <w:rPr>
          <w:rFonts w:asciiTheme="minorEastAsia" w:hAnsiTheme="minorEastAsia" w:eastAsiaTheme="minorEastAsia"/>
          <w:b/>
          <w:color w:val="auto"/>
          <w:szCs w:val="28"/>
          <w:highlight w:val="none"/>
        </w:rPr>
        <w:t>5.</w:t>
      </w:r>
      <w:r>
        <w:rPr>
          <w:rFonts w:hint="eastAsia" w:asciiTheme="minorEastAsia" w:hAnsiTheme="minorEastAsia" w:eastAsiaTheme="minorEastAsia"/>
          <w:b/>
          <w:color w:val="auto"/>
          <w:szCs w:val="28"/>
          <w:highlight w:val="none"/>
        </w:rPr>
        <w:t>监理要求</w:t>
      </w:r>
      <w:bookmarkEnd w:id="647"/>
      <w:bookmarkEnd w:id="648"/>
      <w:bookmarkEnd w:id="649"/>
      <w:bookmarkEnd w:id="650"/>
      <w:bookmarkEnd w:id="651"/>
      <w:bookmarkEnd w:id="652"/>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5.1 </w:t>
      </w:r>
      <w:r>
        <w:rPr>
          <w:rFonts w:hint="eastAsia" w:asciiTheme="minorEastAsia" w:hAnsiTheme="minorEastAsia" w:eastAsiaTheme="minorEastAsia"/>
          <w:b/>
          <w:color w:val="auto"/>
          <w:szCs w:val="21"/>
          <w:highlight w:val="none"/>
        </w:rPr>
        <w:t>监理范围</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5.1.1 </w:t>
      </w:r>
      <w:r>
        <w:rPr>
          <w:rFonts w:hint="eastAsia" w:asciiTheme="minorEastAsia" w:hAnsiTheme="minorEastAsia" w:eastAsiaTheme="minorEastAsia"/>
          <w:color w:val="auto"/>
          <w:szCs w:val="21"/>
          <w:highlight w:val="none"/>
        </w:rPr>
        <w:t>本合同的监理范围包括工程范围、阶段范围和工作范围，具体监理范围应当根据三者之间的关联内容进行确定。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5.1.2 </w:t>
      </w:r>
      <w:r>
        <w:rPr>
          <w:rFonts w:hint="eastAsia" w:asciiTheme="minorEastAsia" w:hAnsiTheme="minorEastAsia" w:eastAsiaTheme="minorEastAsia"/>
          <w:color w:val="auto"/>
          <w:szCs w:val="21"/>
          <w:highlight w:val="none"/>
        </w:rPr>
        <w:t>工程范围指所监理工程的建设内容，具体范围在专用合同条款中约定。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5.1.3 </w:t>
      </w:r>
      <w:r>
        <w:rPr>
          <w:rFonts w:hint="eastAsia" w:asciiTheme="minorEastAsia" w:hAnsiTheme="minorEastAsia" w:eastAsiaTheme="minorEastAsia"/>
          <w:color w:val="auto"/>
          <w:szCs w:val="21"/>
          <w:highlight w:val="none"/>
        </w:rPr>
        <w:t>阶段范围指工程建设程序中的勘察阶段、设计阶段、施工阶段、缺陷责任期及保修阶段中的一个或者多个阶段，具体范围在专用合同条款中约定。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5.1.4 </w:t>
      </w:r>
      <w:r>
        <w:rPr>
          <w:rFonts w:hint="eastAsia" w:asciiTheme="minorEastAsia" w:hAnsiTheme="minorEastAsia" w:eastAsiaTheme="minorEastAsia"/>
          <w:color w:val="auto"/>
          <w:szCs w:val="21"/>
          <w:highlight w:val="none"/>
        </w:rPr>
        <w:t>工作范围指监理工作中的质量控制、进度控制、投资控制、合同管理、信息管理、组织协调和安全监理、环保监理中的一项或者多项工作，具体范围在专用合同条款中约定。</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5.2 </w:t>
      </w:r>
      <w:r>
        <w:rPr>
          <w:rFonts w:hint="eastAsia" w:asciiTheme="minorEastAsia" w:hAnsiTheme="minorEastAsia" w:eastAsiaTheme="minorEastAsia"/>
          <w:b/>
          <w:color w:val="auto"/>
          <w:szCs w:val="21"/>
          <w:highlight w:val="none"/>
        </w:rPr>
        <w:t>监理依据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除专用合同条款另有约定外，本工程的监理依据如下：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1）适用的法律、行政法规及部门规章；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2）与工程有关的规范、标准、规程；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3）工程勘察文件、设计文件及其他文件；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4）本工程监理的委托合同及补充合同；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5）委托人签订的勘察、设计和施工承包合同；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6）合同履行中与监理服务有关的来往函件；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7）其他监理依据。</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5.3 </w:t>
      </w:r>
      <w:r>
        <w:rPr>
          <w:rFonts w:hint="eastAsia" w:asciiTheme="minorEastAsia" w:hAnsiTheme="minorEastAsia" w:eastAsiaTheme="minorEastAsia"/>
          <w:b/>
          <w:color w:val="auto"/>
          <w:szCs w:val="21"/>
          <w:highlight w:val="none"/>
        </w:rPr>
        <w:t>监理内容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除专用条件另有约定外，监理工作内容包括：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 xml:space="preserve">1）收到工程设计文件后编制监理规划，并在第一次工地会议 7 </w:t>
      </w:r>
      <w:r>
        <w:rPr>
          <w:rFonts w:hint="eastAsia" w:asciiTheme="minorEastAsia" w:hAnsiTheme="minorEastAsia" w:eastAsiaTheme="minorEastAsia"/>
          <w:color w:val="auto"/>
          <w:szCs w:val="21"/>
          <w:highlight w:val="none"/>
        </w:rPr>
        <w:t>天前报委托人。根据有关规定和监理工作需要，编制监理实施细则；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2）熟悉工程设计文件，并参加由委托人主持的图纸会审和设计交底会议；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3）参加由委托人主持的第一次工地会议；主持监理例会并根据工程需要主持或参加专题会议；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4）审查施工承包人提交的施工组织设计，重点审查其中的质量安全技术措施、专项施工方案与工程建设强制性标准的符合性；</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5）检查施工承包人工程质量、安全生产管理制度及组织机构和人员资格；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6）检查施工承包人专职安全生产管理人员的配备情况；</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7）审查施工承包人提交的施工进度计划，核查承包人对施工进度计划的调整；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8）检查施工承包人的试验室；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9）审核施工分包人资质条件；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10）查验施工承包人的施工测量放线成果；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11）审查工程开工条件，对条件具备的签发开工令；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12）审查施工承包人报送的工程材料、构配件、设备质量证明文件的有效性和符合性，并按规定对用于工程的材料采取平行检验或见证取样方式进行抽检；</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13）审核施工承包人提交的工程款支付申请，签发或出具工程款支付证书，并报委托人审核、批准；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14）在巡视、旁站和检验过程中，发现工程质量、施工安全存在事故隐患的，要求施工承包人整改并报委托人；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15）经委托人同意，签发工程暂停令和复工令；</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16）审查施工承包人提交的采用新材料、新工艺、新技术、新设备的论证材料及相关验收标准；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17）验收隐蔽工程、分部分项工程；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18）审查施工承包人提交的工程变更申请，协调处理施工进度调整、费用索赔、合同争议等事项；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19）审查施工承包人提交的竣工验收申请，编写工程质量评估报告；</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20）参加工程竣工验收，签署竣工验收意见；</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21）审查施工承包人提交的竣工结算申请并报委托人；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22）编制、整理工程监理归档文件并报委托人。</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5.4 </w:t>
      </w:r>
      <w:r>
        <w:rPr>
          <w:rFonts w:hint="eastAsia" w:asciiTheme="minorEastAsia" w:hAnsiTheme="minorEastAsia" w:eastAsiaTheme="minorEastAsia"/>
          <w:b/>
          <w:color w:val="auto"/>
          <w:szCs w:val="21"/>
          <w:highlight w:val="none"/>
        </w:rPr>
        <w:t>监理文件要求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5.4.1 </w:t>
      </w:r>
      <w:r>
        <w:rPr>
          <w:rFonts w:hint="eastAsia" w:asciiTheme="minorEastAsia" w:hAnsiTheme="minorEastAsia" w:eastAsiaTheme="minorEastAsia"/>
          <w:color w:val="auto"/>
          <w:szCs w:val="21"/>
          <w:highlight w:val="none"/>
        </w:rPr>
        <w:t>监理文件的编制应符合法律、规范标准的强制性规定和委托人要求，相关的监理依据应当完整准确，文件内容和相应数据应当真实可靠。</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5.4.2 </w:t>
      </w:r>
      <w:r>
        <w:rPr>
          <w:rFonts w:hint="eastAsia" w:asciiTheme="minorEastAsia" w:hAnsiTheme="minorEastAsia" w:eastAsiaTheme="minorEastAsia"/>
          <w:color w:val="auto"/>
          <w:szCs w:val="21"/>
          <w:highlight w:val="none"/>
        </w:rPr>
        <w:t>监理文件的深度应满足本阶段相应监理工作的规定要求，满足委托人的下步工作需要，并应符合国家和行业现行规定。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5.4.3 </w:t>
      </w:r>
      <w:r>
        <w:rPr>
          <w:rFonts w:hint="eastAsia" w:asciiTheme="minorEastAsia" w:hAnsiTheme="minorEastAsia" w:eastAsiaTheme="minorEastAsia"/>
          <w:color w:val="auto"/>
          <w:szCs w:val="21"/>
          <w:highlight w:val="none"/>
        </w:rPr>
        <w:t>本工程监理文件的具体类别、编制要求、编制内容、提交时间和份数等，在专用合同条款中约定。</w:t>
      </w:r>
    </w:p>
    <w:p>
      <w:pPr>
        <w:pStyle w:val="5"/>
        <w:spacing w:before="0" w:after="0" w:line="360" w:lineRule="auto"/>
        <w:ind w:firstLine="138"/>
        <w:rPr>
          <w:rFonts w:asciiTheme="minorEastAsia" w:hAnsiTheme="minorEastAsia" w:eastAsiaTheme="minorEastAsia"/>
          <w:b/>
          <w:color w:val="auto"/>
          <w:szCs w:val="28"/>
          <w:highlight w:val="none"/>
        </w:rPr>
      </w:pPr>
      <w:bookmarkStart w:id="653" w:name="_Toc3223"/>
      <w:bookmarkStart w:id="654" w:name="_Toc536778396"/>
      <w:bookmarkStart w:id="655" w:name="_Toc3907"/>
      <w:bookmarkStart w:id="656" w:name="_Toc5460"/>
      <w:bookmarkStart w:id="657" w:name="_Toc531820311"/>
      <w:bookmarkStart w:id="658" w:name="_Toc16892"/>
      <w:r>
        <w:rPr>
          <w:rFonts w:asciiTheme="minorEastAsia" w:hAnsiTheme="minorEastAsia" w:eastAsiaTheme="minorEastAsia"/>
          <w:b/>
          <w:color w:val="auto"/>
          <w:szCs w:val="28"/>
          <w:highlight w:val="none"/>
        </w:rPr>
        <w:t>6.</w:t>
      </w:r>
      <w:r>
        <w:rPr>
          <w:rFonts w:hint="eastAsia" w:asciiTheme="minorEastAsia" w:hAnsiTheme="minorEastAsia" w:eastAsiaTheme="minorEastAsia"/>
          <w:b/>
          <w:color w:val="auto"/>
          <w:szCs w:val="28"/>
          <w:highlight w:val="none"/>
        </w:rPr>
        <w:t>开始监理和完成监理</w:t>
      </w:r>
      <w:bookmarkEnd w:id="653"/>
      <w:bookmarkEnd w:id="654"/>
      <w:bookmarkEnd w:id="655"/>
      <w:bookmarkEnd w:id="656"/>
      <w:bookmarkEnd w:id="657"/>
      <w:bookmarkEnd w:id="658"/>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6.1 </w:t>
      </w:r>
      <w:r>
        <w:rPr>
          <w:rFonts w:hint="eastAsia" w:asciiTheme="minorEastAsia" w:hAnsiTheme="minorEastAsia" w:eastAsiaTheme="minorEastAsia"/>
          <w:b/>
          <w:color w:val="auto"/>
          <w:szCs w:val="21"/>
          <w:highlight w:val="none"/>
        </w:rPr>
        <w:t>开始监理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6.1.1 </w:t>
      </w:r>
      <w:r>
        <w:rPr>
          <w:rFonts w:hint="eastAsia" w:asciiTheme="minorEastAsia" w:hAnsiTheme="minorEastAsia" w:eastAsiaTheme="minorEastAsia"/>
          <w:color w:val="auto"/>
          <w:szCs w:val="21"/>
          <w:highlight w:val="none"/>
        </w:rPr>
        <w:t>符合专用合同条款约定的开始监理条件的，委托人应提前</w:t>
      </w:r>
      <w:r>
        <w:rPr>
          <w:rFonts w:asciiTheme="minorEastAsia" w:hAnsiTheme="minorEastAsia" w:eastAsiaTheme="minorEastAsia"/>
          <w:color w:val="auto"/>
          <w:szCs w:val="21"/>
          <w:highlight w:val="none"/>
        </w:rPr>
        <w:t xml:space="preserve"> 7 </w:t>
      </w:r>
      <w:r>
        <w:rPr>
          <w:rFonts w:hint="eastAsia" w:asciiTheme="minorEastAsia" w:hAnsiTheme="minorEastAsia" w:eastAsiaTheme="minorEastAsia"/>
          <w:color w:val="auto"/>
          <w:szCs w:val="21"/>
          <w:highlight w:val="none"/>
        </w:rPr>
        <w:t>天向监理人发出开始监理通知。监理服务期限自开始监理通知中载明的开始监理日期起计算。</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6.1.2 </w:t>
      </w:r>
      <w:r>
        <w:rPr>
          <w:rFonts w:hint="eastAsia" w:asciiTheme="minorEastAsia" w:hAnsiTheme="minorEastAsia" w:eastAsiaTheme="minorEastAsia"/>
          <w:color w:val="auto"/>
          <w:szCs w:val="21"/>
          <w:highlight w:val="none"/>
        </w:rPr>
        <w:t>除专用合同条款另有约定外，因委托人原因造成合同签订之日起</w:t>
      </w:r>
      <w:r>
        <w:rPr>
          <w:rFonts w:asciiTheme="minorEastAsia" w:hAnsiTheme="minorEastAsia" w:eastAsiaTheme="minorEastAsia"/>
          <w:color w:val="auto"/>
          <w:szCs w:val="21"/>
          <w:highlight w:val="none"/>
        </w:rPr>
        <w:t xml:space="preserve"> 90 </w:t>
      </w:r>
      <w:r>
        <w:rPr>
          <w:rFonts w:hint="eastAsia" w:asciiTheme="minorEastAsia" w:hAnsiTheme="minorEastAsia" w:eastAsiaTheme="minorEastAsia"/>
          <w:color w:val="auto"/>
          <w:szCs w:val="21"/>
          <w:highlight w:val="none"/>
        </w:rPr>
        <w:t>天内未能发出开始监理通知的，监理人有权提出价格调整要求，或者解除合同。委托人应当承担由此增加的费用和（或）周期延误。</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6.2 </w:t>
      </w:r>
      <w:r>
        <w:rPr>
          <w:rFonts w:hint="eastAsia" w:asciiTheme="minorEastAsia" w:hAnsiTheme="minorEastAsia" w:eastAsiaTheme="minorEastAsia"/>
          <w:b/>
          <w:color w:val="auto"/>
          <w:szCs w:val="21"/>
          <w:highlight w:val="none"/>
        </w:rPr>
        <w:t>监理周期延误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在履行合同过程中，由于下列原因造成监理服务期限延误的，委托人应当延长监理服务期限并增加监理报酬，具体方法在专用合同条款中约定。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1）合同变更；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2）因委托人原因导致的监理工作暂停；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3）未按合同约定及时支付监理报酬；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4）未及时履行合同约定的相关义务；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5）由于承包人延误、行政管理造成的监理服务期延误；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6）造成监理服务期限延误的其他原因。</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6.3 </w:t>
      </w:r>
      <w:r>
        <w:rPr>
          <w:rFonts w:hint="eastAsia" w:asciiTheme="minorEastAsia" w:hAnsiTheme="minorEastAsia" w:eastAsiaTheme="minorEastAsia"/>
          <w:b/>
          <w:color w:val="auto"/>
          <w:szCs w:val="21"/>
          <w:highlight w:val="none"/>
        </w:rPr>
        <w:t>完成监理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6.3.1 </w:t>
      </w:r>
      <w:r>
        <w:rPr>
          <w:rFonts w:hint="eastAsia" w:asciiTheme="minorEastAsia" w:hAnsiTheme="minorEastAsia" w:eastAsiaTheme="minorEastAsia"/>
          <w:color w:val="auto"/>
          <w:szCs w:val="21"/>
          <w:highlight w:val="none"/>
        </w:rPr>
        <w:t>监理人应当根据法律、规范标准、合同约定和委托人要求实施和完成监理，并编制和移交监理文件。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6.3.2 </w:t>
      </w:r>
      <w:r>
        <w:rPr>
          <w:rFonts w:hint="eastAsia" w:asciiTheme="minorEastAsia" w:hAnsiTheme="minorEastAsia" w:eastAsiaTheme="minorEastAsia"/>
          <w:color w:val="auto"/>
          <w:szCs w:val="21"/>
          <w:highlight w:val="none"/>
        </w:rPr>
        <w:t>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6.3.3 </w:t>
      </w:r>
      <w:r>
        <w:rPr>
          <w:rFonts w:hint="eastAsia" w:asciiTheme="minorEastAsia" w:hAnsiTheme="minorEastAsia" w:eastAsiaTheme="minorEastAsia"/>
          <w:color w:val="auto"/>
          <w:szCs w:val="21"/>
          <w:highlight w:val="none"/>
        </w:rPr>
        <w:t>缺陷修复监理指缺陷责任期间，监理人对承包人修复质量缺陷进行的监理。缺陷修复监理的责任由监理人负责。</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6.3.4 </w:t>
      </w:r>
      <w:r>
        <w:rPr>
          <w:rFonts w:hint="eastAsia" w:asciiTheme="minorEastAsia" w:hAnsiTheme="minorEastAsia" w:eastAsiaTheme="minorEastAsia"/>
          <w:color w:val="auto"/>
          <w:szCs w:val="21"/>
          <w:highlight w:val="none"/>
        </w:rPr>
        <w:t>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6.3.5 </w:t>
      </w:r>
      <w:r>
        <w:rPr>
          <w:rFonts w:hint="eastAsia" w:asciiTheme="minorEastAsia" w:hAnsiTheme="minorEastAsia" w:eastAsiaTheme="minorEastAsia"/>
          <w:color w:val="auto"/>
          <w:szCs w:val="21"/>
          <w:highlight w:val="none"/>
        </w:rPr>
        <w:t>除专用合同条款另有约定外，监理文件包括纸质文件和电子文件两种形式，两者若有不一致时，应以纸质文件为准。纸质文件应当加盖单位</w:t>
      </w:r>
      <w:r>
        <w:rPr>
          <w:rFonts w:hint="eastAsia" w:asciiTheme="minorEastAsia" w:hAnsiTheme="minorEastAsia" w:eastAsiaTheme="minorEastAsia"/>
          <w:color w:val="auto"/>
          <w:szCs w:val="21"/>
          <w:highlight w:val="none"/>
          <w:lang w:val="en-US" w:eastAsia="zh-CN"/>
        </w:rPr>
        <w:t>法人</w:t>
      </w:r>
      <w:r>
        <w:rPr>
          <w:rFonts w:hint="eastAsia" w:asciiTheme="minorEastAsia" w:hAnsiTheme="minorEastAsia" w:eastAsiaTheme="minorEastAsia"/>
          <w:color w:val="auto"/>
          <w:szCs w:val="21"/>
          <w:highlight w:val="none"/>
        </w:rPr>
        <w:t>章和总监理工程师的注册执业印章，具体份数、纸幅、装订格式等要求，应在专用合同条款中约定；电子文件应使用光盘和</w:t>
      </w:r>
      <w:r>
        <w:rPr>
          <w:rFonts w:asciiTheme="minorEastAsia" w:hAnsiTheme="minorEastAsia" w:eastAsiaTheme="minorEastAsia"/>
          <w:color w:val="auto"/>
          <w:szCs w:val="21"/>
          <w:highlight w:val="none"/>
        </w:rPr>
        <w:t xml:space="preserve"> U </w:t>
      </w:r>
      <w:r>
        <w:rPr>
          <w:rFonts w:hint="eastAsia" w:asciiTheme="minorEastAsia" w:hAnsiTheme="minorEastAsia" w:eastAsiaTheme="minorEastAsia"/>
          <w:color w:val="auto"/>
          <w:szCs w:val="21"/>
          <w:highlight w:val="none"/>
        </w:rPr>
        <w:t>盘分别贮存。</w:t>
      </w:r>
    </w:p>
    <w:p>
      <w:pPr>
        <w:pStyle w:val="5"/>
        <w:spacing w:before="0" w:after="0" w:line="360" w:lineRule="auto"/>
        <w:ind w:firstLine="138"/>
        <w:rPr>
          <w:rFonts w:asciiTheme="minorEastAsia" w:hAnsiTheme="minorEastAsia" w:eastAsiaTheme="minorEastAsia"/>
          <w:b/>
          <w:color w:val="auto"/>
          <w:szCs w:val="28"/>
          <w:highlight w:val="none"/>
        </w:rPr>
      </w:pPr>
      <w:bookmarkStart w:id="659" w:name="_Toc536778397"/>
      <w:bookmarkStart w:id="660" w:name="_Toc17445"/>
      <w:bookmarkStart w:id="661" w:name="_Toc9478"/>
      <w:bookmarkStart w:id="662" w:name="_Toc21076"/>
      <w:bookmarkStart w:id="663" w:name="_Toc32189"/>
      <w:bookmarkStart w:id="664" w:name="_Toc531820312"/>
      <w:r>
        <w:rPr>
          <w:rFonts w:asciiTheme="minorEastAsia" w:hAnsiTheme="minorEastAsia" w:eastAsiaTheme="minorEastAsia"/>
          <w:b/>
          <w:color w:val="auto"/>
          <w:szCs w:val="28"/>
          <w:highlight w:val="none"/>
        </w:rPr>
        <w:t>7.</w:t>
      </w:r>
      <w:r>
        <w:rPr>
          <w:rFonts w:hint="eastAsia" w:asciiTheme="minorEastAsia" w:hAnsiTheme="minorEastAsia" w:eastAsiaTheme="minorEastAsia"/>
          <w:b/>
          <w:color w:val="auto"/>
          <w:szCs w:val="28"/>
          <w:highlight w:val="none"/>
        </w:rPr>
        <w:t>监理责任与保险</w:t>
      </w:r>
      <w:bookmarkEnd w:id="659"/>
      <w:bookmarkEnd w:id="660"/>
      <w:bookmarkEnd w:id="661"/>
      <w:bookmarkEnd w:id="662"/>
      <w:bookmarkEnd w:id="663"/>
      <w:bookmarkEnd w:id="664"/>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7.1 </w:t>
      </w:r>
      <w:r>
        <w:rPr>
          <w:rFonts w:hint="eastAsia" w:asciiTheme="minorEastAsia" w:hAnsiTheme="minorEastAsia" w:eastAsiaTheme="minorEastAsia"/>
          <w:b/>
          <w:color w:val="auto"/>
          <w:szCs w:val="21"/>
          <w:highlight w:val="none"/>
        </w:rPr>
        <w:t>监理责任主体</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7.1.1 </w:t>
      </w:r>
      <w:r>
        <w:rPr>
          <w:rFonts w:hint="eastAsia" w:asciiTheme="minorEastAsia" w:hAnsiTheme="minorEastAsia" w:eastAsiaTheme="minorEastAsia"/>
          <w:color w:val="auto"/>
          <w:szCs w:val="21"/>
          <w:highlight w:val="none"/>
        </w:rPr>
        <w:t>监理人应运用一切合理的专业技术、知识技能和项目经验，按照职业道德准则和行业公认标准尽其全部职责，勤勉、谨慎、公正地履行其在本合同项下的责任和义务。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7.1.2 </w:t>
      </w:r>
      <w:r>
        <w:rPr>
          <w:rFonts w:hint="eastAsia" w:asciiTheme="minorEastAsia" w:hAnsiTheme="minorEastAsia" w:eastAsiaTheme="minorEastAsia"/>
          <w:color w:val="auto"/>
          <w:szCs w:val="21"/>
          <w:highlight w:val="none"/>
        </w:rPr>
        <w:t>监理责任为监理单位项目负责人终身责任制。总监理工程师应当按照法律法规、有关技术标准、设计文件和工程承包合同进行监理，对施工质量承担监理责任。</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7.1.3 </w:t>
      </w:r>
      <w:r>
        <w:rPr>
          <w:rFonts w:hint="eastAsia" w:asciiTheme="minorEastAsia" w:hAnsiTheme="minorEastAsia" w:eastAsiaTheme="minorEastAsia"/>
          <w:color w:val="auto"/>
          <w:szCs w:val="21"/>
          <w:highlight w:val="none"/>
        </w:rPr>
        <w:t>总监理工程师应当在办理工程质量监督手续前签署工程质量终身责任承诺书，连同法定代表人出具的授权书，报工程质量监督机构备案。</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7.2 </w:t>
      </w:r>
      <w:r>
        <w:rPr>
          <w:rFonts w:hint="eastAsia" w:asciiTheme="minorEastAsia" w:hAnsiTheme="minorEastAsia" w:eastAsiaTheme="minorEastAsia"/>
          <w:b/>
          <w:color w:val="auto"/>
          <w:szCs w:val="21"/>
          <w:highlight w:val="none"/>
        </w:rPr>
        <w:t>监理责任保险</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除专用合同条款另有约定外，建议监理人根据工程情况对监理责任进行保险，并在合同履行期间保持足额、有效。</w:t>
      </w:r>
    </w:p>
    <w:p>
      <w:pPr>
        <w:pStyle w:val="5"/>
        <w:spacing w:before="0" w:after="0" w:line="360" w:lineRule="auto"/>
        <w:ind w:firstLine="138"/>
        <w:rPr>
          <w:rFonts w:asciiTheme="minorEastAsia" w:hAnsiTheme="minorEastAsia" w:eastAsiaTheme="minorEastAsia"/>
          <w:b/>
          <w:color w:val="auto"/>
          <w:szCs w:val="28"/>
          <w:highlight w:val="none"/>
        </w:rPr>
      </w:pPr>
      <w:bookmarkStart w:id="665" w:name="_Toc15581"/>
      <w:bookmarkStart w:id="666" w:name="_Toc18394"/>
      <w:bookmarkStart w:id="667" w:name="_Toc18779"/>
      <w:bookmarkStart w:id="668" w:name="_Toc531820313"/>
      <w:bookmarkStart w:id="669" w:name="_Toc10442"/>
      <w:bookmarkStart w:id="670" w:name="_Toc536778398"/>
      <w:r>
        <w:rPr>
          <w:rFonts w:asciiTheme="minorEastAsia" w:hAnsiTheme="minorEastAsia" w:eastAsiaTheme="minorEastAsia"/>
          <w:b/>
          <w:color w:val="auto"/>
          <w:szCs w:val="28"/>
          <w:highlight w:val="none"/>
        </w:rPr>
        <w:t>8.</w:t>
      </w:r>
      <w:r>
        <w:rPr>
          <w:rFonts w:hint="eastAsia" w:asciiTheme="minorEastAsia" w:hAnsiTheme="minorEastAsia" w:eastAsiaTheme="minorEastAsia"/>
          <w:b/>
          <w:color w:val="auto"/>
          <w:szCs w:val="28"/>
          <w:highlight w:val="none"/>
        </w:rPr>
        <w:t>合同变更</w:t>
      </w:r>
      <w:bookmarkEnd w:id="665"/>
      <w:bookmarkEnd w:id="666"/>
      <w:bookmarkEnd w:id="667"/>
      <w:bookmarkEnd w:id="668"/>
      <w:bookmarkEnd w:id="669"/>
      <w:bookmarkEnd w:id="670"/>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8.1 </w:t>
      </w:r>
      <w:r>
        <w:rPr>
          <w:rFonts w:hint="eastAsia" w:asciiTheme="minorEastAsia" w:hAnsiTheme="minorEastAsia" w:eastAsiaTheme="minorEastAsia"/>
          <w:b/>
          <w:color w:val="auto"/>
          <w:szCs w:val="21"/>
          <w:highlight w:val="none"/>
        </w:rPr>
        <w:t>变更情形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8.1.1 </w:t>
      </w:r>
      <w:r>
        <w:rPr>
          <w:rFonts w:hint="eastAsia" w:asciiTheme="minorEastAsia" w:hAnsiTheme="minorEastAsia" w:eastAsiaTheme="minorEastAsia"/>
          <w:color w:val="auto"/>
          <w:szCs w:val="21"/>
          <w:highlight w:val="none"/>
        </w:rPr>
        <w:t>合同履行中发生下述情形时，合同一方均可向对方提出变更请求，经双方协商一致后进行变更，监理服务期限和监理报酬的调整方法在专用合同条款中约定。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1）监理范围发生变化；</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2）除不可抗力外，非监理人的原因引起的周期延误；</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3）非监理人的原因，对工程同一部分重复进行监理；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4）非监理人的原因，对工程暂停监理及恢复监理。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8.1.2 </w:t>
      </w:r>
      <w:r>
        <w:rPr>
          <w:rFonts w:hint="eastAsia" w:asciiTheme="minorEastAsia" w:hAnsiTheme="minorEastAsia" w:eastAsiaTheme="minorEastAsia"/>
          <w:color w:val="auto"/>
          <w:szCs w:val="21"/>
          <w:highlight w:val="none"/>
        </w:rPr>
        <w:t>基准日后，因颁布新的或修订原有法律、法规、规范和标准等引发合同变更情形的，按照上述约定进行调整。</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8.2 </w:t>
      </w:r>
      <w:r>
        <w:rPr>
          <w:rFonts w:hint="eastAsia" w:asciiTheme="minorEastAsia" w:hAnsiTheme="minorEastAsia" w:eastAsiaTheme="minorEastAsia"/>
          <w:b/>
          <w:color w:val="auto"/>
          <w:szCs w:val="21"/>
          <w:highlight w:val="none"/>
        </w:rPr>
        <w:t>合理化建议</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8.2.1 </w:t>
      </w:r>
      <w:r>
        <w:rPr>
          <w:rFonts w:hint="eastAsia" w:asciiTheme="minorEastAsia" w:hAnsiTheme="minorEastAsia" w:eastAsiaTheme="minorEastAsia"/>
          <w:color w:val="auto"/>
          <w:szCs w:val="21"/>
          <w:highlight w:val="none"/>
        </w:rPr>
        <w:t>合同履行中，监理人可对委托人要求提出合理化建议。合理化建议应以书面形式提交委托人，被委托人采纳并构成变更的，执行第</w:t>
      </w:r>
      <w:r>
        <w:rPr>
          <w:rFonts w:asciiTheme="minorEastAsia" w:hAnsiTheme="minorEastAsia" w:eastAsiaTheme="minorEastAsia"/>
          <w:color w:val="auto"/>
          <w:szCs w:val="21"/>
          <w:highlight w:val="none"/>
        </w:rPr>
        <w:t xml:space="preserve"> 8.1 </w:t>
      </w:r>
      <w:r>
        <w:rPr>
          <w:rFonts w:hint="eastAsia" w:asciiTheme="minorEastAsia" w:hAnsiTheme="minorEastAsia" w:eastAsiaTheme="minorEastAsia"/>
          <w:color w:val="auto"/>
          <w:szCs w:val="21"/>
          <w:highlight w:val="none"/>
        </w:rPr>
        <w:t>款约定。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8.2.2 </w:t>
      </w:r>
      <w:r>
        <w:rPr>
          <w:rFonts w:hint="eastAsia" w:asciiTheme="minorEastAsia" w:hAnsiTheme="minorEastAsia" w:eastAsiaTheme="minorEastAsia"/>
          <w:color w:val="auto"/>
          <w:szCs w:val="21"/>
          <w:highlight w:val="none"/>
        </w:rPr>
        <w:t>监理人提出的合理化建议降低了工程投资、缩短了施工期限或者提高了工程经济效益的，委托人应按专用合同条款中的约定给予奖励。</w:t>
      </w:r>
    </w:p>
    <w:p>
      <w:pPr>
        <w:pStyle w:val="5"/>
        <w:spacing w:before="0" w:after="0" w:line="360" w:lineRule="auto"/>
        <w:ind w:firstLine="138"/>
        <w:rPr>
          <w:rFonts w:asciiTheme="minorEastAsia" w:hAnsiTheme="minorEastAsia" w:eastAsiaTheme="minorEastAsia"/>
          <w:b/>
          <w:color w:val="auto"/>
          <w:szCs w:val="28"/>
          <w:highlight w:val="none"/>
        </w:rPr>
      </w:pPr>
      <w:bookmarkStart w:id="671" w:name="_Toc17938"/>
      <w:bookmarkStart w:id="672" w:name="_Toc23301"/>
      <w:bookmarkStart w:id="673" w:name="_Toc531820314"/>
      <w:bookmarkStart w:id="674" w:name="_Toc15181"/>
      <w:bookmarkStart w:id="675" w:name="_Toc24661"/>
      <w:bookmarkStart w:id="676" w:name="_Toc536778399"/>
      <w:r>
        <w:rPr>
          <w:rFonts w:asciiTheme="minorEastAsia" w:hAnsiTheme="minorEastAsia" w:eastAsiaTheme="minorEastAsia"/>
          <w:b/>
          <w:color w:val="auto"/>
          <w:szCs w:val="28"/>
          <w:highlight w:val="none"/>
        </w:rPr>
        <w:t>9.</w:t>
      </w:r>
      <w:r>
        <w:rPr>
          <w:rFonts w:hint="eastAsia" w:asciiTheme="minorEastAsia" w:hAnsiTheme="minorEastAsia" w:eastAsiaTheme="minorEastAsia"/>
          <w:b/>
          <w:color w:val="auto"/>
          <w:szCs w:val="28"/>
          <w:highlight w:val="none"/>
        </w:rPr>
        <w:t>合同价格与支付</w:t>
      </w:r>
      <w:bookmarkEnd w:id="671"/>
      <w:bookmarkEnd w:id="672"/>
      <w:bookmarkEnd w:id="673"/>
      <w:bookmarkEnd w:id="674"/>
      <w:bookmarkEnd w:id="675"/>
      <w:bookmarkEnd w:id="676"/>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9.1 </w:t>
      </w:r>
      <w:r>
        <w:rPr>
          <w:rFonts w:hint="eastAsia" w:asciiTheme="minorEastAsia" w:hAnsiTheme="minorEastAsia" w:eastAsiaTheme="minorEastAsia"/>
          <w:b/>
          <w:color w:val="auto"/>
          <w:szCs w:val="21"/>
          <w:highlight w:val="none"/>
        </w:rPr>
        <w:t>合同价格</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9.1.1 </w:t>
      </w:r>
      <w:r>
        <w:rPr>
          <w:rFonts w:hint="eastAsia" w:asciiTheme="minorEastAsia" w:hAnsiTheme="minorEastAsia" w:eastAsiaTheme="minorEastAsia"/>
          <w:color w:val="auto"/>
          <w:szCs w:val="21"/>
          <w:highlight w:val="none"/>
        </w:rPr>
        <w:t>本合同的价款确定方式、调整方式和风险范围划分，在专用合同条款中约定。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9.1.2 </w:t>
      </w:r>
      <w:r>
        <w:rPr>
          <w:rFonts w:hint="eastAsia" w:asciiTheme="minorEastAsia" w:hAnsiTheme="minorEastAsia" w:eastAsiaTheme="minorEastAsia"/>
          <w:color w:val="auto"/>
          <w:szCs w:val="21"/>
          <w:highlight w:val="none"/>
        </w:rPr>
        <w:t>除专用合同条款另有约定外，合同价格应当包括收集资料、踏勘现场、制订纲要、实施监理、编制监理文件等全部费用和国家规定的增值税税金。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9.1.3 </w:t>
      </w:r>
      <w:r>
        <w:rPr>
          <w:rFonts w:hint="eastAsia" w:asciiTheme="minorEastAsia" w:hAnsiTheme="minorEastAsia" w:eastAsiaTheme="minorEastAsia"/>
          <w:color w:val="auto"/>
          <w:szCs w:val="21"/>
          <w:highlight w:val="none"/>
        </w:rPr>
        <w:t>委托人要求监理人进行外出考察、试验检测、专项咨询或专家评审时，相应费用不含在合同价格之中，由委托人另行支付。</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9.2 </w:t>
      </w:r>
      <w:r>
        <w:rPr>
          <w:rFonts w:hint="eastAsia" w:asciiTheme="minorEastAsia" w:hAnsiTheme="minorEastAsia" w:eastAsiaTheme="minorEastAsia"/>
          <w:b/>
          <w:color w:val="auto"/>
          <w:szCs w:val="21"/>
          <w:highlight w:val="none"/>
        </w:rPr>
        <w:t>预付款</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9.2.1 </w:t>
      </w:r>
      <w:r>
        <w:rPr>
          <w:rFonts w:hint="eastAsia" w:asciiTheme="minorEastAsia" w:hAnsiTheme="minorEastAsia" w:eastAsiaTheme="minorEastAsia"/>
          <w:color w:val="auto"/>
          <w:szCs w:val="21"/>
          <w:highlight w:val="none"/>
        </w:rPr>
        <w:t>预付款应专用于本工程的监理。预付款的额度、支付方式及抵扣方式在专用合同条款中约定。</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9.2.2 </w:t>
      </w:r>
      <w:r>
        <w:rPr>
          <w:rFonts w:hint="eastAsia" w:asciiTheme="minorEastAsia" w:hAnsiTheme="minorEastAsia" w:eastAsiaTheme="minorEastAsia"/>
          <w:color w:val="auto"/>
          <w:szCs w:val="21"/>
          <w:highlight w:val="none"/>
        </w:rPr>
        <w:t>委托人应在收到预付款支付申请后</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天内，将预付款支付给监理人；监理人应当提供等额的增值税发票。</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9.3 </w:t>
      </w:r>
      <w:r>
        <w:rPr>
          <w:rFonts w:hint="eastAsia" w:asciiTheme="minorEastAsia" w:hAnsiTheme="minorEastAsia" w:eastAsiaTheme="minorEastAsia"/>
          <w:b/>
          <w:color w:val="auto"/>
          <w:szCs w:val="21"/>
          <w:highlight w:val="none"/>
        </w:rPr>
        <w:t>中期支付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9.3.1 </w:t>
      </w:r>
      <w:r>
        <w:rPr>
          <w:rFonts w:hint="eastAsia" w:asciiTheme="minorEastAsia" w:hAnsiTheme="minorEastAsia" w:eastAsiaTheme="minorEastAsia"/>
          <w:color w:val="auto"/>
          <w:szCs w:val="21"/>
          <w:highlight w:val="none"/>
        </w:rPr>
        <w:t>监理人应按委托人批准或专用合同条款约定的格式及份数，向委托人提交中期支付申请，并附相应的支持性证明文件。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9.3.2 </w:t>
      </w:r>
      <w:r>
        <w:rPr>
          <w:rFonts w:hint="eastAsia" w:asciiTheme="minorEastAsia" w:hAnsiTheme="minorEastAsia" w:eastAsiaTheme="minorEastAsia"/>
          <w:color w:val="auto"/>
          <w:szCs w:val="21"/>
          <w:highlight w:val="none"/>
        </w:rPr>
        <w:t>委托人应在收到中期支付申请后的</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9.3.3 </w:t>
      </w:r>
      <w:r>
        <w:rPr>
          <w:rFonts w:hint="eastAsia" w:asciiTheme="minorEastAsia" w:hAnsiTheme="minorEastAsia" w:eastAsiaTheme="minorEastAsia"/>
          <w:color w:val="auto"/>
          <w:szCs w:val="21"/>
          <w:highlight w:val="none"/>
        </w:rPr>
        <w:t>中期支付涉及政府投资资金的，按照国库集中支付等国家相关规定和专用合同条款的约定执行。</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9.4 </w:t>
      </w:r>
      <w:r>
        <w:rPr>
          <w:rFonts w:hint="eastAsia" w:asciiTheme="minorEastAsia" w:hAnsiTheme="minorEastAsia" w:eastAsiaTheme="minorEastAsia"/>
          <w:b/>
          <w:color w:val="auto"/>
          <w:szCs w:val="21"/>
          <w:highlight w:val="none"/>
        </w:rPr>
        <w:t>费用结算</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9.4.1 </w:t>
      </w:r>
      <w:r>
        <w:rPr>
          <w:rFonts w:hint="eastAsia" w:asciiTheme="minorEastAsia" w:hAnsiTheme="minorEastAsia" w:eastAsiaTheme="minorEastAsia"/>
          <w:color w:val="auto"/>
          <w:szCs w:val="21"/>
          <w:highlight w:val="none"/>
        </w:rPr>
        <w:t>合同工作完成后，监理人可按专用合同条款约定的份数和期限，向委托人提交监理费用结算申请，并提供相关证明材料。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9.4.2 </w:t>
      </w:r>
      <w:r>
        <w:rPr>
          <w:rFonts w:hint="eastAsia" w:asciiTheme="minorEastAsia" w:hAnsiTheme="minorEastAsia" w:eastAsiaTheme="minorEastAsia"/>
          <w:color w:val="auto"/>
          <w:szCs w:val="21"/>
          <w:highlight w:val="none"/>
        </w:rPr>
        <w:t>委托人应在收到费用结算申请后的</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9.4.3 </w:t>
      </w:r>
      <w:r>
        <w:rPr>
          <w:rFonts w:hint="eastAsia" w:asciiTheme="minorEastAsia" w:hAnsiTheme="minorEastAsia" w:eastAsiaTheme="minorEastAsia"/>
          <w:color w:val="auto"/>
          <w:szCs w:val="21"/>
          <w:highlight w:val="none"/>
        </w:rPr>
        <w:t>委托人对费用结算申请内容有异议的，有权要求监理人进行修正和提供补充资料，由监理人重新提交。监理人对此有异议的，按第</w:t>
      </w:r>
      <w:r>
        <w:rPr>
          <w:rFonts w:asciiTheme="minorEastAsia" w:hAnsiTheme="minorEastAsia" w:eastAsiaTheme="minorEastAsia"/>
          <w:color w:val="auto"/>
          <w:szCs w:val="21"/>
          <w:highlight w:val="none"/>
        </w:rPr>
        <w:t xml:space="preserve"> 12 </w:t>
      </w:r>
      <w:r>
        <w:rPr>
          <w:rFonts w:hint="eastAsia" w:asciiTheme="minorEastAsia" w:hAnsiTheme="minorEastAsia" w:eastAsiaTheme="minorEastAsia"/>
          <w:color w:val="auto"/>
          <w:szCs w:val="21"/>
          <w:highlight w:val="none"/>
        </w:rPr>
        <w:t>条的约定执行。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9.4.4 </w:t>
      </w:r>
      <w:r>
        <w:rPr>
          <w:rFonts w:hint="eastAsia" w:asciiTheme="minorEastAsia" w:hAnsiTheme="minorEastAsia" w:eastAsiaTheme="minorEastAsia"/>
          <w:color w:val="auto"/>
          <w:szCs w:val="21"/>
          <w:highlight w:val="none"/>
        </w:rPr>
        <w:t>最终结清付款涉及政府投资资金的，按第</w:t>
      </w:r>
      <w:r>
        <w:rPr>
          <w:rFonts w:asciiTheme="minorEastAsia" w:hAnsiTheme="minorEastAsia" w:eastAsiaTheme="minorEastAsia"/>
          <w:color w:val="auto"/>
          <w:szCs w:val="21"/>
          <w:highlight w:val="none"/>
        </w:rPr>
        <w:t xml:space="preserve"> 9.3.3 </w:t>
      </w:r>
      <w:r>
        <w:rPr>
          <w:rFonts w:hint="eastAsia" w:asciiTheme="minorEastAsia" w:hAnsiTheme="minorEastAsia" w:eastAsiaTheme="minorEastAsia"/>
          <w:color w:val="auto"/>
          <w:szCs w:val="21"/>
          <w:highlight w:val="none"/>
        </w:rPr>
        <w:t>项的约定执行。</w:t>
      </w:r>
    </w:p>
    <w:p>
      <w:pPr>
        <w:pStyle w:val="5"/>
        <w:spacing w:before="0" w:after="0" w:line="360" w:lineRule="auto"/>
        <w:ind w:firstLine="138"/>
        <w:rPr>
          <w:rFonts w:asciiTheme="minorEastAsia" w:hAnsiTheme="minorEastAsia" w:eastAsiaTheme="minorEastAsia"/>
          <w:b/>
          <w:color w:val="auto"/>
          <w:szCs w:val="28"/>
          <w:highlight w:val="none"/>
        </w:rPr>
      </w:pPr>
      <w:bookmarkStart w:id="677" w:name="_Toc24631"/>
      <w:bookmarkStart w:id="678" w:name="_Toc536778400"/>
      <w:bookmarkStart w:id="679" w:name="_Toc19922"/>
      <w:bookmarkStart w:id="680" w:name="_Toc13069"/>
      <w:bookmarkStart w:id="681" w:name="_Toc531820315"/>
      <w:bookmarkStart w:id="682" w:name="_Toc788"/>
      <w:r>
        <w:rPr>
          <w:rFonts w:asciiTheme="minorEastAsia" w:hAnsiTheme="minorEastAsia" w:eastAsiaTheme="minorEastAsia"/>
          <w:b/>
          <w:color w:val="auto"/>
          <w:szCs w:val="28"/>
          <w:highlight w:val="none"/>
        </w:rPr>
        <w:t>10.</w:t>
      </w:r>
      <w:r>
        <w:rPr>
          <w:rFonts w:hint="eastAsia" w:asciiTheme="minorEastAsia" w:hAnsiTheme="minorEastAsia" w:eastAsiaTheme="minorEastAsia"/>
          <w:b/>
          <w:color w:val="auto"/>
          <w:szCs w:val="28"/>
          <w:highlight w:val="none"/>
        </w:rPr>
        <w:t>不可抗力</w:t>
      </w:r>
      <w:bookmarkEnd w:id="677"/>
      <w:bookmarkEnd w:id="678"/>
      <w:bookmarkEnd w:id="679"/>
      <w:bookmarkEnd w:id="680"/>
      <w:bookmarkEnd w:id="681"/>
      <w:bookmarkEnd w:id="682"/>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10.1 </w:t>
      </w:r>
      <w:r>
        <w:rPr>
          <w:rFonts w:hint="eastAsia" w:asciiTheme="minorEastAsia" w:hAnsiTheme="minorEastAsia" w:eastAsiaTheme="minorEastAsia"/>
          <w:b/>
          <w:color w:val="auto"/>
          <w:szCs w:val="21"/>
          <w:highlight w:val="none"/>
        </w:rPr>
        <w:t>不可抗力的确认</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10.1.1 </w:t>
      </w:r>
      <w:r>
        <w:rPr>
          <w:rFonts w:hint="eastAsia" w:asciiTheme="minorEastAsia" w:hAnsiTheme="minorEastAsia" w:eastAsiaTheme="minorEastAsia"/>
          <w:color w:val="auto"/>
          <w:szCs w:val="21"/>
          <w:highlight w:val="none"/>
        </w:rPr>
        <w:t>不可抗力是指监理人和委托人在订立合同时不可预见，在履行合同过程中不可避免发生并不能克服的自然灾害和社会性突发事件，如地震、海啸、瘟疫、水灾、骚乱、暴动、战争和专用合同条款约定的其他情形。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10.1.2 </w:t>
      </w:r>
      <w:r>
        <w:rPr>
          <w:rFonts w:hint="eastAsia" w:asciiTheme="minorEastAsia" w:hAnsiTheme="minorEastAsia" w:eastAsiaTheme="minorEastAsia"/>
          <w:color w:val="auto"/>
          <w:szCs w:val="21"/>
          <w:highlight w:val="none"/>
        </w:rPr>
        <w:t>不可抗力发生后，委托人和监理人应及时认真统计所造成的损失，收集不可抗力造成损失的证据。合同双方对是否属于不可抗力或其损失的意见不一致的，由合同双方协商确定。</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10.2 </w:t>
      </w:r>
      <w:r>
        <w:rPr>
          <w:rFonts w:hint="eastAsia" w:asciiTheme="minorEastAsia" w:hAnsiTheme="minorEastAsia" w:eastAsiaTheme="minorEastAsia"/>
          <w:b/>
          <w:color w:val="auto"/>
          <w:szCs w:val="21"/>
          <w:highlight w:val="none"/>
        </w:rPr>
        <w:t>不可抗力的通知</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10.2.1 </w:t>
      </w:r>
      <w:r>
        <w:rPr>
          <w:rFonts w:hint="eastAsia" w:asciiTheme="minorEastAsia" w:hAnsiTheme="minorEastAsia" w:eastAsiaTheme="minorEastAsia"/>
          <w:color w:val="auto"/>
          <w:szCs w:val="21"/>
          <w:highlight w:val="none"/>
        </w:rPr>
        <w:t>合同一方当事人遇到不可抗力事件，使其履行合同义务受到阻碍时，应立即通知合同另一方当事人，书面说明不可抗力和受阻碍的详细情况，并提供必要的证明。</w:t>
      </w:r>
      <w:r>
        <w:rPr>
          <w:rFonts w:asciiTheme="minorEastAsia" w:hAnsiTheme="minorEastAsia" w:eastAsiaTheme="minorEastAsia"/>
          <w:color w:val="auto"/>
          <w:szCs w:val="21"/>
          <w:highlight w:val="none"/>
        </w:rPr>
        <w:t xml:space="preserve">10.2.2 </w:t>
      </w:r>
      <w:r>
        <w:rPr>
          <w:rFonts w:hint="eastAsia" w:asciiTheme="minorEastAsia" w:hAnsiTheme="minorEastAsia" w:eastAsiaTheme="minorEastAsia"/>
          <w:color w:val="auto"/>
          <w:szCs w:val="21"/>
          <w:highlight w:val="none"/>
        </w:rPr>
        <w:t>如不可抗力持续发生，合同一方当事人应及时向合同另一方当事人提交中间报告，说明不可抗力和履行合同受阻的情况，并于不可抗力事件结束后</w:t>
      </w:r>
      <w:r>
        <w:rPr>
          <w:rFonts w:asciiTheme="minorEastAsia" w:hAnsiTheme="minorEastAsia" w:eastAsiaTheme="minorEastAsia"/>
          <w:color w:val="auto"/>
          <w:szCs w:val="21"/>
          <w:highlight w:val="none"/>
        </w:rPr>
        <w:t xml:space="preserve"> 28 </w:t>
      </w:r>
      <w:r>
        <w:rPr>
          <w:rFonts w:hint="eastAsia" w:asciiTheme="minorEastAsia" w:hAnsiTheme="minorEastAsia" w:eastAsiaTheme="minorEastAsia"/>
          <w:color w:val="auto"/>
          <w:szCs w:val="21"/>
          <w:highlight w:val="none"/>
        </w:rPr>
        <w:t>天内提交最终报告及有关资料。</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10.3 </w:t>
      </w:r>
      <w:r>
        <w:rPr>
          <w:rFonts w:hint="eastAsia" w:asciiTheme="minorEastAsia" w:hAnsiTheme="minorEastAsia" w:eastAsiaTheme="minorEastAsia"/>
          <w:b/>
          <w:color w:val="auto"/>
          <w:szCs w:val="21"/>
          <w:highlight w:val="none"/>
        </w:rPr>
        <w:t>不可抗力后果及其处理</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10.3.1 </w:t>
      </w:r>
      <w:r>
        <w:rPr>
          <w:rFonts w:hint="eastAsia" w:asciiTheme="minorEastAsia" w:hAnsiTheme="minorEastAsia" w:eastAsiaTheme="minorEastAsia"/>
          <w:color w:val="auto"/>
          <w:szCs w:val="21"/>
          <w:highlight w:val="none"/>
        </w:rPr>
        <w:t>不可抗力引起的后果及其损失，应由合同当事人依据法律规定各自承担。不可抗力发生前已完成的监理工作，应当按照合同约定进行支付。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10.3.2 </w:t>
      </w:r>
      <w:r>
        <w:rPr>
          <w:rFonts w:hint="eastAsia" w:asciiTheme="minorEastAsia" w:hAnsiTheme="minorEastAsia" w:eastAsiaTheme="minorEastAsia"/>
          <w:color w:val="auto"/>
          <w:szCs w:val="21"/>
          <w:highlight w:val="none"/>
        </w:rPr>
        <w:t>不可抗力发生后，合同当事人应当采取有效措施避免损失进一步扩大，如未采取有效措施致使损失扩大的，应当自行承担扩大部分的损失。</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10.3.3 </w:t>
      </w:r>
      <w:r>
        <w:rPr>
          <w:rFonts w:hint="eastAsia" w:asciiTheme="minorEastAsia" w:hAnsiTheme="minorEastAsia" w:eastAsiaTheme="minorEastAsia"/>
          <w:color w:val="auto"/>
          <w:szCs w:val="21"/>
          <w:highlight w:val="none"/>
        </w:rPr>
        <w:t>因一方当事人迟延履行合同义务，致使迟延履行期间遭遇不可抗力的，应由该当事人承担全部损失。</w:t>
      </w:r>
    </w:p>
    <w:p>
      <w:pPr>
        <w:pStyle w:val="5"/>
        <w:spacing w:before="0" w:after="0" w:line="360" w:lineRule="auto"/>
        <w:ind w:firstLine="138"/>
        <w:rPr>
          <w:rFonts w:asciiTheme="minorEastAsia" w:hAnsiTheme="minorEastAsia" w:eastAsiaTheme="minorEastAsia"/>
          <w:b/>
          <w:color w:val="auto"/>
          <w:szCs w:val="28"/>
          <w:highlight w:val="none"/>
        </w:rPr>
      </w:pPr>
      <w:bookmarkStart w:id="683" w:name="_Toc27145"/>
      <w:bookmarkStart w:id="684" w:name="_Toc21718"/>
      <w:bookmarkStart w:id="685" w:name="_Toc16272"/>
      <w:bookmarkStart w:id="686" w:name="_Toc9353"/>
      <w:bookmarkStart w:id="687" w:name="_Toc536778401"/>
      <w:bookmarkStart w:id="688" w:name="_Toc531820316"/>
      <w:r>
        <w:rPr>
          <w:rFonts w:asciiTheme="minorEastAsia" w:hAnsiTheme="minorEastAsia" w:eastAsiaTheme="minorEastAsia"/>
          <w:b/>
          <w:color w:val="auto"/>
          <w:szCs w:val="28"/>
          <w:highlight w:val="none"/>
        </w:rPr>
        <w:t>11.</w:t>
      </w:r>
      <w:r>
        <w:rPr>
          <w:rFonts w:hint="eastAsia" w:asciiTheme="minorEastAsia" w:hAnsiTheme="minorEastAsia" w:eastAsiaTheme="minorEastAsia"/>
          <w:b/>
          <w:color w:val="auto"/>
          <w:szCs w:val="28"/>
          <w:highlight w:val="none"/>
        </w:rPr>
        <w:t>违约</w:t>
      </w:r>
      <w:bookmarkEnd w:id="683"/>
      <w:bookmarkEnd w:id="684"/>
      <w:bookmarkEnd w:id="685"/>
      <w:bookmarkEnd w:id="686"/>
      <w:bookmarkEnd w:id="687"/>
      <w:bookmarkEnd w:id="688"/>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监理人违约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合同履行中发生下列情况之一的，属监理人违约：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1）监理文件不符合规范标准以及合同约定；</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2）监理人转让监理工作；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3）监理人未按合同约定实施监理并造成工程损失；</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4）监理人无法履行或停止履行合同；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5）监理人不履行合同约定的其他义务。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11.1.2 </w:t>
      </w:r>
      <w:r>
        <w:rPr>
          <w:rFonts w:hint="eastAsia" w:asciiTheme="minorEastAsia" w:hAnsiTheme="minorEastAsia" w:eastAsiaTheme="minorEastAsia"/>
          <w:color w:val="auto"/>
          <w:szCs w:val="21"/>
          <w:highlight w:val="none"/>
        </w:rPr>
        <w:t>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11.2 </w:t>
      </w:r>
      <w:r>
        <w:rPr>
          <w:rFonts w:hint="eastAsia" w:asciiTheme="minorEastAsia" w:hAnsiTheme="minorEastAsia" w:eastAsiaTheme="minorEastAsia"/>
          <w:b/>
          <w:color w:val="auto"/>
          <w:szCs w:val="21"/>
          <w:highlight w:val="none"/>
        </w:rPr>
        <w:t>委托人违约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11.2.1 </w:t>
      </w:r>
      <w:r>
        <w:rPr>
          <w:rFonts w:hint="eastAsia" w:asciiTheme="minorEastAsia" w:hAnsiTheme="minorEastAsia" w:eastAsiaTheme="minorEastAsia"/>
          <w:color w:val="auto"/>
          <w:szCs w:val="21"/>
          <w:highlight w:val="none"/>
        </w:rPr>
        <w:t>合同履行中发生下列情况之一的，属委托人违约：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1）委托人未按合同约定支付监理报酬；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2）委托人原因造成监理停止；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3）委托人无法履行或停止履行合同；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4）委托人不履行合同约定的其他义务。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11.2.2 </w:t>
      </w:r>
      <w:r>
        <w:rPr>
          <w:rFonts w:hint="eastAsia" w:asciiTheme="minorEastAsia" w:hAnsiTheme="minorEastAsia" w:eastAsiaTheme="minorEastAsia"/>
          <w:color w:val="auto"/>
          <w:szCs w:val="21"/>
          <w:highlight w:val="none"/>
        </w:rPr>
        <w:t>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11.3 </w:t>
      </w:r>
      <w:r>
        <w:rPr>
          <w:rFonts w:hint="eastAsia" w:asciiTheme="minorEastAsia" w:hAnsiTheme="minorEastAsia" w:eastAsiaTheme="minorEastAsia"/>
          <w:b/>
          <w:color w:val="auto"/>
          <w:szCs w:val="21"/>
          <w:highlight w:val="none"/>
        </w:rPr>
        <w:t>第三人造成的违约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在履行合同过程中，一方当事人因第三人的原因造成违约的，应当向对方当事人承担违约责任。一方当事人和第三人之间的纠纷，依照法律规定或者按照约定解决。</w:t>
      </w:r>
    </w:p>
    <w:p>
      <w:pPr>
        <w:pStyle w:val="5"/>
        <w:spacing w:before="0" w:after="0" w:line="360" w:lineRule="auto"/>
        <w:ind w:firstLine="138"/>
        <w:rPr>
          <w:rFonts w:asciiTheme="minorEastAsia" w:hAnsiTheme="minorEastAsia" w:eastAsiaTheme="minorEastAsia"/>
          <w:b/>
          <w:color w:val="auto"/>
          <w:szCs w:val="28"/>
          <w:highlight w:val="none"/>
        </w:rPr>
      </w:pPr>
      <w:bookmarkStart w:id="689" w:name="_Toc21020"/>
      <w:bookmarkStart w:id="690" w:name="_Toc13445"/>
      <w:bookmarkStart w:id="691" w:name="_Toc29931"/>
      <w:bookmarkStart w:id="692" w:name="_Toc531820317"/>
      <w:bookmarkStart w:id="693" w:name="_Toc536778402"/>
      <w:bookmarkStart w:id="694" w:name="_Toc27367"/>
      <w:r>
        <w:rPr>
          <w:rFonts w:hint="eastAsia" w:asciiTheme="minorEastAsia" w:hAnsiTheme="minorEastAsia" w:eastAsiaTheme="minorEastAsia"/>
          <w:b/>
          <w:color w:val="auto"/>
          <w:szCs w:val="28"/>
          <w:highlight w:val="none"/>
        </w:rPr>
        <w:t>12.争议的解决</w:t>
      </w:r>
      <w:bookmarkEnd w:id="689"/>
      <w:bookmarkEnd w:id="690"/>
      <w:bookmarkEnd w:id="691"/>
      <w:bookmarkEnd w:id="692"/>
      <w:bookmarkEnd w:id="693"/>
      <w:bookmarkEnd w:id="694"/>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委托人和监理人在履行合同中发生争议的，可以友好协商解决。合同当事人友好协商解决不成的，可在专用合同条款中约定下列一种方式解决：</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1）向约定的仲裁委员会申请仲裁；</w:t>
      </w:r>
    </w:p>
    <w:p>
      <w:pPr>
        <w:spacing w:line="360" w:lineRule="auto"/>
        <w:ind w:firstLine="420" w:firstLineChars="200"/>
        <w:rPr>
          <w:rFonts w:asciiTheme="minorEastAsia" w:hAnsi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2）向有管辖权的人民法院提起诉讼。</w:t>
      </w:r>
    </w:p>
    <w:p>
      <w:pPr>
        <w:rPr>
          <w:rFonts w:asciiTheme="minorEastAsia" w:hAnsiTheme="minorEastAsia"/>
          <w:color w:val="auto"/>
          <w:highlight w:val="none"/>
        </w:rPr>
      </w:pPr>
      <w:r>
        <w:rPr>
          <w:rFonts w:asciiTheme="minorEastAsia" w:hAnsiTheme="minorEastAsia"/>
          <w:color w:val="auto"/>
          <w:highlight w:val="none"/>
        </w:rPr>
        <w:br w:type="page"/>
      </w:r>
    </w:p>
    <w:p>
      <w:pPr>
        <w:pStyle w:val="4"/>
        <w:spacing w:before="0" w:after="0" w:line="360" w:lineRule="auto"/>
        <w:ind w:firstLine="215"/>
        <w:jc w:val="center"/>
        <w:rPr>
          <w:rFonts w:asciiTheme="minorEastAsia" w:hAnsiTheme="minorEastAsia" w:eastAsiaTheme="minorEastAsia"/>
          <w:color w:val="auto"/>
          <w:sz w:val="44"/>
          <w:szCs w:val="44"/>
          <w:highlight w:val="none"/>
        </w:rPr>
      </w:pPr>
      <w:bookmarkStart w:id="695" w:name="_Toc531820318"/>
      <w:bookmarkStart w:id="696" w:name="_Toc26100"/>
      <w:bookmarkStart w:id="697" w:name="_Toc536778403"/>
      <w:bookmarkStart w:id="698" w:name="_Toc2606"/>
      <w:r>
        <w:rPr>
          <w:rFonts w:hint="eastAsia" w:asciiTheme="minorEastAsia" w:hAnsiTheme="minorEastAsia" w:eastAsiaTheme="minorEastAsia"/>
          <w:color w:val="auto"/>
          <w:sz w:val="44"/>
          <w:szCs w:val="44"/>
          <w:highlight w:val="none"/>
        </w:rPr>
        <w:t>第三节</w:t>
      </w:r>
      <w:r>
        <w:rPr>
          <w:rFonts w:asciiTheme="minorEastAsia" w:hAnsiTheme="minorEastAsia" w:eastAsiaTheme="minorEastAsia"/>
          <w:color w:val="auto"/>
          <w:sz w:val="44"/>
          <w:szCs w:val="44"/>
          <w:highlight w:val="none"/>
        </w:rPr>
        <w:t xml:space="preserve"> </w:t>
      </w:r>
      <w:r>
        <w:rPr>
          <w:rFonts w:hint="eastAsia" w:asciiTheme="minorEastAsia" w:hAnsiTheme="minorEastAsia" w:eastAsiaTheme="minorEastAsia"/>
          <w:color w:val="auto"/>
          <w:sz w:val="44"/>
          <w:szCs w:val="44"/>
          <w:highlight w:val="none"/>
        </w:rPr>
        <w:t>专用合同条款</w:t>
      </w:r>
      <w:bookmarkEnd w:id="695"/>
      <w:bookmarkEnd w:id="696"/>
      <w:bookmarkEnd w:id="697"/>
      <w:bookmarkEnd w:id="698"/>
    </w:p>
    <w:p>
      <w:pPr>
        <w:pStyle w:val="5"/>
        <w:spacing w:before="0" w:after="0" w:line="360" w:lineRule="auto"/>
        <w:ind w:firstLine="138"/>
        <w:rPr>
          <w:rFonts w:asciiTheme="minorEastAsia" w:hAnsiTheme="minorEastAsia" w:eastAsiaTheme="minorEastAsia"/>
          <w:b/>
          <w:color w:val="auto"/>
          <w:szCs w:val="28"/>
          <w:highlight w:val="none"/>
        </w:rPr>
      </w:pPr>
      <w:bookmarkStart w:id="699" w:name="_Toc536778404"/>
      <w:bookmarkStart w:id="700" w:name="_Toc531820319"/>
      <w:bookmarkStart w:id="701" w:name="_Toc4127"/>
      <w:bookmarkStart w:id="702" w:name="_Toc5154"/>
      <w:bookmarkStart w:id="703" w:name="_Toc6904"/>
      <w:bookmarkStart w:id="704" w:name="_Toc10363"/>
      <w:r>
        <w:rPr>
          <w:rFonts w:asciiTheme="minorEastAsia" w:hAnsiTheme="minorEastAsia" w:eastAsiaTheme="minorEastAsia"/>
          <w:b/>
          <w:color w:val="auto"/>
          <w:szCs w:val="28"/>
          <w:highlight w:val="none"/>
        </w:rPr>
        <w:t>1.</w:t>
      </w:r>
      <w:r>
        <w:rPr>
          <w:rFonts w:hint="eastAsia" w:asciiTheme="minorEastAsia" w:hAnsiTheme="minorEastAsia" w:eastAsiaTheme="minorEastAsia"/>
          <w:b/>
          <w:color w:val="auto"/>
          <w:szCs w:val="28"/>
          <w:highlight w:val="none"/>
        </w:rPr>
        <w:t>一般约定</w:t>
      </w:r>
      <w:bookmarkEnd w:id="699"/>
      <w:bookmarkEnd w:id="700"/>
      <w:bookmarkEnd w:id="701"/>
      <w:bookmarkEnd w:id="702"/>
      <w:bookmarkEnd w:id="703"/>
      <w:bookmarkEnd w:id="704"/>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1.1 </w:t>
      </w:r>
      <w:r>
        <w:rPr>
          <w:rFonts w:hint="eastAsia" w:asciiTheme="minorEastAsia" w:hAnsiTheme="minorEastAsia" w:eastAsiaTheme="minorEastAsia"/>
          <w:b/>
          <w:color w:val="auto"/>
          <w:szCs w:val="21"/>
          <w:highlight w:val="none"/>
        </w:rPr>
        <w:t>词语定义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 </w:t>
      </w:r>
      <w:r>
        <w:rPr>
          <w:rFonts w:hint="eastAsia" w:asciiTheme="minorEastAsia" w:hAnsiTheme="minorEastAsia" w:eastAsiaTheme="minorEastAsia"/>
          <w:color w:val="auto"/>
          <w:szCs w:val="21"/>
          <w:highlight w:val="none"/>
        </w:rPr>
        <w:t>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本项补充1.1.1.10～1.1.1.11目：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1.1.1.10公章：专指法定单位名称章。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1.1.1.11到岗：指监理人按照到岗履职承诺安排满足办理</w:t>
      </w:r>
      <w:r>
        <w:rPr>
          <w:rFonts w:hint="eastAsia" w:asciiTheme="minorEastAsia" w:hAnsiTheme="minorEastAsia" w:eastAsiaTheme="minorEastAsia"/>
          <w:color w:val="auto"/>
          <w:szCs w:val="21"/>
          <w:highlight w:val="none"/>
          <w:lang w:val="en-US" w:eastAsia="zh-CN"/>
        </w:rPr>
        <w:t>建设</w:t>
      </w:r>
      <w:r>
        <w:rPr>
          <w:rFonts w:hint="eastAsia" w:asciiTheme="minorEastAsia" w:hAnsiTheme="minorEastAsia" w:eastAsiaTheme="minorEastAsia"/>
          <w:color w:val="auto"/>
          <w:szCs w:val="21"/>
          <w:highlight w:val="none"/>
        </w:rPr>
        <w:t>手续相关要求的项目监理人员实际到施工现场就职履约的行为。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1.1.2 </w:t>
      </w:r>
      <w:r>
        <w:rPr>
          <w:rFonts w:hint="eastAsia" w:asciiTheme="minorEastAsia" w:hAnsiTheme="minorEastAsia" w:eastAsiaTheme="minorEastAsia"/>
          <w:color w:val="auto"/>
          <w:szCs w:val="21"/>
          <w:highlight w:val="none"/>
        </w:rPr>
        <w:t>合同当事人和人员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本项补充1.1.2.7～1.1.2.8目：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1.1.2.7 项目</w:t>
      </w:r>
      <w:r>
        <w:rPr>
          <w:rFonts w:asciiTheme="minorEastAsia" w:hAnsiTheme="minorEastAsia" w:eastAsiaTheme="minorEastAsia"/>
          <w:color w:val="auto"/>
          <w:szCs w:val="21"/>
          <w:highlight w:val="none"/>
        </w:rPr>
        <w:t>监理机构</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指监理人派驻工程负责履行本合同的组织机构</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1.1.2.8第三方：</w:t>
      </w:r>
      <w:r>
        <w:rPr>
          <w:rFonts w:hint="eastAsia" w:asciiTheme="minorEastAsia" w:hAnsiTheme="minorEastAsia" w:eastAsiaTheme="minorEastAsia"/>
          <w:color w:val="auto"/>
          <w:szCs w:val="21"/>
          <w:highlight w:val="none"/>
          <w:u w:val="single"/>
        </w:rPr>
        <w:t>指除委托人、监理人之外，与本工程建设有关的其他当事人（包括承包人）</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1.1.3 工程和监理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1.1.3.2 监理服务：</w:t>
      </w:r>
      <w:r>
        <w:rPr>
          <w:rFonts w:hint="eastAsia" w:asciiTheme="minorEastAsia" w:hAnsiTheme="minorEastAsia" w:eastAsiaTheme="minorEastAsia"/>
          <w:color w:val="auto"/>
          <w:szCs w:val="21"/>
          <w:highlight w:val="none"/>
          <w:u w:val="single"/>
        </w:rPr>
        <w:t>指监理人受委托人的委托，依照法律法规、工程建设标准、勘察设计文件及与本工程建设相关的各类合同，对</w:t>
      </w:r>
      <w:r>
        <w:rPr>
          <w:rFonts w:hint="eastAsia" w:asciiTheme="minorEastAsia" w:hAnsiTheme="minorEastAsia" w:eastAsiaTheme="minorEastAsia"/>
          <w:color w:val="auto"/>
          <w:szCs w:val="21"/>
          <w:highlight w:val="none"/>
          <w:u w:val="single"/>
          <w:lang w:val="en-US" w:eastAsia="zh-CN"/>
        </w:rPr>
        <w:t>项目</w:t>
      </w:r>
      <w:r>
        <w:rPr>
          <w:rFonts w:hint="eastAsia" w:asciiTheme="minorEastAsia" w:hAnsiTheme="minorEastAsia" w:eastAsiaTheme="minorEastAsia"/>
          <w:color w:val="auto"/>
          <w:szCs w:val="21"/>
          <w:highlight w:val="none"/>
          <w:u w:val="single"/>
        </w:rPr>
        <w:t>进行质量控制、造价控制、进度控制、合同管理、信息管理，对工程建设相关方的关系进行协调，履行建设工程安全生产管理</w:t>
      </w:r>
      <w:r>
        <w:rPr>
          <w:rFonts w:hint="default" w:asciiTheme="minorEastAsia" w:hAnsiTheme="minorEastAsia" w:eastAsiaTheme="minorEastAsia"/>
          <w:color w:val="auto"/>
          <w:szCs w:val="21"/>
          <w:highlight w:val="none"/>
          <w:u w:val="single"/>
          <w:lang w:val="en-US"/>
        </w:rPr>
        <w:t>法定</w:t>
      </w:r>
      <w:r>
        <w:rPr>
          <w:rFonts w:hint="eastAsia" w:asciiTheme="minorEastAsia" w:hAnsiTheme="minorEastAsia" w:eastAsiaTheme="minorEastAsia"/>
          <w:color w:val="auto"/>
          <w:szCs w:val="21"/>
          <w:highlight w:val="none"/>
          <w:u w:val="single"/>
          <w:lang w:val="en-US" w:eastAsia="zh-CN"/>
        </w:rPr>
        <w:t>的监理</w:t>
      </w:r>
      <w:r>
        <w:rPr>
          <w:rFonts w:hint="eastAsia" w:asciiTheme="minorEastAsia" w:hAnsiTheme="minorEastAsia" w:eastAsiaTheme="minorEastAsia"/>
          <w:color w:val="auto"/>
          <w:szCs w:val="21"/>
          <w:highlight w:val="none"/>
          <w:u w:val="single"/>
        </w:rPr>
        <w:t>职责，及提供其他相关服务的活动</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1.4合同文件的优先顺序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约定本合同文件的解释顺序为：</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（1）</w:t>
      </w:r>
      <w:r>
        <w:rPr>
          <w:rFonts w:asciiTheme="minorEastAsia" w:hAnsiTheme="minorEastAsia" w:eastAsiaTheme="minorEastAsia"/>
          <w:color w:val="auto"/>
          <w:szCs w:val="21"/>
          <w:highlight w:val="none"/>
          <w:u w:val="single"/>
        </w:rPr>
        <w:t>合同协议书；</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2</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中标通知书（适用于招标工程）或委托书（适用于非招标工程）；</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3</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投标函</w:t>
      </w:r>
      <w:r>
        <w:rPr>
          <w:rFonts w:hint="eastAsia" w:asciiTheme="minorEastAsia" w:hAnsiTheme="minorEastAsia" w:eastAsiaTheme="minorEastAsia"/>
          <w:color w:val="auto"/>
          <w:szCs w:val="21"/>
          <w:highlight w:val="none"/>
          <w:u w:val="single"/>
          <w:lang w:eastAsia="zh-CN"/>
        </w:rPr>
        <w:t>、</w:t>
      </w:r>
      <w:r>
        <w:rPr>
          <w:rFonts w:asciiTheme="minorEastAsia" w:hAnsiTheme="minorEastAsia" w:eastAsiaTheme="minorEastAsia"/>
          <w:color w:val="auto"/>
          <w:szCs w:val="21"/>
          <w:highlight w:val="none"/>
          <w:u w:val="single"/>
        </w:rPr>
        <w:t>投标函附录</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single"/>
          <w:lang w:val="en-US" w:eastAsia="zh-CN"/>
        </w:rPr>
        <w:t>如有</w:t>
      </w:r>
      <w:r>
        <w:rPr>
          <w:rFonts w:hint="eastAsia" w:asciiTheme="minorEastAsia" w:hAnsiTheme="minorEastAsia" w:eastAsiaTheme="minorEastAsia"/>
          <w:color w:val="auto"/>
          <w:szCs w:val="21"/>
          <w:highlight w:val="none"/>
          <w:u w:val="single"/>
          <w:lang w:eastAsia="zh-CN"/>
        </w:rPr>
        <w:t>）</w:t>
      </w:r>
      <w:r>
        <w:rPr>
          <w:rFonts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4</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专用合同条款及其附件；</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5</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通用合同条款；</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6</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投标文件（适用于招标工程）或监理与相关服务建议书（适用于非招标工程），包含但不限于监理报酬清单</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single"/>
          <w:lang w:val="en-US" w:eastAsia="zh-CN"/>
        </w:rPr>
        <w:t>如有</w:t>
      </w:r>
      <w:r>
        <w:rPr>
          <w:rFonts w:hint="eastAsia" w:asciiTheme="minorEastAsia" w:hAnsiTheme="minorEastAsia" w:eastAsiaTheme="minorEastAsia"/>
          <w:color w:val="auto"/>
          <w:szCs w:val="21"/>
          <w:highlight w:val="none"/>
          <w:u w:val="single"/>
          <w:lang w:eastAsia="zh-CN"/>
        </w:rPr>
        <w:t>）</w:t>
      </w:r>
      <w:r>
        <w:rPr>
          <w:rFonts w:asciiTheme="minorEastAsia" w:hAnsiTheme="minorEastAsia" w:eastAsiaTheme="minorEastAsia"/>
          <w:color w:val="auto"/>
          <w:szCs w:val="21"/>
          <w:highlight w:val="none"/>
          <w:u w:val="single"/>
        </w:rPr>
        <w:t>、监理大纲；</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7</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招标文件（适用于招标工程）及答疑补遗文件或任务书（适用于非招标工程），包含但不限于委托人要求；</w:t>
      </w:r>
    </w:p>
    <w:p>
      <w:pPr>
        <w:spacing w:line="360" w:lineRule="auto"/>
        <w:ind w:firstLine="420" w:firstLineChars="200"/>
        <w:rPr>
          <w:rFonts w:asciiTheme="minorEastAsia" w:hAnsiTheme="minorEastAsia" w:eastAsiaTheme="minorEastAsia"/>
          <w:color w:val="auto"/>
          <w:szCs w:val="21"/>
          <w:highlight w:val="none"/>
          <w:u w:val="single"/>
        </w:rPr>
      </w:pP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8</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其他合同文件。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上述各项合同文件包括合同当事人就该项合同文件所做出的补充和修改，属于同一类内容的文件，应以最新签署的为准</w:t>
      </w:r>
      <w:r>
        <w:rPr>
          <w:rFonts w:asciiTheme="minorEastAsia" w:hAnsiTheme="minorEastAsia" w:eastAsiaTheme="minorEastAsia"/>
          <w:color w:val="auto"/>
          <w:szCs w:val="21"/>
          <w:highlight w:val="none"/>
          <w:u w:val="single"/>
        </w:rPr>
        <w:t>。</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1.5 合同协议书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合同生效条件为：</w:t>
      </w:r>
      <w:r>
        <w:rPr>
          <w:rFonts w:hint="eastAsia" w:asciiTheme="minorEastAsia" w:hAnsiTheme="minorEastAsia" w:eastAsiaTheme="minorEastAsia"/>
          <w:color w:val="auto"/>
          <w:szCs w:val="21"/>
          <w:highlight w:val="none"/>
          <w:u w:val="single"/>
        </w:rPr>
        <w:t>按通用条款执行</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1.6 文件的提供和照管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1.6.1 监理文件的提供</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监理人应在合理的期限内按照国家、行业现行标准、规范、规定及承包合同约定向委托人提供监理文件。监理人应提交文件的期限和份数：</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（1）监理规划在第一次工地会议前报    份</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（2）监理月报每月    日前报    份</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（3）监理细则和实施方案根据有关规定和监理工作需要在相应工程施工开始前报    份</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（4）专项报告根据工程需要和委托人要求上报</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（5）工程建设监理档案资料在□</w:t>
      </w:r>
      <w:r>
        <w:rPr>
          <w:rFonts w:hint="eastAsia" w:asciiTheme="minorEastAsia" w:hAnsiTheme="minorEastAsia" w:eastAsiaTheme="minorEastAsia"/>
          <w:color w:val="auto"/>
          <w:szCs w:val="21"/>
          <w:highlight w:val="none"/>
          <w:u w:val="single"/>
          <w:lang w:eastAsia="zh-CN"/>
        </w:rPr>
        <w:t>交工</w:t>
      </w:r>
      <w:r>
        <w:rPr>
          <w:rFonts w:hint="eastAsia"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lang w:eastAsia="zh-CN"/>
        </w:rPr>
        <w:t>完工</w:t>
      </w:r>
      <w:r>
        <w:rPr>
          <w:rFonts w:hint="eastAsia" w:asciiTheme="minorEastAsia" w:hAnsiTheme="minorEastAsia" w:eastAsiaTheme="minorEastAsia"/>
          <w:color w:val="auto"/>
          <w:szCs w:val="21"/>
          <w:highlight w:val="none"/>
          <w:u w:val="single"/>
        </w:rPr>
        <w:t>□竣工验收后28天内报    份</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 xml:space="preserve">（6）其他：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1.6.2 委托人提供的文件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委托人应在监理合同生效且取得相关文件、资料后 7 天内，向监理人免费提供下述文件、资料：</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（1）委托人与承包人签订的承包合同    份。</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（2）委托人与承包人共同确认的已标价的工程量清单及其说明    份。</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（3）合同图纸和相关的标准图纸及说明    套。</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（4）合同指定使用的技术规范、检验评定标准、操作规程    套。</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u w:val="single"/>
        </w:rPr>
        <w:t>（5）其他相关资料（如材料设备供货合同、材料设备供货清单等）。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由于委托人未按时提供文件造成监理服务期限延误的，按第6.2款约定执行。</w:t>
      </w:r>
    </w:p>
    <w:p>
      <w:pPr>
        <w:spacing w:line="360" w:lineRule="auto"/>
        <w:ind w:firstLine="421" w:firstLineChars="200"/>
        <w:rPr>
          <w:rFonts w:cs="仿宋" w:asciiTheme="minorEastAsia" w:hAnsiTheme="minorEastAsia" w:eastAsiaTheme="minorEastAsia"/>
          <w:b/>
          <w:color w:val="auto"/>
          <w:szCs w:val="21"/>
          <w:highlight w:val="none"/>
        </w:rPr>
      </w:pPr>
      <w:r>
        <w:rPr>
          <w:rFonts w:cs="仿宋" w:asciiTheme="minorEastAsia" w:hAnsiTheme="minorEastAsia" w:eastAsiaTheme="minorEastAsia"/>
          <w:b/>
          <w:color w:val="auto"/>
          <w:szCs w:val="21"/>
          <w:highlight w:val="none"/>
        </w:rPr>
        <w:t>1.8 转让</w:t>
      </w:r>
      <w:r>
        <w:rPr>
          <w:rFonts w:hint="eastAsia" w:cs="仿宋" w:asciiTheme="minorEastAsia" w:hAnsiTheme="minorEastAsia" w:eastAsiaTheme="minorEastAsia"/>
          <w:b/>
          <w:color w:val="auto"/>
          <w:szCs w:val="21"/>
          <w:highlight w:val="none"/>
        </w:rPr>
        <w:t>与分包</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1.8.1监理人</w:t>
      </w:r>
      <w:r>
        <w:rPr>
          <w:rFonts w:cs="仿宋" w:asciiTheme="minorEastAsia" w:hAnsiTheme="minorEastAsia" w:eastAsiaTheme="minorEastAsia"/>
          <w:color w:val="auto"/>
          <w:szCs w:val="21"/>
          <w:highlight w:val="none"/>
        </w:rPr>
        <w:t>不得将合同权利全部或部分转让给第三人，也不得全部或部分转移合同义务。</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cs="仿宋" w:asciiTheme="minorEastAsia" w:hAnsiTheme="minorEastAsia" w:eastAsiaTheme="minorEastAsia"/>
          <w:color w:val="auto"/>
          <w:szCs w:val="21"/>
          <w:highlight w:val="none"/>
        </w:rPr>
        <w:t>1.8.2 经委托人同意，监理人可以将</w:t>
      </w:r>
      <w:r>
        <w:rPr>
          <w:rFonts w:hint="eastAsia" w:cs="仿宋" w:asciiTheme="minorEastAsia" w:hAnsiTheme="minorEastAsia" w:eastAsiaTheme="minorEastAsia"/>
          <w:color w:val="auto"/>
          <w:szCs w:val="21"/>
          <w:highlight w:val="none"/>
          <w:u w:val="single"/>
          <w:lang w:val="en-US" w:eastAsia="zh-CN"/>
        </w:rPr>
        <w:t xml:space="preserve">        </w:t>
      </w:r>
      <w:r>
        <w:rPr>
          <w:rFonts w:hint="eastAsia" w:cs="仿宋" w:asciiTheme="minorEastAsia" w:hAnsiTheme="minorEastAsia" w:eastAsiaTheme="minorEastAsia"/>
          <w:color w:val="auto"/>
          <w:szCs w:val="21"/>
          <w:highlight w:val="none"/>
          <w:u w:val="none"/>
          <w:lang w:eastAsia="zh-CN"/>
        </w:rPr>
        <w:t>依法</w:t>
      </w:r>
      <w:r>
        <w:rPr>
          <w:rFonts w:hint="eastAsia" w:cs="仿宋" w:asciiTheme="minorEastAsia" w:hAnsiTheme="minorEastAsia" w:eastAsiaTheme="minorEastAsia"/>
          <w:color w:val="auto"/>
          <w:szCs w:val="21"/>
          <w:highlight w:val="none"/>
        </w:rPr>
        <w:t>分包给具备相应资质的第三人。</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1.10 知识产权</w:t>
      </w:r>
    </w:p>
    <w:p>
      <w:pPr>
        <w:spacing w:line="360" w:lineRule="auto"/>
        <w:ind w:firstLine="420" w:firstLineChars="200"/>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1.10.1</w:t>
      </w:r>
      <w:r>
        <w:rPr>
          <w:rFonts w:hint="eastAsia" w:asciiTheme="minorEastAsia" w:hAnsiTheme="minorEastAsia" w:eastAsiaTheme="minorEastAsia"/>
          <w:color w:val="auto"/>
          <w:szCs w:val="21"/>
          <w:highlight w:val="none"/>
        </w:rPr>
        <w:t>监理人完成监理工作成果，其知识产权归属的其他约定：</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本款补充第1.10.4项：</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1.10.4监理人在本合同履行期间及本合同终止后</w:t>
      </w:r>
      <w:r>
        <w:rPr>
          <w:rFonts w:hint="eastAsia" w:asciiTheme="minorEastAsia" w:hAnsiTheme="minorEastAsia" w:eastAsiaTheme="minorEastAsia"/>
          <w:color w:val="auto"/>
          <w:szCs w:val="21"/>
          <w:highlight w:val="none"/>
          <w:u w:val="single"/>
        </w:rPr>
        <w:t>两年内</w:t>
      </w:r>
      <w:r>
        <w:rPr>
          <w:rFonts w:hint="eastAsia" w:asciiTheme="minorEastAsia" w:hAnsiTheme="minorEastAsia" w:eastAsiaTheme="minorEastAsia"/>
          <w:color w:val="auto"/>
          <w:szCs w:val="21"/>
          <w:highlight w:val="none"/>
        </w:rPr>
        <w:t>出版与本项目或本工程监理服务有关的资料须经委托人书面同意。上述出版物中不得涉及</w:t>
      </w:r>
      <w:r>
        <w:rPr>
          <w:rFonts w:hint="eastAsia" w:asciiTheme="minorEastAsia" w:hAnsiTheme="minorEastAsia" w:eastAsiaTheme="minorEastAsia"/>
          <w:color w:val="auto"/>
          <w:szCs w:val="21"/>
          <w:highlight w:val="none"/>
          <w:u w:val="single"/>
        </w:rPr>
        <w:t>委托人的专利、专有技术以及经济情报</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1.12 委托人要求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1.12.3 委托人要求采用国外规范和标准进行监理时，应由委托人负责提供该规范和标准的外国文本和中文译本。</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提供的时间：</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份数：</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其他要求：</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05" w:name="_Toc536778405"/>
      <w:bookmarkStart w:id="706" w:name="_Toc15340"/>
      <w:bookmarkStart w:id="707" w:name="_Toc531820320"/>
      <w:bookmarkStart w:id="708" w:name="_Toc25043"/>
      <w:bookmarkStart w:id="709" w:name="_Toc26197"/>
      <w:bookmarkStart w:id="710" w:name="_Toc2046"/>
      <w:r>
        <w:rPr>
          <w:rFonts w:hint="eastAsia" w:asciiTheme="minorEastAsia" w:hAnsiTheme="minorEastAsia" w:eastAsiaTheme="minorEastAsia"/>
          <w:b/>
          <w:color w:val="auto"/>
          <w:szCs w:val="28"/>
          <w:highlight w:val="none"/>
        </w:rPr>
        <w:t>2.委托人义务</w:t>
      </w:r>
      <w:bookmarkEnd w:id="705"/>
      <w:bookmarkEnd w:id="706"/>
      <w:bookmarkEnd w:id="707"/>
      <w:bookmarkEnd w:id="708"/>
      <w:bookmarkEnd w:id="709"/>
      <w:bookmarkEnd w:id="710"/>
    </w:p>
    <w:p>
      <w:pPr>
        <w:spacing w:line="360" w:lineRule="auto"/>
        <w:ind w:firstLine="421"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2.2 </w:t>
      </w:r>
      <w:r>
        <w:rPr>
          <w:rFonts w:hint="eastAsia" w:asciiTheme="minorEastAsia" w:hAnsiTheme="minorEastAsia" w:eastAsiaTheme="minorEastAsia"/>
          <w:b/>
          <w:bCs/>
          <w:color w:val="auto"/>
          <w:szCs w:val="21"/>
          <w:highlight w:val="none"/>
        </w:rPr>
        <w:t>发出开始监理通知</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2.2.1由委托人派遣的人员和提供的房屋、资料、设备见附件一。</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2.2.2由委托人无偿提供的房屋、设备的所有权属于：</w:t>
      </w:r>
      <w:r>
        <w:rPr>
          <w:rFonts w:hint="eastAsia" w:asciiTheme="minorEastAsia" w:hAnsiTheme="minorEastAsia" w:eastAsiaTheme="minorEastAsia"/>
          <w:color w:val="auto"/>
          <w:szCs w:val="21"/>
          <w:highlight w:val="none"/>
          <w:u w:val="single"/>
        </w:rPr>
        <w:t>委托人，监理人应建立资产台帐妥善使用和保管，除正常损耗外，若有损毁应按折旧后的价值赔偿。</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2.2.3监理人应在本合同终止后</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天内移交委托人无偿提供的房屋、设备，移交的时间和方式为：</w:t>
      </w:r>
      <w:r>
        <w:rPr>
          <w:rFonts w:hint="eastAsia" w:asciiTheme="minorEastAsia" w:hAnsiTheme="minorEastAsia" w:eastAsiaTheme="minorEastAsia"/>
          <w:color w:val="auto"/>
          <w:szCs w:val="21"/>
          <w:highlight w:val="none"/>
          <w:u w:val="single"/>
        </w:rPr>
        <w:t>项目现场按资产台帐内容移交</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2.6 </w:t>
      </w:r>
      <w:r>
        <w:rPr>
          <w:rFonts w:hint="eastAsia" w:asciiTheme="minorEastAsia" w:hAnsiTheme="minorEastAsia" w:eastAsiaTheme="minorEastAsia"/>
          <w:b/>
          <w:bCs/>
          <w:color w:val="auto"/>
          <w:szCs w:val="21"/>
          <w:highlight w:val="none"/>
        </w:rPr>
        <w:t>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2.6.1协助：</w:t>
      </w:r>
      <w:r>
        <w:rPr>
          <w:rFonts w:asciiTheme="minorEastAsia" w:hAnsiTheme="minorEastAsia" w:eastAsiaTheme="minorEastAsia"/>
          <w:color w:val="auto"/>
          <w:szCs w:val="21"/>
          <w:highlight w:val="none"/>
          <w:u w:val="single"/>
        </w:rPr>
        <w:t>委托人在工程所在地</w:t>
      </w:r>
      <w:r>
        <w:rPr>
          <w:rFonts w:hint="eastAsia" w:asciiTheme="minorEastAsia" w:hAnsiTheme="minorEastAsia" w:eastAsiaTheme="minorEastAsia"/>
          <w:color w:val="auto"/>
          <w:szCs w:val="21"/>
          <w:highlight w:val="none"/>
          <w:u w:val="single"/>
        </w:rPr>
        <w:t>向</w:t>
      </w:r>
      <w:r>
        <w:rPr>
          <w:rFonts w:asciiTheme="minorEastAsia" w:hAnsiTheme="minorEastAsia" w:eastAsiaTheme="minorEastAsia"/>
          <w:color w:val="auto"/>
          <w:szCs w:val="21"/>
          <w:highlight w:val="none"/>
          <w:u w:val="single"/>
        </w:rPr>
        <w:t>监理人提供进驻现场的相关条件，解决非监理人原因而发生意外事件时，监理工作人员的撤场和相关事宜；并避免监理人根据监理合同</w:t>
      </w:r>
      <w:r>
        <w:rPr>
          <w:rFonts w:hint="eastAsia" w:asciiTheme="minorEastAsia" w:hAnsiTheme="minorEastAsia" w:eastAsiaTheme="minorEastAsia"/>
          <w:color w:val="auto"/>
          <w:szCs w:val="21"/>
          <w:highlight w:val="none"/>
          <w:u w:val="single"/>
        </w:rPr>
        <w:t>提供</w:t>
      </w:r>
      <w:r>
        <w:rPr>
          <w:rFonts w:asciiTheme="minorEastAsia" w:hAnsiTheme="minorEastAsia" w:eastAsiaTheme="minorEastAsia"/>
          <w:color w:val="auto"/>
          <w:szCs w:val="21"/>
          <w:highlight w:val="none"/>
          <w:u w:val="single"/>
        </w:rPr>
        <w:t>监理服务而导致的第三方收费</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不含税金</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rPr>
        <w:t>6.2</w:t>
      </w:r>
      <w:r>
        <w:rPr>
          <w:rFonts w:asciiTheme="minorEastAsia" w:hAnsiTheme="minorEastAsia" w:eastAsiaTheme="minorEastAsia"/>
          <w:color w:val="auto"/>
          <w:szCs w:val="21"/>
          <w:highlight w:val="none"/>
        </w:rPr>
        <w:t>授权通知</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委托人必须将履行监理服务的监理人及委托人授予监理人的权力，及时用书面形式通知第三方</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rPr>
        <w:t>6.3</w:t>
      </w:r>
      <w:r>
        <w:rPr>
          <w:rFonts w:asciiTheme="minorEastAsia" w:hAnsiTheme="minorEastAsia" w:eastAsiaTheme="minorEastAsia"/>
          <w:color w:val="auto"/>
          <w:szCs w:val="21"/>
          <w:highlight w:val="none"/>
        </w:rPr>
        <w:t>委托人指令的下达</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委托人在本合同约定的服务范围内对承包人的意见或要求，应通过监理人向承包人提出</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2.6.4委托人是否提供支付担保：</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2.6.5委托人应履行合同约定的其他义务：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11" w:name="_Toc11507"/>
      <w:bookmarkStart w:id="712" w:name="_Toc531820321"/>
      <w:bookmarkStart w:id="713" w:name="_Toc28523"/>
      <w:bookmarkStart w:id="714" w:name="_Toc1239"/>
      <w:bookmarkStart w:id="715" w:name="_Toc536778406"/>
      <w:bookmarkStart w:id="716" w:name="_Toc453"/>
      <w:r>
        <w:rPr>
          <w:rFonts w:hint="eastAsia" w:asciiTheme="minorEastAsia" w:hAnsiTheme="minorEastAsia" w:eastAsiaTheme="minorEastAsia"/>
          <w:b/>
          <w:color w:val="auto"/>
          <w:szCs w:val="28"/>
          <w:highlight w:val="none"/>
        </w:rPr>
        <w:t>3.委托人管理</w:t>
      </w:r>
      <w:bookmarkEnd w:id="711"/>
      <w:bookmarkEnd w:id="712"/>
      <w:bookmarkEnd w:id="713"/>
      <w:bookmarkEnd w:id="714"/>
      <w:bookmarkEnd w:id="715"/>
      <w:bookmarkEnd w:id="716"/>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3.1委托人代表</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3.1.1委托人代表在授权范围内的行为由委托人承担法律责任。</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委托人代表：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委托人职务：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联系方式：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委托人代表的授权范围及期限：</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t xml:space="preserve">3.3 </w:t>
      </w:r>
      <w:r>
        <w:rPr>
          <w:rFonts w:hint="eastAsia" w:asciiTheme="minorEastAsia" w:hAnsiTheme="minorEastAsia" w:eastAsiaTheme="minorEastAsia"/>
          <w:b/>
          <w:bCs/>
          <w:color w:val="auto"/>
          <w:szCs w:val="21"/>
          <w:highlight w:val="none"/>
        </w:rPr>
        <w:t>决定或答复</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3.3.2委托人应在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天之内，对监理人书面提出的事项作出书面答复；</w:t>
      </w:r>
      <w:r>
        <w:rPr>
          <w:rFonts w:hint="eastAsia" w:asciiTheme="minorEastAsia" w:hAnsiTheme="minorEastAsia" w:eastAsiaTheme="minorEastAsia"/>
          <w:color w:val="auto"/>
          <w:szCs w:val="21"/>
          <w:highlight w:val="none"/>
          <w:u w:val="single"/>
        </w:rPr>
        <w:t>逾期没有做出答复的，视为已获得委托人的批准</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17" w:name="_Toc26408"/>
      <w:bookmarkStart w:id="718" w:name="_Toc536778407"/>
      <w:bookmarkStart w:id="719" w:name="_Toc531820322"/>
      <w:bookmarkStart w:id="720" w:name="_Toc2966"/>
      <w:bookmarkStart w:id="721" w:name="_Toc30098"/>
      <w:bookmarkStart w:id="722" w:name="_Toc16431"/>
      <w:r>
        <w:rPr>
          <w:rFonts w:hint="eastAsia" w:asciiTheme="minorEastAsia" w:hAnsiTheme="minorEastAsia" w:eastAsiaTheme="minorEastAsia"/>
          <w:b/>
          <w:color w:val="auto"/>
          <w:szCs w:val="28"/>
          <w:highlight w:val="none"/>
        </w:rPr>
        <w:t>4.监理人义务</w:t>
      </w:r>
      <w:bookmarkEnd w:id="717"/>
      <w:bookmarkEnd w:id="718"/>
      <w:bookmarkEnd w:id="719"/>
      <w:bookmarkEnd w:id="720"/>
      <w:bookmarkEnd w:id="721"/>
      <w:bookmarkEnd w:id="722"/>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4.1 监理人的一般义务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 其他义务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4.1.4.1 安全文明施工费监督管理：承包人应依据</w:t>
      </w:r>
      <w:r>
        <w:rPr>
          <w:rFonts w:hint="eastAsia" w:asciiTheme="minorEastAsia" w:hAnsiTheme="minorEastAsia" w:eastAsiaTheme="minorEastAsia"/>
          <w:color w:val="auto"/>
          <w:szCs w:val="21"/>
          <w:highlight w:val="none"/>
          <w:u w:val="single"/>
        </w:rPr>
        <w:t>《企业安全生产费用提取和使用管理办法》（财资〔2022〕136号）</w:t>
      </w:r>
      <w:r>
        <w:rPr>
          <w:rFonts w:hint="eastAsia" w:asciiTheme="minorEastAsia" w:hAnsiTheme="minorEastAsia" w:eastAsiaTheme="minorEastAsia"/>
          <w:color w:val="auto"/>
          <w:szCs w:val="21"/>
          <w:highlight w:val="none"/>
        </w:rPr>
        <w:t>及相关行业行政管理部门的规定，要求委托人办理相应支付，监理人应按照施工合同及管理规定要求对安全文明施工费的支付及使用进行监督。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4.1.4.2 农民工工资监督管理：监理人应严格按照</w:t>
      </w:r>
      <w:r>
        <w:rPr>
          <w:rFonts w:hint="eastAsia" w:asciiTheme="minorEastAsia" w:hAnsiTheme="minorEastAsia" w:eastAsiaTheme="minorEastAsia"/>
          <w:color w:val="auto"/>
          <w:szCs w:val="21"/>
          <w:highlight w:val="none"/>
          <w:u w:val="single"/>
        </w:rPr>
        <w:t>《保障农民工工资支付条例》（中华人民共和国国务院令第</w:t>
      </w:r>
      <w:r>
        <w:rPr>
          <w:rFonts w:asciiTheme="minorEastAsia" w:hAnsiTheme="minorEastAsia" w:eastAsiaTheme="minorEastAsia"/>
          <w:color w:val="auto"/>
          <w:szCs w:val="21"/>
          <w:highlight w:val="none"/>
          <w:u w:val="single"/>
        </w:rPr>
        <w:t>724号）</w:t>
      </w:r>
      <w:r>
        <w:rPr>
          <w:rFonts w:hint="eastAsia" w:asciiTheme="minorEastAsia" w:hAnsiTheme="minorEastAsia" w:eastAsiaTheme="minorEastAsia"/>
          <w:color w:val="auto"/>
          <w:szCs w:val="21"/>
          <w:highlight w:val="none"/>
        </w:rPr>
        <w:t>及相关行业行政管理部门的要求，对项目现场农民工工资支付情况进行监督。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4.1.4.3监理人应履行的其他义务：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4.2 履约保证金</w:t>
      </w:r>
    </w:p>
    <w:p>
      <w:pPr>
        <w:spacing w:line="360" w:lineRule="auto"/>
        <w:ind w:firstLine="420" w:firstLineChars="200"/>
        <w:jc w:val="left"/>
        <w:rPr>
          <w:rFonts w:hint="eastAsia" w:ascii="宋体" w:hAnsi="宋体"/>
          <w:kern w:val="0"/>
          <w:szCs w:val="21"/>
          <w:lang w:eastAsia="zh-CN"/>
        </w:rPr>
      </w:pPr>
      <w:r>
        <w:rPr>
          <w:rFonts w:hint="eastAsia" w:asciiTheme="minorEastAsia" w:hAnsiTheme="minorEastAsia" w:eastAsiaTheme="minorEastAsia"/>
          <w:color w:val="auto"/>
          <w:szCs w:val="21"/>
          <w:highlight w:val="none"/>
        </w:rPr>
        <w:t>4.2.1履约保证金形式：现金或</w:t>
      </w:r>
      <w:r>
        <w:rPr>
          <w:rFonts w:hint="eastAsia" w:asciiTheme="minorEastAsia" w:hAnsiTheme="minorEastAsia" w:eastAsiaTheme="minorEastAsia"/>
          <w:color w:val="auto"/>
          <w:szCs w:val="21"/>
          <w:highlight w:val="none"/>
          <w:lang w:val="en-US" w:eastAsia="zh-CN"/>
        </w:rPr>
        <w:t>履约</w:t>
      </w:r>
      <w:r>
        <w:rPr>
          <w:rFonts w:hint="eastAsia" w:asciiTheme="minorEastAsia" w:hAnsiTheme="minorEastAsia" w:eastAsiaTheme="minorEastAsia"/>
          <w:color w:val="auto"/>
          <w:szCs w:val="21"/>
          <w:highlight w:val="none"/>
        </w:rPr>
        <w:t>保函或现金+</w:t>
      </w:r>
      <w:r>
        <w:rPr>
          <w:rFonts w:hint="eastAsia" w:asciiTheme="minorEastAsia" w:hAnsiTheme="minorEastAsia" w:eastAsiaTheme="minorEastAsia"/>
          <w:color w:val="auto"/>
          <w:szCs w:val="21"/>
          <w:highlight w:val="none"/>
          <w:lang w:val="en-US" w:eastAsia="zh-CN"/>
        </w:rPr>
        <w:t>履约</w:t>
      </w:r>
      <w:r>
        <w:rPr>
          <w:rFonts w:hint="eastAsia" w:asciiTheme="minorEastAsia" w:hAnsiTheme="minorEastAsia" w:eastAsiaTheme="minorEastAsia"/>
          <w:color w:val="auto"/>
          <w:szCs w:val="21"/>
          <w:highlight w:val="none"/>
        </w:rPr>
        <w:t>保函的组合</w:t>
      </w:r>
      <w:r>
        <w:rPr>
          <w:rFonts w:hint="eastAsia" w:ascii="宋体" w:hAnsi="宋体"/>
          <w:szCs w:val="21"/>
          <w:lang w:eastAsia="zh-CN"/>
        </w:rPr>
        <w:t>，</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szCs w:val="21"/>
          <w:lang w:eastAsia="zh-CN"/>
        </w:rPr>
        <w:t>，</w:t>
      </w:r>
      <w:r>
        <w:rPr>
          <w:rFonts w:hint="eastAsia" w:ascii="宋体" w:hAnsi="宋体"/>
          <w:szCs w:val="21"/>
          <w:lang w:val="en-US" w:eastAsia="zh-CN"/>
        </w:rPr>
        <w:t>其示范文本详见合同附件</w:t>
      </w:r>
      <w:r>
        <w:rPr>
          <w:rFonts w:hint="eastAsia" w:ascii="宋体" w:hAnsi="宋体"/>
          <w:szCs w:val="21"/>
          <w:lang w:eastAsia="zh-CN"/>
        </w:rPr>
        <w:t>。</w:t>
      </w:r>
      <w:r>
        <w:rPr>
          <w:rFonts w:hint="eastAsia" w:ascii="宋体" w:hAnsi="宋体"/>
          <w:kern w:val="0"/>
          <w:szCs w:val="21"/>
          <w:lang w:val="en-US" w:eastAsia="zh-CN"/>
        </w:rPr>
        <w:t>承包人提交的履约保函应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kern w:val="0"/>
          <w:szCs w:val="21"/>
          <w:lang w:eastAsia="zh-CN"/>
        </w:rPr>
        <w:t>。</w:t>
      </w:r>
      <w:r>
        <w:rPr>
          <w:rFonts w:hint="eastAsia" w:ascii="宋体" w:hAnsi="宋体"/>
          <w:szCs w:val="21"/>
          <w:lang w:val="en-US" w:eastAsia="zh-CN"/>
        </w:rPr>
        <w:t>承包人若采用现金提交履约担保的，</w:t>
      </w:r>
      <w:r>
        <w:rPr>
          <w:rFonts w:hint="eastAsia" w:ascii="宋体" w:hAnsi="宋体"/>
          <w:szCs w:val="21"/>
        </w:rPr>
        <w:t>允许使用符合</w:t>
      </w:r>
      <w:r>
        <w:rPr>
          <w:rFonts w:hint="eastAsia" w:ascii="宋体" w:hAnsi="宋体"/>
          <w:szCs w:val="21"/>
          <w:lang w:eastAsia="zh-CN"/>
        </w:rPr>
        <w:t>《关于在全市工程建设领域全面推行工程保函工作的通知》（</w:t>
      </w:r>
      <w:r>
        <w:rPr>
          <w:rFonts w:hint="eastAsia" w:ascii="宋体" w:hAnsi="宋体"/>
          <w:szCs w:val="21"/>
          <w:lang w:val="en-US" w:eastAsia="zh-CN"/>
        </w:rPr>
        <w:t>渝公管发〔2022〕25号）、</w:t>
      </w:r>
      <w:r>
        <w:rPr>
          <w:rFonts w:hint="eastAsia" w:ascii="宋体" w:hAnsi="宋体"/>
          <w:szCs w:val="21"/>
          <w:lang w:eastAsia="zh-CN"/>
        </w:rPr>
        <w:t>《关于进一步规范工程建设领域工程保函示范文本的通知》（</w:t>
      </w:r>
      <w:r>
        <w:rPr>
          <w:rFonts w:hint="eastAsia" w:ascii="宋体" w:hAnsi="宋体"/>
          <w:szCs w:val="21"/>
          <w:lang w:val="en-US" w:eastAsia="zh-CN"/>
        </w:rPr>
        <w:t>渝公管发〔2022〕26号）</w:t>
      </w:r>
      <w:r>
        <w:rPr>
          <w:rFonts w:hint="eastAsia" w:ascii="宋体" w:hAnsi="宋体"/>
          <w:szCs w:val="21"/>
        </w:rPr>
        <w:t>要求的</w:t>
      </w:r>
      <w:r>
        <w:rPr>
          <w:rFonts w:hint="eastAsia" w:ascii="宋体" w:hAnsi="宋体"/>
          <w:szCs w:val="21"/>
          <w:lang w:eastAsia="zh-CN"/>
        </w:rPr>
        <w:t>履约</w:t>
      </w:r>
      <w:r>
        <w:rPr>
          <w:rFonts w:hint="eastAsia" w:ascii="宋体" w:hAnsi="宋体"/>
          <w:szCs w:val="21"/>
        </w:rPr>
        <w:t>保函置换</w:t>
      </w:r>
      <w:r>
        <w:rPr>
          <w:rFonts w:hint="eastAsia" w:ascii="宋体" w:hAnsi="宋体"/>
          <w:szCs w:val="21"/>
          <w:lang w:val="en-US"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2</w:t>
      </w:r>
      <w:r>
        <w:rPr>
          <w:rFonts w:hint="eastAsia" w:ascii="宋体" w:hAnsi="宋体"/>
          <w:kern w:val="0"/>
          <w:szCs w:val="21"/>
          <w:lang w:val="en-US" w:eastAsia="zh-CN"/>
        </w:rPr>
        <w:t>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承包人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履约保函为纸质保函的，纸质保函应注明在</w:t>
      </w:r>
      <w:r>
        <w:rPr>
          <w:rFonts w:hint="eastAsia" w:ascii="宋体" w:hAnsi="宋体"/>
          <w:kern w:val="0"/>
          <w:szCs w:val="21"/>
        </w:rPr>
        <w:t>重庆市辖区范围内的核验地址和核验方式</w:t>
      </w:r>
      <w:r>
        <w:rPr>
          <w:rFonts w:hint="eastAsia" w:ascii="宋体" w:hAnsi="宋体"/>
          <w:kern w:val="0"/>
          <w:szCs w:val="21"/>
          <w:lang w:eastAsia="zh-CN"/>
        </w:rPr>
        <w:t>，</w:t>
      </w:r>
      <w:r>
        <w:rPr>
          <w:rFonts w:hint="eastAsia" w:ascii="宋体" w:hAnsi="宋体"/>
          <w:kern w:val="0"/>
          <w:szCs w:val="21"/>
          <w:lang w:val="en-US" w:eastAsia="zh-CN"/>
        </w:rPr>
        <w:t>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承包人对所提交的履约保函的真实性、合法性、有效性负责。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3</w:t>
      </w:r>
      <w:r>
        <w:rPr>
          <w:rFonts w:hint="eastAsia" w:asciiTheme="minorEastAsia" w:hAnsiTheme="minorEastAsia" w:eastAsiaTheme="minorEastAsia"/>
          <w:color w:val="auto"/>
          <w:szCs w:val="21"/>
          <w:highlight w:val="none"/>
        </w:rPr>
        <w:t>履约保证金的金额：</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4</w:t>
      </w:r>
      <w:r>
        <w:rPr>
          <w:rFonts w:hint="eastAsia" w:asciiTheme="minorEastAsia" w:hAnsiTheme="minorEastAsia" w:eastAsiaTheme="minorEastAsia"/>
          <w:color w:val="auto"/>
          <w:szCs w:val="21"/>
          <w:highlight w:val="none"/>
        </w:rPr>
        <w:t>履约保证金的提交时间：</w:t>
      </w:r>
      <w:r>
        <w:rPr>
          <w:rFonts w:hint="eastAsia" w:asciiTheme="minorEastAsia" w:hAnsiTheme="minorEastAsia" w:eastAsiaTheme="minorEastAsia"/>
          <w:color w:val="auto"/>
          <w:szCs w:val="21"/>
          <w:highlight w:val="none"/>
          <w:u w:val="single"/>
        </w:rPr>
        <w:t>在合同签订前，监理人按规定金额向委托人提交履约保证金。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5</w:t>
      </w:r>
      <w:r>
        <w:rPr>
          <w:rFonts w:hint="eastAsia" w:asciiTheme="minorEastAsia" w:hAnsiTheme="minorEastAsia" w:eastAsiaTheme="minorEastAsia"/>
          <w:color w:val="auto"/>
          <w:szCs w:val="21"/>
          <w:highlight w:val="none"/>
        </w:rPr>
        <w:t>履约保证金的期限：</w:t>
      </w:r>
      <w:r>
        <w:rPr>
          <w:rFonts w:hint="eastAsia" w:asciiTheme="minorEastAsia" w:hAnsiTheme="minorEastAsia" w:eastAsiaTheme="minorEastAsia"/>
          <w:color w:val="auto"/>
          <w:szCs w:val="21"/>
          <w:highlight w:val="none"/>
          <w:u w:val="single"/>
        </w:rPr>
        <w:t>自</w:t>
      </w:r>
      <w:r>
        <w:rPr>
          <w:rFonts w:hint="eastAsia" w:asciiTheme="minorEastAsia" w:hAnsiTheme="minorEastAsia" w:eastAsiaTheme="minorEastAsia"/>
          <w:color w:val="auto"/>
          <w:szCs w:val="21"/>
          <w:highlight w:val="none"/>
          <w:u w:val="single"/>
          <w:lang w:val="en-US" w:eastAsia="zh-CN"/>
        </w:rPr>
        <w:t>委托人的</w:t>
      </w:r>
      <w:r>
        <w:rPr>
          <w:rFonts w:hint="eastAsia" w:asciiTheme="minorEastAsia" w:hAnsiTheme="minorEastAsia" w:eastAsiaTheme="minorEastAsia"/>
          <w:color w:val="auto"/>
          <w:szCs w:val="21"/>
          <w:highlight w:val="none"/>
          <w:u w:val="single"/>
        </w:rPr>
        <w:t>法定代表人（或其委托代理人）</w:t>
      </w:r>
      <w:r>
        <w:rPr>
          <w:rFonts w:hint="eastAsia" w:asciiTheme="minorEastAsia" w:hAnsiTheme="minorEastAsia" w:eastAsiaTheme="minorEastAsia"/>
          <w:color w:val="auto"/>
          <w:szCs w:val="21"/>
          <w:highlight w:val="none"/>
          <w:u w:val="single"/>
          <w:lang w:val="en-US" w:eastAsia="zh-CN"/>
        </w:rPr>
        <w:t>签名</w:t>
      </w:r>
      <w:r>
        <w:rPr>
          <w:rFonts w:hint="eastAsia" w:asciiTheme="minorEastAsia" w:hAnsiTheme="minorEastAsia" w:eastAsiaTheme="minorEastAsia"/>
          <w:color w:val="auto"/>
          <w:szCs w:val="21"/>
          <w:highlight w:val="none"/>
          <w:u w:val="single"/>
        </w:rPr>
        <w:t>并加盖</w:t>
      </w:r>
      <w:r>
        <w:rPr>
          <w:rFonts w:hint="eastAsia" w:asciiTheme="minorEastAsia" w:hAnsiTheme="minorEastAsia" w:eastAsiaTheme="minorEastAsia"/>
          <w:color w:val="auto"/>
          <w:szCs w:val="21"/>
          <w:highlight w:val="none"/>
          <w:u w:val="single"/>
          <w:lang w:val="en-US" w:eastAsia="zh-CN"/>
        </w:rPr>
        <w:t>单位法人章</w:t>
      </w:r>
      <w:r>
        <w:rPr>
          <w:rFonts w:hint="eastAsia" w:asciiTheme="minorEastAsia" w:hAnsiTheme="minorEastAsia" w:eastAsiaTheme="minorEastAsia"/>
          <w:color w:val="auto"/>
          <w:szCs w:val="21"/>
          <w:highlight w:val="none"/>
          <w:u w:val="single"/>
        </w:rPr>
        <w:t>之日起至进入缺陷责任期之日起7天内止。</w:t>
      </w:r>
    </w:p>
    <w:p>
      <w:pPr>
        <w:tabs>
          <w:tab w:val="left" w:pos="1134"/>
        </w:tabs>
        <w:spacing w:line="360" w:lineRule="auto"/>
        <w:ind w:firstLine="420" w:firstLineChars="200"/>
        <w:jc w:val="left"/>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6</w:t>
      </w:r>
      <w:r>
        <w:rPr>
          <w:rFonts w:hint="eastAsia" w:asciiTheme="minorEastAsia" w:hAnsiTheme="minorEastAsia" w:eastAsiaTheme="minorEastAsia"/>
          <w:color w:val="auto"/>
          <w:szCs w:val="21"/>
          <w:highlight w:val="none"/>
        </w:rPr>
        <w:t>履约保证金的退还时间：</w:t>
      </w:r>
      <w:r>
        <w:rPr>
          <w:rFonts w:hint="eastAsia" w:asciiTheme="minorEastAsia" w:hAnsiTheme="minorEastAsia" w:eastAsiaTheme="minorEastAsia"/>
          <w:color w:val="auto"/>
          <w:szCs w:val="21"/>
          <w:highlight w:val="none"/>
          <w:u w:val="single"/>
        </w:rPr>
        <w:t>采用现金担保的，项目进入缺陷责任期之日起7天内退还；采用</w:t>
      </w:r>
      <w:r>
        <w:rPr>
          <w:rFonts w:hint="eastAsia" w:asciiTheme="minorEastAsia" w:hAnsiTheme="minorEastAsia" w:eastAsiaTheme="minorEastAsia"/>
          <w:color w:val="auto"/>
          <w:szCs w:val="21"/>
          <w:highlight w:val="none"/>
          <w:u w:val="single"/>
          <w:lang w:val="en-US" w:eastAsia="zh-CN"/>
        </w:rPr>
        <w:t>履约</w:t>
      </w:r>
      <w:r>
        <w:rPr>
          <w:rFonts w:hint="eastAsia" w:asciiTheme="minorEastAsia" w:hAnsiTheme="minorEastAsia" w:eastAsiaTheme="minorEastAsia"/>
          <w:color w:val="auto"/>
          <w:szCs w:val="21"/>
          <w:highlight w:val="none"/>
          <w:u w:val="single"/>
        </w:rPr>
        <w:t>保函的，项目进入缺陷责任期之日起7天内退还</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4.2.</w:t>
      </w:r>
      <w:r>
        <w:rPr>
          <w:rFonts w:hint="eastAsia" w:asciiTheme="minorEastAsia" w:hAnsiTheme="minorEastAsia" w:eastAsiaTheme="minorEastAsia"/>
          <w:color w:val="auto"/>
          <w:szCs w:val="21"/>
          <w:highlight w:val="none"/>
          <w:lang w:val="en-US" w:eastAsia="zh-CN"/>
        </w:rPr>
        <w:t>7</w:t>
      </w:r>
      <w:r>
        <w:rPr>
          <w:rFonts w:hint="eastAsia" w:asciiTheme="minorEastAsia" w:hAnsiTheme="minorEastAsia" w:eastAsiaTheme="minorEastAsia"/>
          <w:color w:val="auto"/>
          <w:szCs w:val="21"/>
          <w:highlight w:val="none"/>
        </w:rPr>
        <w:t xml:space="preserve"> 履约保证金保函格式见附件二。</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4.4 总监理工程师</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4.4.1监理人应按合同协议书的约定指派总监理工程师，并在约定的期限内到职，除本合同第4.5.1.3目、4.5.1.4目及4.6款规定情形外，总监理工程师不允许更换。监理人更换总监理工程师应事先征得委托人同意，并应在更换14天前将拟更换的总监理工程师的姓名和详细资料提交委托人。总监理工程师委任书格式见附件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4.4.4 总监理工程师可以授权其下属人员履行其职责的范围：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书面通知委托人和承包人被授权人员的姓名和授权范围的时间：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4.5 监理人员的管理</w:t>
      </w:r>
    </w:p>
    <w:p>
      <w:pPr>
        <w:spacing w:line="360" w:lineRule="auto"/>
        <w:ind w:firstLine="420" w:firstLineChars="200"/>
        <w:rPr>
          <w:rFonts w:cs="宋体"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4.5.1.1项目监理机构人员应与投标承诺人员（适用于招标工程）或监理与相关服务建议书承诺人员（适用于非招标工程）一致，监理人派驻监理项目机构的所有监理人员应按工程进度及《监理规划》中人员进出场表的要求常驻现场，并保持稳定。监理人自合同签订之日起至完成合同约定监理工作之日止，不得擅自更换和撤离项目监理机构人员。派驻本项目监理人员一览表格式见附件四。</w:t>
      </w:r>
    </w:p>
    <w:p>
      <w:pPr>
        <w:spacing w:line="360" w:lineRule="auto"/>
        <w:ind w:firstLine="420" w:firstLineChars="200"/>
        <w:rPr>
          <w:rFonts w:asciiTheme="minorEastAsia" w:hAnsiTheme="minorEastAsia" w:eastAsiaTheme="minorEastAsia"/>
          <w:color w:val="auto"/>
          <w:szCs w:val="21"/>
          <w:highlight w:val="none"/>
        </w:rPr>
      </w:pPr>
      <w:r>
        <w:rPr>
          <w:rFonts w:hint="eastAsia" w:cs="宋体" w:asciiTheme="minorEastAsia" w:hAnsiTheme="minorEastAsia" w:eastAsiaTheme="minorEastAsia"/>
          <w:color w:val="auto"/>
          <w:kern w:val="0"/>
          <w:szCs w:val="21"/>
          <w:highlight w:val="none"/>
        </w:rPr>
        <w:t>4.5.1.2</w:t>
      </w:r>
      <w:r>
        <w:rPr>
          <w:rFonts w:hint="eastAsia" w:asciiTheme="minorEastAsia" w:hAnsiTheme="minorEastAsia" w:eastAsiaTheme="minorEastAsia"/>
          <w:color w:val="auto"/>
          <w:kern w:val="0"/>
          <w:szCs w:val="21"/>
          <w:highlight w:val="none"/>
        </w:rPr>
        <w:t>更换监理人员的，应取得委托人同意，继任人员的从业资格等级不低于更换前人员的从业资格等级，并应符合招标文件要求，还须到原备案机构办理人员变更备案。</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4.5.1.3监理人可以更换项目监理机构人员的情形：</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（1）项目监理机构人员死亡、失踪、按《职工非因工伤残或因病丧失劳动能力程度鉴定标准（试行）》规定鉴定为完全丧失劳动能力和大部分丧失劳动能力等；</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（2）非监理人原因，工程项目延期开工或停工时间达</w:t>
      </w:r>
      <w:r>
        <w:rPr>
          <w:rFonts w:hint="eastAsia" w:asciiTheme="minorEastAsia" w:hAnsiTheme="minorEastAsia" w:eastAsiaTheme="minorEastAsia"/>
          <w:color w:val="auto"/>
          <w:szCs w:val="21"/>
          <w:highlight w:val="none"/>
          <w:u w:val="single"/>
        </w:rPr>
        <w:t>三个</w:t>
      </w:r>
      <w:r>
        <w:rPr>
          <w:rFonts w:hint="eastAsia" w:asciiTheme="minorEastAsia" w:hAnsiTheme="minorEastAsia" w:eastAsiaTheme="minorEastAsia"/>
          <w:color w:val="auto"/>
          <w:szCs w:val="21"/>
          <w:highlight w:val="none"/>
        </w:rPr>
        <w:t>月以上的；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（3）非监理人原因，建设工程超过施工合同</w:t>
      </w:r>
      <w:r>
        <w:rPr>
          <w:rFonts w:hint="eastAsia" w:asciiTheme="minorEastAsia" w:hAnsiTheme="minorEastAsia" w:eastAsiaTheme="minorEastAsia"/>
          <w:color w:val="auto"/>
          <w:szCs w:val="21"/>
          <w:highlight w:val="none"/>
          <w:lang w:val="en-US" w:eastAsia="zh-CN"/>
        </w:rPr>
        <w:t>计划</w:t>
      </w:r>
      <w:r>
        <w:rPr>
          <w:rFonts w:hint="eastAsia" w:asciiTheme="minorEastAsia" w:hAnsiTheme="minorEastAsia" w:eastAsiaTheme="minorEastAsia"/>
          <w:color w:val="auto"/>
          <w:szCs w:val="21"/>
          <w:highlight w:val="none"/>
        </w:rPr>
        <w:t>工期达</w:t>
      </w:r>
      <w:r>
        <w:rPr>
          <w:rFonts w:hint="eastAsia" w:asciiTheme="minorEastAsia" w:hAnsiTheme="minorEastAsia" w:eastAsiaTheme="minorEastAsia"/>
          <w:color w:val="auto"/>
          <w:szCs w:val="21"/>
          <w:highlight w:val="none"/>
          <w:u w:val="single"/>
        </w:rPr>
        <w:t>三个</w:t>
      </w:r>
      <w:r>
        <w:rPr>
          <w:rFonts w:hint="eastAsia" w:asciiTheme="minorEastAsia" w:hAnsiTheme="minorEastAsia" w:eastAsiaTheme="minorEastAsia"/>
          <w:color w:val="auto"/>
          <w:szCs w:val="21"/>
          <w:highlight w:val="none"/>
        </w:rPr>
        <w:t>月以上的。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4.5.1.4监理人应当及时更换有下列情形之一的项目监理机构人员：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（1）严重过失行为的；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（2）有违法行为不能履行职责的；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（3）涉嫌犯罪的；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（4）不能胜任岗位职责的；</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（5）严重违反职业道德的</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（6）其他：</w:t>
      </w:r>
      <w:r>
        <w:rPr>
          <w:rFonts w:hint="eastAsia" w:asciiTheme="minorEastAsia" w:hAnsiTheme="minorEastAsia" w:eastAsiaTheme="minorEastAsia"/>
          <w:color w:val="auto"/>
          <w:szCs w:val="21"/>
          <w:highlight w:val="none"/>
          <w:u w:val="single"/>
        </w:rPr>
        <w:t>劳动（劳务）合同关系解除</w:t>
      </w:r>
      <w:r>
        <w:rPr>
          <w:rFonts w:hint="eastAsia" w:asciiTheme="minorEastAsia" w:hAnsiTheme="minorEastAsia" w:eastAsiaTheme="minorEastAsia"/>
          <w:color w:val="auto"/>
          <w:szCs w:val="21"/>
          <w:highlight w:val="none"/>
          <w:u w:val="single"/>
          <w:lang w:eastAsia="zh-CN"/>
        </w:rPr>
        <w:t>等</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4.5.1.5监理人更换项目监理机构人员应事先征得委托人同意，并应在更换 14 天前将继任人员的姓名和详细资料提交委托人。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4.5.2主要监理人员包括</w:t>
      </w:r>
      <w:r>
        <w:rPr>
          <w:rFonts w:hint="eastAsia" w:asciiTheme="minorEastAsia" w:hAnsiTheme="minorEastAsia" w:eastAsiaTheme="minorEastAsia"/>
          <w:color w:val="auto"/>
          <w:szCs w:val="21"/>
          <w:highlight w:val="none"/>
          <w:u w:val="single"/>
        </w:rPr>
        <w:t>总监理工程师、专业监理工程师等</w:t>
      </w:r>
      <w:r>
        <w:rPr>
          <w:rFonts w:hint="eastAsia" w:asciiTheme="minorEastAsia" w:hAnsiTheme="minorEastAsia" w:eastAsiaTheme="minorEastAsia"/>
          <w:color w:val="auto"/>
          <w:szCs w:val="21"/>
          <w:highlight w:val="none"/>
        </w:rPr>
        <w:t>；其他人员包括</w:t>
      </w:r>
      <w:r>
        <w:rPr>
          <w:rFonts w:hint="eastAsia" w:asciiTheme="minorEastAsia" w:hAnsiTheme="minorEastAsia" w:eastAsiaTheme="minorEastAsia"/>
          <w:color w:val="auto"/>
          <w:szCs w:val="21"/>
          <w:highlight w:val="none"/>
          <w:u w:val="single"/>
        </w:rPr>
        <w:t xml:space="preserve">各专业的监理员、资料员、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4.5.3监理人应保证其</w:t>
      </w:r>
      <w:r>
        <w:rPr>
          <w:rFonts w:hint="eastAsia" w:cs="宋体" w:asciiTheme="minorEastAsia" w:hAnsiTheme="minorEastAsia" w:eastAsiaTheme="minorEastAsia"/>
          <w:color w:val="auto"/>
          <w:kern w:val="0"/>
          <w:szCs w:val="21"/>
          <w:highlight w:val="none"/>
        </w:rPr>
        <w:t>总监理工程师每月在岗不少于</w:t>
      </w:r>
      <w:r>
        <w:rPr>
          <w:rFonts w:hint="eastAsia" w:cs="宋体" w:asciiTheme="minorEastAsia" w:hAnsiTheme="minorEastAsia" w:eastAsiaTheme="minorEastAsia"/>
          <w:color w:val="auto"/>
          <w:kern w:val="0"/>
          <w:szCs w:val="21"/>
          <w:highlight w:val="none"/>
          <w:u w:val="single"/>
        </w:rPr>
        <w:t>8</w:t>
      </w:r>
      <w:r>
        <w:rPr>
          <w:rFonts w:hint="eastAsia" w:cs="宋体" w:asciiTheme="minorEastAsia" w:hAnsiTheme="minorEastAsia" w:eastAsiaTheme="minorEastAsia"/>
          <w:color w:val="auto"/>
          <w:kern w:val="0"/>
          <w:szCs w:val="21"/>
          <w:highlight w:val="none"/>
        </w:rPr>
        <w:t>天。除总监理工程师和辅助专业监理工程师外其他主要监理人员每月在岗不少于</w:t>
      </w:r>
      <w:r>
        <w:rPr>
          <w:rFonts w:hint="eastAsia" w:cs="宋体" w:asciiTheme="minorEastAsia" w:hAnsiTheme="minorEastAsia" w:eastAsiaTheme="minorEastAsia"/>
          <w:color w:val="auto"/>
          <w:kern w:val="0"/>
          <w:szCs w:val="21"/>
          <w:highlight w:val="none"/>
          <w:u w:val="single"/>
        </w:rPr>
        <w:t>22</w:t>
      </w:r>
      <w:r>
        <w:rPr>
          <w:rFonts w:hint="eastAsia" w:cs="宋体" w:asciiTheme="minorEastAsia" w:hAnsiTheme="minorEastAsia" w:eastAsiaTheme="minorEastAsia"/>
          <w:color w:val="auto"/>
          <w:kern w:val="0"/>
          <w:szCs w:val="21"/>
          <w:highlight w:val="none"/>
        </w:rPr>
        <w:t>天。</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4.6 撤换总监理工程师和其他人员</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监理人应对其总监理工程师和其他人员进行有效管理。委托人要求撤换不能胜任本职工作、行为不端或玩忽职守的总监理工程师和其他人员的，监理人应予以撤换。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委托人要求监理人撤换项目监理机构人员的情形：</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（1）经委托人或行政管理部门查实不履行岗位职责或存在工作失误，要求撤换的；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（2）项目监理机构人员不能胜任工作，被委托人或行政管理部门责令撤换的；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（3）因违法违规行为，不能继续担任现场监理工作的；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（4）其他：</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bookmarkStart w:id="723" w:name="_Toc531820323"/>
      <w:bookmarkStart w:id="724" w:name="_Toc32075"/>
    </w:p>
    <w:p>
      <w:pPr>
        <w:pStyle w:val="5"/>
        <w:spacing w:before="0" w:after="0" w:line="360" w:lineRule="auto"/>
        <w:ind w:firstLine="138"/>
        <w:rPr>
          <w:rFonts w:asciiTheme="minorEastAsia" w:hAnsiTheme="minorEastAsia" w:eastAsiaTheme="minorEastAsia"/>
          <w:b/>
          <w:color w:val="auto"/>
          <w:szCs w:val="28"/>
          <w:highlight w:val="none"/>
        </w:rPr>
      </w:pPr>
      <w:bookmarkStart w:id="725" w:name="_Toc26090"/>
      <w:bookmarkStart w:id="726" w:name="_Toc28573"/>
      <w:bookmarkStart w:id="727" w:name="_Toc536778408"/>
      <w:bookmarkStart w:id="728" w:name="_Toc25507"/>
      <w:r>
        <w:rPr>
          <w:rFonts w:hint="eastAsia" w:asciiTheme="minorEastAsia" w:hAnsiTheme="minorEastAsia" w:eastAsiaTheme="minorEastAsia"/>
          <w:b/>
          <w:color w:val="auto"/>
          <w:szCs w:val="28"/>
          <w:highlight w:val="none"/>
        </w:rPr>
        <w:t>5.监理要求</w:t>
      </w:r>
      <w:bookmarkEnd w:id="723"/>
      <w:bookmarkEnd w:id="724"/>
      <w:bookmarkEnd w:id="725"/>
      <w:bookmarkEnd w:id="726"/>
      <w:bookmarkEnd w:id="727"/>
      <w:bookmarkEnd w:id="728"/>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5.1 监理范围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5.1.2 工程范围：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5.1.3 阶段范围：</w:t>
      </w:r>
      <w:r>
        <w:rPr>
          <w:rFonts w:hint="eastAsia" w:asciiTheme="minorEastAsia" w:hAnsiTheme="minorEastAsia" w:eastAsiaTheme="minorEastAsia"/>
          <w:color w:val="auto"/>
          <w:szCs w:val="21"/>
          <w:highlight w:val="none"/>
          <w:u w:val="single"/>
        </w:rPr>
        <w:t>（勘察阶段、设计阶段、施工准备阶段、施工阶段、验收与缺陷责任期阶段中的一个或者多个阶段）</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5.1.4 工作范围：</w:t>
      </w:r>
      <w:r>
        <w:rPr>
          <w:rFonts w:hint="eastAsia" w:asciiTheme="minorEastAsia" w:hAnsiTheme="minorEastAsia" w:eastAsiaTheme="minorEastAsia"/>
          <w:color w:val="auto"/>
          <w:szCs w:val="21"/>
          <w:highlight w:val="none"/>
          <w:u w:val="single"/>
        </w:rPr>
        <w:t>包括监理工作中的质量控制、进度控制、造价控制、合同管理、信息管理，对工程建设相关方的关系进行协调，履行建设工程安全生产管理</w:t>
      </w:r>
      <w:r>
        <w:rPr>
          <w:rFonts w:hint="default" w:asciiTheme="minorEastAsia" w:hAnsiTheme="minorEastAsia" w:eastAsiaTheme="minorEastAsia"/>
          <w:color w:val="auto"/>
          <w:szCs w:val="21"/>
          <w:highlight w:val="none"/>
          <w:u w:val="single"/>
          <w:lang w:val="en-US"/>
        </w:rPr>
        <w:t>法定</w:t>
      </w:r>
      <w:r>
        <w:rPr>
          <w:rFonts w:hint="eastAsia" w:asciiTheme="minorEastAsia" w:hAnsiTheme="minorEastAsia" w:eastAsiaTheme="minorEastAsia"/>
          <w:color w:val="auto"/>
          <w:szCs w:val="21"/>
          <w:highlight w:val="none"/>
          <w:u w:val="single"/>
          <w:lang w:val="en-US" w:eastAsia="zh-CN"/>
        </w:rPr>
        <w:t>的监理</w:t>
      </w:r>
      <w:r>
        <w:rPr>
          <w:rFonts w:hint="eastAsia" w:asciiTheme="minorEastAsia" w:hAnsiTheme="minorEastAsia" w:eastAsiaTheme="minorEastAsia"/>
          <w:color w:val="auto"/>
          <w:szCs w:val="21"/>
          <w:highlight w:val="none"/>
          <w:u w:val="single"/>
        </w:rPr>
        <w:t>职责；还包括</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缺陷责任期内定期回访，调查和确认缺陷原因及责任，检查缺陷修复质量；</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委托人要求监理人进行的材料和设备检查；</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3</w:t>
      </w:r>
      <w:r>
        <w:rPr>
          <w:rFonts w:hint="eastAsia" w:asciiTheme="minorEastAsia" w:hAnsiTheme="minorEastAsia" w:eastAsiaTheme="minorEastAsia"/>
          <w:color w:val="auto"/>
          <w:szCs w:val="21"/>
          <w:highlight w:val="none"/>
        </w:rPr>
        <w:t>）其他：</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5.2 监理依据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本工程的监理依据如下：</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（1）适用的法律、行政法规及部门规章：</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《中华人民共和国建筑法》；</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u w:val="single"/>
        </w:rPr>
        <w:t>《中华人民共和国安全生产法》；</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3）</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中华人民共和国环境保护法</w:t>
      </w:r>
      <w:r>
        <w:rPr>
          <w:rFonts w:hint="eastAsia"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w:t>
      </w:r>
      <w:r>
        <w:rPr>
          <w:rFonts w:hint="eastAsia" w:asciiTheme="minorEastAsia" w:hAnsiTheme="minorEastAsia" w:eastAsiaTheme="minorEastAsia"/>
          <w:color w:val="auto"/>
          <w:szCs w:val="21"/>
          <w:highlight w:val="none"/>
          <w:u w:val="single"/>
        </w:rPr>
        <w:t>《建设工程质量管理条例》；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5）</w:t>
      </w:r>
      <w:r>
        <w:rPr>
          <w:rFonts w:hint="eastAsia" w:asciiTheme="minorEastAsia" w:hAnsiTheme="minorEastAsia" w:eastAsiaTheme="minorEastAsia"/>
          <w:color w:val="auto"/>
          <w:szCs w:val="21"/>
          <w:highlight w:val="none"/>
          <w:u w:val="single"/>
        </w:rPr>
        <w:t>《工程建设标准强制性条文》；</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6）</w:t>
      </w:r>
      <w:r>
        <w:rPr>
          <w:rFonts w:hint="eastAsia" w:asciiTheme="minorEastAsia" w:hAnsiTheme="minorEastAsia" w:eastAsiaTheme="minorEastAsia"/>
          <w:color w:val="auto"/>
          <w:szCs w:val="21"/>
          <w:highlight w:val="none"/>
          <w:u w:val="single"/>
        </w:rPr>
        <w:t>《建筑工程安全生产管理条例》；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lang w:val="en-US" w:eastAsia="zh-CN"/>
        </w:rPr>
        <w:t>7</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其他有关工程建设和安全生产的法律法规及规章；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（2）与工程有关的现行规范、标准、规程：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u w:val="single"/>
        </w:rPr>
        <w:t>国家和重庆市地方现行建设工程勘察、设计、施工、验收规范和规程；</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2）</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（3）工程勘察文件、设计文件、工程范围内的图纸及说明文件（含工程变更）及其他文件；</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（4）本工程监理的委托合同及补充合同；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（5）委托人签订的代建合同（若有）、勘察、设计和施工承包合同（含分包合同文件、协议书及附件）、主要设备、材料采购合同等；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（6）合同履行中与监理服务有关的来往函件；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（7）</w:t>
      </w:r>
      <w:r>
        <w:rPr>
          <w:rFonts w:hint="eastAsia" w:asciiTheme="minorEastAsia" w:hAnsiTheme="minorEastAsia" w:eastAsiaTheme="minorEastAsia"/>
          <w:color w:val="auto"/>
          <w:szCs w:val="21"/>
          <w:highlight w:val="none"/>
          <w:u w:val="single"/>
        </w:rPr>
        <w:t>其他适用的监理依据</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5.3 </w:t>
      </w:r>
      <w:r>
        <w:rPr>
          <w:rFonts w:hint="eastAsia" w:asciiTheme="minorEastAsia" w:hAnsiTheme="minorEastAsia" w:eastAsiaTheme="minorEastAsia"/>
          <w:b/>
          <w:color w:val="auto"/>
          <w:szCs w:val="21"/>
          <w:highlight w:val="none"/>
        </w:rPr>
        <w:t>监理内容</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除本合同通用条款5.3款约定的监理工作内容外，其他工作内容还包括：</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5.4 监理文件要求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5.4.3</w:t>
      </w:r>
      <w:r>
        <w:rPr>
          <w:rFonts w:asciiTheme="minorEastAsia" w:hAnsiTheme="minorEastAsia" w:eastAsiaTheme="minorEastAsia"/>
          <w:color w:val="auto"/>
          <w:szCs w:val="21"/>
          <w:highlight w:val="none"/>
        </w:rPr>
        <w:t>本工程监理文件</w:t>
      </w:r>
      <w:r>
        <w:rPr>
          <w:rFonts w:hint="eastAsia" w:asciiTheme="minorEastAsia" w:hAnsiTheme="minorEastAsia" w:eastAsiaTheme="minorEastAsia"/>
          <w:color w:val="auto"/>
          <w:szCs w:val="21"/>
          <w:highlight w:val="none"/>
        </w:rPr>
        <w:t>包括</w:t>
      </w:r>
      <w:r>
        <w:rPr>
          <w:rFonts w:hint="eastAsia" w:asciiTheme="minorEastAsia" w:hAnsiTheme="minorEastAsia" w:eastAsiaTheme="minorEastAsia"/>
          <w:color w:val="auto"/>
          <w:szCs w:val="21"/>
          <w:highlight w:val="none"/>
          <w:lang w:val="en-US" w:eastAsia="zh-CN"/>
        </w:rPr>
        <w:t>但不限于：</w:t>
      </w:r>
      <w:r>
        <w:rPr>
          <w:rFonts w:hint="eastAsia" w:asciiTheme="minorEastAsia" w:hAnsiTheme="minorEastAsia" w:eastAsiaTheme="minorEastAsia"/>
          <w:color w:val="auto"/>
          <w:szCs w:val="21"/>
          <w:highlight w:val="none"/>
          <w:u w:val="single"/>
        </w:rPr>
        <w:t>监理管理文件、质量监理文件、安全履责文件、费用与进度监理文件、合同事项管理文件，以及监理日志、巡视记录、旁站记录、监理月报、监理工作报告等其他监理文件和影像资料</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具体类别、编制要求、编制内容、提交时间和份数等</w:t>
      </w:r>
      <w:r>
        <w:rPr>
          <w:rFonts w:hint="eastAsia" w:asciiTheme="minorEastAsia" w:hAnsiTheme="minorEastAsia" w:eastAsiaTheme="minorEastAsia"/>
          <w:color w:val="auto"/>
          <w:szCs w:val="21"/>
          <w:highlight w:val="none"/>
        </w:rPr>
        <w:t>应满足相关行业</w:t>
      </w:r>
      <w:r>
        <w:rPr>
          <w:rFonts w:asciiTheme="minorEastAsia" w:hAnsiTheme="minorEastAsia" w:eastAsiaTheme="minorEastAsia"/>
          <w:color w:val="auto"/>
          <w:szCs w:val="21"/>
          <w:highlight w:val="none"/>
        </w:rPr>
        <w:t>监理规范</w:t>
      </w:r>
      <w:r>
        <w:rPr>
          <w:rFonts w:hint="eastAsia" w:asciiTheme="minorEastAsia" w:hAnsiTheme="minorEastAsia" w:eastAsiaTheme="minorEastAsia"/>
          <w:color w:val="auto"/>
          <w:szCs w:val="21"/>
          <w:highlight w:val="none"/>
        </w:rPr>
        <w:t>的规定</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须提交的文件、期限和份数见第1.6.1项。</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本条补充5.5～5.6款：</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 xml:space="preserve">5.5 </w:t>
      </w:r>
      <w:r>
        <w:rPr>
          <w:rFonts w:asciiTheme="minorEastAsia" w:hAnsiTheme="minorEastAsia" w:eastAsiaTheme="minorEastAsia"/>
          <w:b/>
          <w:color w:val="auto"/>
          <w:szCs w:val="21"/>
          <w:highlight w:val="none"/>
        </w:rPr>
        <w:t>委托人对监理人的授权</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5.5.1</w:t>
      </w:r>
      <w:r>
        <w:rPr>
          <w:rFonts w:asciiTheme="minorEastAsia" w:hAnsiTheme="minorEastAsia" w:eastAsiaTheme="minorEastAsia"/>
          <w:color w:val="auto"/>
          <w:szCs w:val="21"/>
          <w:highlight w:val="none"/>
        </w:rPr>
        <w:t>对监理人的授权</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委托人授予监理人有相关行业监理规范赋予的全部职责。</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5.5.2</w:t>
      </w:r>
      <w:r>
        <w:rPr>
          <w:rFonts w:asciiTheme="minorEastAsia" w:hAnsiTheme="minorEastAsia" w:eastAsiaTheme="minorEastAsia"/>
          <w:color w:val="auto"/>
          <w:szCs w:val="21"/>
          <w:highlight w:val="none"/>
        </w:rPr>
        <w:t>监理人有权要求承包人调换其人员的条件</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（1）</w:t>
      </w:r>
      <w:r>
        <w:rPr>
          <w:rFonts w:hint="eastAsia" w:asciiTheme="minorEastAsia" w:hAnsiTheme="minorEastAsia" w:eastAsiaTheme="minorEastAsia"/>
          <w:color w:val="auto"/>
          <w:kern w:val="0"/>
          <w:szCs w:val="21"/>
          <w:highlight w:val="none"/>
          <w:u w:val="single"/>
        </w:rPr>
        <w:t>不能到现场就职的管理人员；</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（2）</w:t>
      </w:r>
      <w:r>
        <w:rPr>
          <w:rFonts w:hint="eastAsia" w:asciiTheme="minorEastAsia" w:hAnsiTheme="minorEastAsia" w:eastAsiaTheme="minorEastAsia"/>
          <w:color w:val="auto"/>
          <w:kern w:val="0"/>
          <w:szCs w:val="21"/>
          <w:highlight w:val="none"/>
          <w:u w:val="single"/>
        </w:rPr>
        <w:t>履职能力不足</w:t>
      </w:r>
      <w:r>
        <w:rPr>
          <w:rFonts w:hint="eastAsia" w:asciiTheme="minorEastAsia" w:hAnsiTheme="minorEastAsia" w:eastAsiaTheme="minorEastAsia"/>
          <w:color w:val="auto"/>
          <w:kern w:val="0"/>
          <w:szCs w:val="21"/>
          <w:highlight w:val="none"/>
          <w:u w:val="single"/>
          <w:lang w:eastAsia="zh-CN"/>
        </w:rPr>
        <w:t>，</w:t>
      </w:r>
      <w:r>
        <w:rPr>
          <w:rFonts w:hint="eastAsia" w:asciiTheme="minorEastAsia" w:hAnsiTheme="minorEastAsia" w:eastAsiaTheme="minorEastAsia"/>
          <w:color w:val="auto"/>
          <w:kern w:val="0"/>
          <w:szCs w:val="21"/>
          <w:highlight w:val="none"/>
          <w:u w:val="single"/>
        </w:rPr>
        <w:t>不能胜任本职工作的人员；</w:t>
      </w:r>
    </w:p>
    <w:p>
      <w:pPr>
        <w:spacing w:line="360" w:lineRule="auto"/>
        <w:ind w:firstLine="420" w:firstLineChars="200"/>
        <w:rPr>
          <w:rFonts w:asciiTheme="minorEastAsia" w:hAnsiTheme="minorEastAsia" w:eastAsiaTheme="minorEastAsia"/>
          <w:color w:val="auto"/>
          <w:kern w:val="0"/>
          <w:szCs w:val="21"/>
          <w:highlight w:val="none"/>
          <w:u w:val="single"/>
        </w:rPr>
      </w:pPr>
      <w:r>
        <w:rPr>
          <w:rFonts w:hint="eastAsia" w:asciiTheme="minorEastAsia" w:hAnsiTheme="minorEastAsia" w:eastAsiaTheme="minorEastAsia"/>
          <w:color w:val="auto"/>
          <w:kern w:val="0"/>
          <w:szCs w:val="21"/>
          <w:highlight w:val="none"/>
        </w:rPr>
        <w:t>（3）</w:t>
      </w:r>
      <w:r>
        <w:rPr>
          <w:rFonts w:hint="eastAsia" w:asciiTheme="minorEastAsia" w:hAnsiTheme="minorEastAsia" w:eastAsiaTheme="minorEastAsia"/>
          <w:color w:val="auto"/>
          <w:kern w:val="0"/>
          <w:szCs w:val="21"/>
          <w:highlight w:val="none"/>
          <w:u w:val="single"/>
        </w:rPr>
        <w:t>不服从委托人或监理人管理的人员。</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5.6 监理服务目标</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监理人提供的监理服务，应当符合国家有关法律、法规和标准规范，满足合同约定的服务内容和质量等要求。</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质量控制目标：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造价控制目标：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进度控制目标：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合同管理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信息管理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协调管理</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val="en-US" w:eastAsia="zh-CN"/>
        </w:rPr>
        <w:t>安全生产履职：</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29" w:name="_Toc28899"/>
      <w:bookmarkStart w:id="730" w:name="_Toc20663"/>
      <w:bookmarkStart w:id="731" w:name="_Toc6114"/>
      <w:bookmarkStart w:id="732" w:name="_Toc24521"/>
      <w:bookmarkStart w:id="733" w:name="_Toc531820324"/>
      <w:bookmarkStart w:id="734" w:name="_Toc536778409"/>
      <w:r>
        <w:rPr>
          <w:rFonts w:hint="eastAsia" w:asciiTheme="minorEastAsia" w:hAnsiTheme="minorEastAsia" w:eastAsiaTheme="minorEastAsia"/>
          <w:b/>
          <w:color w:val="auto"/>
          <w:szCs w:val="28"/>
          <w:highlight w:val="none"/>
        </w:rPr>
        <w:t>6.开始监理和完成监理</w:t>
      </w:r>
      <w:bookmarkEnd w:id="729"/>
      <w:bookmarkEnd w:id="730"/>
      <w:bookmarkEnd w:id="731"/>
      <w:bookmarkEnd w:id="732"/>
      <w:bookmarkEnd w:id="733"/>
      <w:bookmarkEnd w:id="734"/>
    </w:p>
    <w:p>
      <w:pPr>
        <w:spacing w:line="360" w:lineRule="auto"/>
        <w:ind w:firstLine="421" w:firstLineChars="200"/>
        <w:rPr>
          <w:rFonts w:asciiTheme="minorEastAsia" w:hAnsiTheme="minorEastAsia" w:eastAsiaTheme="minorEastAsia"/>
          <w:b/>
          <w:color w:val="auto"/>
          <w:kern w:val="0"/>
          <w:szCs w:val="21"/>
          <w:highlight w:val="none"/>
        </w:rPr>
      </w:pPr>
      <w:r>
        <w:rPr>
          <w:rFonts w:hint="eastAsia" w:asciiTheme="minorEastAsia" w:hAnsiTheme="minorEastAsia" w:eastAsiaTheme="minorEastAsia"/>
          <w:b/>
          <w:color w:val="auto"/>
          <w:szCs w:val="21"/>
          <w:highlight w:val="none"/>
        </w:rPr>
        <w:t xml:space="preserve">6.1 </w:t>
      </w:r>
      <w:r>
        <w:rPr>
          <w:rFonts w:hint="eastAsia" w:asciiTheme="minorEastAsia" w:hAnsiTheme="minorEastAsia" w:eastAsiaTheme="minorEastAsia"/>
          <w:b/>
          <w:color w:val="auto"/>
          <w:kern w:val="0"/>
          <w:szCs w:val="21"/>
          <w:highlight w:val="none"/>
        </w:rPr>
        <w:t>开始监理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6.1.1 </w:t>
      </w:r>
      <w:r>
        <w:rPr>
          <w:rFonts w:hint="eastAsia" w:asciiTheme="minorEastAsia" w:hAnsiTheme="minorEastAsia" w:eastAsiaTheme="minorEastAsia"/>
          <w:color w:val="auto"/>
          <w:kern w:val="0"/>
          <w:szCs w:val="21"/>
          <w:highlight w:val="none"/>
        </w:rPr>
        <w:t>开始监理条件：</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具备开始监理条件后，委托人应提前 7 天向监理人发出开始监理通知。监理服务期限自开始监理通知中载明的开始监理日期起计算。</w:t>
      </w:r>
    </w:p>
    <w:p>
      <w:pPr>
        <w:spacing w:line="360" w:lineRule="auto"/>
        <w:ind w:firstLine="420" w:firstLineChars="200"/>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 xml:space="preserve">6.1.2 </w:t>
      </w:r>
      <w:r>
        <w:rPr>
          <w:rFonts w:hint="eastAsia" w:asciiTheme="minorEastAsia" w:hAnsiTheme="minorEastAsia" w:eastAsiaTheme="minorEastAsia"/>
          <w:color w:val="auto"/>
          <w:szCs w:val="21"/>
          <w:highlight w:val="none"/>
        </w:rPr>
        <w:t>因委托人原因造成合同签订之日起</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天内未能发出开始监理通知的，监理人有权提出价格调整要求，或者解除合同。委托人应当承担由此增加的费用和（或）周期延误。</w:t>
      </w:r>
    </w:p>
    <w:p>
      <w:pPr>
        <w:spacing w:line="360" w:lineRule="auto"/>
        <w:ind w:firstLine="421" w:firstLineChars="200"/>
        <w:rPr>
          <w:rFonts w:asciiTheme="minorEastAsia" w:hAnsiTheme="minorEastAsia" w:eastAsiaTheme="minorEastAsia"/>
          <w:b/>
          <w:color w:val="auto"/>
          <w:kern w:val="0"/>
          <w:szCs w:val="21"/>
          <w:highlight w:val="none"/>
        </w:rPr>
      </w:pPr>
      <w:r>
        <w:rPr>
          <w:rFonts w:asciiTheme="minorEastAsia" w:hAnsiTheme="minorEastAsia" w:eastAsiaTheme="minorEastAsia"/>
          <w:b/>
          <w:color w:val="auto"/>
          <w:szCs w:val="21"/>
          <w:highlight w:val="none"/>
        </w:rPr>
        <w:t xml:space="preserve">6.2 </w:t>
      </w:r>
      <w:r>
        <w:rPr>
          <w:rFonts w:hint="eastAsia" w:asciiTheme="minorEastAsia" w:hAnsiTheme="minorEastAsia" w:eastAsiaTheme="minorEastAsia"/>
          <w:b/>
          <w:color w:val="auto"/>
          <w:kern w:val="0"/>
          <w:szCs w:val="21"/>
          <w:highlight w:val="none"/>
        </w:rPr>
        <w:t>监理周期延误</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在履行合同过程中，由于本合同通用条款第</w:t>
      </w:r>
      <w:r>
        <w:rPr>
          <w:rFonts w:asciiTheme="minorEastAsia" w:hAnsiTheme="minorEastAsia" w:eastAsiaTheme="minorEastAsia"/>
          <w:color w:val="auto"/>
          <w:kern w:val="0"/>
          <w:szCs w:val="21"/>
          <w:highlight w:val="none"/>
        </w:rPr>
        <w:t>6.2款所列原因（除因国家或地方政府的法律、法规变动及不可抗力外）造成监理服务期限延误</w:t>
      </w:r>
      <w:r>
        <w:rPr>
          <w:rFonts w:hint="eastAsia" w:asciiTheme="minorEastAsia" w:hAnsiTheme="minorEastAsia" w:eastAsiaTheme="minorEastAsia"/>
          <w:color w:val="auto"/>
          <w:kern w:val="0"/>
          <w:szCs w:val="21"/>
          <w:highlight w:val="none"/>
        </w:rPr>
        <w:t>超过</w:t>
      </w:r>
      <w:r>
        <w:rPr>
          <w:rFonts w:hint="eastAsia" w:asciiTheme="minorEastAsia" w:hAnsiTheme="minorEastAsia" w:eastAsiaTheme="minorEastAsia"/>
          <w:color w:val="auto"/>
          <w:kern w:val="0"/>
          <w:szCs w:val="21"/>
          <w:highlight w:val="none"/>
          <w:u w:val="single"/>
        </w:rPr>
        <w:t xml:space="preserve">   </w:t>
      </w:r>
      <w:r>
        <w:rPr>
          <w:rFonts w:hint="eastAsia" w:asciiTheme="minorEastAsia" w:hAnsiTheme="minorEastAsia" w:eastAsiaTheme="minorEastAsia"/>
          <w:color w:val="auto"/>
          <w:kern w:val="0"/>
          <w:szCs w:val="21"/>
          <w:highlight w:val="none"/>
        </w:rPr>
        <w:t>天</w:t>
      </w:r>
      <w:r>
        <w:rPr>
          <w:rFonts w:asciiTheme="minorEastAsia" w:hAnsiTheme="minorEastAsia" w:eastAsiaTheme="minorEastAsia"/>
          <w:color w:val="auto"/>
          <w:kern w:val="0"/>
          <w:szCs w:val="21"/>
          <w:highlight w:val="none"/>
        </w:rPr>
        <w:t>的，委托人应当延长监理服务期限并增加监理报酬。</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增加监理报酬计算方法按本合同第8.1.1.2目执行。</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6.3 完成监理</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 xml:space="preserve">6.3.2 </w:t>
      </w:r>
      <w:r>
        <w:rPr>
          <w:rFonts w:hint="eastAsia" w:asciiTheme="minorEastAsia" w:hAnsiTheme="minorEastAsia" w:eastAsiaTheme="minorEastAsia"/>
          <w:color w:val="auto"/>
          <w:szCs w:val="21"/>
          <w:highlight w:val="none"/>
        </w:rPr>
        <w:t>根据委托人要求或者基于专业能力判断，监理人认为能够提前完成监理的，可向委托人递交一份提前完成监理建议书，包括实施方案、提前时间、监理报酬变动等内容。委托人接受建议书的，监理报酬调整方式为：</w:t>
      </w:r>
      <w:r>
        <w:rPr>
          <w:rFonts w:hint="eastAsia" w:asciiTheme="minorEastAsia" w:hAnsiTheme="minorEastAsia" w:eastAsiaTheme="minorEastAsia"/>
          <w:color w:val="auto"/>
          <w:szCs w:val="21"/>
          <w:highlight w:val="none"/>
          <w:u w:val="single"/>
        </w:rPr>
        <w:t xml:space="preserve">  按通用条款执行 </w:t>
      </w:r>
      <w:r>
        <w:rPr>
          <w:rFonts w:hint="eastAsia"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6.3.5 监理文件包括纸质文件和电子文件两种形式，两者若有不一致时，应以纸质文件为准。纸质文件应当加盖单位</w:t>
      </w:r>
      <w:r>
        <w:rPr>
          <w:rFonts w:hint="eastAsia" w:cs="仿宋" w:asciiTheme="minorEastAsia" w:hAnsiTheme="minorEastAsia" w:eastAsiaTheme="minorEastAsia"/>
          <w:color w:val="auto"/>
          <w:szCs w:val="21"/>
          <w:highlight w:val="none"/>
          <w:lang w:val="en-US" w:eastAsia="zh-CN"/>
        </w:rPr>
        <w:t>法人</w:t>
      </w:r>
      <w:r>
        <w:rPr>
          <w:rFonts w:hint="eastAsia" w:cs="仿宋" w:asciiTheme="minorEastAsia" w:hAnsiTheme="minorEastAsia" w:eastAsiaTheme="minorEastAsia"/>
          <w:color w:val="auto"/>
          <w:szCs w:val="21"/>
          <w:highlight w:val="none"/>
        </w:rPr>
        <w:t>章和总监理工程师的注册执业印章。电子文件应使用光盘和 U 盘分别贮存。</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纸质文件份数：</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纸幅：</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装订格式：</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cs="仿宋" w:asciiTheme="minorEastAsia" w:hAnsiTheme="minorEastAsia" w:eastAsiaTheme="minorEastAsia"/>
          <w:color w:val="auto"/>
          <w:szCs w:val="21"/>
          <w:highlight w:val="none"/>
        </w:rPr>
        <w:t>电子文件光盘和 U 盘份数：</w:t>
      </w:r>
      <w:r>
        <w:rPr>
          <w:rFonts w:hint="eastAsia" w:asciiTheme="minorEastAsia" w:hAnsiTheme="minorEastAsia" w:eastAsiaTheme="minorEastAsia"/>
          <w:color w:val="auto"/>
          <w:szCs w:val="21"/>
          <w:highlight w:val="none"/>
          <w:u w:val="single"/>
        </w:rPr>
        <w:t xml:space="preserve">               </w:t>
      </w:r>
    </w:p>
    <w:p>
      <w:pPr>
        <w:pStyle w:val="5"/>
        <w:spacing w:before="0" w:after="0" w:line="360" w:lineRule="auto"/>
        <w:ind w:firstLine="138"/>
        <w:rPr>
          <w:rFonts w:asciiTheme="minorEastAsia" w:hAnsiTheme="minorEastAsia" w:eastAsiaTheme="minorEastAsia"/>
          <w:b/>
          <w:color w:val="auto"/>
          <w:szCs w:val="28"/>
          <w:highlight w:val="none"/>
        </w:rPr>
      </w:pPr>
      <w:bookmarkStart w:id="735" w:name="_Toc25575"/>
      <w:bookmarkStart w:id="736" w:name="_Toc536778410"/>
      <w:bookmarkStart w:id="737" w:name="_Toc26428"/>
      <w:bookmarkStart w:id="738" w:name="_Toc531820325"/>
      <w:bookmarkStart w:id="739" w:name="_Toc12299"/>
      <w:bookmarkStart w:id="740" w:name="_Toc5843"/>
      <w:r>
        <w:rPr>
          <w:rFonts w:hint="eastAsia" w:asciiTheme="minorEastAsia" w:hAnsiTheme="minorEastAsia" w:eastAsiaTheme="minorEastAsia"/>
          <w:b/>
          <w:color w:val="auto"/>
          <w:szCs w:val="28"/>
          <w:highlight w:val="none"/>
        </w:rPr>
        <w:t>7.监理责任与保险</w:t>
      </w:r>
      <w:bookmarkEnd w:id="735"/>
      <w:bookmarkEnd w:id="736"/>
      <w:bookmarkEnd w:id="737"/>
      <w:bookmarkEnd w:id="738"/>
      <w:bookmarkEnd w:id="739"/>
      <w:bookmarkEnd w:id="740"/>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7.1 监理责任主体</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7.1.2监理人应当建立健全工程质量保证体系，制定质量管理制度，强化工程质量管理措施，完善工程质量目标保障机制。本工程施行质量责任终身制。监理人应当书面明确相应的总监理工程师和质量负责人。监理人的相关人员按照国家法律法规和有关规定在工程合理使用年限内承担相应的质量责任。</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7.1.3监理人对施工质量负监理责任，应当按合同约定设立现场监理机构，按规定程序和标准进行工程质量检查、检测和验收，对发现的质量问题及时督促整改，不得降低工程质量标准。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总监理工程师应当在办理工程质量监督手续前签署工程质量终身责任承诺书，连同法定代表人出具的授权书，报工程质量监督机构备案。</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7.2监理责任保险</w:t>
      </w:r>
    </w:p>
    <w:p>
      <w:pPr>
        <w:spacing w:line="360" w:lineRule="auto"/>
        <w:ind w:firstLine="420"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color w:val="auto"/>
          <w:szCs w:val="21"/>
          <w:highlight w:val="none"/>
        </w:rPr>
        <w:t>7.2 监理责任保险：</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41" w:name="_Toc23315"/>
      <w:bookmarkStart w:id="742" w:name="_Toc25796"/>
      <w:bookmarkStart w:id="743" w:name="_Toc5219"/>
      <w:bookmarkStart w:id="744" w:name="_Toc531820326"/>
      <w:bookmarkStart w:id="745" w:name="_Toc23116"/>
      <w:bookmarkStart w:id="746" w:name="_Toc536778411"/>
      <w:r>
        <w:rPr>
          <w:rFonts w:hint="eastAsia" w:asciiTheme="minorEastAsia" w:hAnsiTheme="minorEastAsia" w:eastAsiaTheme="minorEastAsia"/>
          <w:b/>
          <w:color w:val="auto"/>
          <w:szCs w:val="28"/>
          <w:highlight w:val="none"/>
        </w:rPr>
        <w:t>8.合同变更</w:t>
      </w:r>
      <w:bookmarkEnd w:id="741"/>
      <w:bookmarkEnd w:id="742"/>
      <w:bookmarkEnd w:id="743"/>
      <w:bookmarkEnd w:id="744"/>
      <w:bookmarkEnd w:id="745"/>
      <w:bookmarkEnd w:id="746"/>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8.1 </w:t>
      </w:r>
      <w:r>
        <w:rPr>
          <w:rFonts w:hint="eastAsia" w:asciiTheme="minorEastAsia" w:hAnsiTheme="minorEastAsia" w:eastAsiaTheme="minorEastAsia"/>
          <w:b/>
          <w:color w:val="auto"/>
          <w:szCs w:val="21"/>
          <w:highlight w:val="none"/>
        </w:rPr>
        <w:t>变更情形</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8.1.1合同履行中发生8.1.1.1目所述情形时，合同一方均可向对方提出变更请求，经双方协商一致后进行变更，监理服务期限和监理报酬的调整方法</w:t>
      </w:r>
      <w:r>
        <w:rPr>
          <w:rFonts w:hint="eastAsia" w:asciiTheme="minorEastAsia" w:hAnsiTheme="minorEastAsia" w:eastAsiaTheme="minorEastAsia"/>
          <w:color w:val="auto"/>
          <w:szCs w:val="21"/>
          <w:highlight w:val="none"/>
        </w:rPr>
        <w:t>按</w:t>
      </w:r>
      <w:r>
        <w:rPr>
          <w:rFonts w:asciiTheme="minorEastAsia" w:hAnsiTheme="minorEastAsia" w:eastAsiaTheme="minorEastAsia"/>
          <w:color w:val="auto"/>
          <w:szCs w:val="21"/>
          <w:highlight w:val="none"/>
        </w:rPr>
        <w:t>8.1.1.2目执行。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8.1.1.1</w:t>
      </w:r>
      <w:r>
        <w:rPr>
          <w:rFonts w:asciiTheme="minorEastAsia" w:hAnsiTheme="minorEastAsia" w:eastAsiaTheme="minorEastAsia"/>
          <w:color w:val="auto"/>
          <w:szCs w:val="21"/>
          <w:highlight w:val="none"/>
        </w:rPr>
        <w:t>合同履行中发生下述情形时，合同一方均可向对方提出变更请求，经双方协商一致后进行变更</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（1）监理范围发生变化；</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（2）除不可抗力外，非监理人的原因引起的监理服务期延长</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（3）非监理人的原因，对工程同一部分重复进行监理；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（4）非监理人的原因，对工程暂停监理及恢复监理；</w:t>
      </w:r>
    </w:p>
    <w:p>
      <w:pPr>
        <w:spacing w:line="360" w:lineRule="auto"/>
        <w:ind w:firstLine="420" w:firstLineChars="200"/>
        <w:rPr>
          <w:rFonts w:asciiTheme="minorEastAsia" w:hAnsiTheme="minorEastAsia" w:eastAsiaTheme="minorEastAsia"/>
          <w:strike/>
          <w:color w:val="auto"/>
          <w:szCs w:val="21"/>
          <w:highlight w:val="none"/>
        </w:rPr>
      </w:pPr>
      <w:r>
        <w:rPr>
          <w:rFonts w:hint="eastAsia" w:asciiTheme="minorEastAsia" w:hAnsiTheme="minorEastAsia" w:eastAsiaTheme="minorEastAsia"/>
          <w:color w:val="auto"/>
          <w:szCs w:val="21"/>
          <w:highlight w:val="none"/>
        </w:rPr>
        <w:t>（5）委托人提出高于监理合同约定的服务目标，监理人为完成此目标导致投入增加；</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（6）其他需要变更的情形：</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8.1.1.2监理报酬的调整方式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（1）因本合同8.1.1.1目第（1）事项造成监理服务和监理服务期变更时，</w:t>
      </w:r>
      <w:r>
        <w:rPr>
          <w:rFonts w:hint="eastAsia" w:cs="宋体" w:asciiTheme="minorEastAsia" w:hAnsiTheme="minorEastAsia" w:eastAsiaTheme="minorEastAsia"/>
          <w:color w:val="auto"/>
          <w:szCs w:val="21"/>
          <w:highlight w:val="none"/>
        </w:rPr>
        <w:t>其调整额应计入合同价款中</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（2）因本合同8.1.1.1目第（2）-（5）事项造成变更时，监理报酬的调整方式为以下第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1）增加监理报酬=</w:t>
      </w:r>
      <w:r>
        <w:rPr>
          <w:rFonts w:hint="eastAsia" w:asciiTheme="minorEastAsia" w:hAnsiTheme="minorEastAsia" w:eastAsiaTheme="minorEastAsia"/>
          <w:color w:val="auto"/>
          <w:szCs w:val="21"/>
          <w:highlight w:val="none"/>
          <w:u w:val="single"/>
        </w:rPr>
        <w:t>本合同期限延长时间（天）×签约合同价÷协议书约定的监理与相关服务期限（天）</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2）增加监理报酬=</w:t>
      </w:r>
      <w:r>
        <w:rPr>
          <w:rFonts w:hint="eastAsia" w:asciiTheme="minorEastAsia" w:hAnsiTheme="minorEastAsia" w:eastAsiaTheme="minorEastAsia"/>
          <w:color w:val="auto"/>
          <w:szCs w:val="21"/>
          <w:highlight w:val="none"/>
          <w:u w:val="single"/>
        </w:rPr>
        <w:t>∑（各类监理人员人月费综合单价×增加投入相应监理人员</w:t>
      </w:r>
      <w:r>
        <w:rPr>
          <w:rFonts w:hint="eastAsia" w:asciiTheme="minorEastAsia" w:hAnsiTheme="minorEastAsia" w:eastAsiaTheme="minorEastAsia"/>
          <w:color w:val="auto"/>
          <w:szCs w:val="21"/>
          <w:highlight w:val="none"/>
          <w:u w:val="single"/>
          <w:lang w:val="en-US" w:eastAsia="zh-CN"/>
        </w:rPr>
        <w:t>人月</w:t>
      </w:r>
      <w:r>
        <w:rPr>
          <w:rFonts w:hint="eastAsia" w:asciiTheme="minorEastAsia" w:hAnsiTheme="minorEastAsia" w:eastAsiaTheme="minorEastAsia"/>
          <w:color w:val="auto"/>
          <w:szCs w:val="21"/>
          <w:highlight w:val="none"/>
          <w:u w:val="single"/>
        </w:rPr>
        <w:t>数量</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3）双方约定的其他调整方式：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（3）因本合同8.1.1.1目第（6）事项造成变更时，调整方式为：</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8.2 合理化建议</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8.2.2 合理化建议降低了工程投资的奖励金额按下列方法确定为：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奖励金额＝工程投资节省额×奖励金额的比率</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奖励金额的比率为     %</w:t>
      </w:r>
      <w:r>
        <w:rPr>
          <w:rFonts w:hint="eastAsia" w:asciiTheme="minorEastAsia" w:hAnsiTheme="minorEastAsia" w:eastAsiaTheme="minorEastAsia"/>
          <w:color w:val="auto"/>
          <w:szCs w:val="21"/>
          <w:highlight w:val="none"/>
        </w:rPr>
        <w:t>。</w:t>
      </w:r>
    </w:p>
    <w:p>
      <w:pPr>
        <w:pStyle w:val="5"/>
        <w:spacing w:before="0" w:after="0" w:line="360" w:lineRule="auto"/>
        <w:ind w:firstLine="138"/>
        <w:rPr>
          <w:rFonts w:asciiTheme="minorEastAsia" w:hAnsiTheme="minorEastAsia" w:eastAsiaTheme="minorEastAsia"/>
          <w:b/>
          <w:color w:val="auto"/>
          <w:szCs w:val="28"/>
          <w:highlight w:val="none"/>
        </w:rPr>
      </w:pPr>
      <w:bookmarkStart w:id="747" w:name="_Toc11501"/>
      <w:bookmarkStart w:id="748" w:name="_Toc531820327"/>
      <w:bookmarkStart w:id="749" w:name="_Toc16825"/>
      <w:bookmarkStart w:id="750" w:name="_Toc28687"/>
      <w:bookmarkStart w:id="751" w:name="_Toc10075"/>
      <w:bookmarkStart w:id="752" w:name="_Toc536778412"/>
      <w:r>
        <w:rPr>
          <w:rFonts w:hint="eastAsia" w:asciiTheme="minorEastAsia" w:hAnsiTheme="minorEastAsia" w:eastAsiaTheme="minorEastAsia"/>
          <w:b/>
          <w:color w:val="auto"/>
          <w:szCs w:val="28"/>
          <w:highlight w:val="none"/>
        </w:rPr>
        <w:t>9.合同价格与支付</w:t>
      </w:r>
      <w:bookmarkEnd w:id="747"/>
      <w:bookmarkEnd w:id="748"/>
      <w:bookmarkEnd w:id="749"/>
      <w:bookmarkEnd w:id="750"/>
      <w:bookmarkEnd w:id="751"/>
      <w:bookmarkEnd w:id="752"/>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9.1 合同价格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 本合同的价款确定方式、调整方式和风险范围划分: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9.1.1.1 本合同的价款是按以下第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种方式确定的：</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（1）合同价款=</w:t>
      </w:r>
      <w:r>
        <w:rPr>
          <w:rFonts w:hint="eastAsia" w:asciiTheme="minorEastAsia" w:hAnsiTheme="minorEastAsia" w:eastAsiaTheme="minorEastAsia"/>
          <w:color w:val="auto"/>
          <w:szCs w:val="21"/>
          <w:highlight w:val="none"/>
          <w:u w:val="single"/>
        </w:rPr>
        <w:t xml:space="preserve">经审定的实际结算建筑安装工程费×   </w:t>
      </w:r>
      <w:r>
        <w:rPr>
          <w:rFonts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rPr>
        <w:t>（固定费率）</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合同价款=</w:t>
      </w:r>
      <w:r>
        <w:rPr>
          <w:rFonts w:hint="eastAsia" w:asciiTheme="minorEastAsia" w:hAnsiTheme="minorEastAsia" w:eastAsiaTheme="minorEastAsia" w:cstheme="minorEastAsia"/>
          <w:color w:val="auto"/>
          <w:szCs w:val="21"/>
          <w:highlight w:val="none"/>
          <w:u w:val="single"/>
        </w:rPr>
        <w:t>经审定的实际</w:t>
      </w:r>
      <w:r>
        <w:rPr>
          <w:rFonts w:hint="default" w:asciiTheme="minorEastAsia" w:hAnsiTheme="minorEastAsia" w:eastAsiaTheme="minorEastAsia" w:cstheme="minorEastAsia"/>
          <w:color w:val="auto"/>
          <w:szCs w:val="21"/>
          <w:highlight w:val="none"/>
          <w:u w:val="single"/>
          <w:lang w:val="en-US"/>
        </w:rPr>
        <w:t>结算建筑安装工程费</w:t>
      </w:r>
      <w:r>
        <w:rPr>
          <w:rFonts w:hint="eastAsia" w:asciiTheme="minorEastAsia" w:hAnsiTheme="minorEastAsia" w:eastAsiaTheme="minorEastAsia" w:cstheme="minorEastAsia"/>
          <w:color w:val="auto"/>
          <w:szCs w:val="21"/>
          <w:highlight w:val="none"/>
          <w:u w:val="single"/>
        </w:rPr>
        <w:t>×   %（固定费率）×</w:t>
      </w:r>
      <w:r>
        <w:rPr>
          <w:rFonts w:hint="eastAsia" w:asciiTheme="minorEastAsia" w:hAnsiTheme="minorEastAsia" w:eastAsiaTheme="minorEastAsia" w:cstheme="minorEastAsia"/>
          <w:color w:val="auto"/>
          <w:szCs w:val="21"/>
          <w:highlight w:val="none"/>
          <w:u w:val="single"/>
          <w:lang w:eastAsia="zh-CN"/>
        </w:rPr>
        <w:t>（</w:t>
      </w:r>
      <w:r>
        <w:rPr>
          <w:rFonts w:hint="eastAsia" w:asciiTheme="minorEastAsia" w:hAnsiTheme="minorEastAsia" w:eastAsiaTheme="minorEastAsia" w:cstheme="minorEastAsia"/>
          <w:color w:val="auto"/>
          <w:szCs w:val="21"/>
          <w:highlight w:val="none"/>
          <w:u w:val="single"/>
          <w:lang w:val="en-US" w:eastAsia="zh-CN"/>
        </w:rPr>
        <w:t>1＋X）（其中，X为调整系数，按（所监理项目的施工招标限价-施工中标价）/施工招标限价方式计算</w:t>
      </w:r>
      <w:r>
        <w:rPr>
          <w:rFonts w:hint="eastAsia" w:asciiTheme="minorEastAsia" w:hAnsiTheme="minorEastAsia" w:eastAsiaTheme="minorEastAsia" w:cstheme="minorEastAsia"/>
          <w:color w:val="auto"/>
          <w:szCs w:val="21"/>
          <w:highlight w:val="none"/>
          <w:u w:val="singl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3</w:t>
      </w:r>
      <w:r>
        <w:rPr>
          <w:rFonts w:hint="eastAsia" w:asciiTheme="minorEastAsia" w:hAnsiTheme="minorEastAsia" w:eastAsiaTheme="minorEastAsia"/>
          <w:color w:val="auto"/>
          <w:szCs w:val="21"/>
          <w:highlight w:val="none"/>
        </w:rPr>
        <w:t>）合同价款=</w:t>
      </w:r>
      <w:r>
        <w:rPr>
          <w:rFonts w:hint="eastAsia" w:asciiTheme="minorEastAsia" w:hAnsiTheme="minorEastAsia" w:eastAsiaTheme="minorEastAsia"/>
          <w:color w:val="auto"/>
          <w:szCs w:val="21"/>
          <w:highlight w:val="none"/>
          <w:u w:val="single"/>
        </w:rPr>
        <w:t>经审定的实际结算总建筑面积×   元</w:t>
      </w:r>
      <w:r>
        <w:rPr>
          <w:rFonts w:asciiTheme="minorEastAsia" w:hAnsiTheme="minorEastAsia" w:eastAsiaTheme="minorEastAsia"/>
          <w:color w:val="auto"/>
          <w:szCs w:val="21"/>
          <w:highlight w:val="none"/>
          <w:u w:val="single"/>
        </w:rPr>
        <w:t>/</w:t>
      </w:r>
      <w:r>
        <w:rPr>
          <w:rFonts w:hint="eastAsia" w:cs="宋体"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u w:val="single"/>
        </w:rPr>
        <w:t>（固定单价）</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4</w:t>
      </w:r>
      <w:r>
        <w:rPr>
          <w:rFonts w:hint="eastAsia" w:asciiTheme="minorEastAsia" w:hAnsiTheme="minorEastAsia" w:eastAsiaTheme="minorEastAsia"/>
          <w:color w:val="auto"/>
          <w:szCs w:val="21"/>
          <w:highlight w:val="none"/>
        </w:rPr>
        <w:t>）合同价款=</w:t>
      </w:r>
      <w:r>
        <w:rPr>
          <w:rFonts w:hint="eastAsia" w:asciiTheme="minorEastAsia" w:hAnsiTheme="minorEastAsia" w:eastAsiaTheme="minorEastAsia"/>
          <w:color w:val="auto"/>
          <w:szCs w:val="21"/>
          <w:highlight w:val="none"/>
          <w:u w:val="single"/>
        </w:rPr>
        <w:t>∑（各类监理人员人月费综合单价×经委托人确认实际投入相应监理人员</w:t>
      </w:r>
      <w:r>
        <w:rPr>
          <w:rFonts w:hint="eastAsia" w:asciiTheme="minorEastAsia" w:hAnsiTheme="minorEastAsia" w:eastAsiaTheme="minorEastAsia"/>
          <w:color w:val="auto"/>
          <w:szCs w:val="21"/>
          <w:highlight w:val="none"/>
          <w:u w:val="single"/>
          <w:lang w:val="en-US" w:eastAsia="zh-CN"/>
        </w:rPr>
        <w:t>人月</w:t>
      </w:r>
      <w:r>
        <w:rPr>
          <w:rFonts w:hint="eastAsia" w:asciiTheme="minorEastAsia" w:hAnsiTheme="minorEastAsia" w:eastAsiaTheme="minorEastAsia"/>
          <w:color w:val="auto"/>
          <w:szCs w:val="21"/>
          <w:highlight w:val="none"/>
          <w:u w:val="single"/>
        </w:rPr>
        <w:t>数量）</w:t>
      </w:r>
      <w:r>
        <w:rPr>
          <w:rFonts w:hint="eastAsia"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5</w:t>
      </w:r>
      <w:r>
        <w:rPr>
          <w:rFonts w:hint="eastAsia" w:asciiTheme="minorEastAsia" w:hAnsiTheme="minorEastAsia" w:eastAsiaTheme="minorEastAsia"/>
          <w:color w:val="auto"/>
          <w:szCs w:val="21"/>
          <w:highlight w:val="none"/>
        </w:rPr>
        <w:t>）合同价款=</w:t>
      </w:r>
      <w:r>
        <w:rPr>
          <w:rFonts w:hint="eastAsia" w:asciiTheme="minorEastAsia" w:hAnsiTheme="minorEastAsia" w:eastAsiaTheme="minorEastAsia"/>
          <w:color w:val="auto"/>
          <w:szCs w:val="21"/>
          <w:highlight w:val="none"/>
          <w:u w:val="single"/>
        </w:rPr>
        <w:t>固定总价    元</w:t>
      </w:r>
      <w:r>
        <w:rPr>
          <w:rFonts w:hint="eastAsia" w:asciiTheme="minorEastAsia" w:hAnsiTheme="minorEastAsia" w:eastAsiaTheme="minorEastAsia"/>
          <w:color w:val="auto"/>
          <w:szCs w:val="21"/>
          <w:highlight w:val="none"/>
          <w:u w:val="single"/>
          <w:lang w:eastAsia="zh-CN"/>
        </w:rPr>
        <w:t>；</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6</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其他方式：                </w:t>
      </w:r>
      <w:r>
        <w:rPr>
          <w:rFonts w:hint="eastAsia" w:asciiTheme="minorEastAsia" w:hAnsiTheme="minorEastAsia" w:eastAsiaTheme="minorEastAsia"/>
          <w:color w:val="auto"/>
          <w:szCs w:val="21"/>
          <w:highlight w:val="none"/>
        </w:rPr>
        <w:t>。</w:t>
      </w:r>
    </w:p>
    <w:p>
      <w:pPr>
        <w:spacing w:line="360" w:lineRule="auto"/>
        <w:ind w:firstLine="420" w:firstLineChars="200"/>
        <w:rPr>
          <w:rFonts w:hint="default" w:asciiTheme="minorEastAsia" w:hAnsiTheme="minorEastAsia" w:eastAsia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kern w:val="0"/>
          <w:highlight w:val="none"/>
        </w:rPr>
        <w:t>延期监理费人•月</w:t>
      </w:r>
      <w:r>
        <w:rPr>
          <w:rFonts w:hint="eastAsia" w:asciiTheme="minorEastAsia" w:hAnsiTheme="minorEastAsia" w:eastAsiaTheme="minorEastAsia" w:cstheme="minorEastAsia"/>
          <w:color w:val="auto"/>
          <w:kern w:val="0"/>
          <w:highlight w:val="none"/>
          <w:lang w:eastAsia="zh-CN"/>
        </w:rPr>
        <w:t>”</w:t>
      </w:r>
      <w:r>
        <w:rPr>
          <w:rFonts w:hint="eastAsia" w:asciiTheme="minorEastAsia" w:hAnsiTheme="minorEastAsia" w:eastAsiaTheme="minorEastAsia" w:cstheme="minorEastAsia"/>
          <w:color w:val="auto"/>
          <w:kern w:val="0"/>
          <w:highlight w:val="none"/>
          <w:lang w:val="en-US" w:eastAsia="zh-CN"/>
        </w:rPr>
        <w:t>价款：</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9.1.1.2 合同价款的调整方式：</w:t>
      </w:r>
      <w:r>
        <w:rPr>
          <w:rFonts w:hint="eastAsia" w:asciiTheme="minorEastAsia" w:hAnsiTheme="minorEastAsia" w:eastAsiaTheme="minorEastAsia"/>
          <w:color w:val="auto"/>
          <w:szCs w:val="21"/>
          <w:highlight w:val="none"/>
          <w:u w:val="single"/>
        </w:rPr>
        <w:t>按本合同第8.1.1.2目及第11条确定</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9.1.1.3 风险范围划分：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（1）在签订本监理合同后，因物价变动等因素而引起监理服务费用的变化，委托人不予调整。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（2）在签订本监理合同后，因国家或地方政府的法律、法规变动及不可抗力而引起监理服务费用的增加或服务时间的延长，委托人不予调整。</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（3）采用固定总价合同的，监理服务期</w:t>
      </w:r>
      <w:r>
        <w:rPr>
          <w:rFonts w:hint="eastAsia" w:asciiTheme="minorEastAsia" w:hAnsiTheme="minorEastAsia" w:eastAsiaTheme="minorEastAsia"/>
          <w:color w:val="auto"/>
          <w:szCs w:val="21"/>
          <w:highlight w:val="none"/>
          <w:lang w:val="en-US" w:eastAsia="zh-CN"/>
        </w:rPr>
        <w:t>限</w:t>
      </w:r>
      <w:r>
        <w:rPr>
          <w:rFonts w:hint="eastAsia" w:asciiTheme="minorEastAsia" w:hAnsiTheme="minorEastAsia" w:eastAsiaTheme="minorEastAsia"/>
          <w:color w:val="auto"/>
          <w:szCs w:val="21"/>
          <w:highlight w:val="none"/>
        </w:rPr>
        <w:t>延长在</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天以内</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或工程</w:t>
      </w:r>
      <w:r>
        <w:rPr>
          <w:rFonts w:hint="eastAsia" w:asciiTheme="minorEastAsia" w:hAnsiTheme="minorEastAsia" w:eastAsiaTheme="minorEastAsia"/>
          <w:color w:val="auto"/>
          <w:szCs w:val="21"/>
          <w:highlight w:val="none"/>
          <w:lang w:val="en-US" w:eastAsia="zh-CN"/>
        </w:rPr>
        <w:t>概算金额</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或</w:t>
      </w:r>
      <w:r>
        <w:rPr>
          <w:rFonts w:hint="eastAsia" w:asciiTheme="minorEastAsia" w:hAnsiTheme="minorEastAsia" w:eastAsiaTheme="minorEastAsia"/>
          <w:color w:val="auto"/>
          <w:szCs w:val="21"/>
          <w:highlight w:val="none"/>
        </w:rPr>
        <w:t>建筑安装工程费</w:t>
      </w:r>
      <w:r>
        <w:rPr>
          <w:rFonts w:hint="eastAsia" w:asciiTheme="minorEastAsia" w:hAnsiTheme="minorEastAsia" w:eastAsiaTheme="minorEastAsia"/>
          <w:color w:val="auto"/>
          <w:szCs w:val="21"/>
          <w:highlight w:val="none"/>
          <w:lang w:val="en-US" w:eastAsia="zh-CN"/>
        </w:rPr>
        <w:t>金额</w:t>
      </w:r>
      <w:r>
        <w:rPr>
          <w:rFonts w:hint="eastAsia" w:asciiTheme="minorEastAsia" w:hAnsiTheme="minorEastAsia" w:eastAsiaTheme="minorEastAsia"/>
          <w:color w:val="auto"/>
          <w:szCs w:val="21"/>
          <w:highlight w:val="none"/>
        </w:rPr>
        <w:t>）调整幅度小于</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%时，合同价款不予调整。超过风险范围时应进行调整。</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（4）合同约定的其它风险范围：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9.1.1.4 合同价格=</w:t>
      </w:r>
      <w:r>
        <w:rPr>
          <w:rFonts w:hint="eastAsia" w:asciiTheme="minorEastAsia" w:hAnsiTheme="minorEastAsia" w:eastAsiaTheme="minorEastAsia"/>
          <w:color w:val="auto"/>
          <w:szCs w:val="21"/>
          <w:highlight w:val="none"/>
          <w:u w:val="single"/>
        </w:rPr>
        <w:t>合同价款</w:t>
      </w:r>
      <w:r>
        <w:rPr>
          <w:rFonts w:asciiTheme="minorEastAsia" w:hAnsiTheme="minorEastAsia" w:eastAsiaTheme="minorEastAsia"/>
          <w:color w:val="auto"/>
          <w:szCs w:val="21"/>
          <w:highlight w:val="none"/>
          <w:u w:val="single"/>
        </w:rPr>
        <w:t>+监理报酬调整额</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 xml:space="preserve">9.2 </w:t>
      </w:r>
      <w:r>
        <w:rPr>
          <w:rFonts w:hint="eastAsia" w:asciiTheme="minorEastAsia" w:hAnsiTheme="minorEastAsia" w:eastAsiaTheme="minorEastAsia"/>
          <w:b/>
          <w:color w:val="auto"/>
          <w:szCs w:val="21"/>
          <w:highlight w:val="none"/>
        </w:rPr>
        <w:t>预付款</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 xml:space="preserve">9.2.1 </w:t>
      </w:r>
      <w:r>
        <w:rPr>
          <w:rFonts w:hint="eastAsia" w:asciiTheme="minorEastAsia" w:hAnsiTheme="minorEastAsia" w:eastAsiaTheme="minorEastAsia"/>
          <w:color w:val="auto"/>
          <w:kern w:val="0"/>
          <w:szCs w:val="21"/>
          <w:highlight w:val="none"/>
        </w:rPr>
        <w:t>预付款</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监理服务应支付预付款，预付款比例为    </w:t>
      </w:r>
      <w:r>
        <w:rPr>
          <w:rFonts w:asciiTheme="minorEastAsia" w:hAnsiTheme="minorEastAsia" w:eastAsiaTheme="minorEastAsia"/>
          <w:color w:val="auto"/>
          <w:szCs w:val="21"/>
          <w:highlight w:val="none"/>
          <w:u w:val="single"/>
        </w:rPr>
        <w:t>%</w:t>
      </w:r>
      <w:r>
        <w:rPr>
          <w:rFonts w:hint="eastAsia" w:asciiTheme="minorEastAsia" w:hAnsiTheme="minorEastAsia" w:eastAsiaTheme="minorEastAsia"/>
          <w:color w:val="auto"/>
          <w:szCs w:val="21"/>
          <w:highlight w:val="none"/>
        </w:rPr>
        <w:t>。</w:t>
      </w:r>
    </w:p>
    <w:p>
      <w:pPr>
        <w:spacing w:line="360" w:lineRule="auto"/>
        <w:ind w:firstLine="420" w:firstLineChars="200"/>
        <w:rPr>
          <w:rFonts w:hint="default"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kern w:val="0"/>
          <w:szCs w:val="21"/>
          <w:highlight w:val="none"/>
        </w:rPr>
        <w:t>预付款支付方式</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p>
    <w:p>
      <w:pPr>
        <w:spacing w:line="360" w:lineRule="auto"/>
        <w:ind w:firstLine="420" w:firstLineChars="200"/>
        <w:rPr>
          <w:rFonts w:hint="default"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kern w:val="0"/>
          <w:szCs w:val="21"/>
          <w:highlight w:val="none"/>
        </w:rPr>
        <w:t>预付款支付时间</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p>
    <w:p>
      <w:pPr>
        <w:spacing w:line="360" w:lineRule="auto"/>
        <w:ind w:firstLine="420" w:firstLineChars="200"/>
        <w:rPr>
          <w:rFonts w:hint="default"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kern w:val="0"/>
          <w:szCs w:val="21"/>
          <w:highlight w:val="none"/>
        </w:rPr>
        <w:t>抵扣方式</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p>
    <w:p>
      <w:pPr>
        <w:spacing w:line="360" w:lineRule="auto"/>
        <w:ind w:firstLine="421"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b/>
          <w:color w:val="auto"/>
          <w:szCs w:val="21"/>
          <w:highlight w:val="none"/>
        </w:rPr>
        <w:t xml:space="preserve">9.3 </w:t>
      </w:r>
      <w:r>
        <w:rPr>
          <w:rFonts w:hint="eastAsia" w:asciiTheme="minorEastAsia" w:hAnsiTheme="minorEastAsia" w:eastAsiaTheme="minorEastAsia"/>
          <w:b/>
          <w:color w:val="auto"/>
          <w:kern w:val="0"/>
          <w:szCs w:val="21"/>
          <w:highlight w:val="none"/>
        </w:rPr>
        <w:t>中期支付</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9.3.1监理人应向委托人提交中期支付申请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kern w:val="0"/>
          <w:szCs w:val="21"/>
          <w:highlight w:val="none"/>
        </w:rPr>
        <w:t>份，并附相应的支持性证明文件。</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9.3.2委托人应在收到中期支付申请后的</w:t>
      </w:r>
      <w:r>
        <w:rPr>
          <w:rFonts w:hint="eastAsia" w:asciiTheme="minorEastAsia" w:hAnsiTheme="minorEastAsia" w:eastAsiaTheme="minorEastAsia"/>
          <w:color w:val="auto"/>
          <w:kern w:val="0"/>
          <w:szCs w:val="21"/>
          <w:highlight w:val="none"/>
          <w:u w:val="single"/>
        </w:rPr>
        <w:t xml:space="preserve"> 14 </w:t>
      </w:r>
      <w:r>
        <w:rPr>
          <w:rFonts w:hint="eastAsia" w:asciiTheme="minorEastAsia" w:hAnsiTheme="minorEastAsia" w:eastAsiaTheme="minorEastAsia"/>
          <w:color w:val="auto"/>
          <w:kern w:val="0"/>
          <w:szCs w:val="21"/>
          <w:highlight w:val="none"/>
        </w:rPr>
        <w:t>天内，将应付款项支付给监理人；监理人应当提供等额的增值税发票。</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kern w:val="0"/>
          <w:szCs w:val="21"/>
          <w:highlight w:val="none"/>
        </w:rPr>
        <w:t>中期支付方式</w:t>
      </w:r>
      <w:r>
        <w:rPr>
          <w:rFonts w:hint="eastAsia" w:asciiTheme="minorEastAsia" w:hAnsiTheme="minorEastAsia" w:eastAsiaTheme="minorEastAsia"/>
          <w:color w:val="auto"/>
          <w:szCs w:val="21"/>
          <w:highlight w:val="none"/>
        </w:rPr>
        <w:t>：按以下第</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种方式执行。</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（1）按监理人进场服务时间每月（季度）支付</w:t>
      </w:r>
    </w:p>
    <w:tbl>
      <w:tblPr>
        <w:tblStyle w:val="39"/>
        <w:tblW w:w="9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2372"/>
        <w:gridCol w:w="1924"/>
        <w:gridCol w:w="1924"/>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615"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7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交工</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完工</w:t>
            </w:r>
            <w:r>
              <w:rPr>
                <w:rFonts w:hint="eastAsia" w:asciiTheme="minorEastAsia" w:hAnsiTheme="minorEastAsia" w:eastAsiaTheme="minorEastAsia"/>
                <w:color w:val="auto"/>
                <w:szCs w:val="21"/>
                <w:highlight w:val="none"/>
              </w:rPr>
              <w:t>□竣工验收后14天</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24" w:type="dxa"/>
            <w:vAlign w:val="center"/>
          </w:tcPr>
          <w:p>
            <w:pPr>
              <w:spacing w:line="400" w:lineRule="exact"/>
              <w:jc w:val="center"/>
              <w:rPr>
                <w:rFonts w:asciiTheme="minorEastAsia" w:hAnsiTheme="minorEastAsia" w:eastAsiaTheme="minorEastAsia"/>
                <w:color w:val="auto"/>
                <w:szCs w:val="21"/>
                <w:highlight w:val="none"/>
              </w:rPr>
            </w:pPr>
          </w:p>
        </w:tc>
        <w:tc>
          <w:tcPr>
            <w:tcW w:w="1615"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cs="仿宋_GB2312" w:asciiTheme="minorEastAsia" w:hAnsiTheme="minorEastAsia" w:eastAsiaTheme="minorEastAsia"/>
          <w:color w:val="auto"/>
          <w:szCs w:val="21"/>
          <w:highlight w:val="none"/>
        </w:rPr>
      </w:pPr>
      <w:r>
        <w:rPr>
          <w:rFonts w:hint="eastAsia" w:asciiTheme="minorEastAsia" w:hAnsiTheme="minorEastAsia" w:eastAsiaTheme="minorEastAsia"/>
          <w:color w:val="auto"/>
          <w:kern w:val="0"/>
          <w:szCs w:val="21"/>
          <w:highlight w:val="none"/>
        </w:rPr>
        <w:t>注：自开始监理日期起</w:t>
      </w:r>
      <w:r>
        <w:rPr>
          <w:rFonts w:asciiTheme="minorEastAsia" w:hAnsiTheme="minorEastAsia" w:eastAsiaTheme="minorEastAsia"/>
          <w:color w:val="auto"/>
          <w:kern w:val="0"/>
          <w:szCs w:val="21"/>
          <w:highlight w:val="none"/>
        </w:rPr>
        <w:t>每</w:t>
      </w:r>
      <w:r>
        <w:rPr>
          <w:rFonts w:hint="eastAsia" w:asciiTheme="minorEastAsia" w:hAnsiTheme="minorEastAsia" w:eastAsiaTheme="minorEastAsia"/>
          <w:color w:val="auto"/>
          <w:kern w:val="0"/>
          <w:szCs w:val="21"/>
          <w:highlight w:val="none"/>
        </w:rPr>
        <w:t>月（季度）</w:t>
      </w:r>
      <w:r>
        <w:rPr>
          <w:rFonts w:asciiTheme="minorEastAsia" w:hAnsiTheme="minorEastAsia" w:eastAsiaTheme="minorEastAsia"/>
          <w:color w:val="auto"/>
          <w:kern w:val="0"/>
          <w:szCs w:val="21"/>
          <w:highlight w:val="none"/>
        </w:rPr>
        <w:t>付一次，</w:t>
      </w:r>
      <w:r>
        <w:rPr>
          <w:rFonts w:hint="eastAsia" w:asciiTheme="minorEastAsia" w:hAnsiTheme="minorEastAsia" w:eastAsiaTheme="minorEastAsia"/>
          <w:color w:val="auto"/>
          <w:kern w:val="0"/>
          <w:szCs w:val="21"/>
          <w:highlight w:val="none"/>
        </w:rPr>
        <w:t>月（季度）</w:t>
      </w:r>
      <w:r>
        <w:rPr>
          <w:rFonts w:asciiTheme="minorEastAsia" w:hAnsiTheme="minorEastAsia" w:eastAsiaTheme="minorEastAsia"/>
          <w:color w:val="auto"/>
          <w:kern w:val="0"/>
          <w:szCs w:val="21"/>
          <w:highlight w:val="none"/>
        </w:rPr>
        <w:t>监理费用＝</w:t>
      </w:r>
      <w:r>
        <w:rPr>
          <w:rFonts w:hint="eastAsia" w:asciiTheme="minorEastAsia" w:hAnsiTheme="minorEastAsia" w:eastAsiaTheme="minorEastAsia"/>
          <w:color w:val="auto"/>
          <w:kern w:val="0"/>
          <w:szCs w:val="21"/>
          <w:highlight w:val="none"/>
        </w:rPr>
        <w:t>签约合同价×（1个月（季度）日历天数÷合同服务期总日历天数</w:t>
      </w:r>
      <w:r>
        <w:rPr>
          <w:rFonts w:asciiTheme="minorEastAsia" w:hAnsiTheme="minorEastAsia" w:eastAsiaTheme="minorEastAsia"/>
          <w:color w:val="auto"/>
          <w:kern w:val="0"/>
          <w:szCs w:val="21"/>
          <w:highlight w:val="none"/>
        </w:rPr>
        <w:t>）</w:t>
      </w:r>
      <w:r>
        <w:rPr>
          <w:rFonts w:hint="eastAsia" w:asciiTheme="minorEastAsia" w:hAnsiTheme="minorEastAsia" w:eastAsiaTheme="minorEastAsia"/>
          <w:color w:val="auto"/>
          <w:kern w:val="0"/>
          <w:szCs w:val="21"/>
          <w:highlight w:val="none"/>
        </w:rPr>
        <w:t>-预付款扣回金额（若有）</w:t>
      </w:r>
      <w:r>
        <w:rPr>
          <w:rFonts w:cs="仿宋_GB2312" w:asciiTheme="minorEastAsia" w:hAnsiTheme="minorEastAsia" w:eastAsiaTheme="minorEastAsia"/>
          <w:color w:val="auto"/>
          <w:szCs w:val="21"/>
          <w:highlight w:val="non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w:t>
      </w:r>
      <w:r>
        <w:rPr>
          <w:rFonts w:hint="eastAsia" w:asciiTheme="minorEastAsia" w:hAnsiTheme="minorEastAsia" w:eastAsiaTheme="minorEastAsia"/>
          <w:color w:val="auto"/>
          <w:kern w:val="0"/>
          <w:szCs w:val="21"/>
          <w:highlight w:val="none"/>
        </w:rPr>
        <w:t>按监理人进场后每月（季度）完成的施工产值支付</w:t>
      </w:r>
    </w:p>
    <w:tbl>
      <w:tblPr>
        <w:tblStyle w:val="39"/>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347"/>
        <w:gridCol w:w="1841"/>
        <w:gridCol w:w="1924"/>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24"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61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次月或次季度首月10日前</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24" w:type="dxa"/>
            <w:vAlign w:val="center"/>
          </w:tcPr>
          <w:p>
            <w:pPr>
              <w:spacing w:line="400" w:lineRule="exact"/>
              <w:ind w:firstLine="735" w:firstLineChars="350"/>
              <w:rPr>
                <w:rFonts w:asciiTheme="minorEastAsia" w:hAnsiTheme="minorEastAsia" w:eastAsiaTheme="minorEastAsia"/>
                <w:color w:val="auto"/>
                <w:szCs w:val="21"/>
                <w:highlight w:val="none"/>
              </w:rPr>
            </w:pPr>
          </w:p>
        </w:tc>
        <w:tc>
          <w:tcPr>
            <w:tcW w:w="1615" w:type="dxa"/>
            <w:vAlign w:val="center"/>
          </w:tcPr>
          <w:p>
            <w:pPr>
              <w:spacing w:line="400" w:lineRule="exact"/>
              <w:ind w:firstLine="735" w:firstLineChars="350"/>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34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交工</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完工</w:t>
            </w:r>
            <w:r>
              <w:rPr>
                <w:rFonts w:hint="eastAsia" w:asciiTheme="minorEastAsia" w:hAnsiTheme="minorEastAsia" w:eastAsiaTheme="minorEastAsia"/>
                <w:color w:val="auto"/>
                <w:szCs w:val="21"/>
                <w:highlight w:val="none"/>
              </w:rPr>
              <w:t>□竣工验收后14天</w:t>
            </w:r>
          </w:p>
        </w:tc>
        <w:tc>
          <w:tcPr>
            <w:tcW w:w="1841"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24" w:type="dxa"/>
            <w:vAlign w:val="center"/>
          </w:tcPr>
          <w:p>
            <w:pPr>
              <w:spacing w:line="400" w:lineRule="exact"/>
              <w:jc w:val="center"/>
              <w:rPr>
                <w:rFonts w:asciiTheme="minorEastAsia" w:hAnsiTheme="minorEastAsia" w:eastAsiaTheme="minorEastAsia"/>
                <w:color w:val="auto"/>
                <w:szCs w:val="21"/>
                <w:highlight w:val="none"/>
              </w:rPr>
            </w:pPr>
          </w:p>
        </w:tc>
        <w:tc>
          <w:tcPr>
            <w:tcW w:w="1615"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注：自开始监理日期起</w:t>
      </w:r>
      <w:r>
        <w:rPr>
          <w:rFonts w:asciiTheme="minorEastAsia" w:hAnsiTheme="minorEastAsia" w:eastAsiaTheme="minorEastAsia"/>
          <w:color w:val="auto"/>
          <w:szCs w:val="21"/>
          <w:highlight w:val="none"/>
        </w:rPr>
        <w:t>每</w:t>
      </w:r>
      <w:r>
        <w:rPr>
          <w:rFonts w:hint="eastAsia" w:asciiTheme="minorEastAsia" w:hAnsiTheme="minorEastAsia" w:eastAsiaTheme="minorEastAsia"/>
          <w:color w:val="auto"/>
          <w:szCs w:val="21"/>
          <w:highlight w:val="none"/>
        </w:rPr>
        <w:t>月（季度）</w:t>
      </w:r>
      <w:r>
        <w:rPr>
          <w:rFonts w:asciiTheme="minorEastAsia" w:hAnsiTheme="minorEastAsia" w:eastAsiaTheme="minorEastAsia"/>
          <w:color w:val="auto"/>
          <w:szCs w:val="21"/>
          <w:highlight w:val="none"/>
        </w:rPr>
        <w:t>付一次，</w:t>
      </w:r>
      <w:r>
        <w:rPr>
          <w:rFonts w:hint="eastAsia" w:asciiTheme="minorEastAsia" w:hAnsiTheme="minorEastAsia" w:eastAsiaTheme="minorEastAsia"/>
          <w:color w:val="auto"/>
          <w:szCs w:val="21"/>
          <w:highlight w:val="none"/>
        </w:rPr>
        <w:t>月（季度）</w:t>
      </w:r>
      <w:r>
        <w:rPr>
          <w:rFonts w:asciiTheme="minorEastAsia" w:hAnsiTheme="minorEastAsia" w:eastAsiaTheme="minorEastAsia"/>
          <w:color w:val="auto"/>
          <w:szCs w:val="21"/>
          <w:highlight w:val="none"/>
        </w:rPr>
        <w:t>监理费用＝</w:t>
      </w:r>
      <w:r>
        <w:rPr>
          <w:rFonts w:hint="eastAsia" w:asciiTheme="minorEastAsia" w:hAnsiTheme="minorEastAsia" w:eastAsiaTheme="minorEastAsia"/>
          <w:color w:val="auto"/>
          <w:szCs w:val="21"/>
          <w:highlight w:val="none"/>
        </w:rPr>
        <w:t>签约合同价×（上月（季度）完成施工产值÷工程施工合同金额</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-预付款扣回金额（若有）</w:t>
      </w:r>
      <w:r>
        <w:rPr>
          <w:rFonts w:asciiTheme="minorEastAsia" w:hAnsiTheme="minorEastAsia" w:eastAsiaTheme="minorEastAsia"/>
          <w:color w:val="auto"/>
          <w:szCs w:val="21"/>
          <w:highlight w:val="none"/>
        </w:rPr>
        <w:t xml:space="preserve">； </w:t>
      </w:r>
    </w:p>
    <w:p>
      <w:pPr>
        <w:spacing w:line="360" w:lineRule="auto"/>
        <w:ind w:firstLine="420" w:firstLineChars="200"/>
        <w:jc w:val="lef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（3）按工程施工完成节点支付</w:t>
      </w:r>
    </w:p>
    <w:tbl>
      <w:tblPr>
        <w:tblStyle w:val="39"/>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829"/>
        <w:gridCol w:w="1906"/>
        <w:gridCol w:w="1985"/>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98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815"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1829" w:type="dxa"/>
            <w:vAlign w:val="center"/>
          </w:tcPr>
          <w:p>
            <w:pPr>
              <w:spacing w:line="400" w:lineRule="exact"/>
              <w:jc w:val="center"/>
              <w:rPr>
                <w:rFonts w:asciiTheme="minorEastAsia" w:hAnsiTheme="minorEastAsia" w:eastAsiaTheme="minorEastAsia"/>
                <w:color w:val="auto"/>
                <w:szCs w:val="21"/>
                <w:highlight w:val="none"/>
              </w:rPr>
            </w:pPr>
          </w:p>
        </w:tc>
        <w:tc>
          <w:tcPr>
            <w:tcW w:w="1906" w:type="dxa"/>
            <w:vAlign w:val="center"/>
          </w:tcPr>
          <w:p>
            <w:pPr>
              <w:spacing w:line="400" w:lineRule="exact"/>
              <w:ind w:firstLine="420" w:firstLineChars="200"/>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restart"/>
            <w:vAlign w:val="center"/>
          </w:tcPr>
          <w:p>
            <w:pPr>
              <w:spacing w:line="400" w:lineRule="exact"/>
              <w:jc w:val="center"/>
              <w:rPr>
                <w:rFonts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须进行预付款抵扣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1829" w:type="dxa"/>
            <w:vAlign w:val="center"/>
          </w:tcPr>
          <w:p>
            <w:pPr>
              <w:spacing w:line="400" w:lineRule="exact"/>
              <w:jc w:val="center"/>
              <w:rPr>
                <w:rFonts w:asciiTheme="minorEastAsia" w:hAnsiTheme="minorEastAsia" w:eastAsiaTheme="minorEastAsia"/>
                <w:color w:val="auto"/>
                <w:szCs w:val="21"/>
                <w:highlight w:val="none"/>
              </w:rPr>
            </w:pPr>
          </w:p>
        </w:tc>
        <w:tc>
          <w:tcPr>
            <w:tcW w:w="1906" w:type="dxa"/>
            <w:vAlign w:val="center"/>
          </w:tcPr>
          <w:p>
            <w:pPr>
              <w:spacing w:line="400" w:lineRule="exact"/>
              <w:ind w:firstLine="420" w:firstLineChars="200"/>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2"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8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交工</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完工</w:t>
            </w:r>
            <w:r>
              <w:rPr>
                <w:rFonts w:hint="eastAsia" w:asciiTheme="minorEastAsia" w:hAnsiTheme="minorEastAsia" w:eastAsiaTheme="minorEastAsia"/>
                <w:color w:val="auto"/>
                <w:szCs w:val="21"/>
                <w:highlight w:val="none"/>
              </w:rPr>
              <w:t>□竣工验收后14天</w:t>
            </w:r>
          </w:p>
        </w:tc>
        <w:tc>
          <w:tcPr>
            <w:tcW w:w="19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985" w:type="dxa"/>
            <w:vAlign w:val="center"/>
          </w:tcPr>
          <w:p>
            <w:pPr>
              <w:spacing w:line="400" w:lineRule="exact"/>
              <w:jc w:val="center"/>
              <w:rPr>
                <w:rFonts w:asciiTheme="minorEastAsia" w:hAnsiTheme="minorEastAsia" w:eastAsiaTheme="minorEastAsia"/>
                <w:color w:val="auto"/>
                <w:szCs w:val="21"/>
                <w:highlight w:val="none"/>
              </w:rPr>
            </w:pPr>
          </w:p>
        </w:tc>
        <w:tc>
          <w:tcPr>
            <w:tcW w:w="1815" w:type="dxa"/>
            <w:vMerge w:val="continue"/>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（4）按监理人月费综合单价支付</w:t>
      </w:r>
    </w:p>
    <w:tbl>
      <w:tblPr>
        <w:tblStyle w:val="39"/>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238"/>
        <w:gridCol w:w="1787"/>
        <w:gridCol w:w="1648"/>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支付次数</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支付时间</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支付比例</w:t>
            </w:r>
          </w:p>
        </w:tc>
        <w:tc>
          <w:tcPr>
            <w:tcW w:w="164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支付金额（万元）</w:t>
            </w:r>
          </w:p>
        </w:tc>
        <w:tc>
          <w:tcPr>
            <w:tcW w:w="1929"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第一次</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次月10日前</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第二次</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次月10日前</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按实计算</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6"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2238"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交工</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完工</w:t>
            </w:r>
            <w:r>
              <w:rPr>
                <w:rFonts w:hint="eastAsia" w:asciiTheme="minorEastAsia" w:hAnsiTheme="minorEastAsia" w:eastAsiaTheme="minorEastAsia"/>
                <w:color w:val="auto"/>
                <w:szCs w:val="21"/>
                <w:highlight w:val="none"/>
              </w:rPr>
              <w:t>□竣工验收后14天</w:t>
            </w:r>
          </w:p>
        </w:tc>
        <w:tc>
          <w:tcPr>
            <w:tcW w:w="1787" w:type="dxa"/>
            <w:vAlign w:val="center"/>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扣回全部预付款后，支付到</w:t>
            </w:r>
            <w:r>
              <w:rPr>
                <w:rFonts w:hint="eastAsia" w:asciiTheme="minorEastAsia" w:hAnsiTheme="minorEastAsia" w:eastAsiaTheme="minorEastAsia"/>
                <w:color w:val="auto"/>
                <w:szCs w:val="21"/>
                <w:highlight w:val="none"/>
                <w:u w:val="single"/>
              </w:rPr>
              <w:t>合同价款97</w:t>
            </w:r>
            <w:r>
              <w:rPr>
                <w:rFonts w:hint="eastAsia" w:asciiTheme="minorEastAsia" w:hAnsiTheme="minorEastAsia" w:eastAsiaTheme="minorEastAsia"/>
                <w:color w:val="auto"/>
                <w:szCs w:val="21"/>
                <w:highlight w:val="none"/>
              </w:rPr>
              <w:t>%停止</w:t>
            </w:r>
          </w:p>
        </w:tc>
        <w:tc>
          <w:tcPr>
            <w:tcW w:w="1648" w:type="dxa"/>
            <w:vAlign w:val="center"/>
          </w:tcPr>
          <w:p>
            <w:pPr>
              <w:spacing w:line="400" w:lineRule="exact"/>
              <w:jc w:val="center"/>
              <w:rPr>
                <w:rFonts w:asciiTheme="minorEastAsia" w:hAnsiTheme="minorEastAsia" w:eastAsiaTheme="minorEastAsia"/>
                <w:color w:val="auto"/>
                <w:szCs w:val="21"/>
                <w:highlight w:val="none"/>
              </w:rPr>
            </w:pPr>
          </w:p>
        </w:tc>
        <w:tc>
          <w:tcPr>
            <w:tcW w:w="1929" w:type="dxa"/>
            <w:vAlign w:val="center"/>
          </w:tcPr>
          <w:p>
            <w:pPr>
              <w:spacing w:line="400" w:lineRule="exact"/>
              <w:jc w:val="center"/>
              <w:rPr>
                <w:rFonts w:asciiTheme="minorEastAsia" w:hAnsiTheme="minorEastAsia" w:eastAsiaTheme="minorEastAsia"/>
                <w:color w:val="auto"/>
                <w:szCs w:val="21"/>
                <w:highlight w:val="none"/>
              </w:rPr>
            </w:pPr>
          </w:p>
        </w:tc>
      </w:tr>
    </w:tbl>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注：自开始监理日期起</w:t>
      </w:r>
      <w:r>
        <w:rPr>
          <w:rFonts w:asciiTheme="minorEastAsia" w:hAnsiTheme="minorEastAsia" w:eastAsiaTheme="minorEastAsia"/>
          <w:color w:val="auto"/>
          <w:szCs w:val="21"/>
          <w:highlight w:val="none"/>
        </w:rPr>
        <w:t>每</w:t>
      </w:r>
      <w:r>
        <w:rPr>
          <w:rFonts w:hint="eastAsia" w:asciiTheme="minorEastAsia" w:hAnsiTheme="minorEastAsia" w:eastAsiaTheme="minorEastAsia"/>
          <w:color w:val="auto"/>
          <w:szCs w:val="21"/>
          <w:highlight w:val="none"/>
        </w:rPr>
        <w:t>月</w:t>
      </w:r>
      <w:r>
        <w:rPr>
          <w:rFonts w:asciiTheme="minorEastAsia" w:hAnsiTheme="minorEastAsia" w:eastAsiaTheme="minorEastAsia"/>
          <w:color w:val="auto"/>
          <w:szCs w:val="21"/>
          <w:highlight w:val="none"/>
        </w:rPr>
        <w:t>付一次，</w:t>
      </w:r>
      <w:r>
        <w:rPr>
          <w:rFonts w:hint="eastAsia" w:asciiTheme="minorEastAsia" w:hAnsiTheme="minorEastAsia" w:eastAsiaTheme="minorEastAsia"/>
          <w:color w:val="auto"/>
          <w:szCs w:val="21"/>
          <w:highlight w:val="none"/>
        </w:rPr>
        <w:t>月</w:t>
      </w:r>
      <w:r>
        <w:rPr>
          <w:rFonts w:asciiTheme="minorEastAsia" w:hAnsiTheme="minorEastAsia" w:eastAsiaTheme="minorEastAsia"/>
          <w:color w:val="auto"/>
          <w:szCs w:val="21"/>
          <w:highlight w:val="none"/>
        </w:rPr>
        <w:t>监理费用＝</w:t>
      </w:r>
      <w:r>
        <w:rPr>
          <w:rFonts w:hint="eastAsia" w:asciiTheme="minorEastAsia" w:hAnsiTheme="minorEastAsia" w:eastAsiaTheme="minorEastAsia"/>
          <w:color w:val="auto"/>
          <w:szCs w:val="21"/>
          <w:highlight w:val="none"/>
        </w:rPr>
        <w:t>∑（各类监理人员人月费综合单价×投入相应监理人员</w:t>
      </w:r>
      <w:r>
        <w:rPr>
          <w:rFonts w:hint="eastAsia" w:asciiTheme="minorEastAsia" w:hAnsiTheme="minorEastAsia" w:eastAsiaTheme="minorEastAsia"/>
          <w:color w:val="auto"/>
          <w:szCs w:val="21"/>
          <w:highlight w:val="none"/>
          <w:lang w:val="en-US" w:eastAsia="zh-CN"/>
        </w:rPr>
        <w:t>人月</w:t>
      </w:r>
      <w:r>
        <w:rPr>
          <w:rFonts w:hint="eastAsia" w:asciiTheme="minorEastAsia" w:hAnsiTheme="minorEastAsia" w:eastAsiaTheme="minorEastAsia"/>
          <w:color w:val="auto"/>
          <w:szCs w:val="21"/>
          <w:highlight w:val="none"/>
        </w:rPr>
        <w:t>数量）-预付款扣回金额（若有）</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（5）双方约定的其他支付方式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9.3.4监理报酬调整额按本合同8.1.1.2目约定的计算方式确定，支付时间及方式：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9.3.5在支付周期内若存在监理人违约或监理人应当赔偿的事项，应在当期支付金额中扣减相应金额后支付。</w:t>
      </w:r>
    </w:p>
    <w:p>
      <w:pPr>
        <w:spacing w:line="360" w:lineRule="auto"/>
        <w:ind w:firstLine="421" w:firstLineChars="200"/>
        <w:rPr>
          <w:rFonts w:asciiTheme="minorEastAsia" w:hAnsiTheme="minorEastAsia" w:eastAsiaTheme="minorEastAsia"/>
          <w:color w:val="auto"/>
          <w:szCs w:val="21"/>
          <w:highlight w:val="none"/>
        </w:rPr>
      </w:pPr>
      <w:r>
        <w:rPr>
          <w:rFonts w:hint="eastAsia" w:asciiTheme="minorEastAsia" w:hAnsiTheme="minorEastAsia" w:eastAsiaTheme="minorEastAsia"/>
          <w:b/>
          <w:color w:val="auto"/>
          <w:szCs w:val="21"/>
          <w:highlight w:val="none"/>
        </w:rPr>
        <w:t>9.4 费用结算</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9.4.1 合同工作完成后，监理人应在缺陷责任期满28天内向委托人提交</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份监理费用结算申请，并提供相关证明材料。</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结算方式：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9.4.2委托人应在收到费用结算申请后的</w:t>
      </w:r>
      <w:r>
        <w:rPr>
          <w:rFonts w:hint="eastAsia" w:asciiTheme="minorEastAsia" w:hAnsiTheme="minorEastAsia" w:eastAsiaTheme="minorEastAsia"/>
          <w:color w:val="auto"/>
          <w:szCs w:val="21"/>
          <w:highlight w:val="none"/>
          <w:u w:val="single"/>
        </w:rPr>
        <w:t xml:space="preserve"> 28 </w:t>
      </w:r>
      <w:r>
        <w:rPr>
          <w:rFonts w:hint="eastAsia" w:asciiTheme="minorEastAsia" w:hAnsiTheme="minorEastAsia" w:eastAsiaTheme="minorEastAsia"/>
          <w:color w:val="auto"/>
          <w:szCs w:val="21"/>
          <w:highlight w:val="none"/>
        </w:rPr>
        <w:t>天内，将剩余应付款项支付给监理人；监理人应当提供等额的增值税发票。委托人未能在前述时间内完成审批或不予答复的，视为委托人同意费用结算申请。委托人不按期支付的，除应支付正常剩余监理报酬外，还应按本合同第11.2.2.1目支付逾期付款利息及逾期付款违约金。</w:t>
      </w:r>
    </w:p>
    <w:p>
      <w:pPr>
        <w:pStyle w:val="5"/>
        <w:spacing w:before="0" w:after="0" w:line="360" w:lineRule="auto"/>
        <w:ind w:firstLine="138"/>
        <w:rPr>
          <w:rFonts w:asciiTheme="minorEastAsia" w:hAnsiTheme="minorEastAsia" w:eastAsiaTheme="minorEastAsia"/>
          <w:b/>
          <w:color w:val="auto"/>
          <w:szCs w:val="28"/>
          <w:highlight w:val="none"/>
        </w:rPr>
      </w:pPr>
      <w:bookmarkStart w:id="753" w:name="_Toc536709892"/>
      <w:bookmarkStart w:id="754" w:name="_Toc654"/>
      <w:bookmarkStart w:id="755" w:name="_Toc1480"/>
      <w:bookmarkStart w:id="756" w:name="_Toc18454"/>
      <w:bookmarkStart w:id="757" w:name="_Toc536778413"/>
      <w:r>
        <w:rPr>
          <w:rFonts w:hint="eastAsia" w:asciiTheme="minorEastAsia" w:hAnsiTheme="minorEastAsia" w:eastAsiaTheme="minorEastAsia"/>
          <w:b/>
          <w:color w:val="auto"/>
          <w:szCs w:val="28"/>
          <w:highlight w:val="none"/>
        </w:rPr>
        <w:t>10.</w:t>
      </w:r>
      <w:r>
        <w:rPr>
          <w:rFonts w:asciiTheme="minorEastAsia" w:hAnsiTheme="minorEastAsia" w:eastAsiaTheme="minorEastAsia"/>
          <w:b/>
          <w:color w:val="auto"/>
          <w:szCs w:val="28"/>
          <w:highlight w:val="none"/>
        </w:rPr>
        <w:t>不可抗力</w:t>
      </w:r>
      <w:bookmarkEnd w:id="753"/>
      <w:bookmarkEnd w:id="754"/>
      <w:bookmarkEnd w:id="755"/>
      <w:bookmarkEnd w:id="756"/>
      <w:bookmarkEnd w:id="757"/>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10.</w:t>
      </w:r>
      <w:r>
        <w:rPr>
          <w:rFonts w:hint="eastAsia" w:asciiTheme="minorEastAsia" w:hAnsiTheme="minorEastAsia" w:eastAsiaTheme="minorEastAsia"/>
          <w:b/>
          <w:color w:val="auto"/>
          <w:szCs w:val="21"/>
          <w:highlight w:val="none"/>
          <w:lang w:val="en-US" w:eastAsia="zh-CN"/>
        </w:rPr>
        <w:t>1</w:t>
      </w:r>
      <w:r>
        <w:rPr>
          <w:rFonts w:asciiTheme="minorEastAsia" w:hAnsiTheme="minorEastAsia" w:eastAsiaTheme="minorEastAsia"/>
          <w:b/>
          <w:color w:val="auto"/>
          <w:szCs w:val="21"/>
          <w:highlight w:val="none"/>
        </w:rPr>
        <w:t xml:space="preserve"> </w:t>
      </w:r>
      <w:r>
        <w:rPr>
          <w:rFonts w:hint="eastAsia" w:asciiTheme="minorEastAsia" w:hAnsiTheme="minorEastAsia" w:eastAsiaTheme="minorEastAsia"/>
          <w:b/>
          <w:color w:val="auto"/>
          <w:szCs w:val="21"/>
          <w:highlight w:val="none"/>
        </w:rPr>
        <w:t>不可抗力的确认</w:t>
      </w:r>
    </w:p>
    <w:p>
      <w:pPr>
        <w:spacing w:line="360" w:lineRule="auto"/>
        <w:ind w:firstLine="420" w:firstLineChars="200"/>
        <w:rPr>
          <w:rFonts w:hint="default" w:asciiTheme="minorEastAsia" w:hAnsiTheme="minorEastAsia" w:eastAsiaTheme="minorEastAsia"/>
          <w:color w:val="auto"/>
          <w:szCs w:val="21"/>
          <w:highlight w:val="none"/>
          <w:u w:val="single"/>
          <w:lang w:val="en-US" w:eastAsia="zh-CN"/>
        </w:rPr>
      </w:pPr>
      <w:r>
        <w:rPr>
          <w:rFonts w:hint="eastAsia" w:asciiTheme="minorEastAsia" w:hAnsiTheme="minorEastAsia" w:eastAsiaTheme="minorEastAsia"/>
          <w:color w:val="auto"/>
          <w:szCs w:val="21"/>
          <w:highlight w:val="none"/>
        </w:rPr>
        <w:t>10.</w:t>
      </w:r>
      <w:r>
        <w:rPr>
          <w:rFonts w:hint="eastAsia" w:asciiTheme="minorEastAsia" w:hAnsiTheme="minorEastAsia" w:eastAsiaTheme="minorEastAsia"/>
          <w:color w:val="auto"/>
          <w:szCs w:val="21"/>
          <w:highlight w:val="none"/>
          <w:lang w:val="en-US" w:eastAsia="zh-CN"/>
        </w:rPr>
        <w:t>1.1不可抗力的其他情形：</w:t>
      </w:r>
      <w:r>
        <w:rPr>
          <w:rFonts w:hint="eastAsia" w:asciiTheme="minorEastAsia" w:hAnsiTheme="minorEastAsia" w:eastAsiaTheme="minorEastAsia"/>
          <w:color w:val="auto"/>
          <w:szCs w:val="21"/>
          <w:highlight w:val="none"/>
          <w:u w:val="single"/>
          <w:lang w:val="en-US" w:eastAsia="zh-CN"/>
        </w:rPr>
        <w:t xml:space="preserve">        </w:t>
      </w:r>
    </w:p>
    <w:p>
      <w:pPr>
        <w:spacing w:line="360" w:lineRule="auto"/>
        <w:ind w:firstLine="421" w:firstLineChars="200"/>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10.3 不可抗力后果及其处理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10.3.4不可抗力发生后造成监理服务期限延误超过</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天的，双方均有权解除本合同。</w:t>
      </w:r>
    </w:p>
    <w:p>
      <w:pPr>
        <w:pStyle w:val="5"/>
        <w:spacing w:before="0" w:after="0" w:line="360" w:lineRule="auto"/>
        <w:ind w:firstLine="138"/>
        <w:rPr>
          <w:rFonts w:asciiTheme="minorEastAsia" w:hAnsiTheme="minorEastAsia" w:eastAsiaTheme="minorEastAsia"/>
          <w:b/>
          <w:color w:val="auto"/>
          <w:szCs w:val="28"/>
          <w:highlight w:val="none"/>
        </w:rPr>
      </w:pPr>
      <w:bookmarkStart w:id="758" w:name="_Toc18576"/>
      <w:bookmarkStart w:id="759" w:name="_Toc3153"/>
      <w:bookmarkStart w:id="760" w:name="_Toc17403"/>
      <w:bookmarkStart w:id="761" w:name="_Toc531820328"/>
      <w:bookmarkStart w:id="762" w:name="_Toc536778414"/>
      <w:bookmarkStart w:id="763" w:name="_Toc12453"/>
      <w:r>
        <w:rPr>
          <w:rFonts w:hint="eastAsia" w:asciiTheme="minorEastAsia" w:hAnsiTheme="minorEastAsia" w:eastAsiaTheme="minorEastAsia"/>
          <w:b/>
          <w:color w:val="auto"/>
          <w:szCs w:val="28"/>
          <w:highlight w:val="none"/>
        </w:rPr>
        <w:t>11.违约</w:t>
      </w:r>
      <w:bookmarkEnd w:id="758"/>
      <w:bookmarkEnd w:id="759"/>
      <w:bookmarkEnd w:id="760"/>
      <w:bookmarkEnd w:id="761"/>
      <w:bookmarkEnd w:id="762"/>
      <w:bookmarkEnd w:id="763"/>
    </w:p>
    <w:p>
      <w:pPr>
        <w:spacing w:line="360" w:lineRule="auto"/>
        <w:ind w:firstLine="421" w:firstLineChars="200"/>
        <w:rPr>
          <w:rFonts w:asciiTheme="minorEastAsia" w:hAnsiTheme="minorEastAsia" w:eastAsiaTheme="minorEastAsia"/>
          <w:b/>
          <w:color w:val="auto"/>
          <w:szCs w:val="21"/>
          <w:highlight w:val="none"/>
        </w:rPr>
      </w:pPr>
      <w:bookmarkStart w:id="764" w:name="_Toc531854552"/>
      <w:bookmarkStart w:id="765" w:name="OLE_LINK1"/>
      <w:r>
        <w:rPr>
          <w:rFonts w:asciiTheme="minorEastAsia" w:hAnsiTheme="minorEastAsia" w:eastAsiaTheme="minorEastAsia"/>
          <w:b/>
          <w:color w:val="auto"/>
          <w:szCs w:val="21"/>
          <w:highlight w:val="none"/>
        </w:rPr>
        <w:t xml:space="preserve">11.1 </w:t>
      </w:r>
      <w:r>
        <w:rPr>
          <w:rFonts w:hint="eastAsia" w:asciiTheme="minorEastAsia" w:hAnsiTheme="minorEastAsia" w:eastAsiaTheme="minorEastAsia"/>
          <w:b/>
          <w:color w:val="auto"/>
          <w:szCs w:val="21"/>
          <w:highlight w:val="none"/>
        </w:rPr>
        <w:t>监理人违约</w:t>
      </w:r>
      <w:bookmarkEnd w:id="764"/>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 xml:space="preserve">11.1.1 </w:t>
      </w:r>
      <w:r>
        <w:rPr>
          <w:rFonts w:hint="eastAsia" w:asciiTheme="minorEastAsia" w:hAnsiTheme="minorEastAsia" w:eastAsiaTheme="minorEastAsia"/>
          <w:color w:val="auto"/>
          <w:szCs w:val="21"/>
          <w:highlight w:val="none"/>
        </w:rPr>
        <w:t>合同履行中发生下列情况之一的，属监理人违约：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（1）监理人违法转让或违法分包监理工作；</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（2）因监理人原因，监理人不履行或停止履行合同义务；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（3）监理人未按合同约定提交履约担保；</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（4）监理人向承包人索贿、谋取私利，或与承包人串通损害委托人利益；</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（5）监理人未按相关行业监理规范及合同要求实施监理</w:t>
      </w:r>
      <w:r>
        <w:rPr>
          <w:rFonts w:hint="eastAsia" w:asciiTheme="minorEastAsia" w:hAnsiTheme="minorEastAsia" w:eastAsiaTheme="minorEastAsia"/>
          <w:color w:val="auto"/>
          <w:szCs w:val="21"/>
          <w:highlight w:val="none"/>
          <w:lang w:eastAsia="zh-CN"/>
        </w:rPr>
        <w:t>；</w:t>
      </w:r>
    </w:p>
    <w:bookmarkEnd w:id="765"/>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w:t>
      </w:r>
      <w:r>
        <w:rPr>
          <w:rFonts w:hint="eastAsia" w:asciiTheme="minorEastAsia" w:hAnsiTheme="minorEastAsia" w:eastAsiaTheme="minorEastAsia"/>
          <w:color w:val="auto"/>
          <w:szCs w:val="21"/>
          <w:highlight w:val="none"/>
          <w:u w:val="single"/>
        </w:rPr>
        <w:t>监理人不履行合同约定的其他义务</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11.1.2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（1）监理人发生第11.1.1项第（1）目违约行为的，按签约合同价</w:t>
      </w:r>
      <w:r>
        <w:rPr>
          <w:rFonts w:hint="eastAsia" w:cs="Microsoft Sans Serif" w:asciiTheme="minorEastAsia" w:hAnsiTheme="minorEastAsia" w:eastAsiaTheme="minorEastAsia"/>
          <w:color w:val="auto"/>
          <w:kern w:val="0"/>
          <w:szCs w:val="21"/>
          <w:highlight w:val="none"/>
        </w:rPr>
        <w:t>的</w:t>
      </w:r>
      <w:r>
        <w:rPr>
          <w:rFonts w:cs="Microsoft Sans Serif" w:asciiTheme="minorEastAsia" w:hAnsiTheme="minorEastAsia" w:eastAsiaTheme="minorEastAsia"/>
          <w:color w:val="auto"/>
          <w:kern w:val="0"/>
          <w:szCs w:val="21"/>
          <w:highlight w:val="none"/>
          <w:u w:val="single"/>
        </w:rPr>
        <w:t>5%-10%</w:t>
      </w:r>
      <w:r>
        <w:rPr>
          <w:rFonts w:hint="eastAsia" w:cs="Microsoft Sans Serif" w:asciiTheme="minorEastAsia" w:hAnsiTheme="minorEastAsia" w:eastAsiaTheme="minorEastAsia"/>
          <w:color w:val="auto"/>
          <w:kern w:val="0"/>
          <w:szCs w:val="21"/>
          <w:highlight w:val="none"/>
        </w:rPr>
        <w:t>支付违约金。</w:t>
      </w:r>
    </w:p>
    <w:p>
      <w:pPr>
        <w:spacing w:line="360" w:lineRule="auto"/>
        <w:ind w:firstLine="420" w:firstLineChars="200"/>
        <w:rPr>
          <w:rFonts w:cs="Microsoft Sans Serif"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（2）监理人发生第11.1.1项第（2）目违约行为的</w:t>
      </w:r>
      <w:r>
        <w:rPr>
          <w:rFonts w:hint="eastAsia" w:cs="Microsoft Sans Serif" w:asciiTheme="minorEastAsia" w:hAnsiTheme="minorEastAsia" w:eastAsiaTheme="minorEastAsia"/>
          <w:color w:val="auto"/>
          <w:kern w:val="0"/>
          <w:szCs w:val="21"/>
          <w:highlight w:val="none"/>
        </w:rPr>
        <w:t>，按签约合同价的</w:t>
      </w:r>
      <w:r>
        <w:rPr>
          <w:rFonts w:cs="Microsoft Sans Serif" w:asciiTheme="minorEastAsia" w:hAnsiTheme="minorEastAsia" w:eastAsiaTheme="minorEastAsia"/>
          <w:color w:val="auto"/>
          <w:kern w:val="0"/>
          <w:szCs w:val="21"/>
          <w:highlight w:val="none"/>
          <w:u w:val="single"/>
        </w:rPr>
        <w:t>5%-10%</w:t>
      </w:r>
      <w:r>
        <w:rPr>
          <w:rFonts w:hint="eastAsia" w:cs="Microsoft Sans Serif" w:asciiTheme="minorEastAsia" w:hAnsiTheme="minorEastAsia" w:eastAsiaTheme="minorEastAsia"/>
          <w:color w:val="auto"/>
          <w:kern w:val="0"/>
          <w:szCs w:val="21"/>
          <w:highlight w:val="none"/>
        </w:rPr>
        <w:t>支付违约金。</w:t>
      </w:r>
    </w:p>
    <w:p>
      <w:pPr>
        <w:spacing w:line="360" w:lineRule="auto"/>
        <w:ind w:firstLine="420" w:firstLineChars="200"/>
        <w:rPr>
          <w:rFonts w:cs="Microsoft Sans Serif" w:asciiTheme="minorEastAsia" w:hAnsiTheme="minorEastAsia" w:eastAsiaTheme="minorEastAsia"/>
          <w:color w:val="auto"/>
          <w:kern w:val="0"/>
          <w:szCs w:val="21"/>
          <w:highlight w:val="none"/>
          <w:lang w:val="zh-CN"/>
        </w:rPr>
      </w:pPr>
      <w:r>
        <w:rPr>
          <w:rFonts w:hint="eastAsia" w:asciiTheme="minorEastAsia" w:hAnsiTheme="minorEastAsia" w:eastAsiaTheme="minorEastAsia"/>
          <w:color w:val="auto"/>
          <w:szCs w:val="21"/>
          <w:highlight w:val="none"/>
        </w:rPr>
        <w:t>（3）监理人发生第11.1.1项第（3）目违约行为的，</w:t>
      </w:r>
      <w:r>
        <w:rPr>
          <w:rFonts w:hint="eastAsia" w:cs="Microsoft Sans Serif" w:asciiTheme="minorEastAsia" w:hAnsiTheme="minorEastAsia" w:eastAsiaTheme="minorEastAsia"/>
          <w:color w:val="auto"/>
          <w:kern w:val="0"/>
          <w:szCs w:val="21"/>
          <w:highlight w:val="none"/>
        </w:rPr>
        <w:t>每延误</w:t>
      </w:r>
      <w:r>
        <w:rPr>
          <w:rFonts w:cs="Microsoft Sans Serif" w:asciiTheme="minorEastAsia" w:hAnsiTheme="minorEastAsia" w:eastAsiaTheme="minorEastAsia"/>
          <w:color w:val="auto"/>
          <w:kern w:val="0"/>
          <w:szCs w:val="21"/>
          <w:highlight w:val="none"/>
        </w:rPr>
        <w:t>1天，监理人按签约合同价</w:t>
      </w:r>
      <w:r>
        <w:rPr>
          <w:rFonts w:cs="Microsoft Sans Serif" w:asciiTheme="minorEastAsia" w:hAnsiTheme="minorEastAsia" w:eastAsiaTheme="minorEastAsia"/>
          <w:color w:val="auto"/>
          <w:kern w:val="0"/>
          <w:szCs w:val="21"/>
          <w:highlight w:val="none"/>
          <w:u w:val="single"/>
        </w:rPr>
        <w:t>0.5‰-1‰</w:t>
      </w:r>
      <w:r>
        <w:rPr>
          <w:rFonts w:hint="eastAsia" w:cs="Microsoft Sans Serif" w:asciiTheme="minorEastAsia" w:hAnsiTheme="minorEastAsia" w:eastAsiaTheme="minorEastAsia"/>
          <w:color w:val="auto"/>
          <w:kern w:val="0"/>
          <w:szCs w:val="21"/>
          <w:highlight w:val="none"/>
        </w:rPr>
        <w:t>支付违约金</w:t>
      </w:r>
      <w:r>
        <w:rPr>
          <w:rFonts w:hint="eastAsia" w:cs="Microsoft Sans Serif" w:asciiTheme="minorEastAsia" w:hAnsiTheme="minorEastAsia" w:eastAsiaTheme="minorEastAsia"/>
          <w:color w:val="auto"/>
          <w:kern w:val="0"/>
          <w:szCs w:val="21"/>
          <w:highlight w:val="none"/>
          <w:lang w:val="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（4）监理人发生第11.1.1项第（4）目违约行为的，按附件五《廉洁从业协议》进行</w:t>
      </w:r>
      <w:r>
        <w:rPr>
          <w:rFonts w:hint="eastAsia" w:cs="Microsoft Sans Serif" w:asciiTheme="minorEastAsia" w:hAnsiTheme="minorEastAsia" w:eastAsiaTheme="minorEastAsia"/>
          <w:color w:val="auto"/>
          <w:kern w:val="0"/>
          <w:szCs w:val="21"/>
          <w:highlight w:val="none"/>
        </w:rPr>
        <w:t>处罚</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（5）监理人发生第11.1.1项第（5）目违约行为的：</w:t>
      </w:r>
    </w:p>
    <w:p>
      <w:pPr>
        <w:spacing w:line="360" w:lineRule="auto"/>
        <w:ind w:firstLine="464" w:firstLineChars="22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1）监理人未按合同约定及《监理规划》中监理人员进出场计划表的要求配备满足各阶段工程监理需要的监理人员的：</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①除发生第4.5.1.3目（1）情形外，总监理工程师不按承诺到岗履职的，按履约保证金的</w:t>
      </w:r>
      <w:r>
        <w:rPr>
          <w:rFonts w:hint="eastAsia" w:asciiTheme="minorEastAsia" w:hAnsiTheme="minorEastAsia" w:eastAsiaTheme="minorEastAsia"/>
          <w:color w:val="auto"/>
          <w:szCs w:val="21"/>
          <w:highlight w:val="none"/>
          <w:u w:val="single"/>
        </w:rPr>
        <w:t>（50～100）%</w:t>
      </w:r>
      <w:r>
        <w:rPr>
          <w:rFonts w:hint="eastAsia" w:asciiTheme="minorEastAsia" w:hAnsiTheme="minorEastAsia" w:eastAsiaTheme="minorEastAsia"/>
          <w:color w:val="auto"/>
          <w:szCs w:val="21"/>
          <w:highlight w:val="none"/>
        </w:rPr>
        <w:t>支付违约金，并解除合同；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②除因发生第4.5.1.3目情形外更换总监理工程师的，监理人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5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200 </w:t>
      </w:r>
      <w:r>
        <w:rPr>
          <w:rFonts w:hint="eastAsia" w:asciiTheme="minorEastAsia" w:hAnsiTheme="minorEastAsia" w:eastAsiaTheme="minorEastAsia"/>
          <w:color w:val="auto"/>
          <w:szCs w:val="21"/>
          <w:highlight w:val="none"/>
        </w:rPr>
        <w:t>万元；</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③未配备或</w:t>
      </w:r>
      <w:r>
        <w:rPr>
          <w:rFonts w:hint="eastAsia" w:asciiTheme="minorEastAsia" w:hAnsiTheme="minorEastAsia" w:eastAsiaTheme="minorEastAsia"/>
          <w:bCs/>
          <w:color w:val="auto"/>
          <w:szCs w:val="21"/>
          <w:highlight w:val="none"/>
        </w:rPr>
        <w:t>未经</w:t>
      </w:r>
      <w:r>
        <w:rPr>
          <w:rFonts w:hint="eastAsia" w:asciiTheme="minorEastAsia" w:hAnsiTheme="minorEastAsia" w:eastAsiaTheme="minorEastAsia"/>
          <w:color w:val="auto"/>
          <w:szCs w:val="21"/>
          <w:highlight w:val="none"/>
        </w:rPr>
        <w:t>委托人同意更换总监理工程师代表（副总监理工程师），监理人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2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rPr>
        <w:t xml:space="preserve">50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④未配备或</w:t>
      </w:r>
      <w:r>
        <w:rPr>
          <w:rFonts w:hint="eastAsia" w:asciiTheme="minorEastAsia" w:hAnsiTheme="minorEastAsia" w:eastAsiaTheme="minorEastAsia"/>
          <w:bCs/>
          <w:color w:val="auto"/>
          <w:szCs w:val="21"/>
          <w:highlight w:val="none"/>
        </w:rPr>
        <w:t>未经</w:t>
      </w:r>
      <w:r>
        <w:rPr>
          <w:rFonts w:hint="eastAsia" w:asciiTheme="minorEastAsia" w:hAnsiTheme="minorEastAsia" w:eastAsiaTheme="minorEastAsia"/>
          <w:color w:val="auto"/>
          <w:szCs w:val="21"/>
          <w:highlight w:val="none"/>
        </w:rPr>
        <w:t>委托人同意更换主要监理人员，监理人</w:t>
      </w:r>
      <w:r>
        <w:rPr>
          <w:rFonts w:hint="eastAsia" w:cs="Microsoft Sans Serif" w:asciiTheme="minorEastAsia" w:hAnsiTheme="minorEastAsia" w:eastAsiaTheme="minorEastAsia"/>
          <w:color w:val="auto"/>
          <w:kern w:val="0"/>
          <w:szCs w:val="21"/>
          <w:highlight w:val="none"/>
        </w:rPr>
        <w:t>按签约合同价</w:t>
      </w:r>
      <w:r>
        <w:rPr>
          <w:rFonts w:asciiTheme="minorEastAsia" w:hAnsiTheme="minorEastAsia" w:eastAsiaTheme="minorEastAsia"/>
          <w:color w:val="auto"/>
          <w:szCs w:val="21"/>
          <w:highlight w:val="none"/>
          <w:u w:val="single"/>
        </w:rPr>
        <w:t xml:space="preserve">  1  </w:t>
      </w:r>
      <w:r>
        <w:rPr>
          <w:rFonts w:asciiTheme="minorEastAsia" w:hAnsiTheme="minorEastAsia" w:eastAsiaTheme="minorEastAsia"/>
          <w:color w:val="auto"/>
          <w:szCs w:val="21"/>
          <w:highlight w:val="none"/>
        </w:rPr>
        <w:t>%</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asciiTheme="minorEastAsia" w:hAnsiTheme="minorEastAsia" w:eastAsiaTheme="minorEastAsia"/>
          <w:color w:val="auto"/>
          <w:szCs w:val="21"/>
          <w:highlight w:val="none"/>
          <w:u w:val="single"/>
        </w:rPr>
        <w:t xml:space="preserve"> 5</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⑤因发生</w:t>
      </w:r>
      <w:r>
        <w:rPr>
          <w:rFonts w:asciiTheme="minorEastAsia" w:hAnsiTheme="minorEastAsia" w:eastAsiaTheme="minorEastAsia"/>
          <w:color w:val="auto"/>
          <w:szCs w:val="21"/>
          <w:highlight w:val="none"/>
        </w:rPr>
        <w:t>4.6</w:t>
      </w:r>
      <w:r>
        <w:rPr>
          <w:rFonts w:hint="eastAsia" w:asciiTheme="minorEastAsia" w:hAnsiTheme="minorEastAsia" w:eastAsiaTheme="minorEastAsia"/>
          <w:color w:val="auto"/>
          <w:szCs w:val="21"/>
          <w:highlight w:val="none"/>
        </w:rPr>
        <w:t>款情形，委托人按要求监理人撤换项目监理机构人员，监理人不按要求撤换的，监理人</w:t>
      </w:r>
      <w:r>
        <w:rPr>
          <w:rFonts w:hint="eastAsia" w:cs="Microsoft Sans Serif" w:asciiTheme="minorEastAsia" w:hAnsiTheme="minorEastAsia" w:eastAsiaTheme="minorEastAsia"/>
          <w:color w:val="auto"/>
          <w:kern w:val="0"/>
          <w:szCs w:val="21"/>
          <w:highlight w:val="none"/>
        </w:rPr>
        <w:t>按签约合同价</w:t>
      </w:r>
      <w:r>
        <w:rPr>
          <w:rFonts w:hint="eastAsia" w:asciiTheme="minorEastAsia" w:hAnsiTheme="minorEastAsia" w:eastAsiaTheme="minorEastAsia"/>
          <w:color w:val="auto"/>
          <w:szCs w:val="21"/>
          <w:highlight w:val="none"/>
          <w:u w:val="single"/>
        </w:rPr>
        <w:t xml:space="preserve"> 1 </w:t>
      </w:r>
      <w:r>
        <w:rPr>
          <w:rFonts w:hint="eastAsia" w:asciiTheme="minorEastAsia" w:hAnsiTheme="minorEastAsia" w:eastAsiaTheme="minorEastAsia"/>
          <w:color w:val="auto"/>
          <w:szCs w:val="21"/>
          <w:highlight w:val="none"/>
        </w:rPr>
        <w:t>%/人</w:t>
      </w:r>
      <w:r>
        <w:rPr>
          <w:rFonts w:hint="eastAsia" w:cs="Microsoft Sans Serif" w:asciiTheme="minorEastAsia" w:hAnsiTheme="minorEastAsia" w:eastAsiaTheme="minorEastAsia"/>
          <w:color w:val="auto"/>
          <w:kern w:val="0"/>
          <w:szCs w:val="21"/>
          <w:highlight w:val="none"/>
        </w:rPr>
        <w:t>支付违约金</w:t>
      </w:r>
      <w:r>
        <w:rPr>
          <w:rFonts w:hint="eastAsia" w:asciiTheme="minorEastAsia" w:hAnsiTheme="minorEastAsia" w:eastAsiaTheme="minorEastAsia"/>
          <w:color w:val="auto"/>
          <w:szCs w:val="21"/>
          <w:highlight w:val="none"/>
        </w:rPr>
        <w:t>，最高不超过</w:t>
      </w:r>
      <w:r>
        <w:rPr>
          <w:rFonts w:hint="eastAsia" w:asciiTheme="minorEastAsia" w:hAnsiTheme="minorEastAsia" w:eastAsiaTheme="minorEastAsia"/>
          <w:color w:val="auto"/>
          <w:szCs w:val="21"/>
          <w:highlight w:val="none"/>
          <w:u w:val="single"/>
        </w:rPr>
        <w:t xml:space="preserve"> 5 </w:t>
      </w:r>
      <w:r>
        <w:rPr>
          <w:rFonts w:hint="eastAsia" w:asciiTheme="minorEastAsia" w:hAnsiTheme="minorEastAsia" w:eastAsiaTheme="minorEastAsia"/>
          <w:color w:val="auto"/>
          <w:szCs w:val="21"/>
          <w:highlight w:val="none"/>
          <w:u w:val="none"/>
        </w:rPr>
        <w:t>万</w:t>
      </w:r>
      <w:r>
        <w:rPr>
          <w:rFonts w:hint="eastAsia" w:asciiTheme="minorEastAsia" w:hAnsiTheme="minorEastAsia" w:eastAsiaTheme="minorEastAsia"/>
          <w:color w:val="auto"/>
          <w:szCs w:val="21"/>
          <w:highlight w:val="none"/>
        </w:rPr>
        <w:t>元/人。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2）监理人派驻项目监理机构的人员到岗天数少于合同约定天数的，总监理工程师按</w:t>
      </w:r>
      <w:r>
        <w:rPr>
          <w:rFonts w:asciiTheme="minorEastAsia" w:hAnsiTheme="minorEastAsia" w:eastAsiaTheme="minorEastAsia"/>
          <w:color w:val="auto"/>
          <w:szCs w:val="21"/>
          <w:highlight w:val="none"/>
          <w:u w:val="single"/>
        </w:rPr>
        <w:t xml:space="preserve"> 1000 </w:t>
      </w:r>
      <w:r>
        <w:rPr>
          <w:rFonts w:hint="eastAsia" w:asciiTheme="minorEastAsia" w:hAnsiTheme="minorEastAsia" w:eastAsiaTheme="minorEastAsia"/>
          <w:color w:val="auto"/>
          <w:szCs w:val="21"/>
          <w:highlight w:val="none"/>
        </w:rPr>
        <w:t>元/天计算违约金，其他主要监理人员按</w:t>
      </w:r>
      <w:r>
        <w:rPr>
          <w:rFonts w:asciiTheme="minorEastAsia" w:hAnsiTheme="minorEastAsia" w:eastAsiaTheme="minorEastAsia"/>
          <w:color w:val="auto"/>
          <w:szCs w:val="21"/>
          <w:highlight w:val="none"/>
          <w:u w:val="single"/>
        </w:rPr>
        <w:t xml:space="preserve"> 500 </w:t>
      </w:r>
      <w:r>
        <w:rPr>
          <w:rFonts w:hint="eastAsia" w:asciiTheme="minorEastAsia" w:hAnsiTheme="minorEastAsia" w:eastAsiaTheme="minorEastAsia"/>
          <w:color w:val="auto"/>
          <w:szCs w:val="21"/>
          <w:highlight w:val="none"/>
        </w:rPr>
        <w:t>元/人·天计算违约金；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3）监理人未按相关行业监理规范及相关合同要求对施工承包人提交的工程变更申请、索赔申请等事项进行审查的，每发现1次，监理人按签约合同价</w:t>
      </w:r>
      <w:r>
        <w:rPr>
          <w:rFonts w:asciiTheme="minorEastAsia" w:hAnsiTheme="minorEastAsia" w:eastAsiaTheme="minorEastAsia"/>
          <w:color w:val="auto"/>
          <w:szCs w:val="21"/>
          <w:highlight w:val="none"/>
          <w:u w:val="single"/>
        </w:rPr>
        <w:t xml:space="preserve"> 0.25‰-0.5‰ </w:t>
      </w:r>
      <w:r>
        <w:rPr>
          <w:rFonts w:hint="eastAsia" w:asciiTheme="minorEastAsia" w:hAnsiTheme="minorEastAsia" w:eastAsiaTheme="minorEastAsia"/>
          <w:color w:val="auto"/>
          <w:szCs w:val="21"/>
          <w:highlight w:val="none"/>
        </w:rPr>
        <w:t>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4）监理人未按相关行业监理规范及合同要求进行质量控制、履行建设工程安全生产管理</w:t>
      </w:r>
      <w:r>
        <w:rPr>
          <w:rFonts w:hint="default" w:asciiTheme="minorEastAsia" w:hAnsiTheme="minorEastAsia" w:eastAsiaTheme="minorEastAsia"/>
          <w:color w:val="auto"/>
          <w:szCs w:val="21"/>
          <w:highlight w:val="none"/>
          <w:lang w:val="en-US"/>
        </w:rPr>
        <w:t>法定</w:t>
      </w:r>
      <w:r>
        <w:rPr>
          <w:rFonts w:hint="eastAsia" w:asciiTheme="minorEastAsia" w:hAnsiTheme="minorEastAsia" w:eastAsiaTheme="minorEastAsia"/>
          <w:color w:val="auto"/>
          <w:szCs w:val="21"/>
          <w:highlight w:val="none"/>
          <w:lang w:val="en-US" w:eastAsia="zh-CN"/>
        </w:rPr>
        <w:t>的监理</w:t>
      </w:r>
      <w:r>
        <w:rPr>
          <w:rFonts w:hint="eastAsia" w:asciiTheme="minorEastAsia" w:hAnsiTheme="minorEastAsia" w:eastAsiaTheme="minorEastAsia"/>
          <w:color w:val="auto"/>
          <w:szCs w:val="21"/>
          <w:highlight w:val="none"/>
        </w:rPr>
        <w:t>职责的，按附件六《监理人质量安全履责行为违约金处罚标准》进行处罚；</w:t>
      </w:r>
    </w:p>
    <w:p>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szCs w:val="21"/>
          <w:highlight w:val="none"/>
        </w:rPr>
        <w:t>5）监理文件不符合相关行业监理规范标准以及合同约定，每发现1次，监理人按签约合同价</w:t>
      </w:r>
      <w:r>
        <w:rPr>
          <w:rFonts w:asciiTheme="minorEastAsia" w:hAnsiTheme="minorEastAsia" w:eastAsiaTheme="minorEastAsia"/>
          <w:color w:val="auto"/>
          <w:szCs w:val="21"/>
          <w:highlight w:val="none"/>
          <w:u w:val="single"/>
        </w:rPr>
        <w:t xml:space="preserve"> 0.1</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-0.2</w:t>
      </w:r>
      <w:r>
        <w:rPr>
          <w:rFonts w:hint="eastAsia" w:asciiTheme="minorEastAsia" w:hAnsiTheme="minorEastAsia" w:eastAsiaTheme="minorEastAsia"/>
          <w:color w:val="auto"/>
          <w:szCs w:val="21"/>
          <w:highlight w:val="none"/>
          <w:u w:val="single"/>
        </w:rPr>
        <w:t>‰</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计算违约金；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6）监理人未按相关行业监理规范及合同要求实施监理，发生安全事故的，按附件七《安全履职协议》处理。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（6）监理人出现其他违约情形的：</w:t>
      </w:r>
      <w:r>
        <w:rPr>
          <w:rFonts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7）</w:t>
      </w:r>
      <w:r>
        <w:rPr>
          <w:rFonts w:asciiTheme="minorEastAsia" w:hAnsiTheme="minorEastAsia" w:eastAsiaTheme="minorEastAsia"/>
          <w:color w:val="auto"/>
          <w:szCs w:val="21"/>
          <w:highlight w:val="none"/>
          <w:u w:val="single"/>
        </w:rPr>
        <w:t>以上违约金累计总额不应超过</w:t>
      </w:r>
      <w:r>
        <w:rPr>
          <w:rFonts w:hint="eastAsia" w:asciiTheme="minorEastAsia" w:hAnsiTheme="minorEastAsia" w:eastAsiaTheme="minorEastAsia"/>
          <w:color w:val="auto"/>
          <w:szCs w:val="21"/>
          <w:highlight w:val="none"/>
          <w:u w:val="single"/>
        </w:rPr>
        <w:t>合同价格的</w:t>
      </w:r>
      <w:r>
        <w:rPr>
          <w:rFonts w:asciiTheme="minorEastAsia" w:hAnsiTheme="minorEastAsia" w:eastAsiaTheme="minorEastAsia"/>
          <w:color w:val="auto"/>
          <w:szCs w:val="21"/>
          <w:highlight w:val="none"/>
          <w:u w:val="single"/>
        </w:rPr>
        <w:t xml:space="preserve"> 30 %</w:t>
      </w:r>
      <w:r>
        <w:rPr>
          <w:rFonts w:hint="eastAsia" w:asciiTheme="minorEastAsia" w:hAnsiTheme="minorEastAsia" w:eastAsiaTheme="minorEastAsia"/>
          <w:color w:val="auto"/>
          <w:szCs w:val="21"/>
          <w:highlight w:val="none"/>
          <w:u w:val="single"/>
        </w:rPr>
        <w:t>。</w:t>
      </w:r>
    </w:p>
    <w:p>
      <w:pPr>
        <w:spacing w:line="360" w:lineRule="auto"/>
        <w:ind w:firstLine="464" w:firstLineChars="221"/>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8）</w:t>
      </w:r>
      <w:r>
        <w:rPr>
          <w:rFonts w:asciiTheme="minorEastAsia" w:hAnsiTheme="minorEastAsia" w:eastAsiaTheme="minorEastAsia"/>
          <w:color w:val="auto"/>
          <w:szCs w:val="21"/>
          <w:highlight w:val="none"/>
          <w:u w:val="single"/>
        </w:rPr>
        <w:t>因监理人违反本合同约定给委托人造成损失的，监理人应当赔偿委托人损失。赔偿金＝直接经济损失×（签约合同价-税金）÷工程概算</w:t>
      </w:r>
      <w:r>
        <w:rPr>
          <w:rFonts w:hint="eastAsia" w:asciiTheme="minorEastAsia" w:hAnsiTheme="minorEastAsia" w:eastAsiaTheme="minorEastAsia"/>
          <w:color w:val="auto"/>
          <w:szCs w:val="21"/>
          <w:highlight w:val="none"/>
          <w:u w:val="single"/>
          <w:lang w:val="en-US" w:eastAsia="zh-CN"/>
        </w:rPr>
        <w:t>金额</w:t>
      </w:r>
      <w:r>
        <w:rPr>
          <w:rFonts w:asciiTheme="minorEastAsia" w:hAnsiTheme="minorEastAsia" w:eastAsiaTheme="minorEastAsia"/>
          <w:color w:val="auto"/>
          <w:szCs w:val="21"/>
          <w:highlight w:val="none"/>
          <w:u w:val="single"/>
        </w:rPr>
        <w:t>或建筑安装工程费×监理人应承担的责任比例</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single"/>
          <w:lang w:val="en-US" w:eastAsia="zh-CN"/>
        </w:rPr>
        <w:t>累计赔偿金额不应超过合同价格的   %</w:t>
      </w:r>
      <w:r>
        <w:rPr>
          <w:rFonts w:asciiTheme="minorEastAsia" w:hAnsiTheme="minorEastAsia" w:eastAsiaTheme="minorEastAsia"/>
          <w:color w:val="auto"/>
          <w:szCs w:val="21"/>
          <w:highlight w:val="none"/>
          <w:u w:val="single"/>
        </w:rPr>
        <w:t>。</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11.2 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11.2.1合同履行中发生下列情况之一的，属委托人违约：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（1）委托人未按合同约定支付监理报酬，或无正当理由不按时返还履约保证金或保函、缺陷责任期保证金或保函；</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（2）因委托人原因不履行或停止履行合同；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（3）委托人不履行合同约定的其他义务：</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11.2.2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（1）委托人未能按期支付监理报酬超过</w:t>
      </w:r>
      <w:r>
        <w:rPr>
          <w:rFonts w:asciiTheme="minorEastAsia" w:hAnsiTheme="minorEastAsia" w:eastAsiaTheme="minorEastAsia"/>
          <w:color w:val="auto"/>
          <w:szCs w:val="21"/>
          <w:highlight w:val="none"/>
          <w:u w:val="single"/>
        </w:rPr>
        <w:t xml:space="preserve"> 28 </w:t>
      </w:r>
      <w:r>
        <w:rPr>
          <w:rFonts w:hint="eastAsia" w:asciiTheme="minorEastAsia" w:hAnsiTheme="minorEastAsia" w:eastAsiaTheme="minorEastAsia"/>
          <w:color w:val="auto"/>
          <w:szCs w:val="21"/>
          <w:highlight w:val="none"/>
        </w:rPr>
        <w:t>天，除应支付当期应付款外，还应支付逾期付款利息及当期应付款5%的违约金，逾期付款利息从逾期之日起计。</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逾期付款利息＝当期应付款×同期全国银行间同业拆借中心发布的五年期贷款市场报价利率计算的利息÷360天×逾期支付天数；</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委托人未能按期支付应付款超过</w:t>
      </w:r>
      <w:r>
        <w:rPr>
          <w:rFonts w:asciiTheme="minorEastAsia" w:hAnsiTheme="minorEastAsia" w:eastAsiaTheme="minorEastAsia"/>
          <w:color w:val="auto"/>
          <w:szCs w:val="21"/>
          <w:highlight w:val="none"/>
          <w:u w:val="single"/>
        </w:rPr>
        <w:t xml:space="preserve">  42  </w:t>
      </w:r>
      <w:r>
        <w:rPr>
          <w:rFonts w:hint="eastAsia" w:asciiTheme="minorEastAsia" w:hAnsiTheme="minorEastAsia" w:eastAsiaTheme="minorEastAsia"/>
          <w:color w:val="auto"/>
          <w:szCs w:val="21"/>
          <w:highlight w:val="none"/>
        </w:rPr>
        <w:t>天，且委托人未提出监理人可以接受的延期支付安排，监理人可向委托人发出暂停工作的通知并可自行暂停全部或部分工作。暂停工作后14天内监理人仍未获得委托人应付款或委托人的合理答复，监理人有权解除合同。</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（2）因委托人发生第11.2.1项第（2）目的情况导致合同解除的，除应支付当期应付款外，委托人还应支付签约合同价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%的违约金。</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（3）委托人发生第11.2.1项第（3）目违约行为造成监理人损失的，监理人应根据实际情况，及时向委托人提出索赔申请及依据。</w:t>
      </w:r>
    </w:p>
    <w:p>
      <w:pPr>
        <w:pStyle w:val="5"/>
        <w:spacing w:before="0" w:after="0" w:line="360" w:lineRule="auto"/>
        <w:ind w:firstLine="138"/>
        <w:rPr>
          <w:rFonts w:asciiTheme="minorEastAsia" w:hAnsiTheme="minorEastAsia" w:eastAsiaTheme="minorEastAsia"/>
          <w:b/>
          <w:color w:val="auto"/>
          <w:szCs w:val="28"/>
          <w:highlight w:val="none"/>
        </w:rPr>
      </w:pPr>
      <w:bookmarkStart w:id="766" w:name="_Toc4194"/>
      <w:bookmarkStart w:id="767" w:name="_Toc531820329"/>
      <w:bookmarkStart w:id="768" w:name="_Toc28108"/>
      <w:bookmarkStart w:id="769" w:name="_Toc20547"/>
      <w:bookmarkStart w:id="770" w:name="_Toc13700"/>
      <w:bookmarkStart w:id="771" w:name="_Toc536778415"/>
      <w:r>
        <w:rPr>
          <w:rFonts w:hint="eastAsia" w:asciiTheme="minorEastAsia" w:hAnsiTheme="minorEastAsia" w:eastAsiaTheme="minorEastAsia"/>
          <w:b/>
          <w:color w:val="auto"/>
          <w:szCs w:val="28"/>
          <w:highlight w:val="none"/>
        </w:rPr>
        <w:t>12.争议的解决</w:t>
      </w:r>
      <w:bookmarkEnd w:id="766"/>
      <w:bookmarkEnd w:id="767"/>
      <w:bookmarkEnd w:id="768"/>
      <w:bookmarkEnd w:id="769"/>
      <w:bookmarkEnd w:id="770"/>
      <w:bookmarkEnd w:id="771"/>
    </w:p>
    <w:p>
      <w:pPr>
        <w:spacing w:line="360" w:lineRule="auto"/>
        <w:ind w:firstLine="421" w:firstLineChars="200"/>
        <w:rPr>
          <w:rFonts w:asciiTheme="minorEastAsia" w:hAnsiTheme="minorEastAsia" w:eastAsiaTheme="minorEastAsia"/>
          <w:b/>
          <w:bCs/>
          <w:color w:val="auto"/>
          <w:szCs w:val="21"/>
          <w:highlight w:val="none"/>
        </w:rPr>
      </w:pPr>
      <w:r>
        <w:rPr>
          <w:rFonts w:hint="eastAsia" w:asciiTheme="minorEastAsia" w:hAnsiTheme="minorEastAsia" w:eastAsiaTheme="minorEastAsia"/>
          <w:b/>
          <w:bCs/>
          <w:color w:val="auto"/>
          <w:szCs w:val="21"/>
          <w:highlight w:val="none"/>
        </w:rPr>
        <w:t>12.1委托人和监理人在履行合同中发生争议的，可以友好协商解决。</w:t>
      </w:r>
    </w:p>
    <w:p>
      <w:pPr>
        <w:spacing w:line="360" w:lineRule="auto"/>
        <w:ind w:firstLine="421" w:firstLineChars="200"/>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12.2</w:t>
      </w:r>
      <w:r>
        <w:rPr>
          <w:rFonts w:hint="eastAsia" w:asciiTheme="minorEastAsia" w:hAnsiTheme="minorEastAsia" w:eastAsiaTheme="minorEastAsia"/>
          <w:b/>
          <w:bCs/>
          <w:color w:val="auto"/>
          <w:szCs w:val="21"/>
          <w:highlight w:val="none"/>
        </w:rPr>
        <w:t>仲裁或诉讼</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合同争议的最终解决方式为下列第</w:t>
      </w:r>
      <w:r>
        <w:rPr>
          <w:rFonts w:hint="eastAsia" w:asciiTheme="minorEastAsia" w:hAnsiTheme="minorEastAsia" w:eastAsiaTheme="minorEastAsia"/>
          <w:color w:val="auto"/>
          <w:szCs w:val="21"/>
          <w:highlight w:val="none"/>
          <w:u w:val="single"/>
        </w:rPr>
        <w:t>（    ）</w:t>
      </w:r>
      <w:r>
        <w:rPr>
          <w:rFonts w:hint="eastAsia" w:asciiTheme="minorEastAsia" w:hAnsiTheme="minorEastAsia" w:eastAsiaTheme="minorEastAsia"/>
          <w:color w:val="auto"/>
          <w:szCs w:val="21"/>
          <w:highlight w:val="none"/>
        </w:rPr>
        <w:t>种方式：</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（1）提请</w:t>
      </w:r>
      <w:r>
        <w:rPr>
          <w:rFonts w:hint="eastAsia" w:asciiTheme="minorEastAsia" w:hAnsiTheme="minorEastAsia" w:eastAsiaTheme="minorEastAsia"/>
          <w:color w:val="auto"/>
          <w:szCs w:val="21"/>
          <w:highlight w:val="none"/>
          <w:u w:val="single"/>
        </w:rPr>
        <w:t xml:space="preserve"> 重庆仲裁委员会 </w:t>
      </w:r>
      <w:r>
        <w:rPr>
          <w:rFonts w:hint="eastAsia" w:asciiTheme="minorEastAsia" w:hAnsiTheme="minorEastAsia" w:eastAsiaTheme="minorEastAsia"/>
          <w:color w:val="auto"/>
          <w:szCs w:val="21"/>
          <w:highlight w:val="none"/>
        </w:rPr>
        <w:t>进行仲裁。</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（2）向</w:t>
      </w:r>
      <w:r>
        <w:rPr>
          <w:rFonts w:hint="eastAsia" w:asciiTheme="minorEastAsia" w:hAnsiTheme="minorEastAsia" w:eastAsiaTheme="minorEastAsia"/>
          <w:color w:val="auto"/>
          <w:szCs w:val="21"/>
          <w:highlight w:val="none"/>
          <w:u w:val="single"/>
        </w:rPr>
        <w:t xml:space="preserve"> 项目所在地 </w:t>
      </w:r>
      <w:r>
        <w:rPr>
          <w:rFonts w:hint="eastAsia" w:asciiTheme="minorEastAsia" w:hAnsiTheme="minorEastAsia" w:eastAsiaTheme="minorEastAsia"/>
          <w:color w:val="auto"/>
          <w:szCs w:val="21"/>
          <w:highlight w:val="none"/>
        </w:rPr>
        <w:t>人民法院提起诉讼。</w:t>
      </w:r>
    </w:p>
    <w:p>
      <w:pPr>
        <w:pStyle w:val="5"/>
        <w:spacing w:before="0" w:after="0" w:line="360" w:lineRule="auto"/>
        <w:ind w:firstLine="138"/>
        <w:rPr>
          <w:rFonts w:asciiTheme="minorEastAsia" w:hAnsiTheme="minorEastAsia" w:eastAsiaTheme="minorEastAsia"/>
          <w:b/>
          <w:color w:val="auto"/>
          <w:szCs w:val="28"/>
          <w:highlight w:val="none"/>
        </w:rPr>
      </w:pPr>
      <w:bookmarkStart w:id="772" w:name="_Toc531820330"/>
      <w:bookmarkStart w:id="773" w:name="_Toc5876"/>
      <w:bookmarkStart w:id="774" w:name="_Toc4446"/>
      <w:bookmarkStart w:id="775" w:name="_Toc29480"/>
      <w:bookmarkStart w:id="776" w:name="_Toc3216"/>
      <w:bookmarkStart w:id="777" w:name="_Toc536778416"/>
      <w:r>
        <w:rPr>
          <w:rFonts w:hint="eastAsia" w:asciiTheme="minorEastAsia" w:hAnsiTheme="minorEastAsia" w:eastAsiaTheme="minorEastAsia"/>
          <w:b/>
          <w:color w:val="auto"/>
          <w:szCs w:val="28"/>
          <w:highlight w:val="none"/>
        </w:rPr>
        <w:t>13.补充条款</w:t>
      </w:r>
      <w:bookmarkEnd w:id="772"/>
      <w:bookmarkEnd w:id="773"/>
      <w:bookmarkEnd w:id="774"/>
      <w:bookmarkEnd w:id="775"/>
      <w:bookmarkEnd w:id="776"/>
    </w:p>
    <w:p>
      <w:pPr>
        <w:spacing w:line="360" w:lineRule="auto"/>
        <w:ind w:firstLine="421"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b/>
          <w:bCs/>
          <w:color w:val="auto"/>
          <w:szCs w:val="21"/>
          <w:highlight w:val="none"/>
          <w:lang w:val="en-US" w:eastAsia="zh-CN"/>
        </w:rPr>
        <w:t>13.1</w:t>
      </w:r>
      <w:r>
        <w:rPr>
          <w:rFonts w:hint="eastAsia" w:asciiTheme="minorEastAsia" w:hAnsiTheme="minorEastAsia" w:eastAsiaTheme="minorEastAsia"/>
          <w:color w:val="auto"/>
          <w:szCs w:val="21"/>
          <w:highlight w:val="none"/>
          <w:u w:val="single"/>
        </w:rPr>
        <w:t xml:space="preserve"> </w:t>
      </w:r>
      <w:bookmarkEnd w:id="777"/>
      <w:r>
        <w:rPr>
          <w:rFonts w:hint="eastAsia" w:asciiTheme="minorEastAsia" w:hAnsiTheme="minorEastAsia" w:eastAsiaTheme="minorEastAsia"/>
          <w:color w:val="auto"/>
          <w:szCs w:val="21"/>
          <w:highlight w:val="none"/>
          <w:u w:val="single"/>
        </w:rPr>
        <w:t xml:space="preserve">       </w:t>
      </w:r>
    </w:p>
    <w:p>
      <w:pPr>
        <w:pStyle w:val="5"/>
        <w:spacing w:before="0" w:after="0" w:line="360" w:lineRule="auto"/>
        <w:ind w:firstLine="138"/>
        <w:rPr>
          <w:rFonts w:asciiTheme="minorEastAsia" w:hAnsiTheme="minorEastAsia" w:eastAsiaTheme="minorEastAsia"/>
          <w:b/>
          <w:color w:val="auto"/>
          <w:szCs w:val="28"/>
          <w:highlight w:val="none"/>
        </w:rPr>
      </w:pPr>
      <w:bookmarkStart w:id="778" w:name="_Toc10370"/>
      <w:bookmarkStart w:id="779" w:name="_Toc10356"/>
      <w:bookmarkStart w:id="780" w:name="_Toc16203"/>
      <w:r>
        <w:rPr>
          <w:rFonts w:hint="eastAsia" w:asciiTheme="minorEastAsia" w:hAnsiTheme="minorEastAsia" w:eastAsiaTheme="minorEastAsia"/>
          <w:b/>
          <w:color w:val="auto"/>
          <w:szCs w:val="28"/>
          <w:highlight w:val="none"/>
        </w:rPr>
        <w:t>14.合同附件</w:t>
      </w:r>
      <w:bookmarkEnd w:id="778"/>
      <w:bookmarkEnd w:id="779"/>
      <w:bookmarkEnd w:id="780"/>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以下附件是本合同的有效组成部分：</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附件一 委托人派遣的人员和提供的房屋、资料、设备</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附件二 履约保证金格式</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如有</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三</w:t>
      </w:r>
      <w:r>
        <w:rPr>
          <w:rFonts w:hint="eastAsia" w:asciiTheme="minorEastAsia" w:hAnsiTheme="minorEastAsia" w:eastAsiaTheme="minorEastAsia"/>
          <w:color w:val="auto"/>
          <w:szCs w:val="21"/>
          <w:highlight w:val="none"/>
        </w:rPr>
        <w:t xml:space="preserve"> 总监理工程师委任书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四</w:t>
      </w:r>
      <w:r>
        <w:rPr>
          <w:rFonts w:hint="eastAsia" w:asciiTheme="minorEastAsia" w:hAnsiTheme="minorEastAsia" w:eastAsiaTheme="minorEastAsia"/>
          <w:color w:val="auto"/>
          <w:szCs w:val="21"/>
          <w:highlight w:val="none"/>
        </w:rPr>
        <w:t xml:space="preserve"> 派驻本项目监理人员一览表</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五</w:t>
      </w:r>
      <w:r>
        <w:rPr>
          <w:rFonts w:hint="eastAsia" w:asciiTheme="minorEastAsia" w:hAnsiTheme="minorEastAsia" w:eastAsiaTheme="minorEastAsia"/>
          <w:color w:val="auto"/>
          <w:szCs w:val="21"/>
          <w:highlight w:val="none"/>
        </w:rPr>
        <w:t xml:space="preserve"> 廉洁从业协议</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参考格式</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六</w:t>
      </w:r>
      <w:r>
        <w:rPr>
          <w:rFonts w:hint="eastAsia" w:asciiTheme="minorEastAsia" w:hAnsiTheme="minorEastAsia" w:eastAsiaTheme="minorEastAsia"/>
          <w:color w:val="auto"/>
          <w:szCs w:val="21"/>
          <w:highlight w:val="none"/>
        </w:rPr>
        <w:t xml:space="preserve"> 监理人质量安全履责行为违约金处罚标准附件</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七</w:t>
      </w:r>
      <w:r>
        <w:rPr>
          <w:rFonts w:hint="eastAsia" w:asciiTheme="minorEastAsia" w:hAnsiTheme="minorEastAsia" w:eastAsiaTheme="minorEastAsia"/>
          <w:color w:val="auto"/>
          <w:szCs w:val="21"/>
          <w:highlight w:val="none"/>
        </w:rPr>
        <w:t xml:space="preserve"> 安全履职协议</w:t>
      </w:r>
    </w:p>
    <w:p>
      <w:pPr>
        <w:spacing w:line="360" w:lineRule="auto"/>
        <w:ind w:firstLine="420" w:firstLineChars="200"/>
        <w:rPr>
          <w:rFonts w:hint="default" w:asciiTheme="minorEastAsia" w:hAnsiTheme="minorEastAsia" w:eastAsiaTheme="minorEastAsia"/>
          <w:color w:val="auto"/>
          <w:szCs w:val="21"/>
          <w:highlight w:val="none"/>
          <w:lang w:val="en-US"/>
        </w:rPr>
      </w:pPr>
      <w:r>
        <w:rPr>
          <w:rFonts w:hint="eastAsia" w:asciiTheme="minorEastAsia" w:hAnsiTheme="minorEastAsia" w:eastAsiaTheme="minorEastAsia"/>
          <w:color w:val="auto"/>
          <w:szCs w:val="21"/>
          <w:highlight w:val="none"/>
          <w:lang w:val="en-US" w:eastAsia="zh-CN"/>
        </w:rPr>
        <w:t>附件八：其他</w:t>
      </w:r>
      <w:r>
        <w:rPr>
          <w:rFonts w:hint="eastAsia" w:asciiTheme="minorEastAsia" w:hAnsiTheme="minorEastAsia" w:eastAsiaTheme="minorEastAsia"/>
          <w:i/>
          <w:iCs/>
          <w:color w:val="auto"/>
          <w:szCs w:val="21"/>
          <w:highlight w:val="none"/>
          <w:lang w:val="en-US" w:eastAsia="zh-CN"/>
        </w:rPr>
        <w:t>[提示：招标人根据项目实际情况合理增加。]</w:t>
      </w:r>
    </w:p>
    <w:p>
      <w:pPr>
        <w:spacing w:line="360" w:lineRule="auto"/>
        <w:ind w:firstLine="420" w:firstLineChars="200"/>
        <w:rPr>
          <w:rFonts w:asciiTheme="minorEastAsia" w:hAnsiTheme="minorEastAsia" w:eastAsiaTheme="minorEastAsia"/>
          <w:color w:val="auto"/>
          <w:szCs w:val="21"/>
          <w:highlight w:val="none"/>
        </w:rPr>
      </w:pPr>
    </w:p>
    <w:p>
      <w:pPr>
        <w:spacing w:line="360" w:lineRule="auto"/>
        <w:rPr>
          <w:rFonts w:asciiTheme="minorEastAsia" w:hAnsiTheme="minorEastAsia" w:eastAsiaTheme="minorEastAsia"/>
          <w:bCs/>
          <w:color w:val="auto"/>
          <w:kern w:val="0"/>
          <w:szCs w:val="21"/>
          <w:highlight w:val="none"/>
        </w:rPr>
      </w:pPr>
      <w:r>
        <w:rPr>
          <w:rFonts w:cs="宋体" w:asciiTheme="minorEastAsia" w:hAnsiTheme="minorEastAsia" w:eastAsiaTheme="minorEastAsia"/>
          <w:color w:val="auto"/>
          <w:highlight w:val="none"/>
        </w:rPr>
        <w:br w:type="page"/>
      </w:r>
      <w:bookmarkStart w:id="781" w:name="_Toc536778417"/>
      <w:bookmarkStart w:id="782" w:name="_Toc536709896"/>
      <w:bookmarkStart w:id="783" w:name="_Toc531820331"/>
      <w:bookmarkStart w:id="784" w:name="_Toc13624"/>
      <w:r>
        <w:rPr>
          <w:rFonts w:asciiTheme="minorEastAsia" w:hAnsiTheme="minorEastAsia" w:eastAsiaTheme="minorEastAsia"/>
          <w:color w:val="auto"/>
          <w:szCs w:val="21"/>
          <w:highlight w:val="none"/>
        </w:rPr>
        <w:t>附件一</w:t>
      </w:r>
      <w:r>
        <w:rPr>
          <w:rFonts w:hint="eastAsia" w:asciiTheme="minorEastAsia" w:hAnsiTheme="minorEastAsia" w:eastAsiaTheme="minorEastAsia"/>
          <w:color w:val="auto"/>
          <w:szCs w:val="21"/>
          <w:highlight w:val="none"/>
        </w:rPr>
        <w:t xml:space="preserve"> </w:t>
      </w:r>
      <w:r>
        <w:rPr>
          <w:rFonts w:asciiTheme="minorEastAsia" w:hAnsiTheme="minorEastAsia" w:eastAsiaTheme="minorEastAsia"/>
          <w:color w:val="auto"/>
          <w:szCs w:val="21"/>
          <w:highlight w:val="none"/>
        </w:rPr>
        <w:t>委托人派遣的人员和提供的房屋、资料、设备</w:t>
      </w:r>
      <w:bookmarkEnd w:id="781"/>
      <w:bookmarkEnd w:id="782"/>
    </w:p>
    <w:p>
      <w:pPr>
        <w:spacing w:line="360" w:lineRule="auto"/>
        <w:ind w:firstLine="206" w:firstLineChars="98"/>
        <w:jc w:val="center"/>
        <w:rPr>
          <w:rFonts w:asciiTheme="minorEastAsia" w:hAnsiTheme="minorEastAsia" w:eastAsiaTheme="minorEastAsia"/>
          <w:b/>
          <w:color w:val="auto"/>
          <w:szCs w:val="21"/>
          <w:highlight w:val="none"/>
        </w:rPr>
      </w:pPr>
      <w:bookmarkStart w:id="785" w:name="_Toc531854559"/>
      <w:bookmarkStart w:id="786" w:name="_Toc531678507"/>
      <w:r>
        <w:rPr>
          <w:rFonts w:asciiTheme="minorEastAsia" w:hAnsiTheme="minorEastAsia" w:eastAsiaTheme="minorEastAsia"/>
          <w:b/>
          <w:color w:val="auto"/>
          <w:szCs w:val="21"/>
          <w:highlight w:val="none"/>
        </w:rPr>
        <w:t>委托人派遣的人员和提供的房屋、资料、设备</w:t>
      </w:r>
    </w:p>
    <w:p>
      <w:pPr>
        <w:spacing w:line="360" w:lineRule="auto"/>
        <w:ind w:firstLine="205" w:firstLineChars="98"/>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1.委托人派遣的人员</w:t>
      </w:r>
      <w:bookmarkEnd w:id="785"/>
      <w:bookmarkEnd w:id="786"/>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工作要求</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1. 工程技术人员 </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辅助工作人员</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 其他人员</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87" w:name="_Toc531854560"/>
      <w:bookmarkStart w:id="788" w:name="_Toc531678508"/>
      <w:r>
        <w:rPr>
          <w:rFonts w:hint="eastAsia" w:asciiTheme="minorEastAsia" w:hAnsiTheme="minorEastAsia" w:eastAsiaTheme="minorEastAsia"/>
          <w:color w:val="auto"/>
          <w:szCs w:val="21"/>
          <w:highlight w:val="none"/>
        </w:rPr>
        <w:t>2.委托人提供的房屋</w:t>
      </w:r>
      <w:bookmarkEnd w:id="787"/>
      <w:bookmarkEnd w:id="788"/>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面积</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 办公用房</w:t>
            </w:r>
          </w:p>
        </w:tc>
        <w:tc>
          <w:tcPr>
            <w:tcW w:w="1710" w:type="dxa"/>
          </w:tcPr>
          <w:p>
            <w:pPr>
              <w:spacing w:line="400" w:lineRule="exact"/>
              <w:ind w:firstLine="210" w:firstLineChars="1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w:t>
            </w:r>
          </w:p>
        </w:tc>
        <w:tc>
          <w:tcPr>
            <w:tcW w:w="2130" w:type="dxa"/>
          </w:tcPr>
          <w:p>
            <w:pPr>
              <w:spacing w:line="400" w:lineRule="exact"/>
              <w:ind w:firstLine="210" w:firstLineChars="1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w:t>
            </w: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生活用房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68" w:type="dxa"/>
          </w:tcPr>
          <w:p>
            <w:pPr>
              <w:spacing w:line="400" w:lineRule="exact"/>
              <w:rPr>
                <w:rFonts w:asciiTheme="minorEastAsia" w:hAnsiTheme="minorEastAsia" w:eastAsiaTheme="minorEastAsia"/>
                <w:dstrike/>
                <w:color w:val="auto"/>
                <w:szCs w:val="21"/>
                <w:highlight w:val="none"/>
              </w:rPr>
            </w:pPr>
            <w:r>
              <w:rPr>
                <w:rFonts w:hint="eastAsia" w:asciiTheme="minorEastAsia" w:hAnsiTheme="minorEastAsia" w:eastAsiaTheme="minorEastAsia"/>
                <w:color w:val="auto"/>
                <w:szCs w:val="21"/>
                <w:highlight w:val="none"/>
              </w:rPr>
              <w:t>3. 试验用房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 样品用房</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用餐及其他生活条件</w:t>
            </w:r>
          </w:p>
        </w:tc>
        <w:tc>
          <w:tcPr>
            <w:tcW w:w="5700" w:type="dxa"/>
            <w:gridSpan w:val="3"/>
          </w:tcPr>
          <w:p>
            <w:pPr>
              <w:spacing w:line="400" w:lineRule="exact"/>
              <w:rPr>
                <w:rFonts w:asciiTheme="minorEastAsia" w:hAnsiTheme="minorEastAsia" w:eastAsiaTheme="minorEastAsia"/>
                <w:color w:val="auto"/>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89" w:name="_Toc531678509"/>
      <w:bookmarkStart w:id="790" w:name="_Toc531854561"/>
      <w:r>
        <w:rPr>
          <w:rFonts w:hint="eastAsia" w:asciiTheme="minorEastAsia" w:hAnsiTheme="minorEastAsia" w:eastAsiaTheme="minorEastAsia"/>
          <w:color w:val="auto"/>
          <w:szCs w:val="21"/>
          <w:highlight w:val="none"/>
        </w:rPr>
        <w:t>3.委托人提供的资料</w:t>
      </w:r>
      <w:bookmarkEnd w:id="789"/>
      <w:bookmarkEnd w:id="790"/>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1448"/>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名称</w:t>
            </w:r>
          </w:p>
        </w:tc>
        <w:tc>
          <w:tcPr>
            <w:tcW w:w="1448"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份数</w:t>
            </w:r>
          </w:p>
        </w:tc>
        <w:tc>
          <w:tcPr>
            <w:tcW w:w="2147"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提供时间</w:t>
            </w:r>
          </w:p>
        </w:tc>
        <w:tc>
          <w:tcPr>
            <w:tcW w:w="2082" w:type="dxa"/>
          </w:tcPr>
          <w:p>
            <w:pPr>
              <w:spacing w:line="400" w:lineRule="exact"/>
              <w:jc w:val="center"/>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1. 工程立项文件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2. 工程勘察文件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3. 工程设计及施工图纸</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jc w:val="lef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4. 工程承包合同及其他相关合同</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5. 施工许可文件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6. 其他文件</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45" w:type="dxa"/>
          </w:tcPr>
          <w:p>
            <w:pPr>
              <w:spacing w:line="400" w:lineRule="exact"/>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w:t>
            </w:r>
          </w:p>
        </w:tc>
        <w:tc>
          <w:tcPr>
            <w:tcW w:w="1448" w:type="dxa"/>
          </w:tcPr>
          <w:p>
            <w:pPr>
              <w:spacing w:line="400" w:lineRule="exact"/>
              <w:rPr>
                <w:rFonts w:asciiTheme="minorEastAsia" w:hAnsiTheme="minorEastAsia" w:eastAsiaTheme="minorEastAsia"/>
                <w:color w:val="auto"/>
                <w:kern w:val="0"/>
                <w:szCs w:val="21"/>
                <w:highlight w:val="none"/>
              </w:rPr>
            </w:pPr>
          </w:p>
        </w:tc>
        <w:tc>
          <w:tcPr>
            <w:tcW w:w="2147" w:type="dxa"/>
          </w:tcPr>
          <w:p>
            <w:pPr>
              <w:spacing w:line="400" w:lineRule="exact"/>
              <w:rPr>
                <w:rFonts w:asciiTheme="minorEastAsia" w:hAnsiTheme="minorEastAsia" w:eastAsiaTheme="minorEastAsia"/>
                <w:color w:val="auto"/>
                <w:kern w:val="0"/>
                <w:szCs w:val="21"/>
                <w:highlight w:val="none"/>
              </w:rPr>
            </w:pPr>
          </w:p>
        </w:tc>
        <w:tc>
          <w:tcPr>
            <w:tcW w:w="2082" w:type="dxa"/>
          </w:tcPr>
          <w:p>
            <w:pPr>
              <w:spacing w:line="400" w:lineRule="exact"/>
              <w:rPr>
                <w:rFonts w:asciiTheme="minorEastAsia" w:hAnsiTheme="minorEastAsia" w:eastAsiaTheme="minorEastAsia"/>
                <w:color w:val="auto"/>
                <w:kern w:val="0"/>
                <w:szCs w:val="21"/>
                <w:highlight w:val="none"/>
              </w:rPr>
            </w:pPr>
          </w:p>
        </w:tc>
      </w:tr>
    </w:tbl>
    <w:p>
      <w:pPr>
        <w:spacing w:line="360" w:lineRule="auto"/>
        <w:ind w:firstLine="205" w:firstLineChars="98"/>
        <w:rPr>
          <w:rFonts w:asciiTheme="minorEastAsia" w:hAnsiTheme="minorEastAsia" w:eastAsiaTheme="minorEastAsia"/>
          <w:color w:val="auto"/>
          <w:szCs w:val="21"/>
          <w:highlight w:val="none"/>
        </w:rPr>
      </w:pPr>
      <w:bookmarkStart w:id="791" w:name="_Toc531854562"/>
      <w:bookmarkStart w:id="792" w:name="_Toc531678510"/>
      <w:r>
        <w:rPr>
          <w:rFonts w:hint="eastAsia" w:asciiTheme="minorEastAsia" w:hAnsiTheme="minorEastAsia" w:eastAsiaTheme="minorEastAsia"/>
          <w:color w:val="auto"/>
          <w:szCs w:val="21"/>
          <w:highlight w:val="none"/>
        </w:rPr>
        <w:t>4.委托人提供的设备</w:t>
      </w:r>
      <w:bookmarkEnd w:id="791"/>
      <w:bookmarkEnd w:id="792"/>
    </w:p>
    <w:tbl>
      <w:tblPr>
        <w:tblStyle w:val="39"/>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171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名称</w:t>
            </w:r>
          </w:p>
        </w:tc>
        <w:tc>
          <w:tcPr>
            <w:tcW w:w="171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数量</w:t>
            </w:r>
          </w:p>
        </w:tc>
        <w:tc>
          <w:tcPr>
            <w:tcW w:w="213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型号与规格</w:t>
            </w:r>
          </w:p>
        </w:tc>
        <w:tc>
          <w:tcPr>
            <w:tcW w:w="1860" w:type="dxa"/>
          </w:tcPr>
          <w:p>
            <w:pPr>
              <w:spacing w:line="400" w:lineRule="exact"/>
              <w:jc w:val="center"/>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1. 通讯设备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 办公设备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3. 交通工具</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 检测和试验设备</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8" w:type="dxa"/>
          </w:tcPr>
          <w:p>
            <w:pPr>
              <w:spacing w:line="400" w:lineRule="exac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p>
        </w:tc>
        <w:tc>
          <w:tcPr>
            <w:tcW w:w="1710" w:type="dxa"/>
          </w:tcPr>
          <w:p>
            <w:pPr>
              <w:spacing w:line="400" w:lineRule="exact"/>
              <w:rPr>
                <w:rFonts w:asciiTheme="minorEastAsia" w:hAnsiTheme="minorEastAsia" w:eastAsiaTheme="minorEastAsia"/>
                <w:color w:val="auto"/>
                <w:szCs w:val="21"/>
                <w:highlight w:val="none"/>
              </w:rPr>
            </w:pPr>
          </w:p>
        </w:tc>
        <w:tc>
          <w:tcPr>
            <w:tcW w:w="2130" w:type="dxa"/>
          </w:tcPr>
          <w:p>
            <w:pPr>
              <w:spacing w:line="400" w:lineRule="exact"/>
              <w:rPr>
                <w:rFonts w:asciiTheme="minorEastAsia" w:hAnsiTheme="minorEastAsia" w:eastAsiaTheme="minorEastAsia"/>
                <w:color w:val="auto"/>
                <w:szCs w:val="21"/>
                <w:highlight w:val="none"/>
              </w:rPr>
            </w:pPr>
          </w:p>
        </w:tc>
        <w:tc>
          <w:tcPr>
            <w:tcW w:w="1860" w:type="dxa"/>
          </w:tcPr>
          <w:p>
            <w:pPr>
              <w:spacing w:line="400" w:lineRule="exact"/>
              <w:rPr>
                <w:rFonts w:asciiTheme="minorEastAsia" w:hAnsiTheme="minorEastAsia" w:eastAsiaTheme="minorEastAsia"/>
                <w:color w:val="auto"/>
                <w:szCs w:val="21"/>
                <w:highlight w:val="none"/>
              </w:rPr>
            </w:pPr>
          </w:p>
        </w:tc>
      </w:tr>
    </w:tbl>
    <w:p>
      <w:pPr>
        <w:spacing w:line="360" w:lineRule="auto"/>
        <w:ind w:firstLine="420" w:firstLineChars="200"/>
        <w:jc w:val="left"/>
        <w:rPr>
          <w:rFonts w:asciiTheme="minorEastAsia" w:hAnsiTheme="minorEastAsia" w:eastAsiaTheme="minorEastAsia"/>
          <w:bCs/>
          <w:color w:val="auto"/>
          <w:szCs w:val="21"/>
          <w:highlight w:val="none"/>
        </w:rPr>
      </w:pPr>
      <w:bookmarkStart w:id="793" w:name="_Toc10512262"/>
      <w:bookmarkStart w:id="794" w:name="_Toc424565805"/>
      <w:bookmarkStart w:id="795" w:name="_Toc434491129"/>
      <w:bookmarkStart w:id="796" w:name="_Toc428260526"/>
      <w:bookmarkStart w:id="797" w:name="_Toc530882082"/>
      <w:r>
        <w:rPr>
          <w:rFonts w:hint="eastAsia" w:asciiTheme="minorEastAsia" w:hAnsiTheme="minorEastAsia" w:eastAsiaTheme="minorEastAsia"/>
          <w:bCs/>
          <w:color w:val="auto"/>
          <w:szCs w:val="21"/>
          <w:highlight w:val="none"/>
        </w:rPr>
        <w:t>注：以上表格中所填内容仅供参考，由委托人根据实际情况自行填写。</w:t>
      </w:r>
    </w:p>
    <w:p>
      <w:pPr>
        <w:spacing w:line="360" w:lineRule="auto"/>
        <w:rPr>
          <w:rFonts w:asciiTheme="minorEastAsia" w:hAnsiTheme="minorEastAsia" w:eastAsiaTheme="minorEastAsia"/>
          <w:b/>
          <w:color w:val="auto"/>
          <w:kern w:val="0"/>
          <w:szCs w:val="21"/>
          <w:highlight w:val="none"/>
        </w:rPr>
      </w:pPr>
      <w:r>
        <w:rPr>
          <w:rFonts w:hint="eastAsia" w:asciiTheme="minorEastAsia" w:hAnsiTheme="minorEastAsia" w:eastAsiaTheme="minorEastAsia"/>
          <w:b/>
          <w:bCs/>
          <w:color w:val="auto"/>
          <w:kern w:val="0"/>
          <w:szCs w:val="21"/>
          <w:highlight w:val="none"/>
        </w:rPr>
        <w:br w:type="page"/>
      </w:r>
      <w:bookmarkStart w:id="798" w:name="_Toc536778418"/>
      <w:bookmarkStart w:id="799" w:name="_Toc536709897"/>
      <w:r>
        <w:rPr>
          <w:rFonts w:asciiTheme="minorEastAsia" w:hAnsiTheme="minorEastAsia" w:eastAsiaTheme="minorEastAsia"/>
          <w:color w:val="auto"/>
          <w:szCs w:val="21"/>
          <w:highlight w:val="none"/>
        </w:rPr>
        <w:t>附件二 履约保证金格式</w:t>
      </w:r>
      <w:bookmarkEnd w:id="798"/>
      <w:bookmarkEnd w:id="799"/>
    </w:p>
    <w:p>
      <w:pPr>
        <w:spacing w:line="360" w:lineRule="auto"/>
        <w:ind w:firstLine="464" w:firstLineChars="221"/>
        <w:rPr>
          <w:rFonts w:asciiTheme="minorEastAsia" w:hAnsiTheme="minorEastAsia" w:eastAsiaTheme="minorEastAsia"/>
          <w:bCs/>
          <w:color w:val="auto"/>
          <w:szCs w:val="21"/>
          <w:highlight w:val="none"/>
        </w:rPr>
      </w:pPr>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履约保函示范文本</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lang w:val="en-US" w:eastAsia="zh-CN"/>
        </w:rPr>
        <w:t>如有</w:t>
      </w:r>
      <w:r>
        <w:rPr>
          <w:rFonts w:hint="eastAsia" w:ascii="宋体" w:hAnsi="宋体" w:cs="宋体"/>
          <w:b w:val="0"/>
          <w:bCs w:val="0"/>
          <w:color w:val="auto"/>
          <w:sz w:val="21"/>
          <w:szCs w:val="21"/>
          <w:lang w:eastAsia="zh-CN"/>
        </w:rPr>
        <w:t>）</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rPr>
      </w:pP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cs="宋体"/>
          <w:i/>
          <w:iCs/>
          <w:color w:val="auto"/>
          <w:szCs w:val="21"/>
        </w:rPr>
        <w:t>[提示：参照《关于进一步规范工程建设领域工程保函示范文本的通知》</w:t>
      </w:r>
      <w:r>
        <w:rPr>
          <w:rFonts w:hint="eastAsia" w:ascii="宋体" w:hAnsi="宋体" w:cs="宋体"/>
          <w:i/>
          <w:iCs/>
          <w:color w:val="auto"/>
          <w:szCs w:val="21"/>
          <w:lang w:eastAsia="zh-CN"/>
        </w:rPr>
        <w:t>（</w:t>
      </w:r>
      <w:r>
        <w:rPr>
          <w:rFonts w:hint="eastAsia" w:ascii="宋体" w:hAnsi="宋体" w:cs="宋体"/>
          <w:i/>
          <w:iCs/>
          <w:color w:val="auto"/>
          <w:szCs w:val="21"/>
        </w:rPr>
        <w:t>渝公管发〔2022〕26号</w:t>
      </w:r>
      <w:r>
        <w:rPr>
          <w:rFonts w:hint="eastAsia" w:ascii="宋体" w:hAnsi="宋体" w:cs="宋体"/>
          <w:i/>
          <w:iCs/>
          <w:color w:val="auto"/>
          <w:szCs w:val="21"/>
          <w:lang w:eastAsia="zh-CN"/>
        </w:rPr>
        <w:t>）</w:t>
      </w:r>
      <w:r>
        <w:rPr>
          <w:rFonts w:hint="eastAsia" w:ascii="宋体" w:hAnsi="宋体" w:cs="宋体"/>
          <w:i/>
          <w:iCs/>
          <w:color w:val="auto"/>
          <w:szCs w:val="21"/>
          <w:lang w:val="en-US" w:eastAsia="zh-CN"/>
        </w:rPr>
        <w:t>进行</w:t>
      </w:r>
      <w:r>
        <w:rPr>
          <w:rFonts w:hint="eastAsia" w:ascii="宋体" w:hAnsi="宋体" w:cs="宋体"/>
          <w:i/>
          <w:iCs/>
          <w:color w:val="auto"/>
          <w:szCs w:val="21"/>
        </w:rPr>
        <w:t>编制</w:t>
      </w:r>
      <w:r>
        <w:rPr>
          <w:rFonts w:hint="eastAsia" w:ascii="宋体" w:hAnsi="宋体" w:cs="宋体"/>
          <w:i/>
          <w:iCs/>
          <w:color w:val="auto"/>
          <w:szCs w:val="21"/>
          <w:lang w:eastAsia="zh-CN"/>
        </w:rPr>
        <w:t>。</w:t>
      </w:r>
      <w:r>
        <w:rPr>
          <w:rFonts w:hint="eastAsia" w:ascii="宋体" w:hAnsi="宋体" w:cs="宋体"/>
          <w:i/>
          <w:iCs/>
          <w:color w:val="auto"/>
          <w:szCs w:val="21"/>
        </w:rPr>
        <w:t>]</w:t>
      </w:r>
      <w:bookmarkStart w:id="800" w:name="_Toc531678511"/>
      <w:r>
        <w:rPr>
          <w:rFonts w:asciiTheme="minorEastAsia" w:hAnsiTheme="minorEastAsia" w:eastAsiaTheme="minorEastAsia"/>
          <w:color w:val="auto"/>
          <w:szCs w:val="21"/>
          <w:highlight w:val="none"/>
        </w:rPr>
        <w:br w:type="page"/>
      </w:r>
      <w:bookmarkStart w:id="801" w:name="_Toc536709898"/>
      <w:bookmarkStart w:id="802" w:name="_Toc536778419"/>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三</w:t>
      </w:r>
      <w:r>
        <w:rPr>
          <w:rFonts w:asciiTheme="minorEastAsia" w:hAnsiTheme="minorEastAsia" w:eastAsiaTheme="minorEastAsia"/>
          <w:color w:val="auto"/>
          <w:szCs w:val="21"/>
          <w:highlight w:val="none"/>
        </w:rPr>
        <w:t xml:space="preserve"> 总监理工程师委任书</w:t>
      </w:r>
      <w:bookmarkEnd w:id="793"/>
      <w:bookmarkEnd w:id="794"/>
      <w:bookmarkEnd w:id="795"/>
      <w:bookmarkEnd w:id="796"/>
      <w:bookmarkEnd w:id="797"/>
      <w:bookmarkEnd w:id="800"/>
      <w:bookmarkEnd w:id="801"/>
      <w:bookmarkEnd w:id="802"/>
    </w:p>
    <w:p>
      <w:pPr>
        <w:spacing w:line="360" w:lineRule="auto"/>
        <w:jc w:val="center"/>
        <w:rPr>
          <w:rFonts w:asciiTheme="minorEastAsia" w:hAnsiTheme="minorEastAsia" w:eastAsiaTheme="minorEastAsia"/>
          <w:b/>
          <w:bCs/>
          <w:color w:val="auto"/>
          <w:szCs w:val="21"/>
          <w:highlight w:val="none"/>
        </w:rPr>
      </w:pPr>
      <w:r>
        <w:rPr>
          <w:rFonts w:asciiTheme="minorEastAsia" w:hAnsiTheme="minorEastAsia" w:eastAsiaTheme="minorEastAsia"/>
          <w:b/>
          <w:color w:val="auto"/>
          <w:kern w:val="0"/>
          <w:szCs w:val="21"/>
          <w:highlight w:val="none"/>
        </w:rPr>
        <w:t>总监理工程师委任书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公司</w:t>
      </w:r>
      <w:r>
        <w:rPr>
          <w:rFonts w:hint="eastAsia" w:asciiTheme="minorEastAsia" w:hAnsiTheme="minorEastAsia" w:eastAsiaTheme="minorEastAsia"/>
          <w:color w:val="auto"/>
          <w:kern w:val="44"/>
          <w:szCs w:val="21"/>
          <w:highlight w:val="none"/>
        </w:rPr>
        <w:t>法定代表人</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代表本单位委任</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为</w:t>
      </w:r>
      <w:r>
        <w:rPr>
          <w:rFonts w:hint="eastAsia" w:asciiTheme="minorEastAsia" w:hAnsiTheme="minorEastAsia" w:eastAsiaTheme="minorEastAsia"/>
          <w:color w:val="auto"/>
          <w:szCs w:val="21"/>
          <w:highlight w:val="none"/>
          <w:u w:val="single"/>
        </w:rPr>
        <w:t xml:space="preserve">            （项目名称）</w:t>
      </w:r>
      <w:r>
        <w:rPr>
          <w:rFonts w:hint="eastAsia" w:asciiTheme="minorEastAsia" w:hAnsiTheme="minorEastAsia" w:eastAsiaTheme="minorEastAsia"/>
          <w:color w:val="auto"/>
          <w:szCs w:val="21"/>
          <w:highlight w:val="none"/>
        </w:rPr>
        <w:t>的总监理工程师。凡本合同的执行的有关技术、工程进度、现场管理、质量检验、结算与支付等方面工作，由</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代表本单位全面负责。</w:t>
      </w:r>
    </w:p>
    <w:p>
      <w:pPr>
        <w:spacing w:line="360" w:lineRule="auto"/>
        <w:ind w:firstLine="420" w:firstLineChars="200"/>
        <w:rPr>
          <w:rFonts w:asciiTheme="minorEastAsia" w:hAnsiTheme="minorEastAsia" w:eastAsiaTheme="minorEastAsia"/>
          <w:color w:val="auto"/>
          <w:szCs w:val="21"/>
          <w:highlight w:val="none"/>
        </w:rPr>
      </w:pP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监理人（盖单位法人章）</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总监理工程师（</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法定代表人（</w:t>
      </w:r>
      <w:r>
        <w:rPr>
          <w:rFonts w:hint="eastAsia" w:asciiTheme="minorEastAsia" w:hAnsiTheme="minorEastAsia" w:eastAsiaTheme="minorEastAsia"/>
          <w:color w:val="auto"/>
          <w:szCs w:val="21"/>
          <w:highlight w:val="none"/>
          <w:lang w:val="en-US" w:eastAsia="zh-CN"/>
        </w:rPr>
        <w:t>签名</w:t>
      </w:r>
      <w:r>
        <w:rPr>
          <w:rFonts w:hint="eastAsia" w:asciiTheme="minorEastAsia" w:hAnsiTheme="minorEastAsia" w:eastAsiaTheme="minorEastAsia"/>
          <w:color w:val="auto"/>
          <w:szCs w:val="21"/>
          <w:highlight w:val="none"/>
        </w:rPr>
        <w:t>或盖章）：</w:t>
      </w:r>
      <w:r>
        <w:rPr>
          <w:rFonts w:hint="eastAsia" w:asciiTheme="minorEastAsia" w:hAnsiTheme="minorEastAsia" w:eastAsiaTheme="minorEastAsia"/>
          <w:color w:val="auto"/>
          <w:szCs w:val="21"/>
          <w:highlight w:val="none"/>
          <w:u w:val="single"/>
        </w:rPr>
        <w:t xml:space="preserve">                    </w:t>
      </w:r>
    </w:p>
    <w:p>
      <w:pPr>
        <w:spacing w:line="360" w:lineRule="auto"/>
        <w:ind w:firstLine="420" w:firstLineChars="200"/>
        <w:jc w:val="right"/>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年</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月</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日</w:t>
      </w:r>
    </w:p>
    <w:p>
      <w:pPr>
        <w:widowControl/>
        <w:spacing w:line="360" w:lineRule="auto"/>
        <w:jc w:val="left"/>
        <w:rPr>
          <w:rFonts w:asciiTheme="minorEastAsia" w:hAnsiTheme="minorEastAsia" w:eastAsiaTheme="minorEastAsia"/>
          <w:b/>
          <w:bCs/>
          <w:color w:val="auto"/>
          <w:spacing w:val="1"/>
          <w:w w:val="99"/>
          <w:kern w:val="0"/>
          <w:szCs w:val="21"/>
          <w:highlight w:val="none"/>
        </w:rPr>
      </w:pPr>
      <w:r>
        <w:rPr>
          <w:rFonts w:hint="eastAsia" w:asciiTheme="minorEastAsia" w:hAnsiTheme="minorEastAsia" w:eastAsiaTheme="minorEastAsia"/>
          <w:bCs/>
          <w:color w:val="auto"/>
          <w:szCs w:val="21"/>
          <w:highlight w:val="none"/>
        </w:rPr>
        <w:br w:type="page"/>
      </w:r>
    </w:p>
    <w:p>
      <w:pPr>
        <w:spacing w:line="360" w:lineRule="auto"/>
        <w:rPr>
          <w:rFonts w:asciiTheme="minorEastAsia" w:hAnsiTheme="minorEastAsia" w:eastAsiaTheme="minorEastAsia"/>
          <w:color w:val="auto"/>
          <w:szCs w:val="21"/>
          <w:highlight w:val="none"/>
        </w:rPr>
      </w:pPr>
      <w:bookmarkStart w:id="803" w:name="_Toc536709899"/>
      <w:bookmarkStart w:id="804" w:name="_Toc536778420"/>
      <w:bookmarkStart w:id="805" w:name="_Toc531678512"/>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四</w:t>
      </w:r>
      <w:r>
        <w:rPr>
          <w:rFonts w:asciiTheme="minorEastAsia" w:hAnsiTheme="minorEastAsia" w:eastAsiaTheme="minorEastAsia"/>
          <w:color w:val="auto"/>
          <w:szCs w:val="21"/>
          <w:highlight w:val="none"/>
        </w:rPr>
        <w:t xml:space="preserve"> 派驻本项目监理人员一览表</w:t>
      </w:r>
      <w:bookmarkEnd w:id="803"/>
      <w:bookmarkEnd w:id="804"/>
      <w:bookmarkEnd w:id="805"/>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派驻本项目监理人员一览表</w:t>
      </w:r>
    </w:p>
    <w:tbl>
      <w:tblPr>
        <w:tblStyle w:val="39"/>
        <w:tblW w:w="8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709"/>
        <w:gridCol w:w="709"/>
        <w:gridCol w:w="992"/>
        <w:gridCol w:w="1418"/>
        <w:gridCol w:w="1417"/>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序号</w:t>
            </w:r>
          </w:p>
        </w:tc>
        <w:tc>
          <w:tcPr>
            <w:tcW w:w="992"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姓  名</w:t>
            </w:r>
          </w:p>
        </w:tc>
        <w:tc>
          <w:tcPr>
            <w:tcW w:w="709"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性别</w:t>
            </w:r>
          </w:p>
        </w:tc>
        <w:tc>
          <w:tcPr>
            <w:tcW w:w="709"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年龄</w:t>
            </w:r>
          </w:p>
        </w:tc>
        <w:tc>
          <w:tcPr>
            <w:tcW w:w="992"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学历</w:t>
            </w:r>
          </w:p>
        </w:tc>
        <w:tc>
          <w:tcPr>
            <w:tcW w:w="1418"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技术职称</w:t>
            </w:r>
          </w:p>
        </w:tc>
        <w:tc>
          <w:tcPr>
            <w:tcW w:w="1417"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拟担任</w:t>
            </w:r>
          </w:p>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职务</w:t>
            </w:r>
          </w:p>
        </w:tc>
        <w:tc>
          <w:tcPr>
            <w:tcW w:w="1695" w:type="dxa"/>
            <w:vAlign w:val="center"/>
          </w:tcPr>
          <w:p>
            <w:pPr>
              <w:spacing w:line="40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执业资格及证件号码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17" w:type="dxa"/>
            <w:vAlign w:val="center"/>
          </w:tcPr>
          <w:p>
            <w:pPr>
              <w:widowControl/>
              <w:spacing w:line="400" w:lineRule="exact"/>
              <w:jc w:val="center"/>
              <w:rPr>
                <w:rFonts w:asciiTheme="minorEastAsia" w:hAnsiTheme="minorEastAsia" w:eastAsiaTheme="minorEastAsia"/>
                <w:color w:val="auto"/>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709" w:type="dxa"/>
            <w:vAlign w:val="center"/>
          </w:tcPr>
          <w:p>
            <w:pPr>
              <w:spacing w:line="400" w:lineRule="exact"/>
              <w:jc w:val="center"/>
              <w:rPr>
                <w:rFonts w:asciiTheme="minorEastAsia" w:hAnsiTheme="minorEastAsia" w:eastAsiaTheme="minorEastAsia"/>
                <w:color w:val="auto"/>
                <w:szCs w:val="21"/>
                <w:highlight w:val="none"/>
              </w:rPr>
            </w:pPr>
          </w:p>
        </w:tc>
        <w:tc>
          <w:tcPr>
            <w:tcW w:w="709"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992"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8"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417"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c>
          <w:tcPr>
            <w:tcW w:w="1695" w:type="dxa"/>
            <w:vAlign w:val="center"/>
          </w:tcPr>
          <w:p>
            <w:pPr>
              <w:autoSpaceDE w:val="0"/>
              <w:autoSpaceDN w:val="0"/>
              <w:adjustRightInd w:val="0"/>
              <w:snapToGrid w:val="0"/>
              <w:spacing w:line="400" w:lineRule="exact"/>
              <w:jc w:val="center"/>
              <w:rPr>
                <w:rFonts w:asciiTheme="minorEastAsia" w:hAnsiTheme="minorEastAsia" w:eastAsiaTheme="minorEastAsia"/>
                <w:color w:val="auto"/>
                <w:kern w:val="0"/>
                <w:szCs w:val="21"/>
                <w:highlight w:val="none"/>
              </w:rPr>
            </w:pPr>
          </w:p>
        </w:tc>
      </w:tr>
    </w:tbl>
    <w:p>
      <w:pPr>
        <w:tabs>
          <w:tab w:val="left" w:pos="3120"/>
        </w:tabs>
        <w:spacing w:line="360" w:lineRule="auto"/>
        <w:jc w:val="center"/>
        <w:rPr>
          <w:rFonts w:asciiTheme="minorEastAsia" w:hAnsiTheme="minorEastAsia" w:eastAsiaTheme="minorEastAsia"/>
          <w:b/>
          <w:bCs/>
          <w:color w:val="auto"/>
          <w:szCs w:val="21"/>
          <w:highlight w:val="none"/>
        </w:rPr>
      </w:pPr>
    </w:p>
    <w:p>
      <w:pPr>
        <w:widowControl/>
        <w:spacing w:line="360" w:lineRule="auto"/>
        <w:jc w:val="left"/>
        <w:rPr>
          <w:rFonts w:asciiTheme="minorEastAsia" w:hAnsiTheme="minorEastAsia" w:eastAsiaTheme="minorEastAsia"/>
          <w:b/>
          <w:bCs/>
          <w:color w:val="auto"/>
          <w:szCs w:val="21"/>
          <w:highlight w:val="none"/>
        </w:rPr>
      </w:pPr>
      <w:r>
        <w:rPr>
          <w:rFonts w:asciiTheme="minorEastAsia" w:hAnsiTheme="minorEastAsia" w:eastAsiaTheme="minorEastAsia"/>
          <w:b/>
          <w:bCs/>
          <w:color w:val="auto"/>
          <w:szCs w:val="21"/>
          <w:highlight w:val="none"/>
        </w:rPr>
        <w:br w:type="page"/>
      </w:r>
    </w:p>
    <w:p>
      <w:pPr>
        <w:spacing w:line="360" w:lineRule="auto"/>
        <w:rPr>
          <w:rFonts w:hint="eastAsia" w:asciiTheme="minorEastAsia" w:hAnsiTheme="minorEastAsia" w:eastAsiaTheme="minorEastAsia"/>
          <w:color w:val="auto"/>
          <w:szCs w:val="21"/>
          <w:highlight w:val="none"/>
          <w:lang w:eastAsia="zh-CN"/>
        </w:rPr>
      </w:pPr>
      <w:bookmarkStart w:id="806" w:name="_Toc531678513"/>
      <w:bookmarkStart w:id="807" w:name="_Toc536709900"/>
      <w:bookmarkStart w:id="808" w:name="_Toc536778421"/>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五</w:t>
      </w:r>
      <w:r>
        <w:rPr>
          <w:rFonts w:asciiTheme="minorEastAsia" w:hAnsiTheme="minorEastAsia" w:eastAsiaTheme="minorEastAsia"/>
          <w:color w:val="auto"/>
          <w:szCs w:val="21"/>
          <w:highlight w:val="none"/>
        </w:rPr>
        <w:t xml:space="preserve"> 廉洁从业协议</w:t>
      </w:r>
      <w:bookmarkEnd w:id="806"/>
      <w:bookmarkEnd w:id="807"/>
      <w:bookmarkEnd w:id="808"/>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参考格式</w:t>
      </w:r>
      <w:r>
        <w:rPr>
          <w:rFonts w:hint="eastAsia" w:asciiTheme="minorEastAsia" w:hAnsiTheme="minorEastAsia" w:eastAsiaTheme="minorEastAsia"/>
          <w:color w:val="auto"/>
          <w:szCs w:val="21"/>
          <w:highlight w:val="none"/>
          <w:lang w:eastAsia="zh-CN"/>
        </w:rPr>
        <w:t>）</w:t>
      </w:r>
    </w:p>
    <w:p>
      <w:pPr>
        <w:spacing w:line="360" w:lineRule="auto"/>
        <w:ind w:firstLine="421" w:firstLineChars="200"/>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kern w:val="0"/>
          <w:szCs w:val="21"/>
          <w:highlight w:val="none"/>
        </w:rPr>
        <w:t>廉洁从业协议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w:t>
      </w:r>
      <w:r>
        <w:rPr>
          <w:rFonts w:hint="eastAsia" w:cs="仿宋_GB2312" w:asciiTheme="minorEastAsia" w:hAnsiTheme="minorEastAsia" w:eastAsiaTheme="minorEastAsia"/>
          <w:color w:val="auto"/>
          <w:szCs w:val="21"/>
          <w:highlight w:val="none"/>
          <w:u w:val="singl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监理人：</w:t>
      </w:r>
      <w:r>
        <w:rPr>
          <w:rFonts w:hint="eastAsia" w:cs="仿宋_GB2312" w:asciiTheme="minorEastAsia" w:hAnsiTheme="minorEastAsia" w:eastAsiaTheme="minorEastAsia"/>
          <w:color w:val="auto"/>
          <w:szCs w:val="21"/>
          <w:highlight w:val="none"/>
          <w:u w:val="single"/>
        </w:rPr>
        <w:t xml:space="preserve">                        </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为加强工程建设中的</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，规范工程建设监理委托与被委托双方的各项活动，防止发生各种谋取不正当利益的违法违纪行为，保护国家、集体和当事人的合法权益，根据国家有关工程建设的法律法规和</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责任制规定，特订立廉洁从业协议。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一、总则</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1．应严格遵守国家关于市场准入、项目招标投标、工程建设、工程监理和市场活动的有关法律、法规，相关政策，以及</w:t>
      </w:r>
      <w:r>
        <w:rPr>
          <w:rFonts w:cs="仿宋_GB2312" w:asciiTheme="minorEastAsia" w:hAnsiTheme="minorEastAsia" w:eastAsiaTheme="minorEastAsia"/>
          <w:color w:val="auto"/>
          <w:szCs w:val="21"/>
          <w:highlight w:val="none"/>
        </w:rPr>
        <w:t>廉洁从业</w:t>
      </w:r>
      <w:r>
        <w:rPr>
          <w:rFonts w:hint="eastAsia" w:cs="仿宋_GB2312" w:asciiTheme="minorEastAsia" w:hAnsiTheme="minorEastAsia" w:eastAsiaTheme="minorEastAsia"/>
          <w:color w:val="auto"/>
          <w:szCs w:val="21"/>
          <w:highlight w:val="none"/>
        </w:rPr>
        <w:t>的各项规定。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2．严格执行建设工程项目监理合同文件，自觉按合同办事。</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3．业务活动必须坚持公开、公平、公正、诚信、透明的原则（除法律法规另有规定者外），不得为获取不正当的利益，损害国家、集体和对方利益，不得违反工程建设管理、建设监理的规章制度。</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4．发现对方在业务活动中有违规、违纪、违法行为的，应及时提醒对方，情节严重的，应向其上级行政管理部门或纪检监察、司法等有关机关举报。</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二、委托人的责任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委托人的领导和从事该建设工程项目的工作人员在工程建设的事前、事中、事后应遵守以下规定：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1．委托人及其工作人员不得索要或接受监理人的礼金、有价证券和贵重物品，不得在监理人报销任何应由委托人或个人支付的费用。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2．委托人工作人员不得参加监理人安排的宴请或可能对公正执行建设管理行为有影响的其他活动；不得接受监理人提供的通讯工具、交通工具和高档办公用品。</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3．委托人及其工作人员不得要求或接受监理人为其住房装修、婚丧嫁娶活动、旅游等提供方便。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4．委托人工作人员的家属、亲戚不得从事与委托人工程有关的材料设备供应、工程分包、劳务等经济活动。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三、监理人的责任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应与委托人和相关单位保持正常的业务交往，按照有关法律法规和程序开展业务工作。严格执行工程建设的方针、政策，尤其是有关勘察、设计、建设施工的强制性标准和规范，以及相关行业监理规范，认真履行监理职责，并遵守以下规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1．监理人不得以任何理由向委托人及其工作人员行贿或馈赠礼金、有价证券、贵重礼品。</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2．监理人不得以任何名义为委托人及其工作人员报销应由委托人单位或个人支付的费用。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3．监理人不得以任何理由邀请委托人工作人员外出旅游或安排委托人工作人员参加宴请、健身、娱乐等活动。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4．监理人不得与工程承包人联合作假，如计量、验收，提供虚假资料，接收好处或提成。</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5．监理人不得以任何理由索要或接受承包人的礼金、有价证券和贵重物品，不得在承包人报销任何应由监理人或个人支付的费用。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6．监理人不准参加有可能影响公正履行监理职责的承包人的宴请、健身、娱乐等活动。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7．监理人及其工作人员不得要求或接受承包人为其住房装修、婚丧嫁娶活动、旅游等提供方便。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8．监理人不准向承包人介绍或为配偶、子女、亲属参与同项目工程合同有关的设备、材料、工程分包、劳务等经济活动。不得以任何理由向施工单位推荐分包单位和要求购买与项目工程合同规定以外的材料、设备等。</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9．监理人及其工作人员应严格按监理规程办事，不得为谋取私利向委托人人员非法行贿，私下串通，损害委托人利益，同时必须履行向委托人承诺的上述其他的廉政义务。</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10．监理人如果发现委托人工作人员有违反廉政规定的行为，应向委托人组织或上级单位举报。委托人均不得找任何借口对监理人进行报复。</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四、违约责任及相关处罚</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委托人工作人员有违反本协议第二条第1款、第2款责任行为的，按照管理权限，依据有关法律法规和规定给予党纪、政纪处分或组织处理；涉嫌犯罪的，移交司法机关追究刑事责任；给监理人单位造成经济损失的，应予以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2．监理人工作人员有违反本协议第三条第4款—第8款责任行为的，将自觉接受委托人相应的处罚，具体内容如下：</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2.1监理人不得索要或接受承包人的礼金、有价证券和贵重物品。若情况属实，监理人除了退还所收物品外，还要接受委托人的处罚，即：对监理人处以</w:t>
      </w:r>
      <w:r>
        <w:rPr>
          <w:rFonts w:hint="eastAsia" w:cs="仿宋_GB2312" w:asciiTheme="minorEastAsia" w:hAnsiTheme="minorEastAsia" w:eastAsiaTheme="minorEastAsia"/>
          <w:color w:val="auto"/>
          <w:szCs w:val="21"/>
          <w:highlight w:val="none"/>
          <w:u w:val="single"/>
        </w:rPr>
        <w:t>1000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2.2发现监理人接受承包人的宴请或娱乐活动，参与宴请或娱乐活动的监理人员清退出场，监理人接受</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2.3发现监理人工作人员接受承包人为其住房装修、婚丧嫁娶活动、旅游等提供方便的行为，对监理人处以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2.4监理人不得介绍材料供应商或介绍劳务单位参与工程建设。若情况属实，每发现一次对监理人处以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，清退相关监理人员，并报行业主管部门。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2.5监理人在监理行为中参与计量或材料验收时要尽职尽责，不得弄虚作假。若发现监理人工作人员计量、验收弄虚作假而接受好处或提成的，监理人相关人员除退还好处或提成外，对监理人处以</w:t>
      </w:r>
      <w:r>
        <w:rPr>
          <w:rFonts w:hint="eastAsia" w:cs="仿宋_GB2312" w:asciiTheme="minorEastAsia" w:hAnsiTheme="minorEastAsia" w:eastAsiaTheme="minorEastAsia"/>
          <w:color w:val="auto"/>
          <w:szCs w:val="21"/>
          <w:highlight w:val="none"/>
          <w:u w:val="single"/>
        </w:rPr>
        <w:t>5000</w:t>
      </w:r>
      <w:r>
        <w:rPr>
          <w:rFonts w:hint="eastAsia" w:cs="仿宋_GB2312" w:asciiTheme="minorEastAsia" w:hAnsiTheme="minorEastAsia" w:eastAsiaTheme="minorEastAsia"/>
          <w:color w:val="auto"/>
          <w:szCs w:val="21"/>
          <w:highlight w:val="none"/>
        </w:rPr>
        <w:t>元的</w:t>
      </w:r>
      <w:r>
        <w:rPr>
          <w:rFonts w:hint="eastAsia" w:cs="仿宋_GB2312" w:asciiTheme="minorEastAsia" w:hAnsiTheme="minorEastAsia" w:eastAsiaTheme="minorEastAsia"/>
          <w:color w:val="auto"/>
          <w:szCs w:val="21"/>
          <w:highlight w:val="none"/>
          <w:lang w:val="en-US" w:eastAsia="zh-CN"/>
        </w:rPr>
        <w:t>违约金</w:t>
      </w:r>
      <w:r>
        <w:rPr>
          <w:rFonts w:hint="eastAsia" w:cs="仿宋_GB2312" w:asciiTheme="minorEastAsia" w:hAnsiTheme="minorEastAsia" w:eastAsiaTheme="minorEastAsia"/>
          <w:color w:val="auto"/>
          <w:szCs w:val="21"/>
          <w:highlight w:val="none"/>
        </w:rPr>
        <w:t>，清退相关监理人员，报行业主管部门，并保留没收履约保证金、解除监理合同和进一步对监理人追究法律责任的权利。</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3．监理人有违反本协议第三条第4款—第8款责任行为情节严重的，除接受以上第2条处罚外，涉嫌犯罪的，移交司法机关追究刑事责任；给委托人单位造成经济损失的，应予以赔偿。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                        监理人：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法定代表人：                    法定代表人：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或委托代理人：                  或委托代理人：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联系人：                        联系人：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联系电话：                      联系电话：</w:t>
      </w:r>
    </w:p>
    <w:p>
      <w:pPr>
        <w:spacing w:line="360" w:lineRule="auto"/>
        <w:ind w:firstLine="420" w:firstLineChars="200"/>
        <w:jc w:val="right"/>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签约时间：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月</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日</w:t>
      </w:r>
    </w:p>
    <w:p>
      <w:pPr>
        <w:spacing w:line="360" w:lineRule="auto"/>
        <w:ind w:firstLine="420" w:firstLineChars="200"/>
        <w:jc w:val="center"/>
        <w:rPr>
          <w:rFonts w:asciiTheme="minorEastAsia" w:hAnsiTheme="minorEastAsia" w:eastAsiaTheme="minorEastAsia"/>
          <w:color w:val="auto"/>
          <w:szCs w:val="21"/>
          <w:highlight w:val="none"/>
          <w:lang w:val="zh-CN"/>
        </w:rPr>
      </w:pPr>
      <w:r>
        <w:rPr>
          <w:rFonts w:asciiTheme="minorEastAsia" w:hAnsiTheme="minorEastAsia" w:eastAsiaTheme="minorEastAsia"/>
          <w:color w:val="auto"/>
          <w:szCs w:val="21"/>
          <w:highlight w:val="none"/>
          <w:lang w:val="zh-CN"/>
        </w:rPr>
        <w:br w:type="page"/>
      </w:r>
      <w:bookmarkStart w:id="809" w:name="_Toc442196760"/>
    </w:p>
    <w:bookmarkEnd w:id="809"/>
    <w:p>
      <w:pPr>
        <w:spacing w:line="360" w:lineRule="auto"/>
        <w:rPr>
          <w:rFonts w:asciiTheme="minorEastAsia" w:hAnsiTheme="minorEastAsia" w:eastAsiaTheme="minorEastAsia"/>
          <w:color w:val="auto"/>
          <w:szCs w:val="21"/>
          <w:highlight w:val="none"/>
        </w:rPr>
      </w:pPr>
      <w:bookmarkStart w:id="810" w:name="_Toc536709901"/>
      <w:bookmarkStart w:id="811" w:name="_Toc536778422"/>
      <w:bookmarkStart w:id="812" w:name="_Toc531678515"/>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六</w:t>
      </w:r>
      <w:r>
        <w:rPr>
          <w:rFonts w:asciiTheme="minorEastAsia" w:hAnsiTheme="minorEastAsia" w:eastAsiaTheme="minorEastAsia"/>
          <w:color w:val="auto"/>
          <w:szCs w:val="21"/>
          <w:highlight w:val="none"/>
        </w:rPr>
        <w:t xml:space="preserve"> 监理人质量安全履责行为违约金处罚标准</w:t>
      </w:r>
      <w:bookmarkEnd w:id="810"/>
      <w:bookmarkEnd w:id="811"/>
      <w:bookmarkEnd w:id="812"/>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szCs w:val="21"/>
          <w:highlight w:val="none"/>
        </w:rPr>
        <w:t>监理人质量安全履责行为违约金处罚标准</w:t>
      </w:r>
    </w:p>
    <w:tbl>
      <w:tblPr>
        <w:tblStyle w:val="39"/>
        <w:tblW w:w="9679" w:type="dxa"/>
        <w:jc w:val="center"/>
        <w:tblLayout w:type="fixed"/>
        <w:tblCellMar>
          <w:top w:w="0" w:type="dxa"/>
          <w:left w:w="108" w:type="dxa"/>
          <w:bottom w:w="0" w:type="dxa"/>
          <w:right w:w="108" w:type="dxa"/>
        </w:tblCellMar>
      </w:tblPr>
      <w:tblGrid>
        <w:gridCol w:w="589"/>
        <w:gridCol w:w="1374"/>
        <w:gridCol w:w="4395"/>
        <w:gridCol w:w="2471"/>
        <w:gridCol w:w="850"/>
      </w:tblGrid>
      <w:tr>
        <w:tblPrEx>
          <w:tblCellMar>
            <w:top w:w="0" w:type="dxa"/>
            <w:left w:w="108" w:type="dxa"/>
            <w:bottom w:w="0" w:type="dxa"/>
            <w:right w:w="108" w:type="dxa"/>
          </w:tblCellMar>
        </w:tblPrEx>
        <w:trPr>
          <w:tblHeader/>
          <w:jc w:val="center"/>
        </w:trPr>
        <w:tc>
          <w:tcPr>
            <w:tcW w:w="196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事项</w:t>
            </w:r>
          </w:p>
        </w:tc>
        <w:tc>
          <w:tcPr>
            <w:tcW w:w="4395"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违约情形</w:t>
            </w:r>
          </w:p>
        </w:tc>
        <w:tc>
          <w:tcPr>
            <w:tcW w:w="2471"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每次违约处罚标准（以签约合同价为基数计算）</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备注</w:t>
            </w:r>
          </w:p>
        </w:tc>
      </w:tr>
      <w:tr>
        <w:tblPrEx>
          <w:tblCellMar>
            <w:top w:w="0" w:type="dxa"/>
            <w:left w:w="108" w:type="dxa"/>
            <w:bottom w:w="0" w:type="dxa"/>
            <w:right w:w="108" w:type="dxa"/>
          </w:tblCellMar>
        </w:tblPrEx>
        <w:trPr>
          <w:jc w:val="center"/>
        </w:trPr>
        <w:tc>
          <w:tcPr>
            <w:tcW w:w="5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质量控制履责</w:t>
            </w: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开工审批</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未审查开工报审资料</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未留存开工报审资料和无明确审查意见</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审查施工组织设计和施工方案</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未审查施工组织设计及专项方案</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spacing w:line="400" w:lineRule="exact"/>
              <w:rPr>
                <w:rFonts w:cs="宋体"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未识别是否符合强制性标准</w:t>
            </w:r>
          </w:p>
        </w:tc>
        <w:tc>
          <w:tcPr>
            <w:tcW w:w="2471" w:type="dxa"/>
            <w:tcBorders>
              <w:top w:val="nil"/>
              <w:left w:val="nil"/>
              <w:bottom w:val="single" w:color="auto" w:sz="4" w:space="0"/>
              <w:right w:val="single" w:color="auto" w:sz="4" w:space="0"/>
            </w:tcBorders>
            <w:shd w:val="clear" w:color="auto" w:fill="auto"/>
            <w:vAlign w:val="center"/>
          </w:tcPr>
          <w:p>
            <w:pPr>
              <w:spacing w:line="400" w:lineRule="exact"/>
              <w:rPr>
                <w:rFonts w:cs="宋体"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审核分包单位</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未审核施工单位报送的分包单位资格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检查复核施工测量成果</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未检查、复核施工单位报审的测量人员资格或测量设备检定证书</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未检查、复核测量成果、交桩记录及控制桩保护措施</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未对复核测量成果进行签认</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材料/构配件/设备审查</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未审查质量证明文件，未对实物进行检查、验收，将不合格的签认为合格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对进场不合格的材料、构配件、设备未要求施工单位将其撤出施工现场</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未对用于工程的材料按有关规定进行见证取样</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nil"/>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未按监理合同约定进行平行检验</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旁站</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未按相关规范性文件进行旁站</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single" w:color="auto" w:sz="4" w:space="0"/>
              <w:left w:val="nil"/>
              <w:bottom w:val="nil"/>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工程质量巡视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发现质量隐患未及时处理，对质量隐患无处理记录或整改结果</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隐检、检验批、分项分部验收</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未对实体进行检查、验收，将不合格的签认为合格</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无分部、分项及检验批划分方案</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承包人报验后未及时进行验收</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验收资料不完整或签批不规范</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rPr>
          <w:jc w:val="center"/>
        </w:trPr>
        <w:tc>
          <w:tcPr>
            <w:tcW w:w="58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安全生产管理履责</w:t>
            </w: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安全生产管理的监理工作</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未核查施工单位安全生产许可证、规章制度、安全生产管理体系等</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对施工单位项目经理、专职安全管理人员和特殊作业人员资格不合格未作识别</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未核查施工机械和设施（大型起重吊装机械、自升式设备等）的安全许可验收手续</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审查安全专项施工方案</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1‰-2‰</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w:t>
            </w: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未识别是否符合强制性标准</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未检查施工单位对超过一定规模的危险性较大的分部分项工程的专项施工方案是否组织专家论证、审查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安全费用</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未对施工单位安全费用使用情况、安全投入落实情况进行监督</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应急管理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未对施工单位应急救援预案进行审查或未督促开展演练</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工程安全巡视</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未按监理规划或实施细则进行巡查</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发现安全隐患未及时处理</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对安全隐患处理意见或整改结果无记录</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0.25‰-0.5‰</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blPrEx>
          <w:tblCellMar>
            <w:top w:w="0" w:type="dxa"/>
            <w:left w:w="108" w:type="dxa"/>
            <w:bottom w:w="0" w:type="dxa"/>
            <w:right w:w="108" w:type="dxa"/>
          </w:tblCellMar>
        </w:tblPrEx>
        <w:trPr>
          <w:jc w:val="center"/>
        </w:trPr>
        <w:tc>
          <w:tcPr>
            <w:tcW w:w="589" w:type="dxa"/>
            <w:vMerge w:val="continue"/>
            <w:tcBorders>
              <w:top w:val="nil"/>
              <w:left w:val="single" w:color="auto" w:sz="4" w:space="0"/>
              <w:bottom w:val="single" w:color="000000" w:sz="4" w:space="0"/>
              <w:right w:val="single" w:color="auto" w:sz="4" w:space="0"/>
            </w:tcBorders>
            <w:vAlign w:val="center"/>
          </w:tcPr>
          <w:p>
            <w:pPr>
              <w:widowControl/>
              <w:spacing w:line="400" w:lineRule="exact"/>
              <w:jc w:val="left"/>
              <w:rPr>
                <w:rFonts w:cs="宋体" w:asciiTheme="minorEastAsia" w:hAnsiTheme="minorEastAsia" w:eastAsiaTheme="minorEastAsia"/>
                <w:color w:val="auto"/>
                <w:kern w:val="0"/>
                <w:szCs w:val="21"/>
                <w:highlight w:val="none"/>
              </w:rPr>
            </w:pPr>
          </w:p>
        </w:tc>
        <w:tc>
          <w:tcPr>
            <w:tcW w:w="137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报告制度</w:t>
            </w:r>
          </w:p>
        </w:tc>
        <w:tc>
          <w:tcPr>
            <w:tcW w:w="4395"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对发现安全事故隐患已经发出监理通知但施工单位拒不整改或不停止施工，监理未及时向建设单位和行政管理部门报告</w:t>
            </w:r>
          </w:p>
        </w:tc>
        <w:tc>
          <w:tcPr>
            <w:tcW w:w="2471"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0.5‰-1‰</w:t>
            </w:r>
          </w:p>
        </w:tc>
        <w:tc>
          <w:tcPr>
            <w:tcW w:w="85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eastAsiaTheme="minorEastAsia"/>
                <w:color w:val="auto"/>
                <w:kern w:val="0"/>
                <w:szCs w:val="21"/>
                <w:highlight w:val="none"/>
              </w:rPr>
            </w:pPr>
          </w:p>
        </w:tc>
      </w:tr>
      <w:tr>
        <w:trPr>
          <w:jc w:val="center"/>
        </w:trPr>
        <w:tc>
          <w:tcPr>
            <w:tcW w:w="9679"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注：1、上表所列违约事项具体处罚标准由委托人及监理人在签订合同时在上表规定范围内自行约定。</w:t>
            </w:r>
          </w:p>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2、监理人发生以上★号违约情况时，委托人有权直接根据上表签订合同时约定的标准进行处罚。</w:t>
            </w:r>
          </w:p>
          <w:p>
            <w:pPr>
              <w:widowControl/>
              <w:spacing w:line="400" w:lineRule="exact"/>
              <w:jc w:val="left"/>
              <w:rPr>
                <w:rFonts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3、监理人发生以上非★号违约情况时，委托人可向监理人发出整改通知，要求其在限定期限内纠正。监理人收到整改通知后在限定期限内仍未纠正的，委托人有权根据上表签订合同时约定的标准进行处罚。</w:t>
            </w:r>
          </w:p>
        </w:tc>
      </w:tr>
    </w:tbl>
    <w:p>
      <w:pPr>
        <w:widowControl/>
        <w:spacing w:line="360" w:lineRule="auto"/>
        <w:jc w:val="left"/>
        <w:rPr>
          <w:rFonts w:asciiTheme="minorEastAsia" w:hAnsiTheme="minorEastAsia" w:eastAsiaTheme="minorEastAsia"/>
          <w:color w:val="auto"/>
          <w:szCs w:val="21"/>
          <w:highlight w:val="none"/>
        </w:rPr>
      </w:pPr>
      <w:bookmarkStart w:id="813" w:name="_Toc531678514"/>
      <w:r>
        <w:rPr>
          <w:rFonts w:asciiTheme="minorEastAsia" w:hAnsiTheme="minorEastAsia" w:eastAsiaTheme="minorEastAsia"/>
          <w:color w:val="auto"/>
          <w:szCs w:val="21"/>
          <w:highlight w:val="none"/>
        </w:rPr>
        <w:br w:type="page"/>
      </w:r>
    </w:p>
    <w:p>
      <w:pPr>
        <w:spacing w:line="360" w:lineRule="auto"/>
        <w:rPr>
          <w:rFonts w:asciiTheme="minorEastAsia" w:hAnsiTheme="minorEastAsia" w:eastAsiaTheme="minorEastAsia"/>
          <w:color w:val="auto"/>
          <w:szCs w:val="21"/>
          <w:highlight w:val="none"/>
        </w:rPr>
      </w:pPr>
      <w:bookmarkStart w:id="814" w:name="_Toc536778423"/>
      <w:bookmarkStart w:id="815" w:name="_Toc536709902"/>
      <w:r>
        <w:rPr>
          <w:rFonts w:asciiTheme="minorEastAsia" w:hAnsiTheme="minorEastAsia" w:eastAsiaTheme="minorEastAsia"/>
          <w:color w:val="auto"/>
          <w:szCs w:val="21"/>
          <w:highlight w:val="none"/>
        </w:rPr>
        <w:t>附件</w:t>
      </w:r>
      <w:r>
        <w:rPr>
          <w:rFonts w:hint="default" w:asciiTheme="minorEastAsia" w:hAnsiTheme="minorEastAsia" w:eastAsiaTheme="minorEastAsia"/>
          <w:color w:val="auto"/>
          <w:szCs w:val="21"/>
          <w:highlight w:val="none"/>
          <w:lang w:val="en-US"/>
        </w:rPr>
        <w:t>七</w:t>
      </w:r>
      <w:r>
        <w:rPr>
          <w:rFonts w:asciiTheme="minorEastAsia" w:hAnsiTheme="minorEastAsia" w:eastAsiaTheme="minorEastAsia"/>
          <w:color w:val="auto"/>
          <w:szCs w:val="21"/>
          <w:highlight w:val="none"/>
        </w:rPr>
        <w:t xml:space="preserve"> 安全履职协议</w:t>
      </w:r>
      <w:bookmarkEnd w:id="813"/>
      <w:bookmarkEnd w:id="814"/>
      <w:bookmarkEnd w:id="815"/>
    </w:p>
    <w:p>
      <w:pPr>
        <w:spacing w:line="360" w:lineRule="auto"/>
        <w:jc w:val="center"/>
        <w:rPr>
          <w:rFonts w:asciiTheme="minorEastAsia" w:hAnsiTheme="minorEastAsia" w:eastAsiaTheme="minorEastAsia"/>
          <w:b/>
          <w:color w:val="auto"/>
          <w:szCs w:val="21"/>
          <w:highlight w:val="none"/>
        </w:rPr>
      </w:pPr>
      <w:r>
        <w:rPr>
          <w:rFonts w:asciiTheme="minorEastAsia" w:hAnsiTheme="minorEastAsia" w:eastAsiaTheme="minorEastAsia"/>
          <w:b/>
          <w:color w:val="auto"/>
          <w:kern w:val="0"/>
          <w:szCs w:val="21"/>
          <w:highlight w:val="none"/>
        </w:rPr>
        <w:t>安全履职协议</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为在</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监理合同的实施过程中创造安全、高效的施工环境，切实搞好本项目的安全管理工作，本项目委托人与监理人特此签订安全生产合同：</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一、委托人职责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1.严格遵守国家有关安全生产的法律法规，认真执行监理合同中的有关安全要求。</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2．按照重庆市相关管理规定支付安全文明施工费，并监督使用情况。</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3.按照“安全第一、预防为主”和坚持“管生产必须管安全”的原则进行安全生产管理，做到生产与安全工作同时计划、布置、检查、总结和评比。</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4.重要的安全设施必须坚持与主体工程“三同时”的原则，即：同时设计、审批、同时施工、同时验收，投入使用。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5.定期召开安全生产调度会，及时传达中央及地方有关安全生产的精神。</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6.组织监理人对施工现场安全生产检查，监督监理人及时处理发现的各种安全隐患。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二、监理人职责</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1.严格遵守国家有关安全生产的法律法规、相关行政管理部门颁发的有关安全生产的规定，认真监督承包人执行工程承包合同中的有关安全要求，并自觉接受按相关管理规定进行的处罚及赔偿。</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2.监理人按照承包人提交并批准的安全文明施工措施实施方案及安全文明施工费使用计划，监督承包人有关安全文明施工管理的实施情况。</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3.坚持“安全第一、预防为主”和“管生产必须管安全”的原则，以《中华人民共和国安全生产法》和《国务院进一步加强安全生产的决定》为指南，加强安全生产宣传教育，增强全员安全生产意识，建立健全各项安全生产的管理机构和安全生产管理制度，配备专职及兼职安全监理人员，有组织有领导地开展安全生产活动。各级领导、工程监理人员、生产管理人员和具体操作人员必须熟悉和遵守本条款的各项规定，做到生产与安全工作同时计划、布置、检查、总结和评比。</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4.监理人要建立健全安全生产责任制，并监督承包人：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相关要求配备安全员，专职负责车辆、所有人员的安全和治安保卫工作并负责现场的标志管理、交通疏导等工作，预防事故的发生。安全机构人员，有权按相关规定发布指令，并采取保护性措施防止事故发生。</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5.监理人应采取各种合理的预防措施，防止其员工发生任何违法、违禁、暴力或妨碍治安的行为。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6.监理人必须监督承包人具有劳动安全管理部门颁发的安全生产证书，参加施工的人员，必须接受安全技术教育、熟知和遵守本工种的各项安全技术操作规程，定期进行安全技术考核，合格者方准上岗操作。对从事电气、起重、建筑登高架设作业、锅炉、压力容器、焊接、机动车船艇驾驶、爆破、潜水、瓦斯检验等特殊工程的人员，经过专业培训，获得《安全操作合格证》后，方准持证上岗。监理人未对施工特种作业人员资格进行审查，监理人必须承担相关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7.监理人监督承包人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8.监理人应随时检查并监督承包人操作人员上岗必须按规定穿戴防护用品。不按规定穿戴防护用品的人员不得上岗。</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9.监理人应监督承包人对所有施工机具设备和高空作业的设备做定期检查，并有安全员的</w:t>
      </w:r>
      <w:r>
        <w:rPr>
          <w:rFonts w:hint="eastAsia" w:cs="仿宋_GB2312" w:asciiTheme="minorEastAsia" w:hAnsiTheme="minorEastAsia" w:eastAsiaTheme="minorEastAsia"/>
          <w:color w:val="auto"/>
          <w:szCs w:val="21"/>
          <w:highlight w:val="none"/>
          <w:lang w:val="en-US" w:eastAsia="zh-CN"/>
        </w:rPr>
        <w:t>签名</w:t>
      </w:r>
      <w:r>
        <w:rPr>
          <w:rFonts w:hint="eastAsia" w:cs="仿宋_GB2312" w:asciiTheme="minorEastAsia" w:hAnsiTheme="minorEastAsia" w:eastAsiaTheme="minorEastAsia"/>
          <w:color w:val="auto"/>
          <w:szCs w:val="21"/>
          <w:highlight w:val="none"/>
        </w:rPr>
        <w:t>记录，保证其经常处于完好状态；不合格的机具、设备和劳动保护用品严禁使用。</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10.监理人监督承包人在作业中采用新技术、新工艺、新设备、新材料时，必须制定相应的安全技术措施、外业检测现场必须具有相关的安全标志牌。</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11.监理人必须按照本工程项目特点，监督承包人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12.监理人应监督承包人严格执行《建设工程安全生产管理条例》等相关法律法规。若监理人在工程监理过程中发生安全事故，由监理人负全责；若承包人在工程施工过程中发生安全事故，监理人负连带责任。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三、违约责任</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如因委托人或监理人违约造成安全事故，将依法追究责任并承担一切损失。</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四、本协议一式</w:t>
      </w:r>
      <w:r>
        <w:rPr>
          <w:rFonts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份，协议双方各执</w:t>
      </w:r>
      <w:r>
        <w:rPr>
          <w:rFonts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份。由双方法定代表人或其授权的代理人签署与并加盖单位</w:t>
      </w:r>
      <w:r>
        <w:rPr>
          <w:rFonts w:hint="eastAsia" w:cs="仿宋_GB2312" w:asciiTheme="minorEastAsia" w:hAnsiTheme="minorEastAsia" w:eastAsiaTheme="minorEastAsia"/>
          <w:color w:val="auto"/>
          <w:szCs w:val="21"/>
          <w:highlight w:val="none"/>
          <w:lang w:val="en-US" w:eastAsia="zh-CN"/>
        </w:rPr>
        <w:t>法人</w:t>
      </w:r>
      <w:r>
        <w:rPr>
          <w:rFonts w:hint="eastAsia" w:cs="仿宋_GB2312" w:asciiTheme="minorEastAsia" w:hAnsiTheme="minorEastAsia" w:eastAsiaTheme="minorEastAsia"/>
          <w:color w:val="auto"/>
          <w:szCs w:val="21"/>
          <w:highlight w:val="none"/>
        </w:rPr>
        <w:t>章后生效。</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委托人：                        监理人：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法定代表人：                    法定代表人：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或委托代理人：                  或委托代理人：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联系人：                        联系人：</w:t>
      </w:r>
    </w:p>
    <w:p>
      <w:pPr>
        <w:spacing w:line="360" w:lineRule="auto"/>
        <w:ind w:firstLine="420" w:firstLineChars="200"/>
        <w:rPr>
          <w:rFonts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联系电话：                      联系电话：</w:t>
      </w:r>
    </w:p>
    <w:p>
      <w:pPr>
        <w:spacing w:line="360" w:lineRule="auto"/>
        <w:ind w:firstLine="420" w:firstLineChars="200"/>
        <w:jc w:val="right"/>
        <w:rPr>
          <w:rFonts w:hint="eastAsia"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t>签约时间：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年</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月</w:t>
      </w:r>
      <w:r>
        <w:rPr>
          <w:rFonts w:hint="eastAsia" w:cs="仿宋_GB2312" w:asciiTheme="minorEastAsia" w:hAnsiTheme="minorEastAsia" w:eastAsiaTheme="minorEastAsia"/>
          <w:color w:val="auto"/>
          <w:szCs w:val="21"/>
          <w:highlight w:val="none"/>
          <w:u w:val="single"/>
        </w:rPr>
        <w:t xml:space="preserve">    </w:t>
      </w:r>
      <w:r>
        <w:rPr>
          <w:rFonts w:hint="eastAsia" w:cs="仿宋_GB2312" w:asciiTheme="minorEastAsia" w:hAnsiTheme="minorEastAsia" w:eastAsiaTheme="minorEastAsia"/>
          <w:color w:val="auto"/>
          <w:szCs w:val="21"/>
          <w:highlight w:val="none"/>
        </w:rPr>
        <w:t>日</w:t>
      </w:r>
      <w:bookmarkEnd w:id="783"/>
      <w:bookmarkEnd w:id="784"/>
    </w:p>
    <w:p>
      <w:pPr>
        <w:spacing w:line="240" w:lineRule="auto"/>
        <w:ind w:firstLine="0" w:firstLineChars="0"/>
        <w:jc w:val="left"/>
        <w:rPr>
          <w:rFonts w:hint="eastAsia" w:cs="仿宋_GB2312" w:asciiTheme="minorEastAsia" w:hAnsiTheme="minorEastAsia" w:eastAsiaTheme="minorEastAsia"/>
          <w:color w:val="auto"/>
          <w:szCs w:val="21"/>
          <w:highlight w:val="none"/>
        </w:rPr>
      </w:pPr>
      <w:r>
        <w:rPr>
          <w:rFonts w:hint="eastAsia" w:cs="仿宋_GB2312" w:asciiTheme="minorEastAsia" w:hAnsiTheme="minorEastAsia" w:eastAsiaTheme="minorEastAsia"/>
          <w:color w:val="auto"/>
          <w:szCs w:val="21"/>
          <w:highlight w:val="none"/>
        </w:rPr>
        <w:br w:type="page"/>
      </w:r>
    </w:p>
    <w:p>
      <w:pPr>
        <w:rPr>
          <w:rFonts w:asciiTheme="minorEastAsia" w:hAnsiTheme="minorEastAsia" w:eastAsiaTheme="minorEastAsia"/>
          <w:color w:val="auto"/>
          <w:szCs w:val="21"/>
          <w:highlight w:val="none"/>
        </w:rPr>
      </w:pPr>
      <w:r>
        <w:rPr>
          <w:rFonts w:hint="eastAsia"/>
          <w:color w:val="auto"/>
          <w:highlight w:val="none"/>
          <w:lang w:val="en-US" w:eastAsia="zh-CN"/>
        </w:rPr>
        <w:t xml:space="preserve">附件八 </w:t>
      </w:r>
      <w:r>
        <w:rPr>
          <w:rFonts w:hint="eastAsia" w:asciiTheme="minorEastAsia" w:hAnsiTheme="minorEastAsia" w:eastAsiaTheme="minorEastAsia"/>
          <w:color w:val="auto"/>
          <w:szCs w:val="21"/>
          <w:highlight w:val="none"/>
          <w:lang w:val="en-US" w:eastAsia="zh-CN"/>
        </w:rPr>
        <w:t>其他</w:t>
      </w:r>
      <w:r>
        <w:rPr>
          <w:rFonts w:hint="eastAsia" w:asciiTheme="minorEastAsia" w:hAnsiTheme="minorEastAsia" w:eastAsiaTheme="minorEastAsia"/>
          <w:i/>
          <w:iCs/>
          <w:color w:val="auto"/>
          <w:szCs w:val="21"/>
          <w:highlight w:val="none"/>
          <w:lang w:val="en-US" w:eastAsia="zh-CN"/>
        </w:rPr>
        <w:t>[提示：招标人根据项目实际情况合理增加。]</w:t>
      </w:r>
    </w:p>
    <w:p>
      <w:pPr>
        <w:spacing w:line="600" w:lineRule="exact"/>
        <w:ind w:firstLine="4258" w:firstLineChars="2028"/>
        <w:jc w:val="right"/>
        <w:rPr>
          <w:rFonts w:asciiTheme="minorEastAsia" w:hAnsiTheme="minorEastAsia" w:eastAsiaTheme="minorEastAsia"/>
          <w:b/>
          <w:bCs/>
          <w:color w:val="auto"/>
          <w:sz w:val="44"/>
          <w:szCs w:val="44"/>
          <w:highlight w:val="none"/>
        </w:rPr>
      </w:pPr>
      <w:bookmarkStart w:id="816" w:name="_Toc247085853"/>
      <w:bookmarkStart w:id="817" w:name="_Toc179632787"/>
      <w:bookmarkStart w:id="818" w:name="_Toc246996338"/>
      <w:bookmarkStart w:id="819" w:name="_Toc246997081"/>
      <w:bookmarkStart w:id="820" w:name="_Toc144974829"/>
      <w:bookmarkStart w:id="821" w:name="_Toc152045610"/>
      <w:bookmarkStart w:id="822" w:name="_Toc152042549"/>
      <w:bookmarkStart w:id="823" w:name="_Toc300835199"/>
      <w:bookmarkStart w:id="824" w:name="_Toc152042388"/>
      <w:bookmarkStart w:id="825" w:name="_Toc247527798"/>
      <w:bookmarkStart w:id="826" w:name="_Toc184635122"/>
      <w:bookmarkStart w:id="827" w:name="_Toc144974578"/>
      <w:bookmarkStart w:id="828" w:name="_Toc247514197"/>
      <w:r>
        <w:rPr>
          <w:rFonts w:asciiTheme="minorEastAsia" w:hAnsiTheme="minorEastAsia" w:eastAsiaTheme="minorEastAsia"/>
          <w:color w:val="auto"/>
          <w:szCs w:val="21"/>
          <w:highlight w:val="none"/>
        </w:rPr>
        <w:br w:type="page"/>
      </w:r>
    </w:p>
    <w:p>
      <w:pPr>
        <w:pStyle w:val="3"/>
        <w:spacing w:before="0" w:after="0" w:line="360" w:lineRule="auto"/>
        <w:jc w:val="center"/>
        <w:rPr>
          <w:rFonts w:asciiTheme="minorEastAsia" w:hAnsiTheme="minorEastAsia" w:eastAsiaTheme="minorEastAsia"/>
          <w:bCs/>
          <w:color w:val="auto"/>
          <w:sz w:val="20"/>
          <w:highlight w:val="none"/>
        </w:rPr>
      </w:pPr>
      <w:bookmarkStart w:id="829" w:name="_Toc12316"/>
      <w:r>
        <w:rPr>
          <w:rFonts w:hint="eastAsia" w:ascii="宋体" w:hAnsi="宋体"/>
          <w:color w:val="auto"/>
          <w:sz w:val="52"/>
          <w:szCs w:val="52"/>
          <w:highlight w:val="none"/>
        </w:rPr>
        <w:t>第 二 卷</w:t>
      </w:r>
      <w:r>
        <w:rPr>
          <w:rFonts w:asciiTheme="minorEastAsia" w:hAnsiTheme="minorEastAsia" w:eastAsiaTheme="minorEastAsia"/>
          <w:bCs/>
          <w:color w:val="auto"/>
          <w:highlight w:val="none"/>
        </w:rPr>
        <w:br w:type="page"/>
      </w:r>
      <w:bookmarkEnd w:id="829"/>
    </w:p>
    <w:p>
      <w:pPr>
        <w:spacing w:line="440" w:lineRule="exact"/>
        <w:jc w:val="center"/>
        <w:rPr>
          <w:rFonts w:asciiTheme="minorEastAsia" w:hAnsiTheme="minorEastAsia" w:eastAsiaTheme="minorEastAsia"/>
          <w:color w:val="auto"/>
          <w:sz w:val="20"/>
          <w:highlight w:val="none"/>
        </w:rPr>
      </w:pPr>
    </w:p>
    <w:p>
      <w:pPr>
        <w:pStyle w:val="3"/>
        <w:spacing w:before="0" w:after="0" w:line="360" w:lineRule="auto"/>
        <w:jc w:val="center"/>
        <w:rPr>
          <w:rFonts w:ascii="宋体" w:hAnsi="宋体"/>
          <w:color w:val="auto"/>
          <w:highlight w:val="none"/>
        </w:rPr>
      </w:pPr>
      <w:bookmarkStart w:id="830" w:name="_Toc534185822"/>
      <w:bookmarkStart w:id="831" w:name="_Toc509218843"/>
      <w:bookmarkStart w:id="832" w:name="_Toc287607855"/>
      <w:bookmarkStart w:id="833" w:name="_Toc287620797"/>
      <w:bookmarkStart w:id="834" w:name="_Toc430530513"/>
      <w:bookmarkStart w:id="835" w:name="_Toc57820640"/>
      <w:bookmarkStart w:id="836" w:name="_Toc3057"/>
      <w:r>
        <w:rPr>
          <w:rFonts w:hint="eastAsia" w:ascii="宋体" w:hAnsi="宋体"/>
          <w:color w:val="auto"/>
          <w:highlight w:val="none"/>
        </w:rPr>
        <w:t xml:space="preserve">第五章  </w:t>
      </w:r>
      <w:bookmarkEnd w:id="830"/>
      <w:bookmarkEnd w:id="831"/>
      <w:bookmarkEnd w:id="832"/>
      <w:bookmarkEnd w:id="833"/>
      <w:bookmarkEnd w:id="834"/>
      <w:bookmarkEnd w:id="835"/>
      <w:bookmarkStart w:id="837" w:name="招标文件05章工程量清单01"/>
      <w:bookmarkEnd w:id="837"/>
      <w:bookmarkStart w:id="838" w:name="_Toc277082638"/>
      <w:bookmarkStart w:id="839" w:name="_Toc430530514"/>
      <w:bookmarkStart w:id="840" w:name="_Toc287620798"/>
      <w:bookmarkStart w:id="841" w:name="_Toc287607856"/>
      <w:bookmarkStart w:id="842" w:name="_Toc224103477"/>
      <w:r>
        <w:rPr>
          <w:rFonts w:hint="eastAsia" w:ascii="宋体" w:hAnsi="宋体"/>
          <w:color w:val="auto"/>
          <w:highlight w:val="none"/>
        </w:rPr>
        <w:t>委托人要求</w:t>
      </w:r>
      <w:bookmarkEnd w:id="836"/>
    </w:p>
    <w:bookmarkEnd w:id="838"/>
    <w:bookmarkEnd w:id="839"/>
    <w:bookmarkEnd w:id="840"/>
    <w:bookmarkEnd w:id="841"/>
    <w:bookmarkEnd w:id="842"/>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400" w:lineRule="exact"/>
        <w:jc w:val="center"/>
        <w:rPr>
          <w:rFonts w:asciiTheme="minorEastAsia" w:hAnsiTheme="minorEastAsia" w:eastAsiaTheme="minorEastAsia"/>
          <w:b/>
          <w:color w:val="auto"/>
          <w:sz w:val="32"/>
          <w:szCs w:val="32"/>
          <w:highlight w:val="none"/>
        </w:rPr>
      </w:pPr>
      <w:r>
        <w:rPr>
          <w:rFonts w:asciiTheme="minorEastAsia" w:hAnsiTheme="minorEastAsia" w:eastAsiaTheme="minorEastAsia"/>
          <w:color w:val="auto"/>
          <w:sz w:val="32"/>
          <w:szCs w:val="32"/>
          <w:highlight w:val="none"/>
        </w:rPr>
        <w:t>委托人要求</w:t>
      </w:r>
    </w:p>
    <w:bookmarkEnd w:id="816"/>
    <w:bookmarkEnd w:id="817"/>
    <w:bookmarkEnd w:id="818"/>
    <w:bookmarkEnd w:id="819"/>
    <w:p>
      <w:pPr>
        <w:spacing w:line="440" w:lineRule="exact"/>
        <w:ind w:firstLine="420" w:firstLineChars="200"/>
        <w:rPr>
          <w:rFonts w:asciiTheme="minorEastAsia" w:hAnsiTheme="minorEastAsia" w:eastAsiaTheme="minorEastAsia"/>
          <w:i/>
          <w:color w:val="auto"/>
          <w:szCs w:val="21"/>
          <w:highlight w:val="none"/>
        </w:rPr>
      </w:pP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提示</w:t>
      </w:r>
      <w:r>
        <w:rPr>
          <w:rFonts w:hint="eastAsia" w:asciiTheme="minorEastAsia" w:hAnsiTheme="minorEastAsia" w:eastAsiaTheme="minorEastAsia"/>
          <w:i/>
          <w:color w:val="auto"/>
          <w:szCs w:val="21"/>
          <w:highlight w:val="none"/>
        </w:rPr>
        <w:t>：</w:t>
      </w:r>
      <w:r>
        <w:rPr>
          <w:rFonts w:asciiTheme="minorEastAsia" w:hAnsiTheme="minorEastAsia" w:eastAsiaTheme="minorEastAsia"/>
          <w:i/>
          <w:color w:val="auto"/>
          <w:szCs w:val="21"/>
          <w:highlight w:val="none"/>
        </w:rPr>
        <w:t>委托人要求应尽可能清晰准确，对于可以进行定量评估的工作，委托人要求不仅应明确规定其功能、用途、质量、环境、安全，并且要规定偏差的范围和计算方法，以及检验、试验、试运行的具体要求。对于监理人负责提供的有关服务，在委托人要求中应一并明确规定。</w:t>
      </w:r>
      <w:r>
        <w:rPr>
          <w:rFonts w:hint="eastAsia" w:asciiTheme="minorEastAsia" w:hAnsiTheme="minorEastAsia" w:eastAsiaTheme="minorEastAsia"/>
          <w:i/>
          <w:color w:val="auto"/>
          <w:szCs w:val="21"/>
          <w:highlight w:val="none"/>
        </w:rPr>
        <w:t>]</w:t>
      </w:r>
    </w:p>
    <w:p>
      <w:pPr>
        <w:spacing w:line="440" w:lineRule="exact"/>
        <w:ind w:firstLine="420" w:firstLineChars="200"/>
        <w:rPr>
          <w:rFonts w:asciiTheme="minorEastAsia" w:hAnsiTheme="minorEastAsia" w:eastAsiaTheme="minorEastAsia"/>
          <w:color w:val="auto"/>
          <w:szCs w:val="21"/>
          <w:highlight w:val="none"/>
        </w:rPr>
      </w:pPr>
    </w:p>
    <w:p>
      <w:pPr>
        <w:spacing w:line="360" w:lineRule="auto"/>
        <w:ind w:firstLine="420" w:firstLineChars="200"/>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委托人要求通常包括但不限于以下内容：</w:t>
      </w:r>
    </w:p>
    <w:p>
      <w:pPr>
        <w:pStyle w:val="4"/>
        <w:spacing w:before="0" w:after="0" w:line="360" w:lineRule="auto"/>
        <w:rPr>
          <w:rFonts w:asciiTheme="minorEastAsia" w:hAnsiTheme="minorEastAsia" w:eastAsiaTheme="minorEastAsia"/>
          <w:b w:val="0"/>
          <w:color w:val="auto"/>
          <w:sz w:val="21"/>
          <w:szCs w:val="21"/>
          <w:highlight w:val="none"/>
        </w:rPr>
      </w:pPr>
      <w:bookmarkStart w:id="843" w:name="_Toc482188637"/>
      <w:bookmarkStart w:id="844" w:name="_Toc9146"/>
      <w:bookmarkStart w:id="845" w:name="_Toc492300707"/>
      <w:r>
        <w:rPr>
          <w:rFonts w:asciiTheme="minorEastAsia" w:hAnsiTheme="minorEastAsia" w:eastAsiaTheme="minorEastAsia"/>
          <w:b w:val="0"/>
          <w:color w:val="auto"/>
          <w:sz w:val="21"/>
          <w:szCs w:val="21"/>
          <w:highlight w:val="none"/>
        </w:rPr>
        <w:t>一、监理要求</w:t>
      </w:r>
      <w:bookmarkEnd w:id="843"/>
      <w:bookmarkEnd w:id="844"/>
      <w:bookmarkEnd w:id="845"/>
    </w:p>
    <w:p>
      <w:pPr>
        <w:spacing w:line="360" w:lineRule="auto"/>
        <w:ind w:firstLine="359" w:firstLineChars="171"/>
        <w:rPr>
          <w:rFonts w:asciiTheme="minorEastAsia" w:hAnsiTheme="minorEastAsia" w:eastAsiaTheme="minorEastAsia"/>
          <w:b/>
          <w:color w:val="auto"/>
          <w:szCs w:val="21"/>
          <w:highlight w:val="none"/>
        </w:rPr>
      </w:pPr>
      <w:r>
        <w:rPr>
          <w:rFonts w:asciiTheme="minorEastAsia" w:hAnsiTheme="minorEastAsia" w:eastAsiaTheme="minorEastAsia"/>
          <w:color w:val="auto"/>
          <w:szCs w:val="21"/>
          <w:highlight w:val="none"/>
        </w:rPr>
        <w:t>招标人应当根据项目情况在本章中明确相应的监理要求，一般应包括以下内容：</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项目概况</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包括项目名称、建设单位、建设规模、项目地理位置、周边环境、树木情况、文物情况、地址地貌、气候及气象条件、道路交通状况、市政情况等。</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监理范围及内容</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监理依据</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监理人员和试验检测仪器设备要求</w:t>
      </w:r>
    </w:p>
    <w:p>
      <w:pPr>
        <w:spacing w:line="360" w:lineRule="auto"/>
        <w:ind w:firstLine="359" w:firstLineChars="171"/>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其他要求</w:t>
      </w:r>
    </w:p>
    <w:p>
      <w:pPr>
        <w:pStyle w:val="4"/>
        <w:spacing w:before="0" w:after="0" w:line="360" w:lineRule="auto"/>
        <w:rPr>
          <w:rFonts w:asciiTheme="minorEastAsia" w:hAnsiTheme="minorEastAsia" w:eastAsiaTheme="minorEastAsia"/>
          <w:b w:val="0"/>
          <w:color w:val="auto"/>
          <w:sz w:val="21"/>
          <w:szCs w:val="21"/>
          <w:highlight w:val="none"/>
        </w:rPr>
      </w:pPr>
      <w:bookmarkStart w:id="846" w:name="_Toc482188638"/>
      <w:bookmarkStart w:id="847" w:name="_Toc3955"/>
      <w:bookmarkStart w:id="848" w:name="_Toc492300708"/>
      <w:r>
        <w:rPr>
          <w:rFonts w:asciiTheme="minorEastAsia" w:hAnsiTheme="minorEastAsia" w:eastAsiaTheme="minorEastAsia"/>
          <w:b w:val="0"/>
          <w:color w:val="auto"/>
          <w:sz w:val="21"/>
          <w:szCs w:val="21"/>
          <w:highlight w:val="none"/>
        </w:rPr>
        <w:t>二、适用规范标准</w:t>
      </w:r>
      <w:bookmarkEnd w:id="846"/>
      <w:bookmarkEnd w:id="847"/>
      <w:bookmarkEnd w:id="848"/>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国家、行业、项目所在地规范名录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国家、行业、项目所在地标准名录</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国家、行业、项目所在地规程名录</w:t>
      </w:r>
    </w:p>
    <w:p>
      <w:pPr>
        <w:pStyle w:val="4"/>
        <w:spacing w:before="0" w:after="0" w:line="360" w:lineRule="auto"/>
        <w:rPr>
          <w:rFonts w:asciiTheme="minorEastAsia" w:hAnsiTheme="minorEastAsia" w:eastAsiaTheme="minorEastAsia"/>
          <w:b w:val="0"/>
          <w:color w:val="auto"/>
          <w:sz w:val="21"/>
          <w:szCs w:val="21"/>
          <w:highlight w:val="none"/>
        </w:rPr>
      </w:pPr>
      <w:bookmarkStart w:id="849" w:name="_Toc21557"/>
      <w:bookmarkStart w:id="850" w:name="_Toc482188639"/>
      <w:bookmarkStart w:id="851" w:name="_Toc492300709"/>
      <w:r>
        <w:rPr>
          <w:rFonts w:asciiTheme="minorEastAsia" w:hAnsiTheme="minorEastAsia" w:eastAsiaTheme="minorEastAsia"/>
          <w:b w:val="0"/>
          <w:color w:val="auto"/>
          <w:sz w:val="21"/>
          <w:szCs w:val="21"/>
          <w:highlight w:val="none"/>
        </w:rPr>
        <w:t>三、成果文件要求</w:t>
      </w:r>
      <w:bookmarkEnd w:id="849"/>
      <w:bookmarkEnd w:id="850"/>
      <w:bookmarkEnd w:id="851"/>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成果文件的组成</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成果文件的深度</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成果文件的格式要求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成果文件的份数要求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成果文件的载体要求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（1）纸质版的要求；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（2）电子版的要求；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（3）其他要求。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成果文件的其他要求</w:t>
      </w:r>
    </w:p>
    <w:p>
      <w:pPr>
        <w:pStyle w:val="4"/>
        <w:spacing w:before="0" w:after="0" w:line="360" w:lineRule="auto"/>
        <w:rPr>
          <w:rFonts w:asciiTheme="minorEastAsia" w:hAnsiTheme="minorEastAsia" w:eastAsiaTheme="minorEastAsia"/>
          <w:b w:val="0"/>
          <w:color w:val="auto"/>
          <w:sz w:val="21"/>
          <w:szCs w:val="21"/>
          <w:highlight w:val="none"/>
        </w:rPr>
      </w:pPr>
      <w:bookmarkStart w:id="852" w:name="_Toc492300710"/>
      <w:bookmarkStart w:id="853" w:name="_Toc19099"/>
      <w:bookmarkStart w:id="854" w:name="_Toc482188640"/>
      <w:r>
        <w:rPr>
          <w:rFonts w:asciiTheme="minorEastAsia" w:hAnsiTheme="minorEastAsia" w:eastAsiaTheme="minorEastAsia"/>
          <w:b w:val="0"/>
          <w:color w:val="auto"/>
          <w:sz w:val="21"/>
          <w:szCs w:val="21"/>
          <w:highlight w:val="none"/>
        </w:rPr>
        <w:t>四、委托人财产清单</w:t>
      </w:r>
      <w:bookmarkEnd w:id="852"/>
      <w:bookmarkEnd w:id="853"/>
      <w:bookmarkEnd w:id="854"/>
    </w:p>
    <w:p>
      <w:pPr>
        <w:pStyle w:val="5"/>
        <w:spacing w:before="0" w:after="0" w:line="360" w:lineRule="auto"/>
        <w:ind w:firstLine="103"/>
        <w:rPr>
          <w:rFonts w:asciiTheme="minorEastAsia" w:hAnsiTheme="minorEastAsia" w:eastAsiaTheme="minorEastAsia"/>
          <w:color w:val="auto"/>
          <w:sz w:val="21"/>
          <w:szCs w:val="21"/>
          <w:highlight w:val="none"/>
        </w:rPr>
      </w:pPr>
      <w:bookmarkStart w:id="855" w:name="_Toc492300711"/>
      <w:bookmarkStart w:id="856" w:name="_Toc482188641"/>
      <w:bookmarkStart w:id="857" w:name="_Toc17431"/>
      <w:r>
        <w:rPr>
          <w:rFonts w:asciiTheme="minorEastAsia" w:hAnsiTheme="minorEastAsia" w:eastAsiaTheme="minorEastAsia"/>
          <w:color w:val="auto"/>
          <w:sz w:val="21"/>
          <w:szCs w:val="21"/>
          <w:highlight w:val="none"/>
        </w:rPr>
        <w:t>（一）委托人提供的设备、设施</w:t>
      </w:r>
      <w:bookmarkEnd w:id="855"/>
      <w:bookmarkEnd w:id="856"/>
      <w:bookmarkEnd w:id="857"/>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委托人提供的办公房屋及冷暖设施：如办公室数量及面积、空调等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委托人提供的设备清单：如电脑、投影、打印机、复印机等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委托人提供的设施清单：如办公桌椅、文件柜等</w:t>
      </w:r>
    </w:p>
    <w:p>
      <w:pPr>
        <w:spacing w:line="360" w:lineRule="auto"/>
        <w:ind w:firstLine="420" w:firstLineChars="200"/>
        <w:rPr>
          <w:rFonts w:asciiTheme="minorEastAsia" w:hAnsiTheme="minorEastAsia" w:eastAsiaTheme="minorEastAsia"/>
          <w:color w:val="auto"/>
          <w:szCs w:val="21"/>
          <w:highlight w:val="none"/>
        </w:rPr>
      </w:pPr>
      <w:bookmarkStart w:id="858" w:name="_Toc482188642"/>
      <w:r>
        <w:rPr>
          <w:rFonts w:asciiTheme="minorEastAsia" w:hAnsiTheme="minorEastAsia" w:eastAsiaTheme="minorEastAsia"/>
          <w:color w:val="auto"/>
          <w:szCs w:val="21"/>
          <w:highlight w:val="none"/>
        </w:rPr>
        <w:t>……</w:t>
      </w:r>
    </w:p>
    <w:p>
      <w:pPr>
        <w:pStyle w:val="5"/>
        <w:spacing w:before="0" w:after="0" w:line="360" w:lineRule="auto"/>
        <w:ind w:firstLine="103"/>
        <w:rPr>
          <w:rFonts w:asciiTheme="minorEastAsia" w:hAnsiTheme="minorEastAsia" w:eastAsiaTheme="minorEastAsia"/>
          <w:color w:val="auto"/>
          <w:sz w:val="21"/>
          <w:szCs w:val="21"/>
          <w:highlight w:val="none"/>
        </w:rPr>
      </w:pPr>
      <w:bookmarkStart w:id="859" w:name="_Toc492300712"/>
      <w:bookmarkStart w:id="860" w:name="_Toc390"/>
      <w:r>
        <w:rPr>
          <w:rFonts w:asciiTheme="minorEastAsia" w:hAnsiTheme="minorEastAsia" w:eastAsiaTheme="minorEastAsia"/>
          <w:color w:val="auto"/>
          <w:sz w:val="21"/>
          <w:szCs w:val="21"/>
          <w:highlight w:val="none"/>
        </w:rPr>
        <w:t>（二）委托人提供的资料</w:t>
      </w:r>
      <w:bookmarkEnd w:id="858"/>
      <w:bookmarkEnd w:id="859"/>
      <w:bookmarkEnd w:id="860"/>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定位放线的基准点、基准线和基准标高</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委托人取得的有关审批、核准和备案材料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勘察文件、设计文件等资料</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技术标准、规范</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工程承包合同及其他相关合同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 其他资料</w:t>
      </w:r>
    </w:p>
    <w:p>
      <w:pPr>
        <w:spacing w:line="360" w:lineRule="auto"/>
        <w:ind w:firstLine="420" w:firstLineChars="200"/>
        <w:rPr>
          <w:rFonts w:asciiTheme="minorEastAsia" w:hAnsiTheme="minorEastAsia" w:eastAsiaTheme="minorEastAsia"/>
          <w:color w:val="auto"/>
          <w:szCs w:val="21"/>
          <w:highlight w:val="none"/>
        </w:rPr>
      </w:pPr>
      <w:bookmarkStart w:id="861" w:name="_Toc482188643"/>
      <w:r>
        <w:rPr>
          <w:rFonts w:asciiTheme="minorEastAsia" w:hAnsiTheme="minorEastAsia" w:eastAsiaTheme="minorEastAsia"/>
          <w:color w:val="auto"/>
          <w:szCs w:val="21"/>
          <w:highlight w:val="none"/>
        </w:rPr>
        <w:t>……</w:t>
      </w:r>
    </w:p>
    <w:p>
      <w:pPr>
        <w:pStyle w:val="5"/>
        <w:spacing w:before="0" w:after="0" w:line="360" w:lineRule="auto"/>
        <w:ind w:firstLine="103"/>
        <w:rPr>
          <w:rFonts w:asciiTheme="minorEastAsia" w:hAnsiTheme="minorEastAsia" w:eastAsiaTheme="minorEastAsia"/>
          <w:color w:val="auto"/>
          <w:sz w:val="21"/>
          <w:szCs w:val="21"/>
          <w:highlight w:val="none"/>
        </w:rPr>
      </w:pPr>
      <w:bookmarkStart w:id="862" w:name="_Toc19393"/>
      <w:bookmarkStart w:id="863" w:name="_Toc492300713"/>
      <w:r>
        <w:rPr>
          <w:rFonts w:asciiTheme="minorEastAsia" w:hAnsiTheme="minorEastAsia" w:eastAsiaTheme="minorEastAsia"/>
          <w:color w:val="auto"/>
          <w:sz w:val="21"/>
          <w:szCs w:val="21"/>
          <w:highlight w:val="none"/>
        </w:rPr>
        <w:t>（三）委托人财产使用要求及退还要求</w:t>
      </w:r>
      <w:bookmarkEnd w:id="861"/>
      <w:bookmarkEnd w:id="862"/>
      <w:bookmarkEnd w:id="863"/>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委托人财产使用要求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委托人财产退还要求</w:t>
      </w:r>
    </w:p>
    <w:p>
      <w:pPr>
        <w:spacing w:line="360" w:lineRule="auto"/>
        <w:ind w:firstLine="420" w:firstLineChars="200"/>
        <w:rPr>
          <w:rFonts w:asciiTheme="minorEastAsia" w:hAnsiTheme="minorEastAsia" w:eastAsiaTheme="minorEastAsia"/>
          <w:color w:val="auto"/>
          <w:szCs w:val="21"/>
          <w:highlight w:val="none"/>
        </w:rPr>
      </w:pPr>
      <w:bookmarkStart w:id="864" w:name="_Toc482188644"/>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865" w:name="_Toc9446"/>
      <w:bookmarkStart w:id="866" w:name="_Toc492300714"/>
      <w:r>
        <w:rPr>
          <w:rFonts w:asciiTheme="minorEastAsia" w:hAnsiTheme="minorEastAsia" w:eastAsiaTheme="minorEastAsia"/>
          <w:b w:val="0"/>
          <w:color w:val="auto"/>
          <w:sz w:val="21"/>
          <w:szCs w:val="21"/>
          <w:highlight w:val="none"/>
        </w:rPr>
        <w:t>五、委托人提供的便利条件</w:t>
      </w:r>
      <w:bookmarkEnd w:id="864"/>
      <w:bookmarkEnd w:id="865"/>
      <w:bookmarkEnd w:id="866"/>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委托人提供的生活条件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委托人提供的交通条件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委托人提供的网络、通讯条件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委托人提供的协助人员</w:t>
      </w:r>
    </w:p>
    <w:p>
      <w:pPr>
        <w:spacing w:line="360" w:lineRule="auto"/>
        <w:ind w:firstLine="420" w:firstLineChars="200"/>
        <w:rPr>
          <w:rFonts w:asciiTheme="minorEastAsia" w:hAnsiTheme="minorEastAsia" w:eastAsiaTheme="minorEastAsia"/>
          <w:color w:val="auto"/>
          <w:szCs w:val="21"/>
          <w:highlight w:val="none"/>
        </w:rPr>
      </w:pPr>
      <w:bookmarkStart w:id="867" w:name="_Toc482188645"/>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868" w:name="_Toc29610"/>
      <w:bookmarkStart w:id="869" w:name="_Toc492300715"/>
      <w:r>
        <w:rPr>
          <w:rFonts w:asciiTheme="minorEastAsia" w:hAnsiTheme="minorEastAsia" w:eastAsiaTheme="minorEastAsia"/>
          <w:b w:val="0"/>
          <w:color w:val="auto"/>
          <w:sz w:val="21"/>
          <w:szCs w:val="21"/>
          <w:highlight w:val="none"/>
        </w:rPr>
        <w:t>六、监理人需要自备的工作条件</w:t>
      </w:r>
      <w:bookmarkEnd w:id="867"/>
      <w:bookmarkEnd w:id="868"/>
      <w:bookmarkEnd w:id="869"/>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监理人自备的工作手册：如本项目必备的规范标准、图集等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监理人自备的办公设备：如电脑、软件、投影、打印机、复印机、照相机等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 监理人自备的交通工具：如出行车辆等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 监理人自备的现场办公设施：如办公桌椅、文件柜等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 监理人自备的安全设施：如安全帽、安全鞋、手电筒等</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 监理人自备的试验检测仪器、设备、工具</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7. 监理人自备的试验用房、样品用房</w:t>
      </w:r>
    </w:p>
    <w:p>
      <w:pPr>
        <w:spacing w:line="360" w:lineRule="auto"/>
        <w:ind w:firstLine="420" w:firstLineChars="200"/>
        <w:rPr>
          <w:rFonts w:asciiTheme="minorEastAsia" w:hAnsiTheme="minorEastAsia" w:eastAsiaTheme="minorEastAsia"/>
          <w:color w:val="auto"/>
          <w:szCs w:val="21"/>
          <w:highlight w:val="none"/>
        </w:rPr>
      </w:pPr>
      <w:bookmarkStart w:id="870" w:name="_Toc482188646"/>
      <w:r>
        <w:rPr>
          <w:rFonts w:asciiTheme="minorEastAsia" w:hAnsiTheme="minorEastAsia" w:eastAsiaTheme="minorEastAsia"/>
          <w:color w:val="auto"/>
          <w:szCs w:val="21"/>
          <w:highlight w:val="none"/>
        </w:rPr>
        <w:t>……</w:t>
      </w:r>
    </w:p>
    <w:p>
      <w:pPr>
        <w:pStyle w:val="4"/>
        <w:spacing w:before="0" w:after="0" w:line="360" w:lineRule="auto"/>
        <w:rPr>
          <w:rFonts w:asciiTheme="minorEastAsia" w:hAnsiTheme="minorEastAsia" w:eastAsiaTheme="minorEastAsia"/>
          <w:b w:val="0"/>
          <w:color w:val="auto"/>
          <w:sz w:val="21"/>
          <w:szCs w:val="21"/>
          <w:highlight w:val="none"/>
        </w:rPr>
      </w:pPr>
      <w:bookmarkStart w:id="871" w:name="_Toc492300716"/>
      <w:bookmarkStart w:id="872" w:name="_Toc13239"/>
      <w:r>
        <w:rPr>
          <w:rFonts w:asciiTheme="minorEastAsia" w:hAnsiTheme="minorEastAsia" w:eastAsiaTheme="minorEastAsia"/>
          <w:b w:val="0"/>
          <w:color w:val="auto"/>
          <w:sz w:val="21"/>
          <w:szCs w:val="21"/>
          <w:highlight w:val="none"/>
        </w:rPr>
        <w:t>七、委托人的其他要求</w:t>
      </w:r>
      <w:bookmarkEnd w:id="870"/>
      <w:bookmarkEnd w:id="871"/>
      <w:bookmarkEnd w:id="872"/>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委托人的其他要求</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w:t>
      </w:r>
    </w:p>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宋体" w:hAnsi="宋体"/>
          <w:color w:val="auto"/>
          <w:sz w:val="52"/>
          <w:szCs w:val="52"/>
          <w:highlight w:val="none"/>
        </w:rPr>
      </w:pPr>
      <w:bookmarkStart w:id="873" w:name="_Toc32178"/>
      <w:r>
        <w:rPr>
          <w:rFonts w:hint="eastAsia" w:ascii="宋体" w:hAnsi="宋体"/>
          <w:color w:val="auto"/>
          <w:sz w:val="52"/>
          <w:szCs w:val="52"/>
          <w:highlight w:val="none"/>
        </w:rPr>
        <w:t>第 三 卷</w:t>
      </w:r>
      <w:bookmarkEnd w:id="873"/>
    </w:p>
    <w:p>
      <w:pPr>
        <w:spacing w:line="40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3"/>
        <w:spacing w:before="0" w:after="0" w:line="360" w:lineRule="auto"/>
        <w:jc w:val="center"/>
        <w:rPr>
          <w:rFonts w:ascii="宋体" w:hAnsi="宋体"/>
          <w:color w:val="auto"/>
          <w:highlight w:val="none"/>
        </w:rPr>
      </w:pPr>
      <w:bookmarkStart w:id="874" w:name="_Toc509218852"/>
      <w:bookmarkStart w:id="875" w:name="_Toc430530528"/>
      <w:bookmarkStart w:id="876" w:name="_Toc534185829"/>
      <w:bookmarkStart w:id="877" w:name="_Toc57820646"/>
      <w:bookmarkStart w:id="878" w:name="_Toc5068"/>
      <w:r>
        <w:rPr>
          <w:rFonts w:hint="eastAsia" w:ascii="宋体" w:hAnsi="宋体"/>
          <w:color w:val="auto"/>
          <w:highlight w:val="none"/>
        </w:rPr>
        <w:t>第六章  投标文件格式</w:t>
      </w:r>
      <w:bookmarkEnd w:id="874"/>
      <w:bookmarkEnd w:id="875"/>
      <w:bookmarkEnd w:id="876"/>
      <w:bookmarkEnd w:id="877"/>
      <w:bookmarkEnd w:id="878"/>
    </w:p>
    <w:p>
      <w:pPr>
        <w:spacing w:line="400" w:lineRule="exac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color w:val="auto"/>
          <w:highlight w:val="none"/>
        </w:rPr>
      </w:pPr>
      <w:bookmarkStart w:id="879" w:name="_Toc21898"/>
      <w:bookmarkStart w:id="880" w:name="_Toc32270"/>
      <w:bookmarkStart w:id="881" w:name="_Toc4574"/>
      <w:bookmarkStart w:id="882" w:name="_Toc29613"/>
      <w:bookmarkStart w:id="883" w:name="_Toc224103493"/>
      <w:r>
        <w:rPr>
          <w:rFonts w:hint="eastAsia" w:asciiTheme="minorEastAsia" w:hAnsiTheme="minorEastAsia" w:eastAsiaTheme="minorEastAsia" w:cstheme="minorEastAsia"/>
          <w:color w:val="auto"/>
          <w:highlight w:val="none"/>
        </w:rPr>
        <w:t>目  录</w:t>
      </w:r>
      <w:bookmarkEnd w:id="879"/>
      <w:bookmarkEnd w:id="880"/>
      <w:bookmarkEnd w:id="881"/>
      <w:bookmarkEnd w:id="882"/>
      <w:bookmarkEnd w:id="883"/>
    </w:p>
    <w:p>
      <w:pPr>
        <w:spacing w:line="360" w:lineRule="auto"/>
        <w:jc w:val="center"/>
        <w:rPr>
          <w:rFonts w:ascii="宋体" w:hAnsi="宋体"/>
          <w:color w:val="auto"/>
          <w:szCs w:val="20"/>
          <w:highlight w:val="none"/>
        </w:rPr>
      </w:pPr>
    </w:p>
    <w:p>
      <w:pPr>
        <w:spacing w:line="360" w:lineRule="auto"/>
        <w:outlineLvl w:val="0"/>
        <w:rPr>
          <w:rFonts w:ascii="宋体" w:hAnsi="宋体"/>
          <w:b/>
          <w:color w:val="auto"/>
          <w:highlight w:val="none"/>
        </w:rPr>
      </w:pPr>
      <w:bookmarkStart w:id="884" w:name="_Toc29158"/>
      <w:bookmarkStart w:id="885" w:name="_Toc21755"/>
      <w:bookmarkStart w:id="886" w:name="_Toc10764"/>
      <w:bookmarkStart w:id="887" w:name="_Toc24453"/>
      <w:r>
        <w:rPr>
          <w:rFonts w:hint="eastAsia" w:ascii="宋体" w:hAnsi="宋体"/>
          <w:b/>
          <w:color w:val="auto"/>
          <w:highlight w:val="none"/>
        </w:rPr>
        <w:t>一</w:t>
      </w:r>
      <w:r>
        <w:rPr>
          <w:rFonts w:ascii="宋体" w:hAnsi="宋体"/>
          <w:b/>
          <w:color w:val="auto"/>
          <w:highlight w:val="none"/>
        </w:rPr>
        <w:t>、投标函部分</w:t>
      </w:r>
      <w:bookmarkEnd w:id="884"/>
      <w:bookmarkEnd w:id="885"/>
      <w:bookmarkEnd w:id="886"/>
      <w:bookmarkEnd w:id="887"/>
    </w:p>
    <w:p>
      <w:pPr>
        <w:spacing w:line="360" w:lineRule="auto"/>
        <w:ind w:firstLine="420" w:firstLineChars="200"/>
        <w:rPr>
          <w:rFonts w:hint="eastAsia" w:ascii="宋体" w:hAnsi="宋体"/>
          <w:color w:val="auto"/>
          <w:highlight w:val="none"/>
        </w:rPr>
      </w:pPr>
      <w:r>
        <w:rPr>
          <w:rFonts w:ascii="宋体" w:hAnsi="宋体"/>
          <w:color w:val="auto"/>
          <w:highlight w:val="none"/>
        </w:rPr>
        <w:t>（一）</w:t>
      </w:r>
      <w:r>
        <w:rPr>
          <w:rFonts w:hint="eastAsia" w:ascii="宋体" w:hAnsi="宋体"/>
          <w:color w:val="auto"/>
          <w:highlight w:val="none"/>
        </w:rPr>
        <w:t>投标函</w:t>
      </w:r>
    </w:p>
    <w:p>
      <w:pPr>
        <w:spacing w:line="360" w:lineRule="auto"/>
        <w:ind w:firstLine="420" w:firstLineChars="200"/>
        <w:rPr>
          <w:rFonts w:hint="eastAsia" w:ascii="宋体" w:hAnsi="宋体" w:eastAsia="宋体"/>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eastAsia" w:ascii="宋体" w:hAnsi="宋体"/>
          <w:color w:val="auto"/>
          <w:highlight w:val="none"/>
        </w:rPr>
        <w:t>投标函附录</w:t>
      </w:r>
      <w:r>
        <w:rPr>
          <w:rFonts w:hint="eastAsia" w:ascii="宋体" w:hAnsi="宋体"/>
          <w:color w:val="auto"/>
          <w:highlight w:val="none"/>
          <w:lang w:eastAsia="zh-CN"/>
        </w:rPr>
        <w:t>（</w:t>
      </w:r>
      <w:r>
        <w:rPr>
          <w:rFonts w:hint="eastAsia" w:ascii="宋体" w:hAnsi="宋体"/>
          <w:color w:val="auto"/>
          <w:highlight w:val="none"/>
          <w:lang w:val="en-US" w:eastAsia="zh-CN"/>
        </w:rPr>
        <w:t>如有</w:t>
      </w:r>
      <w:r>
        <w:rPr>
          <w:rFonts w:hint="eastAsia" w:ascii="宋体" w:hAnsi="宋体"/>
          <w:color w:val="auto"/>
          <w:highlight w:val="none"/>
          <w:lang w:eastAsia="zh-CN"/>
        </w:rPr>
        <w:t>）</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w:t>
      </w:r>
      <w:r>
        <w:rPr>
          <w:rFonts w:hint="eastAsia" w:ascii="宋体" w:hAnsi="宋体"/>
          <w:color w:val="auto"/>
          <w:highlight w:val="none"/>
        </w:rPr>
        <w:t>投标报价合理性说明（如有）</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监理报酬清单（如有）</w:t>
      </w:r>
    </w:p>
    <w:p>
      <w:pPr>
        <w:spacing w:line="360" w:lineRule="auto"/>
        <w:outlineLvl w:val="0"/>
        <w:rPr>
          <w:rFonts w:hint="eastAsia" w:ascii="宋体" w:hAnsi="宋体" w:eastAsia="宋体"/>
          <w:b/>
          <w:color w:val="auto"/>
          <w:highlight w:val="none"/>
          <w:lang w:eastAsia="zh-CN"/>
        </w:rPr>
      </w:pPr>
      <w:bookmarkStart w:id="888" w:name="_Toc22902"/>
      <w:bookmarkStart w:id="889" w:name="_Toc3098"/>
      <w:bookmarkStart w:id="890" w:name="_Toc10392"/>
      <w:bookmarkStart w:id="891" w:name="_Toc31128"/>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w:t>
      </w:r>
      <w:r>
        <w:rPr>
          <w:rFonts w:hint="eastAsia" w:ascii="宋体" w:hAnsi="宋体"/>
          <w:b/>
          <w:color w:val="auto"/>
          <w:highlight w:val="none"/>
          <w:lang w:eastAsia="zh-CN"/>
        </w:rPr>
        <w:t>（</w:t>
      </w:r>
      <w:r>
        <w:rPr>
          <w:rFonts w:hint="eastAsia" w:ascii="宋体" w:hAnsi="宋体"/>
          <w:b/>
          <w:color w:val="auto"/>
          <w:highlight w:val="none"/>
          <w:lang w:val="en-US" w:eastAsia="zh-CN"/>
        </w:rPr>
        <w:t>如有</w:t>
      </w:r>
      <w:r>
        <w:rPr>
          <w:rFonts w:hint="eastAsia" w:ascii="宋体" w:hAnsi="宋体"/>
          <w:b/>
          <w:color w:val="auto"/>
          <w:highlight w:val="none"/>
          <w:lang w:eastAsia="zh-CN"/>
        </w:rPr>
        <w:t>）</w:t>
      </w:r>
      <w:bookmarkEnd w:id="888"/>
      <w:bookmarkEnd w:id="889"/>
      <w:bookmarkEnd w:id="890"/>
      <w:bookmarkEnd w:id="891"/>
    </w:p>
    <w:p>
      <w:pPr>
        <w:spacing w:line="360" w:lineRule="auto"/>
        <w:outlineLvl w:val="0"/>
        <w:rPr>
          <w:rFonts w:hint="eastAsia" w:ascii="宋体" w:hAnsi="宋体" w:eastAsia="宋体"/>
          <w:b/>
          <w:color w:val="auto"/>
          <w:highlight w:val="none"/>
          <w:lang w:eastAsia="zh-CN"/>
        </w:rPr>
      </w:pPr>
      <w:bookmarkStart w:id="892" w:name="_Toc8333"/>
      <w:bookmarkStart w:id="893" w:name="_Toc23146"/>
      <w:bookmarkStart w:id="894" w:name="_Toc22305"/>
      <w:bookmarkStart w:id="895" w:name="_Toc24213"/>
      <w:r>
        <w:rPr>
          <w:rFonts w:hint="eastAsia" w:ascii="宋体" w:hAnsi="宋体"/>
          <w:b/>
          <w:color w:val="auto"/>
          <w:highlight w:val="none"/>
        </w:rPr>
        <w:t>三</w:t>
      </w:r>
      <w:r>
        <w:rPr>
          <w:rFonts w:ascii="宋体" w:hAnsi="宋体"/>
          <w:b/>
          <w:color w:val="auto"/>
          <w:highlight w:val="none"/>
        </w:rPr>
        <w:t>、技术部分</w:t>
      </w:r>
      <w:r>
        <w:rPr>
          <w:rFonts w:hint="eastAsia" w:ascii="宋体" w:hAnsi="宋体"/>
          <w:b/>
          <w:color w:val="auto"/>
          <w:highlight w:val="none"/>
          <w:lang w:eastAsia="zh-CN"/>
        </w:rPr>
        <w:t>（</w:t>
      </w:r>
      <w:r>
        <w:rPr>
          <w:rFonts w:hint="eastAsia" w:ascii="宋体" w:hAnsi="宋体"/>
          <w:b/>
          <w:color w:val="auto"/>
          <w:highlight w:val="none"/>
          <w:lang w:val="en-US" w:eastAsia="zh-CN"/>
        </w:rPr>
        <w:t>如有</w:t>
      </w:r>
      <w:r>
        <w:rPr>
          <w:rFonts w:hint="eastAsia" w:ascii="宋体" w:hAnsi="宋体"/>
          <w:b/>
          <w:color w:val="auto"/>
          <w:highlight w:val="none"/>
          <w:lang w:eastAsia="zh-CN"/>
        </w:rPr>
        <w:t>）</w:t>
      </w:r>
      <w:bookmarkEnd w:id="892"/>
      <w:bookmarkEnd w:id="893"/>
      <w:bookmarkEnd w:id="894"/>
      <w:bookmarkEnd w:id="895"/>
    </w:p>
    <w:p>
      <w:pPr>
        <w:spacing w:line="360" w:lineRule="auto"/>
        <w:outlineLvl w:val="0"/>
        <w:rPr>
          <w:rFonts w:ascii="宋体" w:hAnsi="宋体"/>
          <w:b/>
          <w:color w:val="auto"/>
          <w:highlight w:val="none"/>
        </w:rPr>
      </w:pPr>
      <w:bookmarkStart w:id="896" w:name="_Toc32731"/>
      <w:bookmarkStart w:id="897" w:name="_Toc23937"/>
      <w:bookmarkStart w:id="898" w:name="_Toc13390"/>
      <w:bookmarkStart w:id="899" w:name="_Toc17456"/>
      <w:r>
        <w:rPr>
          <w:rFonts w:hint="eastAsia" w:ascii="宋体" w:hAnsi="宋体"/>
          <w:b/>
          <w:color w:val="auto"/>
          <w:highlight w:val="none"/>
        </w:rPr>
        <w:t>四</w:t>
      </w:r>
      <w:r>
        <w:rPr>
          <w:rFonts w:ascii="宋体" w:hAnsi="宋体"/>
          <w:b/>
          <w:color w:val="auto"/>
          <w:highlight w:val="none"/>
        </w:rPr>
        <w:t>、</w:t>
      </w:r>
      <w:r>
        <w:rPr>
          <w:rFonts w:hint="eastAsia" w:ascii="宋体" w:hAnsi="宋体"/>
          <w:b/>
          <w:color w:val="auto"/>
          <w:highlight w:val="none"/>
        </w:rPr>
        <w:t>资格审查部分</w:t>
      </w:r>
      <w:bookmarkEnd w:id="896"/>
      <w:bookmarkEnd w:id="897"/>
      <w:bookmarkEnd w:id="898"/>
      <w:bookmarkEnd w:id="899"/>
    </w:p>
    <w:p>
      <w:pPr>
        <w:spacing w:line="360" w:lineRule="auto"/>
        <w:ind w:firstLine="420" w:firstLineChars="200"/>
        <w:rPr>
          <w:rFonts w:ascii="宋体" w:hAnsi="宋体"/>
          <w:color w:val="auto"/>
          <w:szCs w:val="21"/>
          <w:highlight w:val="none"/>
        </w:rPr>
      </w:pPr>
      <w:r>
        <w:rPr>
          <w:rFonts w:ascii="宋体" w:hAnsi="宋体"/>
          <w:color w:val="auto"/>
          <w:highlight w:val="none"/>
        </w:rPr>
        <w:t>（一）</w:t>
      </w:r>
      <w:r>
        <w:rPr>
          <w:rFonts w:hint="eastAsia" w:ascii="宋体" w:hAnsi="宋体"/>
          <w:color w:val="auto"/>
          <w:szCs w:val="21"/>
          <w:highlight w:val="none"/>
        </w:rPr>
        <w:t>法定代表人身份证明或授权委托书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w:t>
      </w:r>
      <w:r>
        <w:rPr>
          <w:rFonts w:hint="eastAsia" w:ascii="宋体" w:hAnsi="宋体"/>
          <w:color w:val="auto"/>
          <w:szCs w:val="21"/>
          <w:highlight w:val="none"/>
          <w:lang w:eastAsia="zh-CN"/>
        </w:rPr>
        <w:t>共同投标协议</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三</w:t>
      </w:r>
      <w:r>
        <w:rPr>
          <w:rFonts w:ascii="宋体" w:hAnsi="宋体"/>
          <w:color w:val="auto"/>
          <w:szCs w:val="21"/>
          <w:highlight w:val="none"/>
        </w:rPr>
        <w:t>）</w:t>
      </w:r>
      <w:r>
        <w:rPr>
          <w:rFonts w:hint="eastAsia" w:ascii="宋体" w:hAnsi="宋体"/>
          <w:color w:val="auto"/>
          <w:szCs w:val="21"/>
          <w:highlight w:val="none"/>
        </w:rPr>
        <w:t>承诺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四</w:t>
      </w:r>
      <w:r>
        <w:rPr>
          <w:rFonts w:hint="eastAsia" w:ascii="宋体" w:hAnsi="宋体"/>
          <w:color w:val="auto"/>
          <w:szCs w:val="21"/>
          <w:highlight w:val="none"/>
        </w:rPr>
        <w:t>）其他资料</w:t>
      </w: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color w:val="auto"/>
          <w:highlight w:val="none"/>
        </w:rPr>
      </w:pPr>
      <w:bookmarkStart w:id="900" w:name="_Toc57820647"/>
      <w:bookmarkStart w:id="901" w:name="_Toc2952"/>
      <w:r>
        <w:rPr>
          <w:rFonts w:hint="eastAsia" w:asciiTheme="minorEastAsia" w:hAnsiTheme="minorEastAsia" w:eastAsiaTheme="minorEastAsia" w:cstheme="minorEastAsia"/>
          <w:color w:val="auto"/>
          <w:highlight w:val="none"/>
        </w:rPr>
        <w:t>一、投标函部分</w:t>
      </w:r>
      <w:bookmarkEnd w:id="900"/>
      <w:bookmarkEnd w:id="901"/>
    </w:p>
    <w:p>
      <w:pPr>
        <w:spacing w:line="400" w:lineRule="exact"/>
        <w:rPr>
          <w:rFonts w:asciiTheme="minorEastAsia" w:hAnsiTheme="minorEastAsia" w:eastAsiaTheme="minorEastAsia"/>
          <w:color w:val="auto"/>
          <w:highlight w:val="none"/>
        </w:rPr>
      </w:pPr>
    </w:p>
    <w:p>
      <w:pPr>
        <w:widowControl/>
        <w:jc w:val="left"/>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spacing w:line="360" w:lineRule="auto"/>
        <w:jc w:val="center"/>
        <w:outlineLvl w:val="1"/>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w:t>
      </w:r>
      <w:bookmarkStart w:id="902" w:name="_Toc29887"/>
      <w:bookmarkStart w:id="903" w:name="_Toc20327"/>
      <w:bookmarkStart w:id="904" w:name="_Toc25437"/>
      <w:bookmarkStart w:id="905" w:name="_Toc6330"/>
      <w:r>
        <w:rPr>
          <w:rFonts w:hint="eastAsia" w:ascii="宋体" w:hAnsi="宋体"/>
          <w:color w:val="auto"/>
          <w:kern w:val="0"/>
          <w:sz w:val="32"/>
          <w:szCs w:val="32"/>
          <w:highlight w:val="none"/>
          <w:u w:val="single"/>
        </w:rPr>
        <w:t>（项目名称）</w:t>
      </w:r>
      <w:bookmarkEnd w:id="902"/>
      <w:bookmarkEnd w:id="903"/>
      <w:bookmarkEnd w:id="904"/>
      <w:bookmarkEnd w:id="905"/>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w w:val="99"/>
          <w:kern w:val="0"/>
          <w:sz w:val="28"/>
          <w:szCs w:val="28"/>
          <w:highlight w:val="none"/>
        </w:rPr>
      </w:pPr>
      <w:bookmarkStart w:id="906" w:name="_Toc3246"/>
      <w:bookmarkStart w:id="907" w:name="_Toc16533"/>
      <w:bookmarkStart w:id="908" w:name="_Toc19991"/>
      <w:bookmarkStart w:id="909" w:name="_Toc13246"/>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906"/>
      <w:bookmarkEnd w:id="907"/>
      <w:bookmarkEnd w:id="908"/>
      <w:bookmarkEnd w:id="909"/>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kern w:val="0"/>
          <w:sz w:val="28"/>
          <w:szCs w:val="28"/>
          <w:highlight w:val="none"/>
        </w:rPr>
      </w:pPr>
      <w:bookmarkStart w:id="910" w:name="_Toc511"/>
      <w:bookmarkStart w:id="911" w:name="_Toc18821"/>
      <w:bookmarkStart w:id="912" w:name="_Toc983"/>
      <w:bookmarkStart w:id="913" w:name="_Toc16790"/>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bookmarkEnd w:id="910"/>
      <w:bookmarkEnd w:id="911"/>
      <w:bookmarkEnd w:id="912"/>
      <w:bookmarkEnd w:id="913"/>
    </w:p>
    <w:p>
      <w:pPr>
        <w:spacing w:line="400" w:lineRule="exact"/>
        <w:jc w:val="center"/>
        <w:outlineLvl w:val="1"/>
        <w:rPr>
          <w:rFonts w:asciiTheme="minorEastAsia" w:hAnsiTheme="minorEastAsia" w:eastAsiaTheme="minorEastAsia"/>
          <w:color w:val="auto"/>
          <w:highlight w:val="none"/>
        </w:rPr>
      </w:pPr>
      <w:r>
        <w:rPr>
          <w:rFonts w:hint="eastAsia" w:ascii="宋体" w:hAnsi="宋体"/>
          <w:color w:val="auto"/>
          <w:w w:val="99"/>
          <w:kern w:val="0"/>
          <w:sz w:val="28"/>
          <w:szCs w:val="28"/>
          <w:highlight w:val="none"/>
          <w:u w:val="single"/>
        </w:rPr>
        <w:t xml:space="preserve">    </w:t>
      </w:r>
      <w:bookmarkStart w:id="914" w:name="_Toc18264"/>
      <w:bookmarkStart w:id="915" w:name="_Toc23152"/>
      <w:bookmarkStart w:id="916" w:name="_Toc29810"/>
      <w:bookmarkStart w:id="917" w:name="_Toc3194"/>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asciiTheme="minorEastAsia" w:hAnsiTheme="minorEastAsia" w:eastAsiaTheme="minorEastAsia"/>
          <w:color w:val="auto"/>
          <w:sz w:val="28"/>
          <w:highlight w:val="none"/>
        </w:rPr>
        <w:t>日</w:t>
      </w:r>
      <w:r>
        <w:rPr>
          <w:rFonts w:asciiTheme="minorEastAsia" w:hAnsiTheme="minorEastAsia" w:eastAsiaTheme="minorEastAsia"/>
          <w:color w:val="auto"/>
          <w:highlight w:val="none"/>
        </w:rPr>
        <w:br w:type="page"/>
      </w:r>
      <w:bookmarkEnd w:id="914"/>
      <w:bookmarkEnd w:id="915"/>
      <w:bookmarkEnd w:id="916"/>
      <w:bookmarkEnd w:id="917"/>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color w:val="auto"/>
          <w:highlight w:val="none"/>
        </w:rPr>
      </w:pPr>
      <w:bookmarkStart w:id="918" w:name="_Toc8461"/>
      <w:bookmarkStart w:id="919" w:name="_Toc4569"/>
      <w:bookmarkStart w:id="920" w:name="_Toc18616"/>
      <w:bookmarkStart w:id="921" w:name="_Toc1126"/>
      <w:bookmarkStart w:id="922" w:name="_Toc369531691"/>
      <w:bookmarkStart w:id="923" w:name="_Toc7039"/>
      <w:bookmarkStart w:id="924" w:name="_Toc352691655"/>
      <w:r>
        <w:rPr>
          <w:rFonts w:hint="eastAsia" w:asciiTheme="minorEastAsia" w:hAnsiTheme="minorEastAsia" w:eastAsiaTheme="minorEastAsia" w:cstheme="minorEastAsia"/>
          <w:color w:val="auto"/>
          <w:highlight w:val="none"/>
        </w:rPr>
        <w:t>目  录</w:t>
      </w:r>
      <w:bookmarkEnd w:id="918"/>
      <w:bookmarkEnd w:id="919"/>
      <w:bookmarkEnd w:id="920"/>
      <w:bookmarkEnd w:id="921"/>
    </w:p>
    <w:p>
      <w:pPr>
        <w:spacing w:line="360" w:lineRule="auto"/>
        <w:jc w:val="center"/>
        <w:rPr>
          <w:rFonts w:ascii="宋体" w:hAnsi="宋体"/>
          <w:color w:val="auto"/>
          <w:szCs w:val="20"/>
          <w:highlight w:val="none"/>
        </w:rPr>
      </w:pPr>
    </w:p>
    <w:p>
      <w:pPr>
        <w:spacing w:line="360" w:lineRule="auto"/>
        <w:ind w:firstLine="420" w:firstLineChars="200"/>
        <w:outlineLvl w:val="0"/>
        <w:rPr>
          <w:rFonts w:hint="eastAsia" w:ascii="宋体" w:hAnsi="宋体"/>
          <w:color w:val="auto"/>
          <w:highlight w:val="none"/>
        </w:rPr>
      </w:pPr>
      <w:bookmarkStart w:id="925" w:name="_Toc6647"/>
      <w:bookmarkStart w:id="926" w:name="_Toc3347"/>
      <w:bookmarkStart w:id="927" w:name="_Toc3503"/>
      <w:r>
        <w:rPr>
          <w:rFonts w:ascii="宋体" w:hAnsi="宋体"/>
          <w:color w:val="auto"/>
          <w:highlight w:val="none"/>
        </w:rPr>
        <w:t>（一）</w:t>
      </w:r>
      <w:r>
        <w:rPr>
          <w:rFonts w:hint="eastAsia" w:ascii="宋体" w:hAnsi="宋体"/>
          <w:color w:val="auto"/>
          <w:highlight w:val="none"/>
        </w:rPr>
        <w:t>投标函</w:t>
      </w:r>
      <w:bookmarkEnd w:id="925"/>
      <w:bookmarkEnd w:id="926"/>
      <w:bookmarkEnd w:id="927"/>
    </w:p>
    <w:p>
      <w:pPr>
        <w:spacing w:line="360" w:lineRule="auto"/>
        <w:ind w:firstLine="420" w:firstLineChars="200"/>
        <w:outlineLvl w:val="0"/>
        <w:rPr>
          <w:rFonts w:hint="eastAsia" w:ascii="宋体" w:hAnsi="宋体" w:eastAsia="宋体"/>
          <w:color w:val="auto"/>
          <w:highlight w:val="none"/>
          <w:lang w:eastAsia="zh-CN"/>
        </w:rPr>
      </w:pPr>
      <w:bookmarkStart w:id="928" w:name="_Toc2359"/>
      <w:bookmarkStart w:id="929" w:name="_Toc28202"/>
      <w:bookmarkStart w:id="930" w:name="_Toc32210"/>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eastAsia" w:ascii="宋体" w:hAnsi="宋体"/>
          <w:color w:val="auto"/>
          <w:highlight w:val="none"/>
        </w:rPr>
        <w:t>投标函附录</w:t>
      </w:r>
      <w:r>
        <w:rPr>
          <w:rFonts w:hint="eastAsia" w:ascii="宋体" w:hAnsi="宋体"/>
          <w:color w:val="auto"/>
          <w:highlight w:val="none"/>
          <w:lang w:eastAsia="zh-CN"/>
        </w:rPr>
        <w:t>（</w:t>
      </w:r>
      <w:r>
        <w:rPr>
          <w:rFonts w:hint="eastAsia" w:ascii="宋体" w:hAnsi="宋体"/>
          <w:color w:val="auto"/>
          <w:highlight w:val="none"/>
          <w:lang w:val="en-US" w:eastAsia="zh-CN"/>
        </w:rPr>
        <w:t>如有</w:t>
      </w:r>
      <w:r>
        <w:rPr>
          <w:rFonts w:hint="eastAsia" w:ascii="宋体" w:hAnsi="宋体"/>
          <w:color w:val="auto"/>
          <w:highlight w:val="none"/>
          <w:lang w:eastAsia="zh-CN"/>
        </w:rPr>
        <w:t>）</w:t>
      </w:r>
      <w:bookmarkEnd w:id="928"/>
      <w:bookmarkEnd w:id="929"/>
      <w:bookmarkEnd w:id="930"/>
    </w:p>
    <w:p>
      <w:pPr>
        <w:spacing w:line="360" w:lineRule="auto"/>
        <w:ind w:firstLine="420" w:firstLineChars="200"/>
        <w:outlineLvl w:val="0"/>
        <w:rPr>
          <w:rFonts w:ascii="宋体" w:hAnsi="宋体"/>
          <w:color w:val="auto"/>
          <w:highlight w:val="none"/>
        </w:rPr>
      </w:pPr>
      <w:bookmarkStart w:id="931" w:name="_Toc27380"/>
      <w:bookmarkStart w:id="932" w:name="_Toc24234"/>
      <w:bookmarkStart w:id="933" w:name="_Toc14078"/>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法定代表人身份证明或授权委托书</w:t>
      </w:r>
      <w:bookmarkEnd w:id="931"/>
      <w:bookmarkEnd w:id="932"/>
      <w:bookmarkEnd w:id="933"/>
    </w:p>
    <w:p>
      <w:pPr>
        <w:spacing w:line="360" w:lineRule="auto"/>
        <w:ind w:firstLine="420" w:firstLineChars="200"/>
        <w:outlineLvl w:val="0"/>
        <w:rPr>
          <w:rFonts w:ascii="宋体" w:hAnsi="宋体"/>
          <w:color w:val="auto"/>
          <w:highlight w:val="none"/>
        </w:rPr>
      </w:pPr>
      <w:bookmarkStart w:id="934" w:name="_Toc4398"/>
      <w:bookmarkStart w:id="935" w:name="_Toc645"/>
      <w:bookmarkStart w:id="936" w:name="_Toc28145"/>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w:t>
      </w:r>
      <w:r>
        <w:rPr>
          <w:rFonts w:hint="eastAsia" w:ascii="宋体" w:hAnsi="宋体"/>
          <w:color w:val="auto"/>
          <w:highlight w:val="none"/>
        </w:rPr>
        <w:t>投标报价合理性说明（如有）</w:t>
      </w:r>
      <w:bookmarkEnd w:id="934"/>
      <w:bookmarkEnd w:id="935"/>
      <w:bookmarkEnd w:id="936"/>
    </w:p>
    <w:p>
      <w:pPr>
        <w:spacing w:line="360" w:lineRule="auto"/>
        <w:ind w:firstLine="420" w:firstLineChars="200"/>
        <w:outlineLvl w:val="0"/>
        <w:rPr>
          <w:rFonts w:ascii="宋体" w:hAnsi="宋体"/>
          <w:color w:val="auto"/>
          <w:highlight w:val="none"/>
        </w:rPr>
      </w:pPr>
      <w:bookmarkStart w:id="937" w:name="_Toc2120"/>
      <w:bookmarkStart w:id="938" w:name="_Toc14771"/>
      <w:bookmarkStart w:id="939" w:name="_Toc30029"/>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监理报酬清单（如有）</w:t>
      </w:r>
      <w:bookmarkEnd w:id="937"/>
      <w:bookmarkEnd w:id="938"/>
      <w:bookmarkEnd w:id="939"/>
    </w:p>
    <w:p>
      <w:pPr>
        <w:spacing w:line="540" w:lineRule="exact"/>
        <w:rPr>
          <w:rFonts w:asciiTheme="minorEastAsia" w:hAnsiTheme="minorEastAsia" w:eastAsiaTheme="minorEastAsia"/>
          <w:color w:val="auto"/>
          <w:highlight w:val="none"/>
        </w:rPr>
      </w:pPr>
    </w:p>
    <w:p>
      <w:pPr>
        <w:spacing w:line="540" w:lineRule="exact"/>
        <w:rPr>
          <w:rFonts w:asciiTheme="minorEastAsia" w:hAnsiTheme="minorEastAsia" w:eastAsiaTheme="minorEastAsia"/>
          <w:color w:val="auto"/>
          <w:sz w:val="20"/>
          <w:highlight w:val="none"/>
        </w:rPr>
      </w:pPr>
      <w:r>
        <w:rPr>
          <w:rFonts w:asciiTheme="minorEastAsia" w:hAnsiTheme="minorEastAsia" w:eastAsiaTheme="minorEastAsia"/>
          <w:color w:val="auto"/>
          <w:highlight w:val="none"/>
        </w:rPr>
        <w:br w:type="page"/>
      </w:r>
    </w:p>
    <w:bookmarkEnd w:id="922"/>
    <w:bookmarkEnd w:id="923"/>
    <w:bookmarkEnd w:id="924"/>
    <w:p>
      <w:pPr>
        <w:pStyle w:val="5"/>
        <w:spacing w:before="0" w:after="0" w:line="360" w:lineRule="auto"/>
        <w:ind w:firstLine="137"/>
        <w:jc w:val="center"/>
        <w:outlineLvl w:val="0"/>
        <w:rPr>
          <w:rFonts w:asciiTheme="minorEastAsia" w:hAnsiTheme="minorEastAsia" w:eastAsiaTheme="minorEastAsia"/>
          <w:color w:val="auto"/>
          <w:highlight w:val="none"/>
        </w:rPr>
      </w:pPr>
      <w:bookmarkStart w:id="940" w:name="_Toc14469"/>
      <w:bookmarkStart w:id="941" w:name="_Toc492300720"/>
      <w:bookmarkStart w:id="942" w:name="_Toc15245"/>
      <w:bookmarkStart w:id="943" w:name="_Toc1688"/>
      <w:r>
        <w:rPr>
          <w:rFonts w:hint="eastAsia" w:asciiTheme="minorEastAsia" w:hAnsiTheme="minorEastAsia" w:eastAsiaTheme="minorEastAsia"/>
          <w:b/>
          <w:bCs/>
          <w:color w:val="auto"/>
          <w:highlight w:val="none"/>
        </w:rPr>
        <w:t>（一）</w:t>
      </w:r>
      <w:r>
        <w:rPr>
          <w:rFonts w:asciiTheme="minorEastAsia" w:hAnsiTheme="minorEastAsia" w:eastAsiaTheme="minorEastAsia"/>
          <w:b/>
          <w:bCs/>
          <w:color w:val="auto"/>
          <w:highlight w:val="none"/>
        </w:rPr>
        <w:t>投标</w:t>
      </w:r>
      <w:bookmarkStart w:id="944" w:name="_Toc369531692"/>
      <w:bookmarkStart w:id="945" w:name="_Toc352691656"/>
      <w:bookmarkStart w:id="946" w:name="_Toc6931"/>
      <w:r>
        <w:rPr>
          <w:rFonts w:asciiTheme="minorEastAsia" w:hAnsiTheme="minorEastAsia" w:eastAsiaTheme="minorEastAsia"/>
          <w:b/>
          <w:bCs/>
          <w:color w:val="auto"/>
          <w:highlight w:val="none"/>
        </w:rPr>
        <w:t>函</w:t>
      </w:r>
      <w:bookmarkEnd w:id="940"/>
      <w:bookmarkEnd w:id="941"/>
      <w:bookmarkEnd w:id="942"/>
      <w:bookmarkEnd w:id="943"/>
      <w:bookmarkEnd w:id="944"/>
      <w:bookmarkEnd w:id="945"/>
      <w:bookmarkEnd w:id="946"/>
    </w:p>
    <w:p>
      <w:pPr>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（招标人名称）</w:t>
      </w:r>
      <w:r>
        <w:rPr>
          <w:rFonts w:asciiTheme="minorEastAsia" w:hAnsiTheme="minorEastAsia" w:eastAsiaTheme="minorEastAsia"/>
          <w:color w:val="auto"/>
          <w:szCs w:val="21"/>
          <w:highlight w:val="none"/>
        </w:rPr>
        <w:t>：</w:t>
      </w:r>
    </w:p>
    <w:p>
      <w:pPr>
        <w:spacing w:line="360" w:lineRule="auto"/>
        <w:ind w:firstLine="420" w:firstLineChars="200"/>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rPr>
        <w:t>1.</w:t>
      </w:r>
      <w:r>
        <w:rPr>
          <w:rFonts w:asciiTheme="minorEastAsia" w:hAnsiTheme="minorEastAsia" w:eastAsiaTheme="minorEastAsia"/>
          <w:color w:val="auto"/>
          <w:szCs w:val="21"/>
          <w:highlight w:val="none"/>
        </w:rPr>
        <w:t>我方已仔细研究了</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（项目名称）</w:t>
      </w:r>
      <w:r>
        <w:rPr>
          <w:rFonts w:asciiTheme="minorEastAsia" w:hAnsiTheme="minorEastAsia" w:eastAsiaTheme="minorEastAsia"/>
          <w:color w:val="auto"/>
          <w:szCs w:val="21"/>
          <w:highlight w:val="none"/>
        </w:rPr>
        <w:t>招标文件的全部内容，愿意以</w:t>
      </w:r>
      <w:r>
        <w:rPr>
          <w:rFonts w:hint="eastAsia" w:asciiTheme="minorEastAsia" w:hAnsiTheme="minorEastAsia" w:eastAsiaTheme="minorEastAsia"/>
          <w:color w:val="auto"/>
          <w:szCs w:val="21"/>
          <w:highlight w:val="none"/>
          <w:lang w:val="en-US" w:eastAsia="zh-CN"/>
        </w:rPr>
        <w:t>下列方式对监理费进行报价</w:t>
      </w:r>
      <w:r>
        <w:rPr>
          <w:rFonts w:hint="eastAsia" w:asciiTheme="minorEastAsia" w:hAnsiTheme="minorEastAsia" w:eastAsiaTheme="minorEastAsia"/>
          <w:color w:val="auto"/>
          <w:szCs w:val="21"/>
          <w:highlight w:val="none"/>
          <w:lang w:eastAsia="zh-CN"/>
        </w:rPr>
        <w:t>：</w:t>
      </w:r>
    </w:p>
    <w:p>
      <w:pPr>
        <w:spacing w:line="360" w:lineRule="auto"/>
        <w:ind w:firstLine="420" w:firstLineChars="200"/>
        <w:rPr>
          <w:rFonts w:hint="eastAsia" w:asciiTheme="minorEastAsia" w:hAnsiTheme="minorEastAsia" w:eastAsiaTheme="minorEastAsia"/>
          <w:color w:val="auto"/>
          <w:szCs w:val="21"/>
          <w:highlight w:val="none"/>
          <w:u w:val="single"/>
          <w:lang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方式一：</w:t>
      </w:r>
      <w:r>
        <w:rPr>
          <w:rFonts w:hint="eastAsia" w:asciiTheme="minorEastAsia" w:hAnsiTheme="minorEastAsia" w:eastAsiaTheme="minorEastAsia"/>
          <w:color w:val="auto"/>
          <w:szCs w:val="21"/>
          <w:highlight w:val="none"/>
        </w:rPr>
        <w:t>固定费率</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val="en-US" w:eastAsia="zh-CN"/>
        </w:rPr>
        <w:t>%</w:t>
      </w:r>
      <w:r>
        <w:rPr>
          <w:rFonts w:hint="eastAsia" w:asciiTheme="minorEastAsia" w:hAnsiTheme="minorEastAsia" w:eastAsiaTheme="minorEastAsia"/>
          <w:color w:val="auto"/>
          <w:szCs w:val="21"/>
          <w:highlight w:val="none"/>
          <w:u w:val="none"/>
          <w:lang w:eastAsia="zh-CN"/>
        </w:rPr>
        <w:t>，计费基数</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元</w:t>
      </w:r>
      <w:r>
        <w:rPr>
          <w:rFonts w:hint="eastAsia" w:asciiTheme="minorEastAsia" w:hAnsiTheme="minorEastAsia" w:eastAsiaTheme="minorEastAsia"/>
          <w:color w:val="auto"/>
          <w:szCs w:val="21"/>
          <w:highlight w:val="none"/>
          <w:u w:val="none"/>
          <w:lang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选择方式一：固定费率报价时适用。重庆市电子招投标系统应根据投标人填报的固定费率报价自动生成对应的投标总报价。]</w:t>
      </w:r>
    </w:p>
    <w:p>
      <w:pPr>
        <w:spacing w:line="360" w:lineRule="auto"/>
        <w:ind w:firstLine="420" w:firstLineChars="200"/>
        <w:rPr>
          <w:rFonts w:hint="eastAsia"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方式二：</w:t>
      </w:r>
      <w:r>
        <w:rPr>
          <w:rFonts w:hint="eastAsia" w:asciiTheme="minorEastAsia" w:hAnsiTheme="minorEastAsia" w:eastAsiaTheme="minorEastAsia"/>
          <w:color w:val="auto"/>
          <w:szCs w:val="21"/>
          <w:highlight w:val="none"/>
        </w:rPr>
        <w:t>固定单价</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，暂定工程量</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u w:val="single"/>
          <w:lang w:eastAsia="zh-CN"/>
        </w:rPr>
        <w:t>（单位：</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w:t>
      </w:r>
      <w:r>
        <w:rPr>
          <w:rFonts w:hint="eastAsia" w:asciiTheme="minorEastAsia" w:hAnsiTheme="minorEastAsia" w:eastAsiaTheme="minorEastAsia"/>
          <w:color w:val="auto"/>
          <w:szCs w:val="21"/>
          <w:highlight w:val="none"/>
          <w:u w:val="none"/>
          <w:lang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选择方式二：固定单价报价时适用。重庆市电子招投标系统应根据投标人填报的固定单价报价自动生成对应的投标总报价。单位由招标人在编制招标文件时填写。]</w:t>
      </w:r>
    </w:p>
    <w:p>
      <w:pPr>
        <w:spacing w:line="360" w:lineRule="auto"/>
        <w:ind w:firstLine="420" w:firstLineChars="200"/>
        <w:rPr>
          <w:rFonts w:hint="default" w:asciiTheme="minorEastAsia" w:hAnsiTheme="minorEastAsia" w:eastAsiaTheme="minorEastAsia"/>
          <w:color w:val="auto"/>
          <w:szCs w:val="21"/>
          <w:highlight w:val="none"/>
          <w:u w:val="none"/>
          <w:lang w:val="en-US" w:eastAsia="zh-CN"/>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方式三</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rPr>
        <w:t>人员人月费固定综合单价</w:t>
      </w:r>
      <w:r>
        <w:rPr>
          <w:rFonts w:hint="eastAsia" w:asciiTheme="minorEastAsia" w:hAnsiTheme="minorEastAsia" w:eastAsiaTheme="minorEastAsia"/>
          <w:color w:val="auto"/>
          <w:szCs w:val="21"/>
          <w:highlight w:val="none"/>
          <w:u w:val="none"/>
          <w:lang w:val="en-US" w:eastAsia="zh-CN"/>
        </w:rPr>
        <w:t>详见《</w:t>
      </w:r>
      <w:r>
        <w:rPr>
          <w:rFonts w:hint="eastAsia" w:asciiTheme="minorEastAsia" w:hAnsiTheme="minorEastAsia" w:eastAsiaTheme="minorEastAsia"/>
          <w:color w:val="auto"/>
          <w:szCs w:val="21"/>
          <w:highlight w:val="none"/>
          <w:u w:val="none"/>
        </w:rPr>
        <w:t>人员人月费固定综合单价报价表</w:t>
      </w:r>
      <w:r>
        <w:rPr>
          <w:rFonts w:hint="eastAsia" w:asciiTheme="minorEastAsia" w:hAnsiTheme="minorEastAsia" w:eastAsiaTheme="minorEastAsia"/>
          <w:color w:val="auto"/>
          <w:szCs w:val="21"/>
          <w:highlight w:val="none"/>
          <w:u w:val="none"/>
          <w:lang w:val="en-US" w:eastAsia="zh-CN"/>
        </w:rPr>
        <w:t>》，</w:t>
      </w:r>
      <w:r>
        <w:rPr>
          <w:rFonts w:asciiTheme="minorEastAsia" w:hAnsiTheme="minorEastAsia" w:eastAsiaTheme="minorEastAsia"/>
          <w:color w:val="auto"/>
          <w:szCs w:val="21"/>
          <w:highlight w:val="none"/>
        </w:rPr>
        <w:t>投标总报价</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选择方式三：人员人月费固定综合单价时适用。重庆市电子招投标系统应根据投标人填报的</w:t>
      </w:r>
      <w:r>
        <w:rPr>
          <w:rFonts w:hint="eastAsia" w:asciiTheme="minorEastAsia" w:hAnsiTheme="minorEastAsia" w:eastAsiaTheme="minorEastAsia"/>
          <w:i/>
          <w:iCs/>
          <w:color w:val="auto"/>
          <w:szCs w:val="21"/>
          <w:highlight w:val="none"/>
          <w:u w:val="none"/>
          <w:lang w:val="en-US" w:eastAsia="zh-CN"/>
        </w:rPr>
        <w:t>《</w:t>
      </w:r>
      <w:r>
        <w:rPr>
          <w:rFonts w:hint="eastAsia" w:asciiTheme="minorEastAsia" w:hAnsiTheme="minorEastAsia" w:eastAsiaTheme="minorEastAsia"/>
          <w:i/>
          <w:iCs/>
          <w:color w:val="auto"/>
          <w:szCs w:val="21"/>
          <w:highlight w:val="none"/>
          <w:u w:val="none"/>
        </w:rPr>
        <w:t>人员人月费固定综合单价报价表</w:t>
      </w:r>
      <w:r>
        <w:rPr>
          <w:rFonts w:hint="eastAsia" w:asciiTheme="minorEastAsia" w:hAnsiTheme="minorEastAsia" w:eastAsiaTheme="minorEastAsia"/>
          <w:i/>
          <w:iCs/>
          <w:color w:val="auto"/>
          <w:szCs w:val="21"/>
          <w:highlight w:val="none"/>
          <w:u w:val="none"/>
          <w:lang w:val="en-US" w:eastAsia="zh-CN"/>
        </w:rPr>
        <w:t>》</w:t>
      </w:r>
      <w:r>
        <w:rPr>
          <w:rFonts w:hint="eastAsia" w:asciiTheme="minorEastAsia" w:hAnsiTheme="minorEastAsia" w:eastAsiaTheme="minorEastAsia"/>
          <w:i/>
          <w:iCs/>
          <w:color w:val="auto"/>
          <w:szCs w:val="21"/>
          <w:highlight w:val="none"/>
          <w:lang w:val="en-US" w:eastAsia="zh-CN"/>
        </w:rPr>
        <w:t>自动提取对应的投标总报价。]</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方式四：</w:t>
      </w:r>
      <w:r>
        <w:rPr>
          <w:rFonts w:hint="eastAsia" w:asciiTheme="minorEastAsia" w:hAnsiTheme="minorEastAsia" w:eastAsiaTheme="minorEastAsia"/>
          <w:color w:val="auto"/>
          <w:szCs w:val="21"/>
          <w:highlight w:val="none"/>
          <w:lang w:eastAsia="zh-CN"/>
        </w:rPr>
        <w:t>固定总价（即</w:t>
      </w:r>
      <w:r>
        <w:rPr>
          <w:rFonts w:asciiTheme="minorEastAsia" w:hAnsiTheme="minorEastAsia" w:eastAsiaTheme="minorEastAsia"/>
          <w:color w:val="auto"/>
          <w:szCs w:val="21"/>
          <w:highlight w:val="none"/>
        </w:rPr>
        <w:t>投标总报价</w:t>
      </w:r>
      <w:r>
        <w:rPr>
          <w:rFonts w:hint="eastAsia" w:asciiTheme="minorEastAsia" w:hAnsiTheme="minorEastAsia" w:eastAsiaTheme="minorEastAsia"/>
          <w:color w:val="auto"/>
          <w:szCs w:val="21"/>
          <w:highlight w:val="none"/>
          <w:lang w:eastAsia="zh-CN"/>
        </w:rPr>
        <w:t>）</w:t>
      </w:r>
      <w:r>
        <w:rPr>
          <w:rFonts w:asciiTheme="minorEastAsia" w:hAnsiTheme="minorEastAsia" w:eastAsiaTheme="minorEastAsia"/>
          <w:color w:val="auto"/>
          <w:szCs w:val="21"/>
          <w:highlight w:val="none"/>
          <w:u w:val="single"/>
        </w:rPr>
        <w:t>人民币（大写）</w:t>
      </w:r>
      <w:r>
        <w:rPr>
          <w:rFonts w:hint="eastAsia" w:asciiTheme="minorEastAsia" w:hAnsiTheme="minorEastAsia" w:eastAsiaTheme="minorEastAsia"/>
          <w:color w:val="auto"/>
          <w:szCs w:val="21"/>
          <w:highlight w:val="none"/>
          <w:u w:val="single"/>
          <w:lang w:eastAsia="zh-CN"/>
        </w:rPr>
        <w:t xml:space="preserve"> </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lang w:val="en-US" w:eastAsia="zh-CN"/>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i/>
          <w:iCs/>
          <w:color w:val="auto"/>
          <w:szCs w:val="21"/>
          <w:highlight w:val="none"/>
          <w:lang w:val="en-US" w:eastAsia="zh-CN"/>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iCs/>
          <w:color w:val="auto"/>
          <w:szCs w:val="21"/>
          <w:highlight w:val="none"/>
          <w:lang w:val="en-US" w:eastAsia="zh-CN"/>
        </w:rPr>
        <w:t>选择方式四：固定总价报价时适用。]</w:t>
      </w:r>
    </w:p>
    <w:p>
      <w:pPr>
        <w:spacing w:line="360" w:lineRule="auto"/>
        <w:ind w:firstLine="420" w:firstLineChars="200"/>
        <w:rPr>
          <w:rFonts w:asciiTheme="minorEastAsia" w:hAnsiTheme="minorEastAsia" w:eastAsiaTheme="minorEastAsia"/>
          <w:color w:val="auto"/>
          <w:szCs w:val="21"/>
          <w:highlight w:val="none"/>
          <w:u w:val="single"/>
        </w:rPr>
      </w:pP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监理服务期限延长</w:t>
      </w:r>
      <w:r>
        <w:rPr>
          <w:rFonts w:hint="eastAsia" w:asciiTheme="minorEastAsia" w:hAnsiTheme="minorEastAsia" w:eastAsiaTheme="minorEastAsia"/>
          <w:color w:val="auto"/>
          <w:szCs w:val="21"/>
          <w:highlight w:val="none"/>
        </w:rPr>
        <w:t>的，以</w:t>
      </w:r>
      <w:r>
        <w:rPr>
          <w:rFonts w:hint="eastAsia" w:asciiTheme="minorEastAsia" w:hAnsiTheme="minorEastAsia" w:eastAsiaTheme="minorEastAsia"/>
          <w:color w:val="auto"/>
          <w:szCs w:val="21"/>
          <w:highlight w:val="none"/>
          <w:u w:val="single"/>
        </w:rPr>
        <w:t xml:space="preserve">    元/人•月</w:t>
      </w:r>
      <w:r>
        <w:rPr>
          <w:rFonts w:hint="eastAsia" w:asciiTheme="minorEastAsia" w:hAnsiTheme="minorEastAsia" w:eastAsiaTheme="minorEastAsia"/>
          <w:color w:val="auto"/>
          <w:szCs w:val="21"/>
          <w:highlight w:val="none"/>
        </w:rPr>
        <w:t>作为本项目监理人员的“延期监理费人•月”报价。</w:t>
      </w:r>
      <w:r>
        <w:rPr>
          <w:rFonts w:hint="eastAsia" w:asciiTheme="minorEastAsia" w:hAnsiTheme="minorEastAsia" w:eastAsiaTheme="minorEastAsia"/>
          <w:i/>
          <w:color w:val="auto"/>
          <w:szCs w:val="21"/>
          <w:highlight w:val="none"/>
        </w:rPr>
        <w:t>[提示：</w:t>
      </w:r>
      <w:r>
        <w:rPr>
          <w:rFonts w:hint="eastAsia" w:asciiTheme="minorEastAsia" w:hAnsiTheme="minorEastAsia" w:eastAsiaTheme="minorEastAsia"/>
          <w:i/>
          <w:iCs/>
          <w:color w:val="auto"/>
          <w:szCs w:val="21"/>
          <w:highlight w:val="none"/>
        </w:rPr>
        <w:t>第二章投标人须知前附表第3.2.3项</w:t>
      </w:r>
      <w:r>
        <w:rPr>
          <w:rFonts w:hint="eastAsia" w:asciiTheme="minorEastAsia" w:hAnsiTheme="minorEastAsia" w:eastAsiaTheme="minorEastAsia"/>
          <w:i/>
          <w:color w:val="auto"/>
          <w:szCs w:val="21"/>
          <w:highlight w:val="none"/>
        </w:rPr>
        <w:t>有该项报价要求时适用。]</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eastAsia="zh-CN"/>
        </w:rPr>
        <w:t>增值税税率为</w:t>
      </w:r>
      <w:r>
        <w:rPr>
          <w:rFonts w:hint="eastAsia" w:asciiTheme="minorEastAsia" w:hAnsiTheme="minorEastAsia" w:eastAsiaTheme="minorEastAsia"/>
          <w:color w:val="auto"/>
          <w:szCs w:val="21"/>
          <w:highlight w:val="none"/>
          <w:u w:val="single"/>
          <w:lang w:val="en-US" w:eastAsia="zh-CN"/>
        </w:rPr>
        <w:t xml:space="preserve"> </w:t>
      </w:r>
      <w:r>
        <w:rPr>
          <w:rFonts w:hint="eastAsia" w:asciiTheme="minorEastAsia" w:hAnsiTheme="minorEastAsia" w:eastAsiaTheme="minorEastAsia"/>
          <w:color w:val="auto"/>
          <w:szCs w:val="21"/>
          <w:highlight w:val="none"/>
          <w:u w:val="single"/>
          <w:lang w:eastAsia="zh-CN"/>
        </w:rPr>
        <w:t xml:space="preserve">   </w:t>
      </w:r>
      <w:r>
        <w:rPr>
          <w:rFonts w:asciiTheme="minorEastAsia" w:hAnsiTheme="minorEastAsia" w:eastAsiaTheme="minorEastAsia"/>
          <w:color w:val="auto"/>
          <w:szCs w:val="21"/>
          <w:highlight w:val="none"/>
        </w:rPr>
        <w:t>，该项目总监理工程师为</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，委托代理人为：</w:t>
      </w:r>
      <w:r>
        <w:rPr>
          <w:rFonts w:hint="eastAsia" w:asciiTheme="minorEastAsia" w:hAnsiTheme="minorEastAsia" w:eastAsiaTheme="minorEastAsia"/>
          <w:color w:val="auto"/>
          <w:szCs w:val="21"/>
          <w:highlight w:val="none"/>
          <w:u w:val="single"/>
        </w:rPr>
        <w:t xml:space="preserve">        </w:t>
      </w:r>
      <w:r>
        <w:rPr>
          <w:rFonts w:hint="eastAsia"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rPr>
        <w:t>监理服务期</w:t>
      </w:r>
      <w:r>
        <w:rPr>
          <w:rFonts w:hint="eastAsia" w:asciiTheme="minorEastAsia" w:hAnsiTheme="minorEastAsia" w:eastAsiaTheme="minorEastAsia"/>
          <w:color w:val="auto"/>
          <w:szCs w:val="21"/>
          <w:highlight w:val="none"/>
          <w:lang w:val="en-US" w:eastAsia="zh-CN"/>
        </w:rPr>
        <w:t>限</w:t>
      </w:r>
      <w:r>
        <w:rPr>
          <w:rFonts w:hint="eastAsia" w:ascii="宋体" w:hAnsi="宋体"/>
          <w:snapToGrid w:val="0"/>
          <w:color w:val="auto"/>
          <w:kern w:val="0"/>
          <w:szCs w:val="21"/>
          <w:highlight w:val="none"/>
          <w:u w:val="single"/>
          <w:lang w:val="en-US" w:eastAsia="zh-CN"/>
        </w:rPr>
        <w:t>达到招标文件的要求</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lang w:val="en-US" w:eastAsia="zh-CN"/>
        </w:rPr>
        <w:t>监理服务质量</w:t>
      </w:r>
      <w:r>
        <w:rPr>
          <w:rFonts w:hint="eastAsia" w:asciiTheme="minorEastAsia" w:hAnsiTheme="minorEastAsia" w:eastAsiaTheme="minorEastAsia"/>
          <w:color w:val="auto"/>
          <w:szCs w:val="21"/>
          <w:highlight w:val="none"/>
          <w:u w:val="single"/>
          <w:lang w:val="en-US" w:eastAsia="zh-CN"/>
        </w:rPr>
        <w:t>达到招标文件的要求</w:t>
      </w:r>
      <w:r>
        <w:rPr>
          <w:rFonts w:hint="eastAsia" w:asciiTheme="minorEastAsia" w:hAnsiTheme="minorEastAsia" w:eastAsiaTheme="minorEastAsia"/>
          <w:color w:val="auto"/>
          <w:szCs w:val="21"/>
          <w:highlight w:val="none"/>
          <w:lang w:val="en-US" w:eastAsia="zh-CN"/>
        </w:rPr>
        <w:t>，</w:t>
      </w:r>
      <w:r>
        <w:rPr>
          <w:rFonts w:asciiTheme="minorEastAsia" w:hAnsiTheme="minorEastAsia" w:eastAsiaTheme="minorEastAsia"/>
          <w:color w:val="auto"/>
          <w:szCs w:val="21"/>
          <w:highlight w:val="none"/>
        </w:rPr>
        <w:t>按合同约定完成</w:t>
      </w:r>
      <w:r>
        <w:rPr>
          <w:rFonts w:hint="eastAsia" w:asciiTheme="minorEastAsia" w:hAnsiTheme="minorEastAsia" w:eastAsiaTheme="minorEastAsia"/>
          <w:color w:val="auto"/>
          <w:szCs w:val="21"/>
          <w:highlight w:val="none"/>
          <w:lang w:val="en-US" w:eastAsia="zh-CN"/>
        </w:rPr>
        <w:t>全部</w:t>
      </w:r>
      <w:r>
        <w:rPr>
          <w:rFonts w:asciiTheme="minorEastAsia" w:hAnsiTheme="minorEastAsia" w:eastAsiaTheme="minorEastAsia"/>
          <w:color w:val="auto"/>
          <w:szCs w:val="21"/>
          <w:highlight w:val="none"/>
        </w:rPr>
        <w:t>监理工作</w:t>
      </w:r>
      <w:r>
        <w:rPr>
          <w:rFonts w:hint="eastAsia" w:asciiTheme="minorEastAsia" w:hAnsiTheme="minorEastAsia" w:eastAsiaTheme="minorEastAsia"/>
          <w:color w:val="auto"/>
          <w:szCs w:val="21"/>
          <w:highlight w:val="none"/>
          <w:lang w:val="en-US" w:eastAsia="zh-CN"/>
        </w:rPr>
        <w:t>内容</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2</w:t>
      </w:r>
      <w:r>
        <w:rPr>
          <w:rFonts w:asciiTheme="minorEastAsia" w:hAnsiTheme="minorEastAsia" w:eastAsiaTheme="minorEastAsia"/>
          <w:color w:val="auto"/>
          <w:szCs w:val="21"/>
          <w:highlight w:val="none"/>
        </w:rPr>
        <w:t>．我方承诺</w:t>
      </w:r>
      <w:r>
        <w:rPr>
          <w:rFonts w:hint="eastAsia" w:ascii="宋体" w:hAnsi="宋体"/>
          <w:snapToGrid w:val="0"/>
          <w:color w:val="auto"/>
          <w:kern w:val="0"/>
          <w:szCs w:val="21"/>
          <w:highlight w:val="none"/>
          <w:lang w:val="en-US" w:eastAsia="zh-CN"/>
        </w:rPr>
        <w:t>响应招标文件规定的投标有效期，</w:t>
      </w:r>
      <w:r>
        <w:rPr>
          <w:rFonts w:asciiTheme="minorEastAsia" w:hAnsiTheme="minorEastAsia" w:eastAsiaTheme="minorEastAsia"/>
          <w:color w:val="auto"/>
          <w:szCs w:val="21"/>
          <w:highlight w:val="none"/>
        </w:rPr>
        <w:t>在投标有效期内不</w:t>
      </w:r>
      <w:r>
        <w:rPr>
          <w:rFonts w:hint="eastAsia" w:asciiTheme="minorEastAsia" w:hAnsiTheme="minorEastAsia" w:eastAsiaTheme="minorEastAsia"/>
          <w:color w:val="auto"/>
          <w:szCs w:val="21"/>
          <w:highlight w:val="none"/>
          <w:lang w:val="en-US" w:eastAsia="zh-CN"/>
        </w:rPr>
        <w:t>修改、</w:t>
      </w:r>
      <w:r>
        <w:rPr>
          <w:rFonts w:asciiTheme="minorEastAsia" w:hAnsiTheme="minorEastAsia" w:eastAsiaTheme="minorEastAsia"/>
          <w:color w:val="auto"/>
          <w:szCs w:val="21"/>
          <w:highlight w:val="none"/>
        </w:rPr>
        <w:t>撤销投标文件。</w:t>
      </w:r>
    </w:p>
    <w:p>
      <w:pPr>
        <w:spacing w:line="360" w:lineRule="auto"/>
        <w:ind w:firstLine="420" w:firstLineChars="200"/>
        <w:rPr>
          <w:rFonts w:asciiTheme="minorEastAsia" w:hAnsiTheme="minorEastAsia" w:eastAsiaTheme="minorEastAsia"/>
          <w:color w:val="auto"/>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随同本投标函提交投标保证金一份，金额为人民币（大写）</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ascii="宋体" w:hAnsi="宋体"/>
          <w:snapToGrid w:val="0"/>
          <w:color w:val="auto"/>
          <w:kern w:val="0"/>
          <w:szCs w:val="21"/>
          <w:highlight w:val="none"/>
        </w:rPr>
        <w:t>。投标保证金</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与投标</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4</w:t>
      </w:r>
      <w:r>
        <w:rPr>
          <w:rFonts w:asciiTheme="minorEastAsia" w:hAnsiTheme="minorEastAsia" w:eastAsiaTheme="minorEastAsia"/>
          <w:color w:val="auto"/>
          <w:szCs w:val="21"/>
          <w:highlight w:val="none"/>
        </w:rPr>
        <w:t>．如我方中标，我方承诺：</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（1）在收到中标通知书后，在中标通知书规定的期限内与你方签订合同；</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（2）在签订合同时不向你方提出附加条件；</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（3）按照招标文件要求提交履约保证金；</w:t>
      </w:r>
      <w:bookmarkStart w:id="947" w:name="_Toc1187"/>
      <w:bookmarkStart w:id="948" w:name="_Toc352691658"/>
      <w:bookmarkStart w:id="949" w:name="_Toc369531694"/>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（4）在合</w:t>
      </w:r>
      <w:bookmarkEnd w:id="947"/>
      <w:bookmarkEnd w:id="948"/>
      <w:bookmarkEnd w:id="949"/>
      <w:r>
        <w:rPr>
          <w:rFonts w:asciiTheme="minorEastAsia" w:hAnsiTheme="minorEastAsia" w:eastAsiaTheme="minorEastAsia"/>
          <w:color w:val="auto"/>
          <w:szCs w:val="21"/>
          <w:highlight w:val="none"/>
        </w:rPr>
        <w:t>同约定的期限内完成合同规定的全部义务。</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5．我方在此声明，所递交的投标文件及有关资料内容完整、真实和准确，且不存在第二章“投标人须知”第1.4.3项</w:t>
      </w:r>
      <w:r>
        <w:rPr>
          <w:rFonts w:hint="eastAsia" w:asciiTheme="minorEastAsia" w:hAnsiTheme="minorEastAsia" w:eastAsiaTheme="minorEastAsia"/>
          <w:color w:val="auto"/>
          <w:szCs w:val="21"/>
          <w:highlight w:val="none"/>
          <w:lang w:val="en-US" w:eastAsia="zh-CN"/>
        </w:rPr>
        <w:t>和第8.2款</w:t>
      </w:r>
      <w:r>
        <w:rPr>
          <w:rFonts w:asciiTheme="minorEastAsia" w:hAnsiTheme="minorEastAsia" w:eastAsiaTheme="minorEastAsia"/>
          <w:color w:val="auto"/>
          <w:szCs w:val="21"/>
          <w:highlight w:val="none"/>
        </w:rPr>
        <w:t>规定的任何一种情形。</w:t>
      </w:r>
      <w:r>
        <w:rPr>
          <w:rFonts w:hint="eastAsia" w:asciiTheme="minorEastAsia" w:hAnsiTheme="minorEastAsia" w:eastAsiaTheme="minorEastAsia"/>
          <w:color w:val="auto"/>
          <w:szCs w:val="21"/>
          <w:highlight w:val="none"/>
        </w:rPr>
        <w:t>同时我方承诺接受招标文件及附件、澄清及修改通知中所有的内容。</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6．</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u w:val="single"/>
        </w:rPr>
        <w:tab/>
      </w:r>
      <w:r>
        <w:rPr>
          <w:rFonts w:asciiTheme="minorEastAsia" w:hAnsiTheme="minorEastAsia" w:eastAsiaTheme="minorEastAsia"/>
          <w:color w:val="auto"/>
          <w:szCs w:val="21"/>
          <w:highlight w:val="none"/>
          <w:u w:val="single"/>
        </w:rPr>
        <w:t>（其他补充说明）</w:t>
      </w:r>
      <w:r>
        <w:rPr>
          <w:rFonts w:asciiTheme="minorEastAsia" w:hAnsiTheme="minorEastAsia" w:eastAsiaTheme="minorEastAsia"/>
          <w:color w:val="auto"/>
          <w:szCs w:val="21"/>
          <w:highlight w:val="none"/>
        </w:rPr>
        <w:t>。</w:t>
      </w:r>
    </w:p>
    <w:p>
      <w:pPr>
        <w:spacing w:line="360" w:lineRule="auto"/>
        <w:ind w:firstLine="420" w:firstLineChars="200"/>
        <w:rPr>
          <w:rFonts w:asciiTheme="minorEastAsia" w:hAnsiTheme="minorEastAsia" w:eastAsiaTheme="minorEastAsia"/>
          <w:color w:val="auto"/>
          <w:szCs w:val="21"/>
          <w:highlight w:val="none"/>
        </w:rPr>
      </w:pPr>
    </w:p>
    <w:bookmarkEnd w:id="820"/>
    <w:bookmarkEnd w:id="821"/>
    <w:bookmarkEnd w:id="822"/>
    <w:bookmarkEnd w:id="823"/>
    <w:bookmarkEnd w:id="824"/>
    <w:bookmarkEnd w:id="825"/>
    <w:bookmarkEnd w:id="826"/>
    <w:bookmarkEnd w:id="827"/>
    <w:bookmarkEnd w:id="828"/>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bookmarkStart w:id="950" w:name="_Toc369531696"/>
      <w:bookmarkEnd w:id="950"/>
      <w:bookmarkStart w:id="951" w:name="_Toc352691660"/>
      <w:bookmarkEnd w:id="951"/>
      <w:bookmarkStart w:id="952" w:name="_Toc369531695"/>
      <w:bookmarkEnd w:id="952"/>
      <w:bookmarkStart w:id="953" w:name="_Toc16824"/>
      <w:bookmarkEnd w:id="953"/>
      <w:bookmarkStart w:id="954" w:name="_Toc16568"/>
      <w:bookmarkEnd w:id="954"/>
      <w:bookmarkStart w:id="955" w:name="_Toc352691659"/>
      <w:bookmarkEnd w:id="955"/>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ind w:firstLine="420" w:firstLineChars="200"/>
        <w:jc w:val="left"/>
        <w:rPr>
          <w:rFonts w:ascii="宋体" w:hAnsi="宋体" w:cs="宋体"/>
          <w:snapToGrid w:val="0"/>
          <w:color w:val="auto"/>
          <w:kern w:val="0"/>
          <w:szCs w:val="21"/>
          <w:highlight w:val="none"/>
        </w:rPr>
      </w:pPr>
    </w:p>
    <w:p>
      <w:pPr>
        <w:spacing w:line="360" w:lineRule="auto"/>
        <w:ind w:firstLine="420" w:firstLineChars="200"/>
        <w:jc w:val="left"/>
        <w:rPr>
          <w:rFonts w:ascii="宋体" w:hAnsi="宋体" w:cs="宋体"/>
          <w:snapToGrid w:val="0"/>
          <w:color w:val="auto"/>
          <w:kern w:val="0"/>
          <w:szCs w:val="21"/>
          <w:highlight w:val="none"/>
        </w:rPr>
      </w:pPr>
    </w:p>
    <w:p>
      <w:pPr>
        <w:spacing w:line="440" w:lineRule="exact"/>
        <w:rPr>
          <w:rFonts w:asciiTheme="minorEastAsia" w:hAnsiTheme="minorEastAsia" w:eastAsiaTheme="minorEastAsia"/>
          <w:color w:val="auto"/>
          <w:sz w:val="20"/>
          <w:highlight w:val="none"/>
        </w:rPr>
      </w:pPr>
      <w:bookmarkStart w:id="956" w:name="_Toc361508752"/>
      <w:bookmarkStart w:id="957" w:name="_Toc384308375"/>
      <w:bookmarkStart w:id="958" w:name="_Toc247514246"/>
      <w:bookmarkStart w:id="959" w:name="_Toc17960"/>
      <w:bookmarkStart w:id="960" w:name="_Toc152042576"/>
      <w:bookmarkStart w:id="961" w:name="_Toc152045787"/>
      <w:bookmarkStart w:id="962" w:name="_Toc247527827"/>
      <w:bookmarkStart w:id="963" w:name="_Toc300835209"/>
      <w:bookmarkStart w:id="964" w:name="_Toc369531697"/>
      <w:bookmarkStart w:id="965" w:name="_Toc352691661"/>
      <w:bookmarkStart w:id="966" w:name="_Toc144974856"/>
      <w:r>
        <w:rPr>
          <w:rFonts w:asciiTheme="minorEastAsia" w:hAnsiTheme="minorEastAsia" w:eastAsiaTheme="minorEastAsia"/>
          <w:color w:val="auto"/>
          <w:szCs w:val="21"/>
          <w:highlight w:val="none"/>
        </w:rPr>
        <w:br w:type="page"/>
      </w:r>
    </w:p>
    <w:p>
      <w:pPr>
        <w:pStyle w:val="5"/>
        <w:spacing w:before="0" w:after="0" w:line="360" w:lineRule="auto"/>
        <w:jc w:val="center"/>
        <w:outlineLvl w:val="0"/>
        <w:rPr>
          <w:rFonts w:hint="eastAsia" w:asciiTheme="minorEastAsia" w:hAnsiTheme="minorEastAsia" w:eastAsiaTheme="minorEastAsia"/>
          <w:b/>
          <w:bCs/>
          <w:color w:val="auto"/>
          <w:highlight w:val="none"/>
          <w:lang w:eastAsia="zh-CN"/>
        </w:rPr>
      </w:pPr>
      <w:bookmarkStart w:id="967" w:name="_Toc385943066"/>
      <w:bookmarkStart w:id="968" w:name="_Toc492300722"/>
      <w:bookmarkStart w:id="969" w:name="_Toc359594236"/>
      <w:bookmarkStart w:id="970" w:name="_Toc482188652"/>
      <w:bookmarkStart w:id="971" w:name="_Toc370676427"/>
      <w:bookmarkStart w:id="972" w:name="_Toc391394112"/>
      <w:bookmarkStart w:id="973" w:name="_Toc5717"/>
      <w:bookmarkStart w:id="974" w:name="_Toc17916"/>
      <w:bookmarkStart w:id="975" w:name="_Toc18364"/>
      <w:r>
        <w:rPr>
          <w:rFonts w:hint="eastAsia" w:asciiTheme="minorEastAsia" w:hAnsiTheme="minorEastAsia" w:eastAsiaTheme="minorEastAsia"/>
          <w:b/>
          <w:bCs/>
          <w:color w:val="auto"/>
          <w:highlight w:val="none"/>
          <w:lang w:eastAsia="zh-CN"/>
        </w:rPr>
        <w:t>（</w:t>
      </w:r>
      <w:r>
        <w:rPr>
          <w:rFonts w:hint="eastAsia" w:asciiTheme="minorEastAsia" w:hAnsiTheme="minorEastAsia" w:eastAsiaTheme="minorEastAsia"/>
          <w:b/>
          <w:bCs/>
          <w:color w:val="auto"/>
          <w:highlight w:val="none"/>
          <w:lang w:val="en-US" w:eastAsia="zh-CN"/>
        </w:rPr>
        <w:t>二</w:t>
      </w:r>
      <w:r>
        <w:rPr>
          <w:rFonts w:hint="eastAsia" w:asciiTheme="minorEastAsia" w:hAnsiTheme="minorEastAsia" w:eastAsiaTheme="minorEastAsia"/>
          <w:b/>
          <w:bCs/>
          <w:color w:val="auto"/>
          <w:highlight w:val="none"/>
          <w:lang w:eastAsia="zh-CN"/>
        </w:rPr>
        <w:t>）</w:t>
      </w:r>
      <w:r>
        <w:rPr>
          <w:rFonts w:hint="eastAsia" w:asciiTheme="minorEastAsia" w:hAnsiTheme="minorEastAsia" w:eastAsiaTheme="minorEastAsia"/>
          <w:b/>
          <w:bCs/>
          <w:color w:val="auto"/>
          <w:highlight w:val="none"/>
        </w:rPr>
        <w:t>投标函附录</w:t>
      </w:r>
      <w:bookmarkEnd w:id="967"/>
      <w:bookmarkEnd w:id="968"/>
      <w:bookmarkEnd w:id="969"/>
      <w:bookmarkEnd w:id="970"/>
      <w:bookmarkEnd w:id="971"/>
      <w:bookmarkEnd w:id="972"/>
      <w:r>
        <w:rPr>
          <w:rFonts w:hint="eastAsia" w:asciiTheme="minorEastAsia" w:hAnsiTheme="minorEastAsia" w:eastAsiaTheme="minorEastAsia"/>
          <w:b/>
          <w:bCs/>
          <w:color w:val="auto"/>
          <w:highlight w:val="none"/>
          <w:lang w:eastAsia="zh-CN"/>
        </w:rPr>
        <w:t>（</w:t>
      </w:r>
      <w:r>
        <w:rPr>
          <w:rFonts w:hint="eastAsia" w:asciiTheme="minorEastAsia" w:hAnsiTheme="minorEastAsia" w:eastAsiaTheme="minorEastAsia"/>
          <w:b/>
          <w:bCs/>
          <w:color w:val="auto"/>
          <w:highlight w:val="none"/>
          <w:lang w:val="en-US" w:eastAsia="zh-CN"/>
        </w:rPr>
        <w:t>如有</w:t>
      </w:r>
      <w:r>
        <w:rPr>
          <w:rFonts w:hint="eastAsia" w:asciiTheme="minorEastAsia" w:hAnsiTheme="minorEastAsia" w:eastAsiaTheme="minorEastAsia"/>
          <w:b/>
          <w:bCs/>
          <w:color w:val="auto"/>
          <w:highlight w:val="none"/>
          <w:lang w:eastAsia="zh-CN"/>
        </w:rPr>
        <w:t>）</w:t>
      </w:r>
      <w:bookmarkEnd w:id="973"/>
      <w:bookmarkEnd w:id="974"/>
      <w:bookmarkEnd w:id="975"/>
    </w:p>
    <w:tbl>
      <w:tblPr>
        <w:tblStyle w:val="39"/>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序号</w:t>
            </w:r>
          </w:p>
        </w:tc>
        <w:tc>
          <w:tcPr>
            <w:tcW w:w="2161"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条款名称</w:t>
            </w:r>
          </w:p>
        </w:tc>
        <w:tc>
          <w:tcPr>
            <w:tcW w:w="1513"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合同条款号</w:t>
            </w:r>
          </w:p>
        </w:tc>
        <w:tc>
          <w:tcPr>
            <w:tcW w:w="2268"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约定内容</w:t>
            </w:r>
          </w:p>
        </w:tc>
        <w:tc>
          <w:tcPr>
            <w:tcW w:w="1475" w:type="dxa"/>
            <w:vAlign w:val="center"/>
          </w:tcPr>
          <w:p>
            <w:pPr>
              <w:jc w:val="center"/>
              <w:rPr>
                <w:rFonts w:asciiTheme="minorEastAsia" w:hAnsiTheme="minorEastAsia" w:eastAsiaTheme="minorEastAsia"/>
                <w:b/>
                <w:color w:val="auto"/>
                <w:highlight w:val="none"/>
              </w:rPr>
            </w:pPr>
            <w:r>
              <w:rPr>
                <w:rFonts w:hint="eastAsia" w:asciiTheme="minorEastAsia" w:hAnsiTheme="minorEastAsia" w:eastAsiaTheme="minorEastAsia"/>
                <w:b/>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1</w:t>
            </w:r>
          </w:p>
        </w:tc>
        <w:tc>
          <w:tcPr>
            <w:tcW w:w="2161" w:type="dxa"/>
            <w:vAlign w:val="center"/>
          </w:tcPr>
          <w:p>
            <w:pPr>
              <w:spacing w:before="100" w:beforeAutospacing="1" w:after="100" w:afterAutospacing="1" w:line="44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highlight w:val="none"/>
              </w:rPr>
              <w:t>……</w:t>
            </w:r>
          </w:p>
        </w:tc>
        <w:tc>
          <w:tcPr>
            <w:tcW w:w="1513"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pStyle w:val="16"/>
              <w:topLinePunct/>
              <w:spacing w:line="400" w:lineRule="exact"/>
              <w:ind w:firstLine="210" w:firstLineChars="100"/>
              <w:rPr>
                <w:rFonts w:asciiTheme="minorEastAsia" w:hAnsiTheme="minorEastAsia" w:eastAsiaTheme="minorEastAsia"/>
                <w:color w:val="auto"/>
                <w:sz w:val="21"/>
                <w:szCs w:val="21"/>
                <w:highlight w:val="none"/>
              </w:rPr>
            </w:pPr>
          </w:p>
        </w:tc>
        <w:tc>
          <w:tcPr>
            <w:tcW w:w="1475" w:type="dxa"/>
            <w:vAlign w:val="center"/>
          </w:tcPr>
          <w:p>
            <w:pPr>
              <w:spacing w:line="44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2</w:t>
            </w:r>
          </w:p>
        </w:tc>
        <w:tc>
          <w:tcPr>
            <w:tcW w:w="2161" w:type="dxa"/>
            <w:vAlign w:val="center"/>
          </w:tcPr>
          <w:p>
            <w:pPr>
              <w:spacing w:before="100" w:beforeAutospacing="1" w:after="100" w:afterAutospacing="1" w:line="440" w:lineRule="exact"/>
              <w:jc w:val="center"/>
              <w:rPr>
                <w:rFonts w:asciiTheme="minorEastAsia" w:hAnsiTheme="minorEastAsia" w:eastAsiaTheme="minorEastAsia"/>
                <w:color w:val="auto"/>
                <w:szCs w:val="21"/>
                <w:highlight w:val="none"/>
              </w:rPr>
            </w:pPr>
            <w:r>
              <w:rPr>
                <w:rFonts w:asciiTheme="minorEastAsia" w:hAnsiTheme="minorEastAsia" w:eastAsiaTheme="minorEastAsia"/>
                <w:color w:val="auto"/>
                <w:highlight w:val="none"/>
              </w:rPr>
              <w:t>……</w:t>
            </w:r>
          </w:p>
        </w:tc>
        <w:tc>
          <w:tcPr>
            <w:tcW w:w="1513"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spacing w:line="440" w:lineRule="exact"/>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tabs>
                <w:tab w:val="left" w:pos="360"/>
              </w:tabs>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54"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161"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513"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spacing w:line="440" w:lineRule="exact"/>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161"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513"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2268" w:type="dxa"/>
            <w:vAlign w:val="center"/>
          </w:tcPr>
          <w:p>
            <w:pPr>
              <w:spacing w:before="100" w:beforeAutospacing="1" w:after="100" w:afterAutospacing="1"/>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w:t>
            </w:r>
          </w:p>
        </w:tc>
        <w:tc>
          <w:tcPr>
            <w:tcW w:w="1475" w:type="dxa"/>
            <w:vAlign w:val="center"/>
          </w:tcPr>
          <w:p>
            <w:pPr>
              <w:spacing w:line="440" w:lineRule="exact"/>
              <w:jc w:val="center"/>
              <w:rPr>
                <w:rFonts w:asciiTheme="minorEastAsia" w:hAnsiTheme="minorEastAsia" w:eastAsiaTheme="minorEastAsia"/>
                <w:color w:val="auto"/>
                <w:highlight w:val="none"/>
              </w:rPr>
            </w:pPr>
          </w:p>
        </w:tc>
      </w:tr>
    </w:tbl>
    <w:p>
      <w:pPr>
        <w:spacing w:line="440" w:lineRule="exact"/>
        <w:ind w:firstLine="2520" w:firstLineChars="1200"/>
        <w:jc w:val="left"/>
        <w:rPr>
          <w:rFonts w:asciiTheme="minorEastAsia" w:hAnsiTheme="minorEastAsia" w:eastAsiaTheme="minorEastAsia"/>
          <w:color w:val="auto"/>
          <w:szCs w:val="21"/>
          <w:highlight w:val="none"/>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440" w:lineRule="exact"/>
        <w:rPr>
          <w:rFonts w:asciiTheme="minorEastAsia" w:hAnsiTheme="minorEastAsia" w:eastAsiaTheme="minorEastAsia"/>
          <w:color w:val="auto"/>
          <w:sz w:val="20"/>
          <w:highlight w:val="none"/>
        </w:rPr>
      </w:pPr>
    </w:p>
    <w:p>
      <w:pPr>
        <w:pStyle w:val="2"/>
        <w:rPr>
          <w:rFonts w:asciiTheme="minorEastAsia" w:hAnsiTheme="minorEastAsia" w:eastAsiaTheme="minorEastAsia"/>
          <w:color w:val="auto"/>
          <w:sz w:val="20"/>
          <w:highlight w:val="none"/>
        </w:rPr>
      </w:pPr>
    </w:p>
    <w:p>
      <w:pPr>
        <w:rPr>
          <w:color w:val="auto"/>
          <w:highlight w:val="none"/>
        </w:rPr>
      </w:pPr>
    </w:p>
    <w:p>
      <w:pPr>
        <w:pStyle w:val="2"/>
        <w:rPr>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olor w:val="auto"/>
          <w:sz w:val="28"/>
          <w:szCs w:val="28"/>
          <w:highlight w:val="none"/>
          <w:lang w:val="en-US" w:eastAsia="zh-CN"/>
        </w:rPr>
      </w:pPr>
      <w:r>
        <w:rPr>
          <w:rFonts w:hint="eastAsia" w:asciiTheme="minorEastAsia" w:hAnsiTheme="minorEastAsia" w:eastAsiaTheme="minorEastAsia"/>
          <w:color w:val="auto"/>
          <w:sz w:val="28"/>
          <w:szCs w:val="28"/>
          <w:highlight w:val="none"/>
        </w:rPr>
        <w:t>人员人月费固定综合单价</w:t>
      </w:r>
      <w:r>
        <w:rPr>
          <w:rFonts w:hint="eastAsia" w:asciiTheme="minorEastAsia" w:hAnsiTheme="minorEastAsia"/>
          <w:color w:val="auto"/>
          <w:sz w:val="28"/>
          <w:szCs w:val="28"/>
          <w:highlight w:val="none"/>
          <w:lang w:val="en-US" w:eastAsia="zh-CN"/>
        </w:rPr>
        <w:t>报价表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color w:val="auto"/>
          <w:highlight w:val="none"/>
          <w:lang w:val="en-US" w:eastAsia="zh-CN"/>
        </w:rPr>
      </w:pPr>
      <w:r>
        <w:rPr>
          <w:rFonts w:hint="eastAsia" w:asciiTheme="minorEastAsia" w:hAnsiTheme="minorEastAsia"/>
          <w:i/>
          <w:iCs/>
          <w:color w:val="auto"/>
          <w:szCs w:val="21"/>
          <w:highlight w:val="none"/>
          <w:lang w:val="en-US" w:eastAsia="zh-CN"/>
        </w:rPr>
        <w:t>[提示：当第二章投标人须知前附表第3.2.3项报价方式选择“人员人月费固定综合单价报价”时适用，否则该表格可删除。]</w:t>
      </w:r>
    </w:p>
    <w:tbl>
      <w:tblPr>
        <w:tblStyle w:val="40"/>
        <w:tblW w:w="96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672"/>
        <w:gridCol w:w="1050"/>
        <w:gridCol w:w="2575"/>
        <w:gridCol w:w="1313"/>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序号</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各类监理人员</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人数</w:t>
            </w: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人月费综合单价（元/人•月）</w:t>
            </w: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人月数（月）</w:t>
            </w: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18"/>
                <w:szCs w:val="18"/>
                <w:highlight w:val="none"/>
                <w:vertAlign w:val="baseline"/>
                <w:lang w:val="en-US" w:eastAsia="zh-CN"/>
              </w:rPr>
            </w:pPr>
            <w:r>
              <w:rPr>
                <w:rFonts w:hint="eastAsia" w:asciiTheme="minorEastAsia" w:hAnsiTheme="minorEastAsia" w:eastAsiaTheme="minorEastAsia" w:cstheme="minorEastAsia"/>
                <w:b/>
                <w:bCs/>
                <w:color w:val="auto"/>
                <w:sz w:val="18"/>
                <w:szCs w:val="18"/>
                <w:highlight w:val="none"/>
                <w:vertAlign w:val="baseline"/>
                <w:lang w:val="en-US" w:eastAsia="zh-CN"/>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1</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总监理工程师</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2</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none"/>
                <w:vertAlign w:val="baseline"/>
                <w:lang w:val="en-US" w:eastAsia="zh-CN"/>
              </w:rPr>
            </w:pPr>
            <w:r>
              <w:rPr>
                <w:rFonts w:hint="eastAsia" w:asciiTheme="minorEastAsia" w:hAnsiTheme="minorEastAsia" w:eastAsiaTheme="minorEastAsia" w:cstheme="minorEastAsia"/>
                <w:color w:val="auto"/>
                <w:sz w:val="18"/>
                <w:szCs w:val="18"/>
                <w:highlight w:val="none"/>
                <w:u w:val="single"/>
                <w:vertAlign w:val="baseline"/>
                <w:lang w:val="en-US" w:eastAsia="zh-CN"/>
              </w:rPr>
              <w:t xml:space="preserve">    </w:t>
            </w:r>
            <w:r>
              <w:rPr>
                <w:rFonts w:hint="eastAsia" w:asciiTheme="minorEastAsia" w:hAnsiTheme="minorEastAsia" w:eastAsiaTheme="minorEastAsia" w:cstheme="minorEastAsia"/>
                <w:color w:val="auto"/>
                <w:sz w:val="18"/>
                <w:szCs w:val="18"/>
                <w:highlight w:val="none"/>
                <w:u w:val="none"/>
                <w:vertAlign w:val="baseline"/>
                <w:lang w:val="en-US" w:eastAsia="zh-CN"/>
              </w:rPr>
              <w:t>专业监理工程师</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3</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u w:val="single"/>
                <w:vertAlign w:val="baseline"/>
                <w:lang w:val="en-US" w:eastAsia="zh-CN"/>
              </w:rPr>
              <w:t xml:space="preserve">    </w:t>
            </w:r>
            <w:r>
              <w:rPr>
                <w:rFonts w:hint="eastAsia" w:asciiTheme="minorEastAsia" w:hAnsiTheme="minorEastAsia" w:eastAsiaTheme="minorEastAsia" w:cstheme="minorEastAsia"/>
                <w:color w:val="auto"/>
                <w:sz w:val="18"/>
                <w:szCs w:val="18"/>
                <w:highlight w:val="none"/>
                <w:u w:val="none"/>
                <w:vertAlign w:val="baseline"/>
                <w:lang w:val="en-US" w:eastAsia="zh-CN"/>
              </w:rPr>
              <w:t>岗位监理员</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4</w:t>
            </w:r>
          </w:p>
        </w:tc>
        <w:tc>
          <w:tcPr>
            <w:tcW w:w="267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none"/>
                <w:vertAlign w:val="baseline"/>
                <w:lang w:val="en-US" w:eastAsia="zh-CN"/>
              </w:rPr>
            </w:pPr>
            <w:r>
              <w:rPr>
                <w:rFonts w:hint="eastAsia" w:asciiTheme="minorEastAsia" w:hAnsiTheme="minorEastAsia" w:eastAsiaTheme="minorEastAsia" w:cstheme="minorEastAsia"/>
                <w:color w:val="auto"/>
                <w:sz w:val="18"/>
                <w:szCs w:val="18"/>
                <w:highlight w:val="none"/>
                <w:u w:val="none"/>
                <w:vertAlign w:val="baseline"/>
                <w:lang w:val="en-US" w:eastAsia="zh-CN"/>
              </w:rPr>
              <w:t>......</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2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3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c>
          <w:tcPr>
            <w:tcW w:w="12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c>
          <w:tcPr>
            <w:tcW w:w="372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r>
              <w:rPr>
                <w:rFonts w:hint="eastAsia" w:asciiTheme="minorEastAsia" w:hAnsiTheme="minorEastAsia" w:eastAsiaTheme="minorEastAsia" w:cstheme="minorEastAsia"/>
                <w:color w:val="auto"/>
                <w:sz w:val="18"/>
                <w:szCs w:val="18"/>
                <w:highlight w:val="none"/>
                <w:vertAlign w:val="baseline"/>
                <w:lang w:val="en-US" w:eastAsia="zh-CN"/>
              </w:rPr>
              <w:t>监理费投标总报价（元）</w:t>
            </w:r>
          </w:p>
        </w:tc>
        <w:tc>
          <w:tcPr>
            <w:tcW w:w="5150"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18"/>
                <w:szCs w:val="18"/>
                <w:highlight w:val="none"/>
                <w:vertAlign w:val="baseline"/>
                <w:lang w:val="en-US" w:eastAsia="zh-CN"/>
              </w:rPr>
            </w:pPr>
          </w:p>
        </w:tc>
      </w:tr>
    </w:tbl>
    <w:p>
      <w:pPr>
        <w:rPr>
          <w:rFonts w:hint="eastAsia" w:asciiTheme="minorEastAsia" w:hAnsiTheme="minorEastAsia"/>
          <w:color w:val="auto"/>
          <w:szCs w:val="21"/>
          <w:highlight w:val="none"/>
          <w:lang w:val="en-US" w:eastAsia="zh-CN"/>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pStyle w:val="2"/>
        <w:jc w:val="right"/>
        <w:rPr>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440" w:lineRule="exact"/>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br w:type="page"/>
      </w:r>
    </w:p>
    <w:bookmarkEnd w:id="956"/>
    <w:bookmarkEnd w:id="957"/>
    <w:bookmarkEnd w:id="958"/>
    <w:bookmarkEnd w:id="959"/>
    <w:bookmarkEnd w:id="960"/>
    <w:bookmarkEnd w:id="961"/>
    <w:bookmarkEnd w:id="962"/>
    <w:bookmarkEnd w:id="963"/>
    <w:bookmarkEnd w:id="964"/>
    <w:bookmarkEnd w:id="965"/>
    <w:bookmarkEnd w:id="966"/>
    <w:p>
      <w:pPr>
        <w:pStyle w:val="5"/>
        <w:spacing w:before="0" w:after="0" w:line="360" w:lineRule="auto"/>
        <w:jc w:val="center"/>
        <w:outlineLvl w:val="0"/>
        <w:rPr>
          <w:rFonts w:asciiTheme="minorEastAsia" w:hAnsiTheme="minorEastAsia" w:eastAsiaTheme="minorEastAsia"/>
          <w:b w:val="0"/>
          <w:color w:val="auto"/>
          <w:highlight w:val="none"/>
        </w:rPr>
      </w:pPr>
      <w:bookmarkStart w:id="976" w:name="_Toc30181"/>
      <w:bookmarkStart w:id="977" w:name="_Toc492300723"/>
      <w:bookmarkStart w:id="978" w:name="_Toc13120"/>
      <w:bookmarkStart w:id="979" w:name="_Toc20338"/>
      <w:r>
        <w:rPr>
          <w:rFonts w:hint="eastAsia" w:asciiTheme="minorEastAsia" w:hAnsiTheme="minorEastAsia" w:eastAsiaTheme="minorEastAsia"/>
          <w:b/>
          <w:bCs/>
          <w:color w:val="auto"/>
          <w:highlight w:val="none"/>
        </w:rPr>
        <w:t>（</w:t>
      </w:r>
      <w:r>
        <w:rPr>
          <w:rFonts w:hint="eastAsia" w:asciiTheme="minorEastAsia" w:hAnsiTheme="minorEastAsia" w:eastAsiaTheme="minorEastAsia"/>
          <w:b/>
          <w:bCs/>
          <w:color w:val="auto"/>
          <w:highlight w:val="none"/>
          <w:lang w:val="en-US" w:eastAsia="zh-CN"/>
        </w:rPr>
        <w:t>三</w:t>
      </w:r>
      <w:r>
        <w:rPr>
          <w:rFonts w:hint="eastAsia" w:asciiTheme="minorEastAsia" w:hAnsiTheme="minorEastAsia" w:eastAsiaTheme="minorEastAsia"/>
          <w:b/>
          <w:bCs/>
          <w:color w:val="auto"/>
          <w:highlight w:val="none"/>
        </w:rPr>
        <w:t>）法定代表人身份证明或授权委托书</w:t>
      </w:r>
      <w:bookmarkEnd w:id="976"/>
      <w:bookmarkEnd w:id="977"/>
      <w:bookmarkEnd w:id="978"/>
      <w:bookmarkEnd w:id="979"/>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980" w:name="_Toc361"/>
      <w:bookmarkStart w:id="981" w:name="_Toc30808"/>
      <w:bookmarkStart w:id="982" w:name="_Toc24172"/>
      <w:bookmarkStart w:id="983" w:name="_Toc6235"/>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法定代表人身份证明</w:t>
      </w:r>
      <w:bookmarkEnd w:id="980"/>
      <w:bookmarkEnd w:id="981"/>
      <w:bookmarkEnd w:id="982"/>
      <w:bookmarkEnd w:id="983"/>
    </w:p>
    <w:p>
      <w:pPr>
        <w:tabs>
          <w:tab w:val="left" w:pos="556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w w:val="200"/>
          <w:kern w:val="0"/>
          <w:szCs w:val="21"/>
          <w:highlight w:val="none"/>
          <w:u w:val="single"/>
        </w:rPr>
      </w:pPr>
      <w:r>
        <w:rPr>
          <w:rFonts w:ascii="宋体" w:hAnsi="宋体"/>
          <w:color w:val="auto"/>
          <w:kern w:val="0"/>
          <w:szCs w:val="21"/>
          <w:highlight w:val="none"/>
        </w:rPr>
        <w:t>姓</w:t>
      </w:r>
      <w:r>
        <w:rPr>
          <w:rFonts w:hint="eastAsia" w:ascii="宋体" w:hAnsi="宋体"/>
          <w:color w:val="auto"/>
          <w:kern w:val="0"/>
          <w:szCs w:val="21"/>
          <w:highlight w:val="none"/>
        </w:rPr>
        <w:t xml:space="preserve">    </w:t>
      </w:r>
      <w:r>
        <w:rPr>
          <w:rFonts w:ascii="宋体" w:hAnsi="宋体"/>
          <w:color w:val="auto"/>
          <w:kern w:val="0"/>
          <w:szCs w:val="21"/>
          <w:highlight w:val="none"/>
        </w:rPr>
        <w:t>名：</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360" w:lineRule="auto"/>
        <w:ind w:firstLine="2100"/>
        <w:jc w:val="righ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2"/>
        <w:spacing w:line="360" w:lineRule="auto"/>
        <w:rPr>
          <w:color w:val="auto"/>
          <w:highlight w:val="none"/>
        </w:rPr>
      </w:pPr>
    </w:p>
    <w:p>
      <w:pPr>
        <w:spacing w:line="360" w:lineRule="auto"/>
        <w:ind w:firstLine="420" w:firstLineChars="200"/>
        <w:rPr>
          <w:rFonts w:asciiTheme="minorEastAsia" w:hAnsiTheme="minorEastAsia" w:eastAsiaTheme="minorEastAsia"/>
          <w:color w:val="auto"/>
          <w:sz w:val="20"/>
          <w:highlight w:val="none"/>
        </w:rPr>
      </w:pPr>
      <w:r>
        <w:rPr>
          <w:rFonts w:ascii="宋体" w:hAnsi="宋体"/>
          <w:color w:val="auto"/>
          <w:highlight w:val="none"/>
        </w:rPr>
        <w:t>注：法定代表人身份证明需按上述格式填写完整，不可缺少内容。在此基础上增加内容的不影响其有效性。</w:t>
      </w:r>
    </w:p>
    <w:p>
      <w:pPr>
        <w:spacing w:line="440" w:lineRule="exact"/>
        <w:jc w:val="center"/>
        <w:rPr>
          <w:rFonts w:asciiTheme="minorEastAsia" w:hAnsiTheme="minorEastAsia" w:eastAsiaTheme="minorEastAsia"/>
          <w:color w:val="auto"/>
          <w:sz w:val="20"/>
          <w:highlight w:val="none"/>
        </w:rPr>
      </w:pPr>
      <w:r>
        <w:rPr>
          <w:rFonts w:asciiTheme="minorEastAsia" w:hAnsiTheme="minorEastAsia" w:eastAsiaTheme="minorEastAsia"/>
          <w:color w:val="auto"/>
          <w:sz w:val="20"/>
          <w:highlight w:val="none"/>
        </w:rPr>
        <w:br w:type="page"/>
      </w:r>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984" w:name="_Toc19047"/>
      <w:bookmarkStart w:id="985" w:name="_Toc492300724"/>
      <w:bookmarkStart w:id="986" w:name="_Toc6449"/>
      <w:bookmarkStart w:id="987" w:name="_Toc4159"/>
      <w:bookmarkStart w:id="988" w:name="_Toc2589"/>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授权委托书</w:t>
      </w:r>
      <w:bookmarkEnd w:id="984"/>
      <w:bookmarkEnd w:id="985"/>
      <w:bookmarkEnd w:id="986"/>
      <w:bookmarkEnd w:id="987"/>
      <w:bookmarkEnd w:id="988"/>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kern w:val="0"/>
          <w:szCs w:val="21"/>
          <w:lang w:val="en-US" w:eastAsia="zh-CN"/>
        </w:rPr>
        <w:t>代表我方</w:t>
      </w:r>
      <w:r>
        <w:rPr>
          <w:rFonts w:ascii="宋体" w:hAnsi="宋体"/>
          <w:color w:val="auto"/>
          <w:kern w:val="0"/>
          <w:szCs w:val="21"/>
          <w:highlight w:val="none"/>
        </w:rPr>
        <w:t>签署、澄清、说明、补正、递交、撤回、修改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w:t>
      </w:r>
      <w:r>
        <w:rPr>
          <w:rFonts w:hint="eastAsia" w:ascii="宋体" w:hAnsi="宋体"/>
          <w:color w:val="auto"/>
          <w:kern w:val="0"/>
          <w:szCs w:val="21"/>
          <w:highlight w:val="none"/>
        </w:rPr>
        <w:t>，</w:t>
      </w:r>
      <w:r>
        <w:rPr>
          <w:rFonts w:ascii="宋体" w:hAnsi="宋体"/>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 w:val="20"/>
          <w:szCs w:val="20"/>
          <w:highlight w:val="none"/>
        </w:rPr>
      </w:pPr>
      <w:r>
        <w:rPr>
          <w:rFonts w:hint="eastAsia" w:ascii="宋体" w:hAnsi="宋体"/>
          <w:color w:val="auto"/>
          <w:kern w:val="0"/>
          <w:szCs w:val="21"/>
          <w:highlight w:val="none"/>
        </w:rPr>
        <w:t>委托代理人电话（手机）：</w:t>
      </w:r>
      <w:r>
        <w:rPr>
          <w:rFonts w:hint="eastAsia" w:ascii="宋体" w:hAnsi="宋体"/>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w:t>
      </w:r>
      <w:r>
        <w:rPr>
          <w:rFonts w:hint="eastAsia" w:ascii="宋体" w:hAnsi="宋体"/>
          <w:color w:val="auto"/>
          <w:kern w:val="0"/>
          <w:szCs w:val="21"/>
          <w:highlight w:val="none"/>
        </w:rPr>
        <w:t>1.</w:t>
      </w:r>
      <w:r>
        <w:rPr>
          <w:rFonts w:ascii="宋体" w:hAnsi="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p>
    <w:p>
      <w:pPr>
        <w:widowControl/>
        <w:jc w:val="left"/>
        <w:rPr>
          <w:color w:val="auto"/>
          <w:highlight w:val="none"/>
        </w:rPr>
      </w:pPr>
      <w:r>
        <w:rPr>
          <w:color w:val="auto"/>
          <w:highlight w:val="none"/>
        </w:rPr>
        <w:br w:type="page"/>
      </w:r>
    </w:p>
    <w:p>
      <w:pPr>
        <w:pStyle w:val="5"/>
        <w:numPr>
          <w:ilvl w:val="0"/>
          <w:numId w:val="1"/>
        </w:numPr>
        <w:spacing w:before="0" w:after="0" w:line="360" w:lineRule="auto"/>
        <w:jc w:val="center"/>
        <w:outlineLvl w:val="0"/>
        <w:rPr>
          <w:rFonts w:hint="eastAsia" w:asciiTheme="minorEastAsia" w:hAnsiTheme="minorEastAsia" w:eastAsiaTheme="minorEastAsia"/>
          <w:snapToGrid w:val="0"/>
          <w:color w:val="auto"/>
          <w:kern w:val="0"/>
          <w:szCs w:val="21"/>
          <w:highlight w:val="none"/>
        </w:rPr>
      </w:pPr>
      <w:bookmarkStart w:id="989" w:name="_Toc57796011"/>
      <w:bookmarkStart w:id="990" w:name="_Toc9266"/>
      <w:bookmarkStart w:id="991" w:name="_Toc1595"/>
      <w:bookmarkStart w:id="992" w:name="_Toc20724"/>
      <w:r>
        <w:rPr>
          <w:rFonts w:hint="eastAsia" w:asciiTheme="minorEastAsia" w:hAnsiTheme="minorEastAsia" w:eastAsiaTheme="minorEastAsia"/>
          <w:b/>
          <w:bCs/>
          <w:color w:val="auto"/>
          <w:highlight w:val="none"/>
        </w:rPr>
        <w:t>投标报价合理性说明</w:t>
      </w:r>
      <w:bookmarkEnd w:id="989"/>
      <w:r>
        <w:rPr>
          <w:rFonts w:hint="eastAsia" w:asciiTheme="minorEastAsia" w:hAnsiTheme="minorEastAsia" w:eastAsiaTheme="minorEastAsia"/>
          <w:b/>
          <w:bCs/>
          <w:color w:val="auto"/>
          <w:highlight w:val="none"/>
        </w:rPr>
        <w:t>（如有）</w:t>
      </w:r>
      <w:bookmarkEnd w:id="990"/>
      <w:bookmarkEnd w:id="991"/>
      <w:bookmarkEnd w:id="992"/>
    </w:p>
    <w:p>
      <w:pPr>
        <w:pStyle w:val="5"/>
        <w:numPr>
          <w:ilvl w:val="-1"/>
          <w:numId w:val="0"/>
        </w:numPr>
        <w:spacing w:before="0" w:after="0" w:line="360" w:lineRule="auto"/>
        <w:ind w:firstLine="420" w:firstLineChars="200"/>
        <w:jc w:val="both"/>
        <w:outlineLvl w:val="0"/>
        <w:rPr>
          <w:rFonts w:hint="eastAsia" w:asciiTheme="minorEastAsia" w:hAnsiTheme="minorEastAsia" w:eastAsiaTheme="minorEastAsia"/>
          <w:color w:val="auto"/>
          <w:sz w:val="21"/>
          <w:szCs w:val="21"/>
          <w:highlight w:val="none"/>
        </w:rPr>
      </w:pPr>
    </w:p>
    <w:p>
      <w:pPr>
        <w:pStyle w:val="5"/>
        <w:numPr>
          <w:ilvl w:val="-1"/>
          <w:numId w:val="0"/>
        </w:numPr>
        <w:spacing w:before="0" w:after="0" w:line="360" w:lineRule="auto"/>
        <w:ind w:firstLine="420" w:firstLineChars="200"/>
        <w:jc w:val="both"/>
        <w:outlineLvl w:val="0"/>
        <w:rPr>
          <w:rFonts w:asciiTheme="minorEastAsia" w:hAnsiTheme="minorEastAsia" w:eastAsiaTheme="minorEastAsia"/>
          <w:color w:val="auto"/>
          <w:highlight w:val="none"/>
        </w:rPr>
      </w:pPr>
      <w:bookmarkStart w:id="993" w:name="_Toc21517"/>
      <w:bookmarkStart w:id="994" w:name="_Toc21066"/>
      <w:r>
        <w:rPr>
          <w:rFonts w:hint="eastAsia" w:asciiTheme="minorEastAsia" w:hAnsiTheme="minorEastAsia" w:eastAsiaTheme="minorEastAsia"/>
          <w:color w:val="auto"/>
          <w:sz w:val="21"/>
          <w:szCs w:val="21"/>
          <w:highlight w:val="none"/>
        </w:rPr>
        <w:t>（注：投标报价低于异常低价警戒线时提供，格式自拟，并提供必要的佐证材料。投标人提供的说明不得降低或者改变原设计方案、技术工艺、施工标准，不得影响项目的质量、安全、工期、结算等正常履约。）</w:t>
      </w:r>
      <w:r>
        <w:rPr>
          <w:rFonts w:asciiTheme="minorEastAsia" w:hAnsiTheme="minorEastAsia" w:eastAsiaTheme="minorEastAsia"/>
          <w:color w:val="auto"/>
          <w:highlight w:val="none"/>
        </w:rPr>
        <w:br w:type="page"/>
      </w:r>
      <w:bookmarkEnd w:id="993"/>
      <w:bookmarkEnd w:id="994"/>
    </w:p>
    <w:p>
      <w:pPr>
        <w:pStyle w:val="5"/>
        <w:spacing w:before="0" w:after="0" w:line="360" w:lineRule="auto"/>
        <w:jc w:val="center"/>
        <w:outlineLvl w:val="0"/>
        <w:rPr>
          <w:rFonts w:hint="eastAsia" w:asciiTheme="minorEastAsia" w:hAnsiTheme="minorEastAsia" w:eastAsiaTheme="minorEastAsia"/>
          <w:b/>
          <w:bCs/>
          <w:color w:val="auto"/>
          <w:highlight w:val="none"/>
        </w:rPr>
      </w:pPr>
      <w:bookmarkStart w:id="995" w:name="_Toc492300727"/>
      <w:bookmarkStart w:id="996" w:name="_Toc11"/>
      <w:bookmarkStart w:id="997" w:name="_Toc6027"/>
      <w:bookmarkStart w:id="998" w:name="_Toc20863"/>
      <w:r>
        <w:rPr>
          <w:rFonts w:hint="eastAsia" w:asciiTheme="minorEastAsia" w:hAnsiTheme="minorEastAsia" w:eastAsiaTheme="minorEastAsia"/>
          <w:b/>
          <w:bCs/>
          <w:color w:val="auto"/>
          <w:highlight w:val="none"/>
        </w:rPr>
        <w:t>（</w:t>
      </w:r>
      <w:r>
        <w:rPr>
          <w:rFonts w:hint="eastAsia" w:asciiTheme="minorEastAsia" w:hAnsiTheme="minorEastAsia" w:eastAsiaTheme="minorEastAsia"/>
          <w:b/>
          <w:bCs/>
          <w:color w:val="auto"/>
          <w:highlight w:val="none"/>
          <w:lang w:val="en-US" w:eastAsia="zh-CN"/>
        </w:rPr>
        <w:t>五</w:t>
      </w:r>
      <w:r>
        <w:rPr>
          <w:rFonts w:hint="eastAsia" w:asciiTheme="minorEastAsia" w:hAnsiTheme="minorEastAsia" w:eastAsiaTheme="minorEastAsia"/>
          <w:b/>
          <w:bCs/>
          <w:color w:val="auto"/>
          <w:highlight w:val="none"/>
        </w:rPr>
        <w:t>）监理报酬清单</w:t>
      </w:r>
      <w:bookmarkEnd w:id="995"/>
      <w:r>
        <w:rPr>
          <w:rFonts w:hint="eastAsia" w:asciiTheme="minorEastAsia" w:hAnsiTheme="minorEastAsia" w:eastAsiaTheme="minorEastAsia"/>
          <w:b/>
          <w:bCs/>
          <w:color w:val="auto"/>
          <w:highlight w:val="none"/>
        </w:rPr>
        <w:t>（如有）</w:t>
      </w:r>
      <w:bookmarkEnd w:id="996"/>
      <w:bookmarkEnd w:id="997"/>
      <w:bookmarkEnd w:id="998"/>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 监理报酬清单说明</w:t>
      </w:r>
    </w:p>
    <w:p>
      <w:pPr>
        <w:spacing w:line="360" w:lineRule="auto"/>
        <w:ind w:firstLine="420"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2. 监理报酬清单</w:t>
      </w:r>
    </w:p>
    <w:p>
      <w:pPr>
        <w:spacing w:line="360" w:lineRule="auto"/>
        <w:ind w:right="630" w:firstLine="420" w:firstLineChars="200"/>
        <w:jc w:val="right"/>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单位：人民币元</w:t>
      </w:r>
    </w:p>
    <w:tbl>
      <w:tblPr>
        <w:tblStyle w:val="39"/>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268"/>
        <w:gridCol w:w="1322"/>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jc w:val="center"/>
              <w:rPr>
                <w:rFonts w:asciiTheme="minorEastAsia" w:hAnsiTheme="minorEastAsia" w:eastAsiaTheme="minorEastAsia"/>
                <w:color w:val="auto"/>
                <w:kern w:val="0"/>
                <w:szCs w:val="21"/>
                <w:highlight w:val="none"/>
              </w:rPr>
            </w:pPr>
            <w:bookmarkStart w:id="999" w:name="_Toc361508760"/>
            <w:r>
              <w:rPr>
                <w:rFonts w:asciiTheme="minorEastAsia" w:hAnsiTheme="minorEastAsia" w:eastAsiaTheme="minorEastAsia"/>
                <w:color w:val="auto"/>
                <w:kern w:val="0"/>
                <w:szCs w:val="21"/>
                <w:highlight w:val="none"/>
              </w:rPr>
              <w:t>序号</w:t>
            </w:r>
          </w:p>
        </w:tc>
        <w:tc>
          <w:tcPr>
            <w:tcW w:w="2410"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监理报酬分项名称</w:t>
            </w:r>
          </w:p>
        </w:tc>
        <w:tc>
          <w:tcPr>
            <w:tcW w:w="2268"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计算依据、过程和公式</w:t>
            </w:r>
          </w:p>
        </w:tc>
        <w:tc>
          <w:tcPr>
            <w:tcW w:w="1322"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金额（元）</w:t>
            </w:r>
          </w:p>
        </w:tc>
        <w:tc>
          <w:tcPr>
            <w:tcW w:w="1938"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1</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2</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3</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4</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before="100" w:beforeAutospacing="1" w:after="100" w:afterAutospacing="1" w:line="360" w:lineRule="auto"/>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t>5</w:t>
            </w:r>
          </w:p>
        </w:tc>
        <w:tc>
          <w:tcPr>
            <w:tcW w:w="2410" w:type="dxa"/>
            <w:vAlign w:val="center"/>
          </w:tcPr>
          <w:p>
            <w:pPr>
              <w:spacing w:line="360" w:lineRule="auto"/>
              <w:jc w:val="center"/>
              <w:rPr>
                <w:rFonts w:asciiTheme="minorEastAsia" w:hAnsiTheme="minorEastAsia" w:eastAsiaTheme="minorEastAsia"/>
                <w:color w:val="auto"/>
                <w:highlight w:val="none"/>
              </w:rPr>
            </w:pP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p>
        </w:tc>
        <w:tc>
          <w:tcPr>
            <w:tcW w:w="2410" w:type="dxa"/>
            <w:vAlign w:val="center"/>
          </w:tcPr>
          <w:p>
            <w:pPr>
              <w:widowControl/>
              <w:jc w:val="center"/>
              <w:rPr>
                <w:rFonts w:asciiTheme="minorEastAsia" w:hAnsiTheme="minorEastAsia" w:eastAsiaTheme="minorEastAsia"/>
                <w:color w:val="auto"/>
                <w:kern w:val="0"/>
                <w:szCs w:val="21"/>
                <w:highlight w:val="none"/>
              </w:rPr>
            </w:pPr>
            <w:r>
              <w:rPr>
                <w:rFonts w:asciiTheme="minorEastAsia" w:hAnsiTheme="minorEastAsia" w:eastAsiaTheme="minorEastAsia"/>
                <w:color w:val="auto"/>
                <w:kern w:val="0"/>
                <w:szCs w:val="21"/>
                <w:highlight w:val="none"/>
              </w:rPr>
              <w:t>……</w:t>
            </w:r>
          </w:p>
        </w:tc>
        <w:tc>
          <w:tcPr>
            <w:tcW w:w="2268" w:type="dxa"/>
            <w:vAlign w:val="center"/>
          </w:tcPr>
          <w:p>
            <w:pPr>
              <w:spacing w:line="360" w:lineRule="auto"/>
              <w:jc w:val="center"/>
              <w:rPr>
                <w:rFonts w:asciiTheme="minorEastAsia" w:hAnsiTheme="minorEastAsia" w:eastAsiaTheme="minorEastAsia"/>
                <w:color w:val="auto"/>
                <w:highlight w:val="none"/>
              </w:rPr>
            </w:pP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495" w:type="dxa"/>
            <w:gridSpan w:val="3"/>
            <w:vAlign w:val="center"/>
          </w:tcPr>
          <w:p>
            <w:pPr>
              <w:widowControl/>
              <w:jc w:val="center"/>
              <w:rPr>
                <w:rFonts w:asciiTheme="minorEastAsia" w:hAnsiTheme="minorEastAsia" w:eastAsiaTheme="minorEastAsia"/>
                <w:b/>
                <w:color w:val="auto"/>
                <w:kern w:val="0"/>
                <w:szCs w:val="21"/>
                <w:highlight w:val="none"/>
              </w:rPr>
            </w:pPr>
            <w:r>
              <w:rPr>
                <w:rFonts w:hint="eastAsia" w:asciiTheme="minorEastAsia" w:hAnsiTheme="minorEastAsia" w:eastAsiaTheme="minorEastAsia"/>
                <w:b/>
                <w:color w:val="auto"/>
                <w:kern w:val="0"/>
                <w:szCs w:val="21"/>
                <w:highlight w:val="none"/>
              </w:rPr>
              <w:t>合计报价</w:t>
            </w:r>
          </w:p>
        </w:tc>
        <w:tc>
          <w:tcPr>
            <w:tcW w:w="1322" w:type="dxa"/>
            <w:vAlign w:val="center"/>
          </w:tcPr>
          <w:p>
            <w:pPr>
              <w:spacing w:line="360" w:lineRule="auto"/>
              <w:jc w:val="center"/>
              <w:rPr>
                <w:rFonts w:asciiTheme="minorEastAsia" w:hAnsiTheme="minorEastAsia" w:eastAsiaTheme="minorEastAsia"/>
                <w:color w:val="auto"/>
                <w:highlight w:val="none"/>
              </w:rPr>
            </w:pPr>
          </w:p>
        </w:tc>
        <w:tc>
          <w:tcPr>
            <w:tcW w:w="1938" w:type="dxa"/>
            <w:vAlign w:val="center"/>
          </w:tcPr>
          <w:p>
            <w:pPr>
              <w:spacing w:line="360" w:lineRule="auto"/>
              <w:jc w:val="center"/>
              <w:rPr>
                <w:rFonts w:asciiTheme="minorEastAsia" w:hAnsiTheme="minorEastAsia" w:eastAsiaTheme="minorEastAsia"/>
                <w:color w:val="auto"/>
                <w:highlight w:val="none"/>
              </w:rPr>
            </w:pPr>
          </w:p>
        </w:tc>
      </w:tr>
    </w:tbl>
    <w:p>
      <w:pPr>
        <w:widowControl/>
        <w:ind w:right="1575"/>
        <w:rPr>
          <w:rFonts w:asciiTheme="minorEastAsia" w:hAnsiTheme="minorEastAsia" w:eastAsiaTheme="minorEastAsia"/>
          <w:color w:val="auto"/>
          <w:kern w:val="0"/>
          <w:highlight w:val="none"/>
        </w:rPr>
      </w:pPr>
    </w:p>
    <w:p>
      <w:pPr>
        <w:rPr>
          <w:color w:val="auto"/>
          <w:highlight w:val="none"/>
        </w:rPr>
      </w:pP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p>
    <w:p>
      <w:pPr>
        <w:spacing w:line="360" w:lineRule="auto"/>
        <w:jc w:val="right"/>
        <w:rPr>
          <w:rFonts w:asciiTheme="minorEastAsia" w:hAnsiTheme="minorEastAsia" w:eastAsiaTheme="minorEastAsia"/>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ind w:firstLine="137"/>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color w:val="auto"/>
          <w:highlight w:val="none"/>
        </w:rPr>
      </w:pPr>
      <w:bookmarkStart w:id="1000" w:name="_Toc57796015"/>
      <w:bookmarkStart w:id="1001" w:name="_Toc32486"/>
      <w:r>
        <w:rPr>
          <w:rFonts w:hint="eastAsia" w:asciiTheme="minorEastAsia" w:hAnsiTheme="minorEastAsia" w:eastAsiaTheme="minorEastAsia" w:cstheme="minorEastAsia"/>
          <w:color w:val="auto"/>
          <w:highlight w:val="none"/>
        </w:rPr>
        <w:t>二、商务部分</w:t>
      </w:r>
      <w:bookmarkEnd w:id="1000"/>
      <w:bookmarkEnd w:id="1001"/>
    </w:p>
    <w:p>
      <w:pPr>
        <w:spacing w:line="360" w:lineRule="auto"/>
        <w:jc w:val="center"/>
        <w:outlineLvl w:val="1"/>
        <w:rPr>
          <w:rFonts w:ascii="宋体" w:hAnsi="宋体"/>
          <w:color w:val="auto"/>
          <w:kern w:val="0"/>
          <w:sz w:val="32"/>
          <w:szCs w:val="32"/>
          <w:highlight w:val="none"/>
        </w:rPr>
      </w:pPr>
      <w:bookmarkStart w:id="1002" w:name="_Toc20119"/>
      <w:bookmarkStart w:id="1003" w:name="_Toc8400"/>
      <w:bookmarkStart w:id="1004" w:name="_Toc20932"/>
      <w:bookmarkStart w:id="1005" w:name="_Toc27608"/>
      <w:r>
        <w:rPr>
          <w:i/>
          <w:iCs/>
        </w:rPr>
        <w:t>[</w:t>
      </w:r>
      <w:r>
        <w:rPr>
          <w:rFonts w:hint="eastAsia"/>
          <w:i/>
          <w:iCs/>
        </w:rPr>
        <w:t>提示：</w:t>
      </w:r>
      <w:r>
        <w:rPr>
          <w:i/>
          <w:iCs/>
        </w:rPr>
        <w:t>不设置</w:t>
      </w:r>
      <w:r>
        <w:rPr>
          <w:rFonts w:hint="eastAsia"/>
          <w:i/>
          <w:iCs/>
        </w:rPr>
        <w:t>商务</w:t>
      </w:r>
      <w:r>
        <w:rPr>
          <w:i/>
          <w:iCs/>
        </w:rPr>
        <w:t>评审的不设此部分]</w:t>
      </w: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（项目名称）</w:t>
      </w:r>
      <w:bookmarkEnd w:id="1002"/>
      <w:bookmarkEnd w:id="1003"/>
      <w:bookmarkEnd w:id="1004"/>
      <w:bookmarkEnd w:id="1005"/>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outlineLvl w:val="1"/>
        <w:rPr>
          <w:rFonts w:ascii="宋体" w:hAnsi="宋体"/>
          <w:color w:val="auto"/>
          <w:w w:val="99"/>
          <w:kern w:val="0"/>
          <w:sz w:val="28"/>
          <w:szCs w:val="28"/>
          <w:highlight w:val="none"/>
        </w:rPr>
      </w:pPr>
      <w:bookmarkStart w:id="1006" w:name="_Toc22562"/>
      <w:bookmarkStart w:id="1007" w:name="_Toc7307"/>
      <w:bookmarkStart w:id="1008" w:name="_Toc8971"/>
      <w:bookmarkStart w:id="1009" w:name="_Toc5558"/>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1006"/>
      <w:bookmarkEnd w:id="1007"/>
      <w:bookmarkEnd w:id="1008"/>
      <w:bookmarkEnd w:id="1009"/>
    </w:p>
    <w:p>
      <w:pPr>
        <w:tabs>
          <w:tab w:val="left" w:pos="6080"/>
          <w:tab w:val="left" w:pos="6640"/>
        </w:tabs>
        <w:autoSpaceDE w:val="0"/>
        <w:autoSpaceDN w:val="0"/>
        <w:adjustRightInd w:val="0"/>
        <w:snapToGrid w:val="0"/>
        <w:spacing w:after="120" w:afterLines="50" w:line="360" w:lineRule="auto"/>
        <w:jc w:val="center"/>
        <w:outlineLvl w:val="1"/>
        <w:rPr>
          <w:rFonts w:ascii="宋体" w:hAnsi="宋体"/>
          <w:b/>
          <w:color w:val="auto"/>
          <w:kern w:val="0"/>
          <w:sz w:val="28"/>
          <w:szCs w:val="28"/>
          <w:highlight w:val="none"/>
        </w:rPr>
      </w:pPr>
      <w:bookmarkStart w:id="1010" w:name="_Toc26888"/>
      <w:bookmarkStart w:id="1011" w:name="_Toc5501"/>
      <w:bookmarkStart w:id="1012" w:name="_Toc24621"/>
      <w:bookmarkStart w:id="1013" w:name="_Toc20664"/>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bookmarkEnd w:id="1010"/>
      <w:bookmarkEnd w:id="1011"/>
      <w:bookmarkEnd w:id="1012"/>
      <w:bookmarkEnd w:id="1013"/>
    </w:p>
    <w:p>
      <w:pPr>
        <w:tabs>
          <w:tab w:val="left" w:pos="3280"/>
          <w:tab w:val="left" w:pos="4680"/>
          <w:tab w:val="left" w:pos="6080"/>
        </w:tabs>
        <w:autoSpaceDE w:val="0"/>
        <w:autoSpaceDN w:val="0"/>
        <w:adjustRightInd w:val="0"/>
        <w:snapToGrid w:val="0"/>
        <w:spacing w:after="120"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bookmarkStart w:id="1014" w:name="_Toc15090"/>
      <w:bookmarkStart w:id="1015" w:name="_Toc17213"/>
      <w:bookmarkStart w:id="1016" w:name="_Toc17224"/>
      <w:bookmarkStart w:id="1017" w:name="_Toc25416"/>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1014"/>
      <w:bookmarkEnd w:id="1015"/>
      <w:bookmarkEnd w:id="1016"/>
      <w:bookmarkEnd w:id="1017"/>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Theme="minorEastAsia" w:hAnsiTheme="minorEastAsia" w:eastAsiaTheme="minorEastAsia" w:cstheme="minorEastAsia"/>
          <w:color w:val="auto"/>
          <w:highlight w:val="none"/>
        </w:rPr>
      </w:pPr>
      <w:bookmarkStart w:id="1018" w:name="_Toc25296"/>
      <w:bookmarkStart w:id="1019" w:name="_Toc17092"/>
      <w:bookmarkStart w:id="1020" w:name="_Toc22760"/>
      <w:bookmarkStart w:id="1021" w:name="_Toc17770"/>
      <w:r>
        <w:rPr>
          <w:rFonts w:hint="eastAsia" w:asciiTheme="minorEastAsia" w:hAnsiTheme="minorEastAsia" w:eastAsiaTheme="minorEastAsia" w:cstheme="minorEastAsia"/>
          <w:color w:val="auto"/>
          <w:highlight w:val="none"/>
        </w:rPr>
        <w:t>目  录</w:t>
      </w:r>
      <w:bookmarkEnd w:id="1018"/>
      <w:bookmarkEnd w:id="1019"/>
      <w:bookmarkEnd w:id="1020"/>
      <w:bookmarkEnd w:id="1021"/>
    </w:p>
    <w:p>
      <w:pPr>
        <w:autoSpaceDE w:val="0"/>
        <w:autoSpaceDN w:val="0"/>
        <w:adjustRightInd w:val="0"/>
        <w:snapToGrid w:val="0"/>
        <w:spacing w:line="360" w:lineRule="auto"/>
        <w:jc w:val="center"/>
        <w:rPr>
          <w:rFonts w:ascii="宋体" w:hAnsi="宋体"/>
          <w:i/>
          <w:iCs/>
          <w:color w:val="auto"/>
          <w:kern w:val="0"/>
          <w:szCs w:val="21"/>
          <w:highlight w:val="none"/>
        </w:rPr>
      </w:pPr>
    </w:p>
    <w:p>
      <w:pPr>
        <w:widowControl/>
        <w:ind w:firstLine="3360" w:firstLineChars="1600"/>
        <w:jc w:val="left"/>
        <w:rPr>
          <w:rFonts w:ascii="宋体" w:hAnsi="宋体"/>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r>
        <w:rPr>
          <w:rFonts w:ascii="宋体" w:hAnsi="宋体"/>
          <w:iCs/>
          <w:color w:val="auto"/>
          <w:kern w:val="0"/>
          <w:szCs w:val="21"/>
          <w:highlight w:val="none"/>
        </w:rPr>
        <w:br w:type="page"/>
      </w:r>
    </w:p>
    <w:p>
      <w:pPr>
        <w:widowControl/>
        <w:autoSpaceDE w:val="0"/>
        <w:autoSpaceDN w:val="0"/>
        <w:adjustRightInd w:val="0"/>
        <w:snapToGrid w:val="0"/>
        <w:spacing w:line="360" w:lineRule="auto"/>
        <w:ind w:firstLine="420" w:firstLineChars="200"/>
        <w:jc w:val="left"/>
        <w:rPr>
          <w:rFonts w:hint="eastAsia" w:ascii="宋体" w:hAnsi="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b w:val="0"/>
          <w:bCs w:val="0"/>
          <w:color w:val="auto"/>
          <w:sz w:val="21"/>
          <w:szCs w:val="21"/>
          <w:highlight w:val="none"/>
          <w:lang w:val="en-US" w:eastAsia="zh-CN"/>
        </w:rPr>
        <w:t>注：提供第三章评标办法前附表商务部分要求提供的证明材料。</w:t>
      </w:r>
    </w:p>
    <w:p>
      <w:pPr>
        <w:rPr>
          <w:rFonts w:hint="default"/>
          <w:color w:val="auto"/>
          <w:highlight w:val="none"/>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color w:val="auto"/>
          <w:highlight w:val="none"/>
        </w:rPr>
      </w:pPr>
      <w:bookmarkStart w:id="1022" w:name="_Toc24720"/>
      <w:bookmarkStart w:id="1023" w:name="_Toc57796016"/>
      <w:r>
        <w:rPr>
          <w:rFonts w:hint="eastAsia" w:asciiTheme="minorEastAsia" w:hAnsiTheme="minorEastAsia" w:eastAsiaTheme="minorEastAsia" w:cstheme="minorEastAsia"/>
          <w:color w:val="auto"/>
          <w:highlight w:val="none"/>
        </w:rPr>
        <w:t>三、技术部分</w:t>
      </w:r>
      <w:bookmarkEnd w:id="1022"/>
      <w:bookmarkEnd w:id="1023"/>
    </w:p>
    <w:p>
      <w:pPr>
        <w:widowControl/>
        <w:spacing w:line="360" w:lineRule="auto"/>
        <w:ind w:firstLine="420" w:firstLineChars="200"/>
        <w:jc w:val="left"/>
        <w:rPr>
          <w:rFonts w:hint="eastAsia" w:asciiTheme="minorEastAsia" w:hAnsiTheme="minorEastAsia" w:eastAsiaTheme="minorEastAsia"/>
          <w:color w:val="auto"/>
          <w:highlight w:val="none"/>
          <w:lang w:val="en-US" w:eastAsia="zh-CN"/>
        </w:rPr>
      </w:pPr>
    </w:p>
    <w:p>
      <w:pPr>
        <w:spacing w:line="360" w:lineRule="auto"/>
        <w:jc w:val="center"/>
        <w:rPr>
          <w:rFonts w:ascii="宋体" w:hAnsi="宋体"/>
          <w:i/>
          <w:iCs/>
          <w:kern w:val="0"/>
          <w:szCs w:val="21"/>
        </w:rPr>
      </w:pPr>
      <w:bookmarkStart w:id="1024" w:name="_Toc509218856"/>
      <w:bookmarkStart w:id="1025" w:name="_Toc430530537"/>
      <w:bookmarkStart w:id="1026" w:name="_Toc536628352"/>
      <w:bookmarkStart w:id="1027" w:name="_Toc534185833"/>
      <w:r>
        <w:rPr>
          <w:rFonts w:ascii="宋体" w:hAnsi="宋体"/>
          <w:i/>
          <w:iCs/>
          <w:kern w:val="0"/>
          <w:szCs w:val="21"/>
        </w:rPr>
        <w:t>[</w:t>
      </w:r>
      <w:r>
        <w:rPr>
          <w:rFonts w:hint="eastAsia"/>
          <w:i/>
          <w:iCs/>
        </w:rPr>
        <w:t>提示：</w:t>
      </w:r>
      <w:r>
        <w:rPr>
          <w:i/>
          <w:iCs/>
        </w:rPr>
        <w:t>不设置技术评审的不设此部分</w:t>
      </w:r>
      <w:bookmarkEnd w:id="1024"/>
      <w:bookmarkEnd w:id="1025"/>
      <w:bookmarkEnd w:id="1026"/>
      <w:bookmarkEnd w:id="1027"/>
      <w:r>
        <w:rPr>
          <w:rFonts w:ascii="宋体" w:hAnsi="宋体"/>
          <w:i/>
          <w:iCs/>
          <w:kern w:val="0"/>
          <w:szCs w:val="21"/>
        </w:rPr>
        <w:t>]</w:t>
      </w:r>
    </w:p>
    <w:p>
      <w:pPr>
        <w:widowControl/>
        <w:spacing w:line="360" w:lineRule="auto"/>
        <w:ind w:firstLine="0" w:firstLineChars="0"/>
        <w:jc w:val="center"/>
        <w:rPr>
          <w:rFonts w:hint="eastAsia" w:asciiTheme="minorEastAsia" w:hAnsiTheme="minorEastAsia" w:eastAsiaTheme="minorEastAsia"/>
          <w:color w:val="auto"/>
          <w:highlight w:val="none"/>
          <w:lang w:eastAsia="zh-CN"/>
        </w:rPr>
      </w:pPr>
      <w:r>
        <w:rPr>
          <w:rFonts w:hint="eastAsia" w:asciiTheme="minorEastAsia" w:hAnsiTheme="minorEastAsia" w:eastAsiaTheme="minorEastAsia"/>
          <w:color w:val="auto"/>
          <w:highlight w:val="none"/>
          <w:lang w:val="en-US" w:eastAsia="zh-CN"/>
        </w:rPr>
        <w:t>（注：</w:t>
      </w:r>
      <w:r>
        <w:rPr>
          <w:rFonts w:hint="eastAsia" w:ascii="宋体" w:hAnsi="宋体"/>
          <w:i w:val="0"/>
          <w:iCs w:val="0"/>
          <w:szCs w:val="21"/>
        </w:rPr>
        <w:t>电子投标文件技术明</w:t>
      </w:r>
      <w:r>
        <w:rPr>
          <w:rFonts w:hint="eastAsia" w:ascii="宋体" w:hAnsi="宋体"/>
          <w:i w:val="0"/>
          <w:iCs w:val="0"/>
          <w:szCs w:val="21"/>
          <w:lang w:eastAsia="zh-CN"/>
        </w:rPr>
        <w:t>、</w:t>
      </w:r>
      <w:r>
        <w:rPr>
          <w:rFonts w:hint="eastAsia" w:ascii="宋体" w:hAnsi="宋体"/>
          <w:i w:val="0"/>
          <w:iCs w:val="0"/>
          <w:szCs w:val="21"/>
          <w:lang w:val="en-US" w:eastAsia="zh-CN"/>
        </w:rPr>
        <w:t>暗</w:t>
      </w:r>
      <w:r>
        <w:rPr>
          <w:rFonts w:hint="eastAsia" w:ascii="宋体" w:hAnsi="宋体"/>
          <w:i w:val="0"/>
          <w:iCs w:val="0"/>
          <w:szCs w:val="21"/>
        </w:rPr>
        <w:t>标</w:t>
      </w:r>
      <w:r>
        <w:rPr>
          <w:rFonts w:hint="eastAsia" w:ascii="宋体" w:hAnsi="宋体"/>
          <w:i w:val="0"/>
          <w:iCs w:val="0"/>
          <w:szCs w:val="21"/>
          <w:lang w:val="en-US" w:eastAsia="zh-CN"/>
        </w:rPr>
        <w:t>均</w:t>
      </w:r>
      <w:r>
        <w:rPr>
          <w:rFonts w:hint="eastAsia" w:ascii="宋体" w:hAnsi="宋体"/>
          <w:i w:val="0"/>
          <w:iCs w:val="0"/>
          <w:szCs w:val="21"/>
        </w:rPr>
        <w:t>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asciiTheme="minorEastAsia" w:hAnsiTheme="minorEastAsia" w:eastAsiaTheme="minorEastAsia"/>
          <w:color w:val="auto"/>
          <w:highlight w:val="none"/>
          <w:lang w:eastAsia="zh-CN"/>
        </w:rPr>
        <w:t>）</w:t>
      </w:r>
    </w:p>
    <w:p>
      <w:pPr>
        <w:autoSpaceDE w:val="0"/>
        <w:autoSpaceDN w:val="0"/>
        <w:adjustRightInd w:val="0"/>
        <w:snapToGrid w:val="0"/>
        <w:spacing w:line="360" w:lineRule="auto"/>
        <w:jc w:val="center"/>
        <w:outlineLvl w:val="2"/>
        <w:rPr>
          <w:rFonts w:ascii="宋体" w:hAnsi="宋体"/>
          <w:color w:val="auto"/>
          <w:kern w:val="0"/>
          <w:sz w:val="32"/>
          <w:szCs w:val="32"/>
          <w:highlight w:val="none"/>
        </w:rPr>
      </w:pPr>
      <w:r>
        <w:rPr>
          <w:rFonts w:ascii="宋体" w:hAnsi="宋体" w:cs="宋体"/>
          <w:color w:val="auto"/>
          <w:sz w:val="44"/>
          <w:szCs w:val="44"/>
          <w:highlight w:val="none"/>
        </w:rPr>
        <w:br w:type="page"/>
      </w:r>
      <w:bookmarkStart w:id="1028" w:name="_Toc25513"/>
      <w:bookmarkStart w:id="1029" w:name="_Toc23737"/>
      <w:bookmarkStart w:id="1030" w:name="_Toc11424"/>
      <w:bookmarkStart w:id="1031" w:name="_Toc1488"/>
      <w:r>
        <w:rPr>
          <w:rFonts w:hint="eastAsia" w:asciiTheme="minorEastAsia" w:hAnsiTheme="minorEastAsia" w:eastAsiaTheme="minorEastAsia" w:cstheme="minorEastAsia"/>
          <w:b/>
          <w:color w:val="auto"/>
          <w:kern w:val="2"/>
          <w:sz w:val="32"/>
          <w:szCs w:val="20"/>
          <w:highlight w:val="none"/>
          <w:lang w:val="en-US" w:eastAsia="zh-CN" w:bidi="ar-SA"/>
        </w:rPr>
        <w:t>目  录</w:t>
      </w:r>
      <w:bookmarkEnd w:id="1028"/>
      <w:bookmarkEnd w:id="1029"/>
      <w:bookmarkEnd w:id="1030"/>
      <w:bookmarkEnd w:id="1031"/>
    </w:p>
    <w:p>
      <w:pPr>
        <w:pStyle w:val="2"/>
        <w:rPr>
          <w:rFonts w:ascii="宋体" w:hAnsi="宋体"/>
          <w:color w:val="auto"/>
          <w:highlight w:val="none"/>
        </w:rPr>
      </w:pPr>
    </w:p>
    <w:p>
      <w:pPr>
        <w:widowControl/>
        <w:ind w:firstLine="3360" w:firstLineChars="1600"/>
        <w:jc w:val="left"/>
        <w:rPr>
          <w:color w:val="auto"/>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r>
        <w:rPr>
          <w:color w:val="auto"/>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eastAsia" w:asciiTheme="minorEastAsia" w:hAnsiTheme="minorEastAsia" w:eastAsiaTheme="minorEastAsia" w:cstheme="minorEastAsia"/>
          <w:color w:val="auto"/>
          <w:highlight w:val="none"/>
        </w:rPr>
      </w:pPr>
      <w:bookmarkStart w:id="1032" w:name="_Toc224103510"/>
      <w:bookmarkStart w:id="1033" w:name="_Toc57796018"/>
      <w:bookmarkStart w:id="1034" w:name="_Toc287607882"/>
      <w:bookmarkStart w:id="1035" w:name="_Toc277082656"/>
      <w:bookmarkStart w:id="1036" w:name="_Toc287620829"/>
      <w:bookmarkStart w:id="1037" w:name="_Toc430530545"/>
      <w:bookmarkStart w:id="1038" w:name="_Toc2227"/>
      <w:r>
        <w:rPr>
          <w:rFonts w:hint="eastAsia" w:asciiTheme="minorEastAsia" w:hAnsiTheme="minorEastAsia" w:eastAsiaTheme="minorEastAsia" w:cstheme="minorEastAsia"/>
          <w:color w:val="auto"/>
          <w:highlight w:val="none"/>
        </w:rPr>
        <w:t>四、资格审查</w:t>
      </w:r>
      <w:bookmarkEnd w:id="1032"/>
      <w:bookmarkEnd w:id="1033"/>
      <w:bookmarkEnd w:id="1034"/>
      <w:bookmarkEnd w:id="1035"/>
      <w:bookmarkEnd w:id="1036"/>
      <w:bookmarkEnd w:id="1037"/>
      <w:r>
        <w:rPr>
          <w:rFonts w:hint="eastAsia" w:asciiTheme="minorEastAsia" w:hAnsiTheme="minorEastAsia" w:eastAsiaTheme="minorEastAsia" w:cstheme="minorEastAsia"/>
          <w:color w:val="auto"/>
          <w:highlight w:val="none"/>
        </w:rPr>
        <w:t>部分</w:t>
      </w:r>
      <w:bookmarkEnd w:id="1038"/>
    </w:p>
    <w:p>
      <w:pPr>
        <w:spacing w:line="360" w:lineRule="auto"/>
        <w:jc w:val="center"/>
        <w:outlineLvl w:val="1"/>
        <w:rPr>
          <w:rFonts w:ascii="宋体" w:hAnsi="宋体"/>
          <w:color w:val="auto"/>
          <w:kern w:val="0"/>
          <w:sz w:val="32"/>
          <w:szCs w:val="32"/>
          <w:highlight w:val="none"/>
          <w:u w:val="single"/>
        </w:rPr>
      </w:pPr>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w:t>
      </w:r>
      <w:bookmarkStart w:id="1039" w:name="_Toc8682"/>
      <w:bookmarkStart w:id="1040" w:name="_Toc25905"/>
      <w:bookmarkStart w:id="1041" w:name="_Toc24915"/>
      <w:bookmarkStart w:id="1042" w:name="_Toc1388"/>
      <w:r>
        <w:rPr>
          <w:rFonts w:hint="eastAsia" w:ascii="宋体" w:hAnsi="宋体"/>
          <w:color w:val="auto"/>
          <w:kern w:val="0"/>
          <w:sz w:val="32"/>
          <w:szCs w:val="32"/>
          <w:highlight w:val="none"/>
          <w:u w:val="single"/>
        </w:rPr>
        <w:t>（项目名称）</w:t>
      </w:r>
      <w:bookmarkEnd w:id="1039"/>
      <w:bookmarkEnd w:id="1040"/>
      <w:bookmarkEnd w:id="1041"/>
      <w:bookmarkEnd w:id="1042"/>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9"/>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outlineLvl w:val="1"/>
        <w:rPr>
          <w:rFonts w:ascii="宋体" w:hAnsi="宋体"/>
          <w:color w:val="auto"/>
          <w:w w:val="99"/>
          <w:kern w:val="0"/>
          <w:sz w:val="28"/>
          <w:szCs w:val="28"/>
          <w:highlight w:val="none"/>
        </w:rPr>
      </w:pPr>
      <w:bookmarkStart w:id="1043" w:name="_Toc28736"/>
      <w:bookmarkStart w:id="1044" w:name="_Toc7539"/>
      <w:bookmarkStart w:id="1045" w:name="_Toc13629"/>
      <w:bookmarkStart w:id="1046" w:name="_Toc18431"/>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1043"/>
      <w:bookmarkEnd w:id="1044"/>
      <w:bookmarkEnd w:id="1045"/>
      <w:bookmarkEnd w:id="1046"/>
    </w:p>
    <w:p>
      <w:pPr>
        <w:tabs>
          <w:tab w:val="left" w:pos="6080"/>
          <w:tab w:val="left" w:pos="6640"/>
        </w:tabs>
        <w:autoSpaceDE w:val="0"/>
        <w:autoSpaceDN w:val="0"/>
        <w:adjustRightInd w:val="0"/>
        <w:snapToGrid w:val="0"/>
        <w:spacing w:line="480" w:lineRule="auto"/>
        <w:jc w:val="center"/>
        <w:outlineLvl w:val="1"/>
        <w:rPr>
          <w:rFonts w:ascii="宋体" w:hAnsi="宋体"/>
          <w:color w:val="auto"/>
          <w:kern w:val="0"/>
          <w:sz w:val="28"/>
          <w:szCs w:val="28"/>
          <w:highlight w:val="none"/>
        </w:rPr>
      </w:pPr>
      <w:bookmarkStart w:id="1047" w:name="_Toc5541"/>
      <w:bookmarkStart w:id="1048" w:name="_Toc21481"/>
      <w:bookmarkStart w:id="1049" w:name="_Toc28613"/>
      <w:bookmarkStart w:id="1050" w:name="_Toc28763"/>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val="en-US" w:eastAsia="zh-CN"/>
        </w:rPr>
        <w:t>签名</w:t>
      </w:r>
      <w:r>
        <w:rPr>
          <w:rFonts w:ascii="宋体" w:hAnsi="宋体"/>
          <w:color w:val="auto"/>
          <w:w w:val="99"/>
          <w:kern w:val="0"/>
          <w:sz w:val="28"/>
          <w:szCs w:val="28"/>
          <w:highlight w:val="none"/>
        </w:rPr>
        <w:t>或盖章）</w:t>
      </w:r>
      <w:bookmarkEnd w:id="1047"/>
      <w:bookmarkEnd w:id="1048"/>
      <w:bookmarkEnd w:id="1049"/>
      <w:bookmarkEnd w:id="1050"/>
    </w:p>
    <w:p>
      <w:pPr>
        <w:tabs>
          <w:tab w:val="left" w:pos="3280"/>
          <w:tab w:val="left" w:pos="4680"/>
          <w:tab w:val="left" w:pos="6080"/>
        </w:tabs>
        <w:autoSpaceDE w:val="0"/>
        <w:autoSpaceDN w:val="0"/>
        <w:adjustRightInd w:val="0"/>
        <w:snapToGrid w:val="0"/>
        <w:spacing w:line="480" w:lineRule="auto"/>
        <w:jc w:val="center"/>
        <w:outlineLvl w:val="1"/>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bookmarkStart w:id="1051" w:name="_Toc7365"/>
      <w:bookmarkStart w:id="1052" w:name="_Toc17810"/>
      <w:bookmarkStart w:id="1053" w:name="_Toc18594"/>
      <w:bookmarkStart w:id="1054" w:name="_Toc23031"/>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1051"/>
      <w:bookmarkEnd w:id="1052"/>
      <w:bookmarkEnd w:id="1053"/>
      <w:bookmarkEnd w:id="1054"/>
    </w:p>
    <w:p>
      <w:pPr>
        <w:autoSpaceDE w:val="0"/>
        <w:autoSpaceDN w:val="0"/>
        <w:adjustRightInd w:val="0"/>
        <w:snapToGrid w:val="0"/>
        <w:jc w:val="center"/>
        <w:rPr>
          <w:rFonts w:ascii="宋体" w:hAnsi="宋体"/>
          <w:color w:val="auto"/>
          <w:kern w:val="0"/>
          <w:sz w:val="36"/>
          <w:szCs w:val="36"/>
          <w:highlight w:val="none"/>
        </w:rPr>
      </w:pPr>
    </w:p>
    <w:p>
      <w:pPr>
        <w:autoSpaceDE w:val="0"/>
        <w:autoSpaceDN w:val="0"/>
        <w:adjustRightInd w:val="0"/>
        <w:snapToGrid w:val="0"/>
        <w:spacing w:line="360" w:lineRule="auto"/>
        <w:jc w:val="center"/>
        <w:outlineLvl w:val="2"/>
        <w:rPr>
          <w:rFonts w:hint="eastAsia" w:asciiTheme="minorEastAsia" w:hAnsiTheme="minorEastAsia" w:eastAsiaTheme="minorEastAsia" w:cstheme="minorEastAsia"/>
          <w:b/>
          <w:color w:val="auto"/>
          <w:kern w:val="2"/>
          <w:sz w:val="32"/>
          <w:szCs w:val="20"/>
          <w:highlight w:val="none"/>
          <w:lang w:val="en-US" w:eastAsia="zh-CN" w:bidi="ar-SA"/>
        </w:rPr>
      </w:pPr>
      <w:bookmarkStart w:id="1055" w:name="_Toc16830"/>
      <w:bookmarkStart w:id="1056" w:name="_Toc10298"/>
      <w:bookmarkStart w:id="1057" w:name="_Toc5839"/>
      <w:bookmarkStart w:id="1058" w:name="_Toc16231"/>
      <w:r>
        <w:rPr>
          <w:rFonts w:hint="eastAsia" w:asciiTheme="minorEastAsia" w:hAnsiTheme="minorEastAsia" w:eastAsiaTheme="minorEastAsia" w:cstheme="minorEastAsia"/>
          <w:b/>
          <w:color w:val="auto"/>
          <w:kern w:val="2"/>
          <w:sz w:val="32"/>
          <w:szCs w:val="20"/>
          <w:highlight w:val="none"/>
          <w:lang w:val="en-US" w:eastAsia="zh-CN" w:bidi="ar-SA"/>
        </w:rPr>
        <w:t>目  录</w:t>
      </w:r>
      <w:bookmarkEnd w:id="1055"/>
      <w:bookmarkEnd w:id="1056"/>
      <w:bookmarkEnd w:id="1057"/>
      <w:bookmarkEnd w:id="1058"/>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w:t>
      </w:r>
      <w:r>
        <w:rPr>
          <w:rFonts w:hint="eastAsia" w:ascii="宋体" w:hAnsi="宋体"/>
          <w:color w:val="auto"/>
          <w:szCs w:val="21"/>
          <w:highlight w:val="none"/>
          <w:lang w:eastAsia="zh-CN"/>
        </w:rPr>
        <w:t>共同投标协议</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三</w:t>
      </w:r>
      <w:r>
        <w:rPr>
          <w:rFonts w:ascii="宋体" w:hAnsi="宋体"/>
          <w:color w:val="auto"/>
          <w:szCs w:val="21"/>
          <w:highlight w:val="none"/>
        </w:rPr>
        <w:t>）</w:t>
      </w:r>
      <w:r>
        <w:rPr>
          <w:rFonts w:hint="eastAsia" w:ascii="宋体" w:hAnsi="宋体"/>
          <w:color w:val="auto"/>
          <w:szCs w:val="21"/>
          <w:highlight w:val="none"/>
        </w:rPr>
        <w:t>承诺</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四</w:t>
      </w:r>
      <w:r>
        <w:rPr>
          <w:rFonts w:hint="eastAsia" w:ascii="宋体" w:hAnsi="宋体"/>
          <w:color w:val="auto"/>
          <w:szCs w:val="21"/>
          <w:highlight w:val="none"/>
        </w:rPr>
        <w:t>）其他资料</w:t>
      </w:r>
    </w:p>
    <w:p>
      <w:pPr>
        <w:pStyle w:val="4"/>
        <w:spacing w:after="0"/>
        <w:jc w:val="center"/>
        <w:rPr>
          <w:rFonts w:asciiTheme="minorEastAsia" w:hAnsiTheme="minorEastAsia" w:eastAsiaTheme="minorEastAsia"/>
          <w:color w:val="auto"/>
          <w:highlight w:val="none"/>
        </w:rPr>
      </w:pPr>
      <w:r>
        <w:rPr>
          <w:rFonts w:asciiTheme="minorEastAsia" w:hAnsiTheme="minorEastAsia" w:eastAsiaTheme="minorEastAsia"/>
          <w:color w:val="auto"/>
          <w:highlight w:val="none"/>
        </w:rPr>
        <w:br w:type="page"/>
      </w:r>
    </w:p>
    <w:p>
      <w:pPr>
        <w:rPr>
          <w:color w:val="auto"/>
          <w:highlight w:val="none"/>
        </w:rPr>
      </w:pPr>
      <w:bookmarkStart w:id="1059" w:name="_Toc492300729"/>
    </w:p>
    <w:p>
      <w:pPr>
        <w:pStyle w:val="4"/>
        <w:spacing w:before="0" w:after="0" w:line="360" w:lineRule="auto"/>
        <w:jc w:val="center"/>
        <w:outlineLvl w:val="0"/>
        <w:rPr>
          <w:rFonts w:asciiTheme="minorEastAsia" w:hAnsiTheme="minorEastAsia" w:eastAsiaTheme="minorEastAsia"/>
          <w:b w:val="0"/>
          <w:color w:val="auto"/>
          <w:highlight w:val="none"/>
        </w:rPr>
      </w:pPr>
      <w:bookmarkStart w:id="1060" w:name="_Toc17425"/>
      <w:r>
        <w:rPr>
          <w:rFonts w:hint="eastAsia" w:cs="Times New Roman" w:asciiTheme="minorEastAsia" w:hAnsiTheme="minorEastAsia" w:eastAsiaTheme="minorEastAsia"/>
          <w:b/>
          <w:bCs/>
          <w:color w:val="auto"/>
          <w:kern w:val="2"/>
          <w:sz w:val="28"/>
          <w:szCs w:val="20"/>
          <w:highlight w:val="none"/>
          <w:lang w:val="en-US" w:eastAsia="zh-CN" w:bidi="ar-SA"/>
        </w:rPr>
        <w:t>（一）法定代表人身份证明或授权委托书</w:t>
      </w:r>
      <w:bookmarkEnd w:id="1060"/>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1061" w:name="_Toc18193"/>
      <w:bookmarkStart w:id="1062" w:name="_Toc20828"/>
      <w:bookmarkStart w:id="1063" w:name="_Toc18898"/>
      <w:bookmarkStart w:id="1064" w:name="_Toc30871"/>
      <w:r>
        <w:rPr>
          <w:rFonts w:hint="eastAsia" w:asciiTheme="minorEastAsia" w:hAnsiTheme="minorEastAsia" w:eastAsiaTheme="minorEastAsia"/>
          <w:color w:val="auto"/>
          <w:highlight w:val="none"/>
        </w:rPr>
        <w:t>1.</w:t>
      </w:r>
      <w:r>
        <w:rPr>
          <w:rFonts w:asciiTheme="minorEastAsia" w:hAnsiTheme="minorEastAsia" w:eastAsiaTheme="minorEastAsia"/>
          <w:color w:val="auto"/>
          <w:highlight w:val="none"/>
        </w:rPr>
        <w:t>法定代表人身份证明</w:t>
      </w:r>
      <w:bookmarkEnd w:id="1061"/>
      <w:bookmarkEnd w:id="1062"/>
      <w:bookmarkEnd w:id="1063"/>
      <w:bookmarkEnd w:id="1064"/>
    </w:p>
    <w:p>
      <w:pPr>
        <w:tabs>
          <w:tab w:val="left" w:pos="556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w w:val="200"/>
          <w:kern w:val="0"/>
          <w:szCs w:val="21"/>
          <w:highlight w:val="none"/>
          <w:u w:val="single"/>
        </w:rPr>
      </w:pPr>
      <w:r>
        <w:rPr>
          <w:rFonts w:ascii="宋体" w:hAnsi="宋体"/>
          <w:color w:val="auto"/>
          <w:kern w:val="0"/>
          <w:szCs w:val="21"/>
          <w:highlight w:val="none"/>
        </w:rPr>
        <w:t>姓</w:t>
      </w:r>
      <w:r>
        <w:rPr>
          <w:rFonts w:hint="eastAsia" w:ascii="宋体" w:hAnsi="宋体"/>
          <w:color w:val="auto"/>
          <w:kern w:val="0"/>
          <w:szCs w:val="21"/>
          <w:highlight w:val="none"/>
        </w:rPr>
        <w:t xml:space="preserve">    </w:t>
      </w:r>
      <w:r>
        <w:rPr>
          <w:rFonts w:ascii="宋体" w:hAnsi="宋体"/>
          <w:color w:val="auto"/>
          <w:kern w:val="0"/>
          <w:szCs w:val="21"/>
          <w:highlight w:val="none"/>
        </w:rPr>
        <w:t>名：</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w w:val="200"/>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36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360" w:lineRule="auto"/>
        <w:ind w:firstLine="2100"/>
        <w:jc w:val="righ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2"/>
        <w:spacing w:line="360" w:lineRule="auto"/>
        <w:rPr>
          <w:color w:val="auto"/>
          <w:highlight w:val="none"/>
        </w:rPr>
      </w:pPr>
    </w:p>
    <w:p>
      <w:pPr>
        <w:spacing w:line="360" w:lineRule="auto"/>
        <w:ind w:firstLine="420" w:firstLineChars="200"/>
        <w:rPr>
          <w:rFonts w:asciiTheme="minorEastAsia" w:hAnsiTheme="minorEastAsia" w:eastAsiaTheme="minorEastAsia"/>
          <w:color w:val="auto"/>
          <w:sz w:val="20"/>
          <w:highlight w:val="none"/>
        </w:rPr>
      </w:pPr>
      <w:r>
        <w:rPr>
          <w:rFonts w:ascii="宋体" w:hAnsi="宋体"/>
          <w:color w:val="auto"/>
          <w:highlight w:val="none"/>
        </w:rPr>
        <w:t>注：法定代表人身份证明需按上述格式填写完整，不可缺少内容。在此基础上增加内容的不影响其有效性。</w:t>
      </w:r>
    </w:p>
    <w:p>
      <w:pPr>
        <w:spacing w:line="440" w:lineRule="exact"/>
        <w:jc w:val="center"/>
        <w:rPr>
          <w:rFonts w:asciiTheme="minorEastAsia" w:hAnsiTheme="minorEastAsia" w:eastAsiaTheme="minorEastAsia"/>
          <w:color w:val="auto"/>
          <w:sz w:val="20"/>
          <w:highlight w:val="none"/>
        </w:rPr>
      </w:pPr>
      <w:r>
        <w:rPr>
          <w:rFonts w:asciiTheme="minorEastAsia" w:hAnsiTheme="minorEastAsia" w:eastAsiaTheme="minorEastAsia"/>
          <w:color w:val="auto"/>
          <w:sz w:val="20"/>
          <w:highlight w:val="none"/>
        </w:rPr>
        <w:br w:type="page"/>
      </w:r>
    </w:p>
    <w:p>
      <w:pPr>
        <w:pStyle w:val="5"/>
        <w:spacing w:before="0" w:after="0" w:line="360" w:lineRule="auto"/>
        <w:ind w:firstLine="137"/>
        <w:jc w:val="center"/>
        <w:outlineLvl w:val="1"/>
        <w:rPr>
          <w:rFonts w:asciiTheme="minorEastAsia" w:hAnsiTheme="minorEastAsia" w:eastAsiaTheme="minorEastAsia"/>
          <w:color w:val="auto"/>
          <w:highlight w:val="none"/>
        </w:rPr>
      </w:pPr>
      <w:bookmarkStart w:id="1065" w:name="_Toc20985"/>
      <w:bookmarkStart w:id="1066" w:name="_Toc12565"/>
      <w:bookmarkStart w:id="1067" w:name="_Toc11262"/>
      <w:bookmarkStart w:id="1068" w:name="_Toc5925"/>
      <w:r>
        <w:rPr>
          <w:rFonts w:hint="eastAsia" w:asciiTheme="minorEastAsia" w:hAnsiTheme="minorEastAsia" w:eastAsiaTheme="minorEastAsia"/>
          <w:color w:val="auto"/>
          <w:highlight w:val="none"/>
        </w:rPr>
        <w:t>2.</w:t>
      </w:r>
      <w:r>
        <w:rPr>
          <w:rFonts w:asciiTheme="minorEastAsia" w:hAnsiTheme="minorEastAsia" w:eastAsiaTheme="minorEastAsia"/>
          <w:color w:val="auto"/>
          <w:highlight w:val="none"/>
        </w:rPr>
        <w:t>授权委托书</w:t>
      </w:r>
      <w:bookmarkEnd w:id="1065"/>
      <w:bookmarkEnd w:id="1066"/>
      <w:bookmarkEnd w:id="1067"/>
      <w:bookmarkEnd w:id="1068"/>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kern w:val="0"/>
          <w:szCs w:val="21"/>
          <w:lang w:val="en-US" w:eastAsia="zh-CN"/>
        </w:rPr>
        <w:t>代表我方</w:t>
      </w:r>
      <w:r>
        <w:rPr>
          <w:rFonts w:ascii="宋体" w:hAnsi="宋体"/>
          <w:color w:val="auto"/>
          <w:kern w:val="0"/>
          <w:szCs w:val="21"/>
          <w:highlight w:val="none"/>
        </w:rPr>
        <w:t>签署、澄清、说明、补正、递交、撤回、修改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w:t>
      </w:r>
      <w:r>
        <w:rPr>
          <w:rFonts w:hint="eastAsia" w:ascii="宋体" w:hAnsi="宋体"/>
          <w:color w:val="auto"/>
          <w:kern w:val="0"/>
          <w:szCs w:val="21"/>
          <w:highlight w:val="none"/>
        </w:rPr>
        <w:t>，</w:t>
      </w:r>
      <w:r>
        <w:rPr>
          <w:rFonts w:ascii="宋体" w:hAnsi="宋体"/>
          <w:color w:val="auto"/>
          <w:kern w:val="0"/>
          <w:szCs w:val="21"/>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360" w:lineRule="auto"/>
        <w:ind w:firstLine="420" w:firstLineChars="200"/>
        <w:jc w:val="left"/>
        <w:rPr>
          <w:rFonts w:ascii="宋体" w:hAnsi="宋体"/>
          <w:color w:val="auto"/>
          <w:kern w:val="0"/>
          <w:sz w:val="20"/>
          <w:szCs w:val="20"/>
          <w:highlight w:val="none"/>
        </w:rPr>
      </w:pPr>
      <w:r>
        <w:rPr>
          <w:rFonts w:hint="eastAsia" w:ascii="宋体" w:hAnsi="宋体"/>
          <w:color w:val="auto"/>
          <w:kern w:val="0"/>
          <w:szCs w:val="21"/>
          <w:highlight w:val="none"/>
        </w:rPr>
        <w:t>委托代理人电话（手机）：</w:t>
      </w:r>
      <w:r>
        <w:rPr>
          <w:rFonts w:hint="eastAsia" w:ascii="宋体" w:hAnsi="宋体"/>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8300"/>
        </w:tabs>
        <w:autoSpaceDE w:val="0"/>
        <w:autoSpaceDN w:val="0"/>
        <w:adjustRightInd w:val="0"/>
        <w:spacing w:line="360" w:lineRule="auto"/>
        <w:ind w:firstLine="420" w:firstLineChars="200"/>
        <w:jc w:val="right"/>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w:t>
      </w:r>
      <w:r>
        <w:rPr>
          <w:rFonts w:hint="eastAsia" w:ascii="宋体" w:hAnsi="宋体"/>
          <w:color w:val="auto"/>
          <w:kern w:val="0"/>
          <w:szCs w:val="21"/>
          <w:highlight w:val="none"/>
        </w:rPr>
        <w:t>1.</w:t>
      </w:r>
      <w:r>
        <w:rPr>
          <w:rFonts w:ascii="宋体" w:hAnsi="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1069" w:name="_Toc30115"/>
      <w:r>
        <w:rPr>
          <w:rFonts w:hint="eastAsia" w:cs="Times New Roman" w:asciiTheme="minorEastAsia" w:hAnsiTheme="minorEastAsia" w:eastAsiaTheme="minorEastAsia"/>
          <w:b/>
          <w:bCs/>
          <w:color w:val="auto"/>
          <w:kern w:val="2"/>
          <w:sz w:val="28"/>
          <w:szCs w:val="20"/>
          <w:highlight w:val="none"/>
          <w:lang w:val="en-US" w:eastAsia="zh-CN" w:bidi="ar-SA"/>
        </w:rPr>
        <w:t>（二）共同投标协议（如有）</w:t>
      </w:r>
      <w:bookmarkEnd w:id="1069"/>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（所有成员单位名称）</w:t>
      </w:r>
      <w:r>
        <w:rPr>
          <w:rFonts w:ascii="宋体" w:hAnsi="宋体"/>
          <w:snapToGrid w:val="0"/>
          <w:color w:val="auto"/>
          <w:kern w:val="0"/>
          <w:szCs w:val="21"/>
          <w:highlight w:val="none"/>
        </w:rPr>
        <w:t>自愿组成联合体，共同参加</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360" w:lineRule="auto"/>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（某成员单位名称）</w:t>
      </w:r>
      <w:r>
        <w:rPr>
          <w:rFonts w:hint="eastAsia" w:ascii="宋体" w:hAnsi="宋体"/>
          <w:snapToGrid w:val="0"/>
          <w:color w:val="auto"/>
          <w:kern w:val="0"/>
          <w:szCs w:val="21"/>
          <w:highlight w:val="none"/>
        </w:rPr>
        <w:t>为</w:t>
      </w:r>
      <w:r>
        <w:rPr>
          <w:rFonts w:hint="eastAsia"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（项目名称）</w:t>
      </w:r>
      <w:r>
        <w:rPr>
          <w:rFonts w:ascii="宋体" w:hAnsi="宋体"/>
          <w:snapToGrid w:val="0"/>
          <w:color w:val="auto"/>
          <w:kern w:val="0"/>
          <w:szCs w:val="21"/>
          <w:highlight w:val="none"/>
        </w:rPr>
        <w:t>联合体牵头人。由联合体牵头人单位递交投标保证金。</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2.联合体牵头人合法代表联合体各成员负责本招标项目投标文件编制和合同谈判活动， 并代表联合体提交和接收相关的资料、信息及指示，并处理与之有关的一切事务，负责合同实施阶段的主办、组织和协调工作。</w:t>
      </w:r>
    </w:p>
    <w:p>
      <w:pPr>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3.联合体将严格按照招标文件的各项要求，递交投标文件，履行合同，并对外承担连带责任。</w:t>
      </w:r>
    </w:p>
    <w:p>
      <w:pPr>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4.联合体牵头人代表联合体签署投标文件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联合体牵头人的所有承诺均认为代表了联合体各成员。</w:t>
      </w:r>
    </w:p>
    <w:p>
      <w:pPr>
        <w:autoSpaceDE w:val="0"/>
        <w:autoSpaceDN w:val="0"/>
        <w:adjustRightInd w:val="0"/>
        <w:spacing w:line="360" w:lineRule="auto"/>
        <w:ind w:firstLine="420" w:firstLineChars="200"/>
        <w:jc w:val="left"/>
        <w:rPr>
          <w:rFonts w:ascii="宋体" w:hAnsi="宋体" w:eastAsia="宋体" w:cs="Times New Roman"/>
          <w:snapToGrid/>
          <w:color w:val="auto"/>
          <w:kern w:val="0"/>
          <w:sz w:val="21"/>
          <w:szCs w:val="21"/>
          <w:highlight w:val="none"/>
        </w:rPr>
      </w:pPr>
      <w:r>
        <w:rPr>
          <w:rFonts w:ascii="宋体" w:hAnsi="宋体"/>
          <w:snapToGrid w:val="0"/>
          <w:color w:val="auto"/>
          <w:kern w:val="0"/>
          <w:szCs w:val="21"/>
          <w:highlight w:val="none"/>
        </w:rPr>
        <w:t>5.</w:t>
      </w:r>
      <w:r>
        <w:rPr>
          <w:rFonts w:hint="default" w:ascii="宋体" w:hAnsi="宋体" w:eastAsia="宋体" w:cs="Times New Roman"/>
          <w:snapToGrid/>
          <w:color w:val="auto"/>
          <w:kern w:val="0"/>
          <w:sz w:val="21"/>
          <w:szCs w:val="21"/>
          <w:highlight w:val="none"/>
        </w:rPr>
        <w:t>联合体各成员单位内部的职责分工如下：</w:t>
      </w:r>
    </w:p>
    <w:tbl>
      <w:tblPr>
        <w:tblStyle w:val="40"/>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eastAsia" w:ascii="宋体" w:hAnsi="宋体" w:cs="Times New Roman"/>
                <w:b w:val="0"/>
                <w:snapToGrid w:val="0"/>
                <w:color w:val="auto"/>
                <w:kern w:val="0"/>
                <w:sz w:val="21"/>
                <w:szCs w:val="21"/>
                <w:highlight w:val="none"/>
                <w:lang w:eastAsia="zh-CN"/>
              </w:rPr>
              <w:t>联合体成员</w:t>
            </w:r>
            <w:r>
              <w:rPr>
                <w:rFonts w:ascii="宋体" w:hAnsi="宋体" w:eastAsia="宋体" w:cs="Times New Roman"/>
                <w:b w:val="0"/>
                <w:snapToGrid w:val="0"/>
                <w:color w:val="auto"/>
                <w:kern w:val="0"/>
                <w:sz w:val="21"/>
                <w:szCs w:val="21"/>
                <w:highlight w:val="none"/>
              </w:rPr>
              <w:t>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社会</w:t>
            </w:r>
            <w:r>
              <w:rPr>
                <w:rFonts w:ascii="宋体" w:hAnsi="宋体" w:eastAsia="宋体" w:cs="Times New Roman"/>
                <w:b w:val="0"/>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0"/>
              <w:jc w:val="center"/>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职责</w:t>
            </w:r>
            <w:r>
              <w:rPr>
                <w:rFonts w:ascii="宋体" w:hAnsi="宋体" w:eastAsia="宋体" w:cs="Times New Roman"/>
                <w:b w:val="0"/>
                <w:snapToGrid w:val="0"/>
                <w:color w:val="auto"/>
                <w:kern w:val="0"/>
                <w:sz w:val="21"/>
                <w:szCs w:val="21"/>
                <w:highlight w:val="none"/>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联合体牵头人名称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成员单位一名称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成员单位二名称</w:t>
            </w:r>
          </w:p>
        </w:tc>
        <w:tc>
          <w:tcPr>
            <w:tcW w:w="2410"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w:t>
            </w:r>
            <w:r>
              <w:rPr>
                <w:rFonts w:ascii="宋体" w:hAnsi="宋体" w:eastAsia="宋体" w:cs="Times New Roman"/>
                <w:snapToGrid w:val="0"/>
                <w:color w:val="auto"/>
                <w:kern w:val="0"/>
                <w:sz w:val="21"/>
                <w:szCs w:val="21"/>
                <w:highlight w:val="none"/>
              </w:rPr>
              <w:t>信用代码</w:t>
            </w: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default" w:ascii="宋体" w:hAnsi="宋体" w:eastAsia="宋体" w:cs="Times New Roman"/>
                <w:snapToGrid w:val="0"/>
                <w:color w:val="auto"/>
                <w:spacing w:val="0"/>
                <w:kern w:val="0"/>
                <w:sz w:val="21"/>
                <w:szCs w:val="21"/>
                <w:highlight w:val="none"/>
              </w:rPr>
            </w:pPr>
            <w:r>
              <w:rPr>
                <w:rFonts w:ascii="宋体" w:hAnsi="宋体" w:eastAsia="宋体" w:cs="Times New Roman"/>
                <w:snapToGrid w:val="0"/>
                <w:color w:val="auto"/>
                <w:spacing w:val="0"/>
                <w:kern w:val="0"/>
                <w:sz w:val="21"/>
                <w:szCs w:val="21"/>
                <w:highlight w:val="none"/>
              </w:rPr>
              <w:t>……</w:t>
            </w:r>
          </w:p>
        </w:tc>
        <w:tc>
          <w:tcPr>
            <w:tcW w:w="2410"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hint="default" w:ascii="宋体" w:hAnsi="宋体"/>
                <w:snapToGrid w:val="0"/>
                <w:color w:val="auto"/>
                <w:kern w:val="0"/>
                <w:szCs w:val="21"/>
                <w:highlight w:val="none"/>
              </w:rPr>
            </w:pPr>
          </w:p>
        </w:tc>
      </w:tr>
    </w:tbl>
    <w:p>
      <w:pPr>
        <w:tabs>
          <w:tab w:val="left" w:pos="2020"/>
          <w:tab w:val="left" w:pos="4680"/>
          <w:tab w:val="left" w:pos="7640"/>
          <w:tab w:val="left" w:pos="7820"/>
        </w:tabs>
        <w:autoSpaceDE w:val="0"/>
        <w:autoSpaceDN w:val="0"/>
        <w:adjustRightInd w:val="0"/>
        <w:spacing w:line="360" w:lineRule="auto"/>
        <w:ind w:firstLine="420" w:firstLineChars="200"/>
        <w:jc w:val="left"/>
        <w:rPr>
          <w:rFonts w:ascii="宋体" w:hAnsi="宋体"/>
          <w:color w:val="auto"/>
          <w:kern w:val="0"/>
          <w:szCs w:val="21"/>
          <w:highlight w:val="none"/>
        </w:rPr>
      </w:pP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6.由联合体牵头人委派</w:t>
      </w:r>
      <w:r>
        <w:rPr>
          <w:rFonts w:hint="eastAsia" w:ascii="宋体" w:hAnsi="宋体"/>
          <w:spacing w:val="7"/>
          <w:kern w:val="0"/>
          <w:szCs w:val="21"/>
          <w:lang w:val="en-US" w:eastAsia="zh-CN"/>
        </w:rPr>
        <w:t>本单位人员作为</w:t>
      </w:r>
      <w:r>
        <w:rPr>
          <w:rFonts w:hint="eastAsia" w:ascii="宋体" w:hAnsi="宋体"/>
          <w:snapToGrid w:val="0"/>
          <w:color w:val="auto"/>
          <w:kern w:val="0"/>
          <w:szCs w:val="21"/>
          <w:highlight w:val="none"/>
        </w:rPr>
        <w:t>委托代理人。</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color w:val="auto"/>
          <w:kern w:val="0"/>
          <w:szCs w:val="21"/>
          <w:highlight w:val="none"/>
        </w:rPr>
        <w:t>7</w:t>
      </w:r>
      <w:r>
        <w:rPr>
          <w:rFonts w:ascii="宋体" w:hAnsi="宋体"/>
          <w:color w:val="auto"/>
          <w:spacing w:val="7"/>
          <w:kern w:val="0"/>
          <w:szCs w:val="21"/>
          <w:highlight w:val="none"/>
        </w:rPr>
        <w:t>.投标工作和联合体</w:t>
      </w:r>
      <w:r>
        <w:rPr>
          <w:rFonts w:ascii="宋体" w:hAnsi="宋体"/>
          <w:color w:val="auto"/>
          <w:spacing w:val="5"/>
          <w:kern w:val="0"/>
          <w:szCs w:val="21"/>
          <w:highlight w:val="none"/>
        </w:rPr>
        <w:t>在</w:t>
      </w:r>
      <w:r>
        <w:rPr>
          <w:rFonts w:ascii="宋体" w:hAnsi="宋体"/>
          <w:color w:val="auto"/>
          <w:spacing w:val="7"/>
          <w:kern w:val="0"/>
          <w:szCs w:val="21"/>
          <w:highlight w:val="none"/>
        </w:rPr>
        <w:t>中标后工程实施过</w:t>
      </w:r>
      <w:r>
        <w:rPr>
          <w:rFonts w:ascii="宋体" w:hAnsi="宋体"/>
          <w:color w:val="auto"/>
          <w:spacing w:val="5"/>
          <w:kern w:val="0"/>
          <w:szCs w:val="21"/>
          <w:highlight w:val="none"/>
        </w:rPr>
        <w:t>程</w:t>
      </w:r>
      <w:r>
        <w:rPr>
          <w:rFonts w:ascii="宋体" w:hAnsi="宋体"/>
          <w:color w:val="auto"/>
          <w:spacing w:val="7"/>
          <w:kern w:val="0"/>
          <w:szCs w:val="21"/>
          <w:highlight w:val="none"/>
        </w:rPr>
        <w:t>中的有关费用按各</w:t>
      </w:r>
      <w:r>
        <w:rPr>
          <w:rFonts w:ascii="宋体" w:hAnsi="宋体"/>
          <w:color w:val="auto"/>
          <w:spacing w:val="5"/>
          <w:kern w:val="0"/>
          <w:szCs w:val="21"/>
          <w:highlight w:val="none"/>
        </w:rPr>
        <w:t>自</w:t>
      </w:r>
      <w:r>
        <w:rPr>
          <w:rFonts w:ascii="宋体" w:hAnsi="宋体"/>
          <w:color w:val="auto"/>
          <w:spacing w:val="7"/>
          <w:kern w:val="0"/>
          <w:szCs w:val="21"/>
          <w:highlight w:val="none"/>
        </w:rPr>
        <w:t>承担的工作</w:t>
      </w:r>
      <w:r>
        <w:rPr>
          <w:rFonts w:ascii="宋体" w:hAnsi="宋体"/>
          <w:color w:val="auto"/>
          <w:kern w:val="0"/>
          <w:szCs w:val="21"/>
          <w:highlight w:val="none"/>
        </w:rPr>
        <w:t>量分摊。</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8</w:t>
      </w:r>
      <w:r>
        <w:rPr>
          <w:rFonts w:ascii="宋体" w:hAnsi="宋体"/>
          <w:snapToGrid w:val="0"/>
          <w:color w:val="auto"/>
          <w:kern w:val="0"/>
          <w:szCs w:val="21"/>
          <w:highlight w:val="none"/>
        </w:rPr>
        <w:t>.本协议书自签署之日起生效，合同履行完毕后自动失效。</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.本协议书一式</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份，联合体成员和招标人各执</w:t>
      </w:r>
      <w:r>
        <w:rPr>
          <w:rFonts w:hint="eastAsia" w:ascii="宋体" w:hAnsi="宋体"/>
          <w:snapToGrid w:val="0"/>
          <w:color w:val="auto"/>
          <w:kern w:val="0"/>
          <w:szCs w:val="21"/>
          <w:highlight w:val="none"/>
          <w:u w:val="single"/>
          <w:lang w:eastAsia="zh-CN"/>
        </w:rPr>
        <w:t xml:space="preserve"> </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w:t>
      </w:r>
    </w:p>
    <w:p>
      <w:pPr>
        <w:autoSpaceDE w:val="0"/>
        <w:autoSpaceDN w:val="0"/>
        <w:adjustRightInd w:val="0"/>
        <w:snapToGrid w:val="0"/>
        <w:spacing w:line="360" w:lineRule="auto"/>
        <w:ind w:firstLine="390" w:firstLineChars="186"/>
        <w:jc w:val="left"/>
        <w:rPr>
          <w:rFonts w:ascii="宋体" w:hAnsi="宋体"/>
          <w:snapToGrid w:val="0"/>
          <w:color w:val="auto"/>
          <w:kern w:val="0"/>
          <w:szCs w:val="21"/>
          <w:highlight w:val="none"/>
        </w:rPr>
      </w:pPr>
    </w:p>
    <w:p>
      <w:pPr>
        <w:tabs>
          <w:tab w:val="left" w:pos="484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牵头人名称：</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lang w:val="en-US" w:eastAsia="zh-CN"/>
        </w:rPr>
        <w:t xml:space="preserve"> </w:t>
      </w:r>
      <w:r>
        <w:rPr>
          <w:rFonts w:ascii="宋体" w:hAnsi="宋体"/>
          <w:snapToGrid w:val="0"/>
          <w:color w:val="auto"/>
          <w:kern w:val="0"/>
          <w:szCs w:val="21"/>
          <w:highlight w:val="none"/>
        </w:rPr>
        <w:t>（盖单位法人章）</w:t>
      </w:r>
    </w:p>
    <w:p>
      <w:pPr>
        <w:tabs>
          <w:tab w:val="left" w:pos="5260"/>
        </w:tabs>
        <w:autoSpaceDE w:val="0"/>
        <w:autoSpaceDN w:val="0"/>
        <w:adjustRightInd w:val="0"/>
        <w:snapToGrid w:val="0"/>
        <w:spacing w:line="360" w:lineRule="auto"/>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2"/>
          <w:szCs w:val="21"/>
          <w:highlight w:val="none"/>
        </w:rPr>
        <w:t>法定代表人或其委托代理人：</w:t>
      </w:r>
      <w:r>
        <w:rPr>
          <w:rFonts w:hint="eastAsia" w:ascii="宋体" w:hAnsi="宋体"/>
          <w:snapToGrid w:val="0"/>
          <w:color w:val="auto"/>
          <w:kern w:val="0"/>
          <w:position w:val="-2"/>
          <w:szCs w:val="21"/>
          <w:highlight w:val="none"/>
          <w:u w:val="single"/>
        </w:rPr>
        <w:t xml:space="preserve">                                   </w:t>
      </w:r>
      <w:r>
        <w:rPr>
          <w:rFonts w:hint="eastAsia" w:ascii="宋体" w:hAnsi="宋体"/>
          <w:snapToGrid w:val="0"/>
          <w:color w:val="auto"/>
          <w:kern w:val="0"/>
          <w:position w:val="-2"/>
          <w:szCs w:val="21"/>
          <w:highlight w:val="none"/>
          <w:u w:val="single"/>
          <w:lang w:val="en-US" w:eastAsia="zh-CN"/>
        </w:rPr>
        <w:t xml:space="preserve"> </w:t>
      </w:r>
      <w:r>
        <w:rPr>
          <w:rFonts w:ascii="宋体" w:hAnsi="宋体"/>
          <w:snapToGrid w:val="0"/>
          <w:color w:val="auto"/>
          <w:kern w:val="0"/>
          <w:position w:val="-2"/>
          <w:szCs w:val="21"/>
          <w:highlight w:val="none"/>
        </w:rPr>
        <w:t>（</w:t>
      </w:r>
      <w:r>
        <w:rPr>
          <w:rFonts w:hint="eastAsia" w:ascii="宋体" w:hAnsi="宋体"/>
          <w:snapToGrid w:val="0"/>
          <w:color w:val="auto"/>
          <w:kern w:val="0"/>
          <w:szCs w:val="21"/>
          <w:highlight w:val="none"/>
          <w:lang w:val="en-US" w:eastAsia="zh-CN"/>
        </w:rPr>
        <w:t>签名</w:t>
      </w:r>
      <w:r>
        <w:rPr>
          <w:rFonts w:ascii="宋体" w:hAnsi="宋体"/>
          <w:snapToGrid w:val="0"/>
          <w:color w:val="auto"/>
          <w:kern w:val="0"/>
          <w:szCs w:val="21"/>
          <w:highlight w:val="none"/>
        </w:rPr>
        <w:t>或盖章</w:t>
      </w:r>
      <w:r>
        <w:rPr>
          <w:rFonts w:ascii="宋体" w:hAnsi="宋体"/>
          <w:snapToGrid w:val="0"/>
          <w:color w:val="auto"/>
          <w:kern w:val="0"/>
          <w:position w:val="-2"/>
          <w:szCs w:val="21"/>
          <w:highlight w:val="none"/>
        </w:rPr>
        <w:t>）</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ascii="宋体" w:hAnsi="宋体"/>
          <w:color w:val="auto"/>
          <w:kern w:val="0"/>
          <w:szCs w:val="21"/>
          <w:highlight w:val="none"/>
        </w:rPr>
        <w:t>一名称：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val="en-US"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890"/>
        </w:tabs>
        <w:autoSpaceDE w:val="0"/>
        <w:autoSpaceDN w:val="0"/>
        <w:adjustRightIn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hint="eastAsia" w:ascii="宋体" w:hAnsi="宋体"/>
          <w:color w:val="auto"/>
          <w:kern w:val="0"/>
          <w:szCs w:val="21"/>
          <w:highlight w:val="none"/>
          <w:lang w:val="en-US" w:eastAsia="zh-CN"/>
        </w:rPr>
        <w:t>二</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74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740"/>
        </w:tabs>
        <w:autoSpaceDE w:val="0"/>
        <w:autoSpaceDN w:val="0"/>
        <w:adjustRightInd w:val="0"/>
        <w:spacing w:line="360" w:lineRule="auto"/>
        <w:ind w:firstLine="420" w:firstLineChars="200"/>
        <w:jc w:val="left"/>
        <w:rPr>
          <w:rFonts w:ascii="宋体" w:hAnsi="宋体"/>
          <w:color w:val="auto"/>
          <w:kern w:val="0"/>
          <w:szCs w:val="21"/>
          <w:highlight w:val="none"/>
        </w:rPr>
      </w:pPr>
    </w:p>
    <w:p>
      <w:pPr>
        <w:tabs>
          <w:tab w:val="left" w:pos="5140"/>
          <w:tab w:val="left" w:pos="6100"/>
          <w:tab w:val="left" w:pos="682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autoSpaceDE w:val="0"/>
        <w:autoSpaceDN w:val="0"/>
        <w:adjustRightInd w:val="0"/>
        <w:snapToGrid w:val="0"/>
        <w:spacing w:before="120" w:beforeLines="50" w:line="360" w:lineRule="auto"/>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opLinePunct/>
        <w:spacing w:line="360" w:lineRule="auto"/>
        <w:rPr>
          <w:rFonts w:ascii="宋体" w:hAnsi="宋体"/>
          <w:snapToGrid w:val="0"/>
          <w:color w:val="auto"/>
          <w:szCs w:val="21"/>
          <w:highlight w:val="none"/>
        </w:rPr>
      </w:pPr>
    </w:p>
    <w:p>
      <w:pPr>
        <w:spacing w:line="360" w:lineRule="auto"/>
        <w:ind w:firstLine="420" w:firstLineChars="200"/>
        <w:jc w:val="left"/>
        <w:rPr>
          <w:rFonts w:hint="eastAsia" w:ascii="宋体" w:hAnsi="宋体"/>
          <w:snapToGrid w:val="0"/>
          <w:color w:val="auto"/>
          <w:sz w:val="21"/>
          <w:szCs w:val="21"/>
          <w:highlight w:val="none"/>
          <w:lang w:val="en-US" w:eastAsia="zh-CN"/>
        </w:rPr>
      </w:pPr>
      <w:r>
        <w:rPr>
          <w:rFonts w:ascii="宋体" w:hAnsi="宋体"/>
          <w:snapToGrid w:val="0"/>
          <w:color w:val="auto"/>
          <w:szCs w:val="21"/>
          <w:highlight w:val="none"/>
        </w:rPr>
        <w:t>注：</w:t>
      </w:r>
      <w:r>
        <w:rPr>
          <w:rFonts w:hint="eastAsia" w:ascii="宋体" w:hAnsi="宋体"/>
          <w:snapToGrid w:val="0"/>
          <w:color w:val="auto"/>
          <w:szCs w:val="21"/>
          <w:highlight w:val="none"/>
          <w:lang w:val="en-US" w:eastAsia="zh-CN"/>
        </w:rPr>
        <w:t>1.</w:t>
      </w:r>
      <w:r>
        <w:rPr>
          <w:rFonts w:hint="eastAsia" w:ascii="宋体" w:hAnsi="宋体" w:eastAsia="宋体"/>
          <w:snapToGrid w:val="0"/>
          <w:color w:val="auto"/>
          <w:sz w:val="21"/>
          <w:szCs w:val="21"/>
          <w:highlight w:val="none"/>
          <w:lang w:val="en-US" w:eastAsia="zh-CN"/>
        </w:rPr>
        <w:t>在</w:t>
      </w:r>
      <w:r>
        <w:rPr>
          <w:rFonts w:hint="eastAsia" w:ascii="宋体" w:hAnsi="宋体"/>
          <w:snapToGrid w:val="0"/>
          <w:color w:val="auto"/>
          <w:sz w:val="21"/>
          <w:szCs w:val="21"/>
          <w:highlight w:val="none"/>
          <w:lang w:val="en-US" w:eastAsia="zh-CN"/>
        </w:rPr>
        <w:t>共同投标协议</w:t>
      </w:r>
      <w:r>
        <w:rPr>
          <w:rFonts w:hint="eastAsia" w:ascii="宋体" w:hAnsi="宋体" w:eastAsia="宋体"/>
          <w:snapToGrid w:val="0"/>
          <w:color w:val="auto"/>
          <w:sz w:val="21"/>
          <w:szCs w:val="21"/>
          <w:highlight w:val="none"/>
          <w:lang w:val="en-US" w:eastAsia="zh-CN"/>
        </w:rPr>
        <w:t>第5条联合体各成员单位内部的职责分工中填写的联合体所有成员单位名称应与其营业执照、资质证书一致，否则由评标委员会作否决投标处理</w:t>
      </w:r>
      <w:r>
        <w:rPr>
          <w:rFonts w:hint="eastAsia" w:ascii="宋体" w:hAnsi="宋体"/>
          <w:snapToGrid w:val="0"/>
          <w:color w:val="auto"/>
          <w:sz w:val="21"/>
          <w:szCs w:val="21"/>
          <w:highlight w:val="none"/>
          <w:lang w:val="en-US" w:eastAsia="zh-CN"/>
        </w:rPr>
        <w:t>。</w:t>
      </w:r>
    </w:p>
    <w:p>
      <w:pPr>
        <w:spacing w:line="360" w:lineRule="auto"/>
        <w:ind w:firstLine="420" w:firstLineChars="200"/>
        <w:rPr>
          <w:rFonts w:ascii="宋体" w:hAnsi="宋体"/>
          <w:snapToGrid w:val="0"/>
          <w:color w:val="auto"/>
          <w:szCs w:val="21"/>
          <w:highlight w:val="none"/>
        </w:rPr>
      </w:pPr>
      <w:r>
        <w:rPr>
          <w:rFonts w:hint="eastAsia" w:ascii="宋体" w:hAnsi="宋体"/>
          <w:snapToGrid w:val="0"/>
          <w:color w:val="auto"/>
          <w:sz w:val="21"/>
          <w:szCs w:val="21"/>
          <w:highlight w:val="none"/>
          <w:lang w:val="en-US" w:eastAsia="zh-CN"/>
        </w:rPr>
        <w:t>2.</w:t>
      </w:r>
      <w:r>
        <w:rPr>
          <w:rFonts w:ascii="宋体" w:hAnsi="宋体"/>
          <w:snapToGrid w:val="0"/>
          <w:color w:val="auto"/>
          <w:szCs w:val="21"/>
          <w:highlight w:val="none"/>
        </w:rPr>
        <w:t>本协议书由委托代理人</w:t>
      </w:r>
      <w:r>
        <w:rPr>
          <w:rFonts w:hint="eastAsia" w:ascii="宋体" w:hAnsi="宋体"/>
          <w:snapToGrid w:val="0"/>
          <w:color w:val="auto"/>
          <w:szCs w:val="21"/>
          <w:highlight w:val="none"/>
          <w:lang w:val="en-US" w:eastAsia="zh-CN"/>
        </w:rPr>
        <w:t>签名</w:t>
      </w:r>
      <w:r>
        <w:rPr>
          <w:rFonts w:ascii="宋体" w:hAnsi="宋体"/>
          <w:snapToGrid w:val="0"/>
          <w:color w:val="auto"/>
          <w:szCs w:val="21"/>
          <w:highlight w:val="none"/>
        </w:rPr>
        <w:t>或盖章的，应附法定代表人</w:t>
      </w:r>
      <w:r>
        <w:rPr>
          <w:rFonts w:hint="eastAsia" w:ascii="宋体" w:hAnsi="宋体"/>
          <w:snapToGrid w:val="0"/>
          <w:color w:val="auto"/>
          <w:szCs w:val="21"/>
          <w:highlight w:val="none"/>
          <w:lang w:val="en-US" w:eastAsia="zh-CN"/>
        </w:rPr>
        <w:t>签名</w:t>
      </w:r>
      <w:r>
        <w:rPr>
          <w:rFonts w:ascii="宋体" w:hAnsi="宋体"/>
          <w:snapToGrid w:val="0"/>
          <w:color w:val="auto"/>
          <w:szCs w:val="21"/>
          <w:highlight w:val="none"/>
        </w:rPr>
        <w:t>或盖章的授权委托书。</w:t>
      </w:r>
    </w:p>
    <w:p>
      <w:pPr>
        <w:rPr>
          <w:color w:val="auto"/>
          <w:highlight w:val="none"/>
        </w:rPr>
      </w:pPr>
    </w:p>
    <w:p>
      <w:pPr>
        <w:widowControl/>
        <w:jc w:val="left"/>
        <w:rPr>
          <w:color w:val="auto"/>
          <w:highlight w:val="none"/>
        </w:rPr>
      </w:pPr>
      <w:r>
        <w:rPr>
          <w:color w:val="auto"/>
          <w:highlight w:val="none"/>
        </w:rPr>
        <w:br w:type="page"/>
      </w:r>
    </w:p>
    <w:bookmarkEnd w:id="999"/>
    <w:bookmarkEnd w:id="1059"/>
    <w:p>
      <w:pPr>
        <w:pStyle w:val="4"/>
        <w:spacing w:before="0" w:after="0" w:line="360" w:lineRule="auto"/>
        <w:jc w:val="center"/>
        <w:outlineLvl w:val="0"/>
        <w:rPr>
          <w:rFonts w:hint="default" w:cs="Times New Roman" w:asciiTheme="minorEastAsia" w:hAnsiTheme="minorEastAsia" w:eastAsiaTheme="minorEastAsia"/>
          <w:b/>
          <w:bCs/>
          <w:color w:val="auto"/>
          <w:kern w:val="2"/>
          <w:sz w:val="28"/>
          <w:szCs w:val="20"/>
          <w:highlight w:val="none"/>
          <w:lang w:val="en-US" w:eastAsia="zh-CN" w:bidi="ar-SA"/>
        </w:rPr>
      </w:pPr>
      <w:bookmarkStart w:id="1070" w:name="_Toc19748"/>
      <w:r>
        <w:rPr>
          <w:rFonts w:hint="eastAsia" w:cs="Times New Roman" w:asciiTheme="minorEastAsia" w:hAnsiTheme="minorEastAsia" w:eastAsiaTheme="minorEastAsia"/>
          <w:b/>
          <w:bCs/>
          <w:color w:val="auto"/>
          <w:kern w:val="2"/>
          <w:sz w:val="28"/>
          <w:szCs w:val="20"/>
          <w:highlight w:val="none"/>
          <w:lang w:val="en-US" w:eastAsia="zh-CN" w:bidi="ar-SA"/>
        </w:rPr>
        <w:t>（三）承诺</w:t>
      </w:r>
      <w:bookmarkEnd w:id="1070"/>
    </w:p>
    <w:p>
      <w:pPr>
        <w:keepNext w:val="0"/>
        <w:keepLines w:val="0"/>
        <w:pageBreakBefore w:val="0"/>
        <w:kinsoku/>
        <w:wordWrap/>
        <w:overflowPunct/>
        <w:topLinePunct w:val="0"/>
        <w:bidi w:val="0"/>
        <w:snapToGrid w:val="0"/>
        <w:spacing w:line="360" w:lineRule="auto"/>
        <w:textAlignment w:val="auto"/>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hint="eastAsia" w:ascii="宋体" w:hAnsi="宋体"/>
          <w:color w:val="auto"/>
          <w:szCs w:val="21"/>
          <w:highlight w:val="none"/>
          <w:u w:val="single"/>
        </w:rPr>
        <w:t>）</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w:t>
      </w:r>
      <w:r>
        <w:rPr>
          <w:rFonts w:hint="eastAsia" w:ascii="宋体" w:hAnsi="宋体"/>
          <w:color w:val="auto"/>
          <w:szCs w:val="21"/>
          <w:highlight w:val="none"/>
        </w:rPr>
        <w:t>投标截止日投标资格情况不存在下列情形之一：</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1.1</w:t>
      </w:r>
      <w:r>
        <w:rPr>
          <w:rFonts w:hint="eastAsia" w:ascii="宋体" w:hAnsi="宋体"/>
          <w:color w:val="auto"/>
          <w:szCs w:val="21"/>
          <w:highlight w:val="none"/>
        </w:rPr>
        <w:t>被人民法院列入失信被执行人名单且在被执行期内；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1.3</w:t>
      </w:r>
      <w:r>
        <w:rPr>
          <w:rFonts w:hint="eastAsia" w:ascii="宋体" w:hAnsi="宋体"/>
          <w:color w:val="auto"/>
          <w:szCs w:val="21"/>
          <w:highlight w:val="none"/>
        </w:rPr>
        <w:t>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1.4</w:t>
      </w:r>
      <w:r>
        <w:rPr>
          <w:rFonts w:hint="eastAsia" w:ascii="宋体" w:hAnsi="宋体"/>
          <w:color w:val="auto"/>
          <w:szCs w:val="21"/>
          <w:highlight w:val="none"/>
        </w:rPr>
        <w:t>被国家、重庆市（含市或任意区县）有关</w:t>
      </w:r>
      <w:r>
        <w:rPr>
          <w:rFonts w:hint="eastAsia" w:ascii="宋体" w:hAnsi="宋体"/>
          <w:color w:val="auto"/>
          <w:szCs w:val="21"/>
          <w:highlight w:val="none"/>
          <w:lang w:val="en-US" w:eastAsia="zh-CN"/>
        </w:rPr>
        <w:t>行政</w:t>
      </w:r>
      <w:r>
        <w:rPr>
          <w:rFonts w:hint="eastAsia" w:ascii="宋体" w:hAnsi="宋体"/>
          <w:color w:val="auto"/>
          <w:szCs w:val="21"/>
          <w:highlight w:val="none"/>
        </w:rPr>
        <w:t>部门处以</w:t>
      </w:r>
      <w:r>
        <w:rPr>
          <w:rFonts w:hint="eastAsia" w:ascii="宋体" w:hAnsi="宋体"/>
          <w:color w:val="auto"/>
          <w:szCs w:val="21"/>
          <w:highlight w:val="none"/>
          <w:lang w:val="en-US" w:eastAsia="zh-CN"/>
        </w:rPr>
        <w:t>取消（或暂停）</w:t>
      </w:r>
      <w:r>
        <w:rPr>
          <w:rFonts w:hint="eastAsia" w:ascii="宋体" w:hAnsi="宋体"/>
          <w:color w:val="auto"/>
          <w:szCs w:val="21"/>
          <w:highlight w:val="none"/>
        </w:rPr>
        <w:t>投标资格处罚</w:t>
      </w:r>
      <w:r>
        <w:rPr>
          <w:rFonts w:hint="eastAsia" w:ascii="宋体" w:hAnsi="宋体"/>
          <w:color w:val="auto"/>
          <w:szCs w:val="21"/>
          <w:highlight w:val="none"/>
          <w:lang w:val="en-US" w:eastAsia="zh-CN"/>
        </w:rPr>
        <w:t>或禁止从业处罚或暂停在渝承揽新业务处罚</w:t>
      </w:r>
      <w:r>
        <w:rPr>
          <w:rFonts w:hint="eastAsia" w:ascii="宋体" w:hAnsi="宋体"/>
          <w:color w:val="auto"/>
          <w:szCs w:val="21"/>
          <w:highlight w:val="none"/>
        </w:rPr>
        <w:t>，且在处罚期限内。</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我公司承诺拟派总监理工程师到岗履职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未被</w:t>
      </w:r>
      <w:r>
        <w:rPr>
          <w:rFonts w:hint="eastAsia" w:asciiTheme="minorEastAsia" w:hAnsiTheme="minorEastAsia" w:eastAsiaTheme="minorEastAsia" w:cstheme="minorEastAsia"/>
          <w:color w:val="auto"/>
          <w:sz w:val="21"/>
          <w:szCs w:val="21"/>
          <w:highlight w:val="none"/>
          <w:lang w:val="en-US" w:eastAsia="zh-CN"/>
        </w:rPr>
        <w:t>取消（或暂停）</w:t>
      </w:r>
      <w:r>
        <w:rPr>
          <w:rFonts w:hint="eastAsia" w:asciiTheme="minorEastAsia" w:hAnsiTheme="minorEastAsia" w:eastAsiaTheme="minorEastAsia" w:cstheme="minorEastAsia"/>
          <w:color w:val="auto"/>
          <w:sz w:val="21"/>
          <w:szCs w:val="21"/>
          <w:highlight w:val="none"/>
        </w:rPr>
        <w:t>投标</w:t>
      </w:r>
      <w:r>
        <w:rPr>
          <w:rFonts w:hint="eastAsia" w:asciiTheme="minorEastAsia" w:hAnsiTheme="minorEastAsia" w:eastAsiaTheme="minorEastAsia" w:cstheme="minorEastAsia"/>
          <w:color w:val="auto"/>
          <w:sz w:val="21"/>
          <w:szCs w:val="21"/>
          <w:highlight w:val="none"/>
          <w:lang w:val="en-US" w:eastAsia="zh-CN"/>
        </w:rPr>
        <w:t>资格和未被禁止从业</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2.1</w:t>
      </w:r>
      <w:r>
        <w:rPr>
          <w:rFonts w:hint="eastAsia" w:ascii="宋体" w:hAnsi="宋体"/>
          <w:color w:val="auto"/>
          <w:szCs w:val="21"/>
          <w:highlight w:val="none"/>
        </w:rPr>
        <w:t>拟派总监理工程师中标后</w:t>
      </w:r>
      <w:r>
        <w:rPr>
          <w:rFonts w:hint="eastAsia" w:ascii="宋体" w:hAnsi="宋体"/>
          <w:color w:val="auto"/>
          <w:szCs w:val="21"/>
          <w:highlight w:val="none"/>
          <w:lang w:val="en-US" w:eastAsia="zh-CN"/>
        </w:rPr>
        <w:t>在</w:t>
      </w:r>
      <w:r>
        <w:rPr>
          <w:rFonts w:hint="eastAsia" w:ascii="宋体" w:hAnsi="宋体"/>
          <w:color w:val="auto"/>
          <w:szCs w:val="21"/>
          <w:highlight w:val="none"/>
        </w:rPr>
        <w:t>本项目</w:t>
      </w:r>
      <w:r>
        <w:rPr>
          <w:rFonts w:hint="eastAsia" w:ascii="宋体" w:hAnsi="宋体"/>
          <w:color w:val="auto"/>
          <w:szCs w:val="21"/>
          <w:highlight w:val="none"/>
          <w:lang w:val="en-US" w:eastAsia="zh-CN"/>
        </w:rPr>
        <w:t>到岗履职</w:t>
      </w:r>
      <w:r>
        <w:rPr>
          <w:rFonts w:hint="eastAsia" w:ascii="宋体" w:hAnsi="宋体"/>
          <w:color w:val="auto"/>
          <w:szCs w:val="21"/>
          <w:highlight w:val="none"/>
        </w:rPr>
        <w:t>，签订合同时拟派的总监理工程师与投标文件中的总监理工程师一致，并满足办理相关手续的要求。不能按承诺到岗</w:t>
      </w:r>
      <w:r>
        <w:rPr>
          <w:rFonts w:hint="eastAsia" w:ascii="宋体" w:hAnsi="宋体"/>
          <w:color w:val="auto"/>
          <w:szCs w:val="21"/>
          <w:highlight w:val="none"/>
          <w:lang w:val="en-US" w:eastAsia="zh-CN"/>
        </w:rPr>
        <w:t>履职</w:t>
      </w:r>
      <w:r>
        <w:rPr>
          <w:rFonts w:hint="eastAsia" w:ascii="宋体" w:hAnsi="宋体"/>
          <w:color w:val="auto"/>
          <w:szCs w:val="21"/>
          <w:highlight w:val="none"/>
        </w:rPr>
        <w:t>的，</w:t>
      </w:r>
      <w:r>
        <w:rPr>
          <w:rFonts w:hint="eastAsia" w:ascii="宋体" w:hAnsi="宋体"/>
          <w:color w:val="auto"/>
          <w:szCs w:val="21"/>
          <w:highlight w:val="none"/>
          <w:lang w:val="en-US" w:eastAsia="zh-CN"/>
        </w:rPr>
        <w:t>贵单位</w:t>
      </w:r>
      <w:r>
        <w:rPr>
          <w:rFonts w:hint="eastAsia" w:ascii="宋体" w:hAnsi="宋体"/>
          <w:color w:val="auto"/>
          <w:szCs w:val="21"/>
          <w:highlight w:val="none"/>
        </w:rPr>
        <w:t>按合同相关条款</w:t>
      </w:r>
      <w:r>
        <w:rPr>
          <w:rFonts w:hint="eastAsia" w:ascii="宋体" w:hAnsi="宋体"/>
          <w:color w:val="auto"/>
          <w:szCs w:val="21"/>
          <w:highlight w:val="none"/>
          <w:lang w:val="en-US" w:eastAsia="zh-CN"/>
        </w:rPr>
        <w:t>要求我公司承担责任</w:t>
      </w:r>
      <w:r>
        <w:rPr>
          <w:rFonts w:hint="eastAsia" w:ascii="宋体" w:hAnsi="宋体"/>
          <w:color w:val="auto"/>
          <w:szCs w:val="21"/>
          <w:highlight w:val="none"/>
        </w:rPr>
        <w:t>并上报</w:t>
      </w:r>
      <w:r>
        <w:rPr>
          <w:rFonts w:hint="eastAsia" w:ascii="宋体" w:hAnsi="宋体"/>
          <w:color w:val="auto"/>
          <w:szCs w:val="21"/>
          <w:highlight w:val="none"/>
          <w:lang w:val="en-US" w:eastAsia="zh-CN"/>
        </w:rPr>
        <w:t>有关行政</w:t>
      </w:r>
      <w:r>
        <w:rPr>
          <w:rFonts w:hint="eastAsia" w:ascii="宋体" w:hAnsi="宋体"/>
          <w:color w:val="auto"/>
          <w:szCs w:val="21"/>
          <w:highlight w:val="none"/>
        </w:rPr>
        <w:t>部门，给贵单位造成损失的，我公司依法承担赔偿责任或违约责任。拟派总监理工程师中标后不得随意更换。</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2.2</w:t>
      </w:r>
      <w:r>
        <w:rPr>
          <w:rFonts w:hint="eastAsia" w:ascii="宋体" w:hAnsi="宋体"/>
          <w:color w:val="auto"/>
          <w:szCs w:val="21"/>
          <w:highlight w:val="none"/>
        </w:rPr>
        <w:t>拟派总监理工程师未被</w:t>
      </w:r>
      <w:r>
        <w:rPr>
          <w:rFonts w:hint="eastAsia" w:asciiTheme="minorEastAsia" w:hAnsiTheme="minorEastAsia" w:eastAsiaTheme="minorEastAsia" w:cstheme="minorEastAsia"/>
          <w:color w:val="auto"/>
          <w:szCs w:val="21"/>
          <w:highlight w:val="none"/>
        </w:rPr>
        <w:t>有关</w:t>
      </w:r>
      <w:r>
        <w:rPr>
          <w:rFonts w:hint="eastAsia" w:ascii="宋体" w:hAnsi="宋体"/>
          <w:color w:val="auto"/>
          <w:szCs w:val="21"/>
          <w:highlight w:val="none"/>
        </w:rPr>
        <w:t>部门</w:t>
      </w:r>
      <w:r>
        <w:rPr>
          <w:rFonts w:hint="eastAsia" w:asciiTheme="minorEastAsia" w:hAnsiTheme="minorEastAsia" w:eastAsiaTheme="minorEastAsia" w:cstheme="minorEastAsia"/>
          <w:color w:val="auto"/>
          <w:szCs w:val="21"/>
          <w:highlight w:val="none"/>
          <w:lang w:val="en-US" w:eastAsia="zh-CN"/>
        </w:rPr>
        <w:t>取消（或暂停）投标资格或禁止从业</w:t>
      </w:r>
      <w:r>
        <w:rPr>
          <w:rFonts w:hint="eastAsia" w:ascii="宋体" w:hAnsi="宋体"/>
          <w:color w:val="auto"/>
          <w:szCs w:val="21"/>
          <w:highlight w:val="none"/>
        </w:rPr>
        <w:t>。若</w:t>
      </w:r>
      <w:r>
        <w:rPr>
          <w:rFonts w:hint="eastAsia" w:ascii="宋体" w:hAnsi="宋体"/>
          <w:color w:val="auto"/>
          <w:szCs w:val="21"/>
          <w:highlight w:val="none"/>
          <w:lang w:val="en-US" w:eastAsia="zh-CN"/>
        </w:rPr>
        <w:t>其</w:t>
      </w:r>
      <w:r>
        <w:rPr>
          <w:rFonts w:hint="eastAsia" w:ascii="宋体" w:hAnsi="宋体"/>
          <w:color w:val="auto"/>
          <w:szCs w:val="21"/>
          <w:highlight w:val="none"/>
        </w:rPr>
        <w:t>被</w:t>
      </w:r>
      <w:r>
        <w:rPr>
          <w:rFonts w:hint="eastAsia" w:asciiTheme="minorEastAsia" w:hAnsiTheme="minorEastAsia" w:eastAsiaTheme="minorEastAsia" w:cstheme="minorEastAsia"/>
          <w:color w:val="auto"/>
          <w:szCs w:val="21"/>
          <w:highlight w:val="none"/>
          <w:lang w:val="en-US" w:eastAsia="zh-CN"/>
        </w:rPr>
        <w:t>取消（或暂停）投标资格或禁止从业</w:t>
      </w:r>
      <w:r>
        <w:rPr>
          <w:rFonts w:hint="eastAsia" w:ascii="宋体" w:hAnsi="宋体"/>
          <w:color w:val="auto"/>
          <w:szCs w:val="21"/>
          <w:highlight w:val="none"/>
        </w:rPr>
        <w:t>但仍参加投标，将被否决投标；已取得中标候选人资格或中标资格的，贵单位有权取消</w:t>
      </w:r>
      <w:r>
        <w:rPr>
          <w:rFonts w:hint="eastAsia" w:ascii="宋体" w:hAnsi="宋体"/>
          <w:color w:val="auto"/>
          <w:szCs w:val="21"/>
          <w:highlight w:val="none"/>
          <w:lang w:val="en-US" w:eastAsia="zh-CN"/>
        </w:rPr>
        <w:t>我公司的</w:t>
      </w:r>
      <w:r>
        <w:rPr>
          <w:rFonts w:hint="eastAsia" w:ascii="宋体" w:hAnsi="宋体"/>
          <w:color w:val="auto"/>
          <w:szCs w:val="21"/>
          <w:highlight w:val="none"/>
        </w:rPr>
        <w:t>中标候选人资格或中标资格；给贵单位造成损失的，我公司依法承担赔偿责任或违约责任。</w:t>
      </w:r>
    </w:p>
    <w:p>
      <w:pPr>
        <w:keepNext w:val="0"/>
        <w:keepLines w:val="0"/>
        <w:pageBreakBefore w:val="0"/>
        <w:kinsoku/>
        <w:wordWrap/>
        <w:overflowPunct/>
        <w:topLinePunct w:val="0"/>
        <w:bidi w:val="0"/>
        <w:snapToGrid w:val="0"/>
        <w:spacing w:line="360" w:lineRule="auto"/>
        <w:ind w:firstLine="420" w:firstLineChars="200"/>
        <w:textAlignment w:val="auto"/>
        <w:rPr>
          <w:rFonts w:hint="default" w:ascii="宋体" w:hAnsi="宋体" w:eastAsia="宋体"/>
          <w:i/>
          <w:iCs/>
          <w:color w:val="auto"/>
          <w:szCs w:val="21"/>
          <w:highlight w:val="none"/>
          <w:lang w:val="en-US" w:eastAsia="zh-CN"/>
        </w:rPr>
      </w:pPr>
      <w:r>
        <w:rPr>
          <w:rFonts w:hint="eastAsia" w:ascii="宋体" w:hAnsi="宋体"/>
          <w:color w:val="auto"/>
          <w:szCs w:val="21"/>
          <w:highlight w:val="none"/>
          <w:lang w:val="en-US" w:eastAsia="zh-CN"/>
        </w:rPr>
        <w:t>3.1</w:t>
      </w:r>
      <w:r>
        <w:rPr>
          <w:rFonts w:hint="eastAsia" w:ascii="宋体" w:hAnsi="宋体"/>
          <w:color w:val="auto"/>
          <w:szCs w:val="21"/>
          <w:highlight w:val="none"/>
        </w:rPr>
        <w:t>我公司若中标，在签订合同之前，将按照</w:t>
      </w:r>
      <w:r>
        <w:rPr>
          <w:rFonts w:hint="eastAsia" w:ascii="宋体" w:hAnsi="宋体"/>
          <w:color w:val="auto"/>
          <w:szCs w:val="21"/>
          <w:highlight w:val="none"/>
          <w:lang w:val="en-US" w:eastAsia="zh-CN"/>
        </w:rPr>
        <w:t>有关行政</w:t>
      </w:r>
      <w:r>
        <w:rPr>
          <w:rFonts w:hint="eastAsia" w:ascii="宋体" w:hAnsi="宋体"/>
          <w:color w:val="auto"/>
          <w:szCs w:val="21"/>
          <w:highlight w:val="none"/>
        </w:rPr>
        <w:t>部门的要求组建项目监理部，配置项目专业监理工程师，出具任命文件。任命文件明确专业监理工程师的职责、岗位设置、人员配备，并书面通知</w:t>
      </w:r>
      <w:r>
        <w:rPr>
          <w:rFonts w:hint="eastAsia" w:ascii="宋体" w:hAnsi="宋体"/>
          <w:color w:val="auto"/>
          <w:szCs w:val="21"/>
          <w:highlight w:val="none"/>
          <w:lang w:val="en-US" w:eastAsia="zh-CN"/>
        </w:rPr>
        <w:t>贵单位</w:t>
      </w:r>
      <w:r>
        <w:rPr>
          <w:rFonts w:hint="eastAsia" w:ascii="宋体" w:hAnsi="宋体"/>
          <w:color w:val="auto"/>
          <w:szCs w:val="21"/>
          <w:highlight w:val="none"/>
        </w:rPr>
        <w:t>。专业监理工程师应持有</w:t>
      </w:r>
      <w:r>
        <w:rPr>
          <w:rFonts w:hint="eastAsia" w:ascii="宋体" w:hAnsi="宋体"/>
          <w:color w:val="auto"/>
          <w:szCs w:val="21"/>
          <w:highlight w:val="none"/>
          <w:lang w:val="en-US" w:eastAsia="zh-CN"/>
        </w:rPr>
        <w:t>有关行政</w:t>
      </w:r>
      <w:r>
        <w:rPr>
          <w:rFonts w:hint="eastAsia" w:ascii="宋体" w:hAnsi="宋体"/>
          <w:color w:val="auto"/>
          <w:szCs w:val="21"/>
          <w:highlight w:val="none"/>
        </w:rPr>
        <w:t>部门要求的证书，并提供</w:t>
      </w:r>
      <w:r>
        <w:rPr>
          <w:rFonts w:hint="eastAsia" w:ascii="宋体" w:hAnsi="宋体"/>
          <w:color w:val="auto"/>
          <w:szCs w:val="21"/>
          <w:highlight w:val="none"/>
          <w:lang w:val="en-US" w:eastAsia="zh-CN"/>
        </w:rPr>
        <w:t>我公司</w:t>
      </w:r>
      <w:r>
        <w:rPr>
          <w:rFonts w:hint="eastAsia" w:ascii="宋体" w:hAnsi="宋体"/>
          <w:color w:val="auto"/>
          <w:szCs w:val="21"/>
          <w:highlight w:val="none"/>
        </w:rPr>
        <w:t>为其缴纳的养老保险证明材料。中标后不能满足该要求的，</w:t>
      </w:r>
      <w:r>
        <w:rPr>
          <w:rFonts w:hint="eastAsia" w:ascii="宋体" w:hAnsi="宋体"/>
          <w:color w:val="auto"/>
          <w:szCs w:val="21"/>
          <w:highlight w:val="none"/>
          <w:lang w:val="en-US" w:eastAsia="zh-CN"/>
        </w:rPr>
        <w:t>贵单位可</w:t>
      </w:r>
      <w:r>
        <w:rPr>
          <w:rFonts w:hint="eastAsia" w:ascii="宋体" w:hAnsi="宋体"/>
          <w:color w:val="auto"/>
          <w:szCs w:val="21"/>
          <w:highlight w:val="none"/>
        </w:rPr>
        <w:t>取消我公司中标资格；</w:t>
      </w:r>
      <w:r>
        <w:rPr>
          <w:rFonts w:hint="eastAsia"/>
          <w:color w:val="auto"/>
          <w:szCs w:val="21"/>
          <w:highlight w:val="none"/>
        </w:rPr>
        <w:t>签订合同后不满足该要求的，</w:t>
      </w:r>
      <w:r>
        <w:rPr>
          <w:rFonts w:hint="eastAsia"/>
          <w:color w:val="auto"/>
          <w:szCs w:val="21"/>
          <w:highlight w:val="none"/>
          <w:lang w:val="en-US" w:eastAsia="zh-CN"/>
        </w:rPr>
        <w:t>贵单位</w:t>
      </w:r>
      <w:r>
        <w:rPr>
          <w:rFonts w:hint="eastAsia"/>
          <w:color w:val="auto"/>
          <w:szCs w:val="21"/>
          <w:highlight w:val="none"/>
        </w:rPr>
        <w:t>按合同相关条款</w:t>
      </w:r>
      <w:r>
        <w:rPr>
          <w:rFonts w:hint="eastAsia"/>
          <w:color w:val="auto"/>
          <w:szCs w:val="21"/>
          <w:highlight w:val="none"/>
          <w:lang w:val="en-US" w:eastAsia="zh-CN"/>
        </w:rPr>
        <w:t>要求我公司承担责任</w:t>
      </w:r>
      <w:r>
        <w:rPr>
          <w:rFonts w:hint="eastAsia"/>
          <w:color w:val="auto"/>
          <w:szCs w:val="21"/>
          <w:highlight w:val="none"/>
        </w:rPr>
        <w:t>并上报</w:t>
      </w:r>
      <w:r>
        <w:rPr>
          <w:rFonts w:hint="eastAsia"/>
          <w:color w:val="auto"/>
          <w:szCs w:val="21"/>
          <w:highlight w:val="none"/>
          <w:lang w:val="en-US" w:eastAsia="zh-CN"/>
        </w:rPr>
        <w:t>有关行政</w:t>
      </w:r>
      <w:r>
        <w:rPr>
          <w:rFonts w:hint="eastAsia"/>
          <w:color w:val="auto"/>
          <w:szCs w:val="21"/>
          <w:highlight w:val="none"/>
        </w:rPr>
        <w:t>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3.2</w:t>
      </w:r>
      <w:r>
        <w:rPr>
          <w:rFonts w:hint="eastAsia" w:ascii="宋体" w:hAnsi="宋体"/>
          <w:color w:val="auto"/>
          <w:szCs w:val="21"/>
          <w:highlight w:val="none"/>
        </w:rPr>
        <w:t>我公司若中标，在签订合同之前，将按照</w:t>
      </w:r>
      <w:r>
        <w:rPr>
          <w:rFonts w:hint="eastAsia" w:ascii="宋体" w:hAnsi="宋体"/>
          <w:color w:val="auto"/>
          <w:szCs w:val="21"/>
          <w:highlight w:val="none"/>
          <w:lang w:val="en-US" w:eastAsia="zh-CN"/>
        </w:rPr>
        <w:t>有关行政</w:t>
      </w:r>
      <w:r>
        <w:rPr>
          <w:rFonts w:hint="eastAsia" w:ascii="宋体" w:hAnsi="宋体"/>
          <w:color w:val="auto"/>
          <w:szCs w:val="21"/>
          <w:highlight w:val="none"/>
        </w:rPr>
        <w:t>部门的要求组建项目监理部，配置项目监理员，出具任命文件。任命文件明确监理员的职责、岗位设置、人员配备，并书面通知</w:t>
      </w:r>
      <w:r>
        <w:rPr>
          <w:rFonts w:hint="eastAsia" w:ascii="宋体" w:hAnsi="宋体"/>
          <w:color w:val="auto"/>
          <w:szCs w:val="21"/>
          <w:highlight w:val="none"/>
          <w:lang w:val="en-US" w:eastAsia="zh-CN"/>
        </w:rPr>
        <w:t>贵单位</w:t>
      </w:r>
      <w:r>
        <w:rPr>
          <w:rFonts w:hint="eastAsia" w:ascii="宋体" w:hAnsi="宋体"/>
          <w:color w:val="auto"/>
          <w:szCs w:val="21"/>
          <w:highlight w:val="none"/>
        </w:rPr>
        <w:t>。监理员应持有</w:t>
      </w:r>
      <w:r>
        <w:rPr>
          <w:rFonts w:hint="eastAsia" w:ascii="宋体" w:hAnsi="宋体"/>
          <w:color w:val="auto"/>
          <w:szCs w:val="21"/>
          <w:highlight w:val="none"/>
          <w:lang w:val="en-US" w:eastAsia="zh-CN"/>
        </w:rPr>
        <w:t>有关行政</w:t>
      </w:r>
      <w:r>
        <w:rPr>
          <w:rFonts w:hint="eastAsia" w:ascii="宋体" w:hAnsi="宋体"/>
          <w:color w:val="auto"/>
          <w:szCs w:val="21"/>
          <w:highlight w:val="none"/>
        </w:rPr>
        <w:t>部门要求的证书，并提供</w:t>
      </w:r>
      <w:r>
        <w:rPr>
          <w:rFonts w:hint="eastAsia" w:ascii="宋体" w:hAnsi="宋体"/>
          <w:color w:val="auto"/>
          <w:szCs w:val="21"/>
          <w:highlight w:val="none"/>
          <w:lang w:val="en-US" w:eastAsia="zh-CN"/>
        </w:rPr>
        <w:t>我公司</w:t>
      </w:r>
      <w:r>
        <w:rPr>
          <w:rFonts w:hint="eastAsia" w:ascii="宋体" w:hAnsi="宋体"/>
          <w:color w:val="auto"/>
          <w:szCs w:val="21"/>
          <w:highlight w:val="none"/>
        </w:rPr>
        <w:t>为其缴纳的养老保险证明材料。中标后不能满足该要求的，</w:t>
      </w:r>
      <w:r>
        <w:rPr>
          <w:rFonts w:hint="eastAsia" w:ascii="宋体" w:hAnsi="宋体"/>
          <w:color w:val="auto"/>
          <w:szCs w:val="21"/>
          <w:highlight w:val="none"/>
          <w:lang w:val="en-US" w:eastAsia="zh-CN"/>
        </w:rPr>
        <w:t>贵单位可</w:t>
      </w:r>
      <w:r>
        <w:rPr>
          <w:rFonts w:hint="eastAsia" w:ascii="宋体" w:hAnsi="宋体"/>
          <w:color w:val="auto"/>
          <w:szCs w:val="21"/>
          <w:highlight w:val="none"/>
        </w:rPr>
        <w:t>取消我公司中标资格；</w:t>
      </w:r>
      <w:r>
        <w:rPr>
          <w:rFonts w:hint="eastAsia"/>
          <w:color w:val="auto"/>
          <w:szCs w:val="21"/>
          <w:highlight w:val="none"/>
        </w:rPr>
        <w:t>签订合同后不满足该要求的，</w:t>
      </w:r>
      <w:r>
        <w:rPr>
          <w:rFonts w:hint="eastAsia"/>
          <w:color w:val="auto"/>
          <w:szCs w:val="21"/>
          <w:highlight w:val="none"/>
          <w:lang w:val="en-US" w:eastAsia="zh-CN"/>
        </w:rPr>
        <w:t>贵单位</w:t>
      </w:r>
      <w:r>
        <w:rPr>
          <w:rFonts w:hint="eastAsia"/>
          <w:color w:val="auto"/>
          <w:szCs w:val="21"/>
          <w:highlight w:val="none"/>
        </w:rPr>
        <w:t>按合同相关条款</w:t>
      </w:r>
      <w:r>
        <w:rPr>
          <w:rFonts w:hint="eastAsia"/>
          <w:color w:val="auto"/>
          <w:szCs w:val="21"/>
          <w:highlight w:val="none"/>
          <w:lang w:val="en-US" w:eastAsia="zh-CN"/>
        </w:rPr>
        <w:t>要求我公司承担责任</w:t>
      </w:r>
      <w:r>
        <w:rPr>
          <w:rFonts w:hint="eastAsia"/>
          <w:color w:val="auto"/>
          <w:szCs w:val="21"/>
          <w:highlight w:val="none"/>
        </w:rPr>
        <w:t>并上报</w:t>
      </w:r>
      <w:r>
        <w:rPr>
          <w:rFonts w:hint="eastAsia"/>
          <w:color w:val="auto"/>
          <w:szCs w:val="21"/>
          <w:highlight w:val="none"/>
          <w:lang w:val="en-US" w:eastAsia="zh-CN"/>
        </w:rPr>
        <w:t>有关行政</w:t>
      </w:r>
      <w:r>
        <w:rPr>
          <w:rFonts w:hint="eastAsia"/>
          <w:color w:val="auto"/>
          <w:szCs w:val="21"/>
          <w:highlight w:val="none"/>
        </w:rPr>
        <w:t>部门；</w:t>
      </w:r>
      <w:r>
        <w:rPr>
          <w:rFonts w:hint="eastAsia" w:ascii="宋体" w:hAnsi="宋体"/>
          <w:color w:val="auto"/>
          <w:szCs w:val="21"/>
          <w:highlight w:val="none"/>
        </w:rPr>
        <w:t>给</w:t>
      </w:r>
      <w:r>
        <w:rPr>
          <w:rFonts w:hint="eastAsia" w:ascii="宋体" w:hAnsi="宋体"/>
          <w:color w:val="auto"/>
          <w:szCs w:val="21"/>
          <w:highlight w:val="none"/>
          <w:lang w:eastAsia="zh-CN"/>
        </w:rPr>
        <w:t>贵单位</w:t>
      </w:r>
      <w:r>
        <w:rPr>
          <w:rFonts w:hint="eastAsia" w:ascii="宋体" w:hAnsi="宋体"/>
          <w:color w:val="auto"/>
          <w:szCs w:val="21"/>
          <w:highlight w:val="none"/>
        </w:rPr>
        <w:t>造成损失的，我公司依法承担赔偿责任或违约责任。</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我公司在资格审查部分和商务部分中提供的相关证明材料真实有效，不存在弄虚作假情形。</w:t>
      </w:r>
      <w:r>
        <w:rPr>
          <w:rFonts w:hint="eastAsia" w:ascii="宋体" w:hAnsi="宋体"/>
          <w:color w:val="auto"/>
          <w:szCs w:val="21"/>
          <w:highlight w:val="none"/>
          <w:u w:val="single"/>
          <w:lang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我公司的</w:t>
      </w:r>
      <w:r>
        <w:rPr>
          <w:rFonts w:hint="eastAsia" w:ascii="宋体" w:hAnsi="宋体"/>
          <w:color w:val="auto"/>
          <w:szCs w:val="21"/>
          <w:highlight w:val="none"/>
          <w:u w:val="single"/>
        </w:rPr>
        <w:t>中标资格，并按相关法律法规报招标投标监督部门，投标保证金</w:t>
      </w:r>
      <w:r>
        <w:rPr>
          <w:rFonts w:hint="eastAsia" w:asciiTheme="minorEastAsia" w:hAnsiTheme="minorEastAsia" w:eastAsiaTheme="minorEastAsia" w:cstheme="minorEastAsia"/>
          <w:color w:val="auto"/>
          <w:szCs w:val="21"/>
          <w:highlight w:val="none"/>
          <w:u w:val="single"/>
          <w:lang w:val="en-US" w:eastAsia="zh-CN"/>
        </w:rPr>
        <w:t>以现金形式交纳的</w:t>
      </w:r>
      <w:r>
        <w:rPr>
          <w:rFonts w:hint="eastAsia" w:ascii="宋体" w:hAnsi="宋体"/>
          <w:color w:val="auto"/>
          <w:szCs w:val="21"/>
          <w:highlight w:val="none"/>
          <w:u w:val="single"/>
        </w:rPr>
        <w:t>不予退还，</w:t>
      </w:r>
      <w:r>
        <w:rPr>
          <w:rFonts w:hint="eastAsia" w:asciiTheme="minorEastAsia" w:hAnsiTheme="minorEastAsia" w:eastAsiaTheme="minorEastAsia" w:cstheme="minorEastAsia"/>
          <w:color w:val="auto"/>
          <w:szCs w:val="21"/>
          <w:highlight w:val="none"/>
          <w:u w:val="single"/>
        </w:rPr>
        <w:t>以保函形式交纳的由保函开立人支付保函担保的与投标保证金等额的款项</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5.我公司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6.我公司的投标文件符合第二章 投标人须知第 1.3.1 项的规定。</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eastAsia="zh-CN"/>
        </w:rPr>
        <w:t>贵单位</w:t>
      </w:r>
      <w:r>
        <w:rPr>
          <w:rFonts w:hint="eastAsia" w:ascii="宋体" w:hAnsi="宋体"/>
          <w:color w:val="auto"/>
          <w:szCs w:val="21"/>
          <w:highlight w:val="none"/>
        </w:rPr>
        <w:t>不能接受的条件。</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8.</w:t>
      </w:r>
      <w:r>
        <w:rPr>
          <w:rFonts w:hint="eastAsia" w:ascii="宋体" w:hAnsi="宋体"/>
          <w:color w:val="auto"/>
          <w:szCs w:val="21"/>
          <w:highlight w:val="none"/>
        </w:rPr>
        <w:t>我公司的投标文件符合第五章 委托人要求</w:t>
      </w:r>
      <w:r>
        <w:rPr>
          <w:rFonts w:hint="eastAsia" w:ascii="宋体" w:hAnsi="宋体"/>
          <w:color w:val="auto"/>
          <w:szCs w:val="21"/>
          <w:highlight w:val="none"/>
          <w:lang w:val="en-US" w:eastAsia="zh-CN"/>
        </w:rPr>
        <w:t>的实质性要求和条件</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360" w:lineRule="auto"/>
        <w:ind w:firstLine="420" w:firstLineChars="200"/>
        <w:textAlignment w:val="auto"/>
        <w:rPr>
          <w:rFonts w:hint="default" w:ascii="宋体" w:hAnsi="宋体" w:eastAsia="宋体"/>
          <w:color w:val="auto"/>
          <w:szCs w:val="21"/>
          <w:highlight w:val="none"/>
          <w:u w:val="single"/>
          <w:lang w:val="en-US" w:eastAsia="zh-CN"/>
        </w:rPr>
      </w:pPr>
      <w:r>
        <w:rPr>
          <w:rFonts w:hint="eastAsia" w:ascii="宋体" w:hAnsi="宋体"/>
          <w:color w:val="auto"/>
          <w:szCs w:val="21"/>
          <w:highlight w:val="none"/>
          <w:lang w:val="en-US" w:eastAsia="zh-CN"/>
        </w:rPr>
        <w:t>9.其他承诺事项：</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u w:val="single"/>
          <w:lang w:val="en-US" w:eastAsia="zh-CN"/>
        </w:rPr>
        <w:t>[提示：招标文件有具体要求的，可在此处增加对应的承诺内容。]</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auto"/>
          <w:szCs w:val="21"/>
          <w:highlight w:val="none"/>
        </w:rPr>
      </w:pPr>
    </w:p>
    <w:p>
      <w:pPr>
        <w:keepNext w:val="0"/>
        <w:keepLines w:val="0"/>
        <w:pageBreakBefore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投标人：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tabs>
          <w:tab w:val="left" w:pos="6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val="en-US" w:eastAsia="zh-CN"/>
        </w:rPr>
        <w:t>签名</w:t>
      </w:r>
      <w:r>
        <w:rPr>
          <w:rFonts w:ascii="宋体" w:hAnsi="宋体"/>
          <w:color w:val="auto"/>
          <w:kern w:val="0"/>
          <w:szCs w:val="21"/>
          <w:highlight w:val="none"/>
        </w:rPr>
        <w:t>或盖章）</w:t>
      </w:r>
    </w:p>
    <w:p>
      <w:pPr>
        <w:spacing w:line="36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4"/>
        <w:spacing w:before="0" w:after="0" w:line="360" w:lineRule="auto"/>
        <w:jc w:val="center"/>
        <w:outlineLvl w:val="0"/>
        <w:rPr>
          <w:rFonts w:hint="eastAsia" w:cs="Times New Roman" w:asciiTheme="minorEastAsia" w:hAnsiTheme="minorEastAsia" w:eastAsiaTheme="minorEastAsia"/>
          <w:b/>
          <w:bCs/>
          <w:color w:val="auto"/>
          <w:kern w:val="2"/>
          <w:sz w:val="28"/>
          <w:szCs w:val="20"/>
          <w:highlight w:val="none"/>
          <w:lang w:val="en-US" w:eastAsia="zh-CN" w:bidi="ar-SA"/>
        </w:rPr>
      </w:pPr>
      <w:bookmarkStart w:id="1071" w:name="_Toc23187"/>
      <w:r>
        <w:rPr>
          <w:rFonts w:hint="eastAsia" w:cs="Times New Roman" w:asciiTheme="minorEastAsia" w:hAnsiTheme="minorEastAsia" w:eastAsiaTheme="minorEastAsia"/>
          <w:b/>
          <w:bCs/>
          <w:color w:val="auto"/>
          <w:kern w:val="2"/>
          <w:sz w:val="28"/>
          <w:szCs w:val="20"/>
          <w:highlight w:val="none"/>
          <w:lang w:val="en-US" w:eastAsia="zh-CN" w:bidi="ar-SA"/>
        </w:rPr>
        <w:t>（四）其他资料</w:t>
      </w:r>
      <w:bookmarkEnd w:id="1071"/>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pStyle w:val="2"/>
        <w:spacing w:after="0" w:line="360" w:lineRule="auto"/>
        <w:ind w:firstLine="420" w:firstLineChars="200"/>
        <w:rPr>
          <w:rFonts w:hint="eastAsia" w:ascii="宋体" w:hAnsi="宋体" w:eastAsia="宋体"/>
          <w:i w:val="0"/>
          <w:iCs/>
          <w:color w:val="auto"/>
          <w:szCs w:val="21"/>
          <w:highlight w:val="none"/>
          <w:lang w:eastAsia="zh-CN"/>
        </w:rPr>
      </w:pPr>
      <w:r>
        <w:rPr>
          <w:rFonts w:hint="eastAsia" w:ascii="宋体" w:hAnsi="宋体"/>
          <w:i w:val="0"/>
          <w:iCs/>
          <w:color w:val="auto"/>
          <w:szCs w:val="21"/>
          <w:highlight w:val="none"/>
          <w:lang w:eastAsia="zh-CN"/>
        </w:rPr>
        <w:t>（</w:t>
      </w:r>
      <w:r>
        <w:rPr>
          <w:rFonts w:hint="eastAsia" w:ascii="宋体" w:hAnsi="宋体"/>
          <w:i w:val="0"/>
          <w:iCs/>
          <w:color w:val="auto"/>
          <w:szCs w:val="21"/>
          <w:highlight w:val="none"/>
          <w:lang w:val="en-US" w:eastAsia="zh-CN"/>
        </w:rPr>
        <w:t>注</w:t>
      </w:r>
      <w:r>
        <w:rPr>
          <w:rFonts w:hint="eastAsia" w:ascii="宋体" w:hAnsi="宋体"/>
          <w:i w:val="0"/>
          <w:iCs/>
          <w:color w:val="auto"/>
          <w:szCs w:val="21"/>
          <w:highlight w:val="none"/>
        </w:rPr>
        <w:t>：以转账支票或电汇形式交纳投标保证金的提供以下资料</w:t>
      </w:r>
      <w:r>
        <w:rPr>
          <w:rFonts w:hint="eastAsia" w:ascii="宋体" w:hAnsi="宋体"/>
          <w:i w:val="0"/>
          <w:iCs/>
          <w:color w:val="auto"/>
          <w:szCs w:val="21"/>
          <w:highlight w:val="none"/>
          <w:lang w:eastAsia="zh-CN"/>
        </w:rPr>
        <w:t>）</w:t>
      </w:r>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（1）企业基本账户开户证明文件。</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420" w:firstLineChars="200"/>
        <w:rPr>
          <w:rFonts w:hint="eastAsia" w:ascii="宋体" w:hAnsi="宋体" w:eastAsia="宋体"/>
          <w:i w:val="0"/>
          <w:iCs/>
          <w:color w:val="auto"/>
          <w:szCs w:val="21"/>
          <w:highlight w:val="none"/>
          <w:lang w:eastAsia="zh-CN"/>
        </w:rPr>
      </w:pPr>
      <w:r>
        <w:rPr>
          <w:rFonts w:hint="eastAsia" w:ascii="宋体" w:hAnsi="宋体"/>
          <w:i w:val="0"/>
          <w:iCs/>
          <w:color w:val="auto"/>
          <w:szCs w:val="21"/>
          <w:highlight w:val="none"/>
          <w:lang w:eastAsia="zh-CN"/>
        </w:rPr>
        <w:t>（</w:t>
      </w:r>
      <w:r>
        <w:rPr>
          <w:rFonts w:hint="eastAsia" w:ascii="宋体" w:hAnsi="宋体"/>
          <w:i w:val="0"/>
          <w:iCs/>
          <w:color w:val="auto"/>
          <w:szCs w:val="21"/>
          <w:highlight w:val="none"/>
          <w:lang w:val="en-US" w:eastAsia="zh-CN"/>
        </w:rPr>
        <w:t>注</w:t>
      </w:r>
      <w:r>
        <w:rPr>
          <w:rFonts w:hint="eastAsia" w:ascii="宋体" w:hAnsi="宋体"/>
          <w:i w:val="0"/>
          <w:iCs/>
          <w:color w:val="auto"/>
          <w:szCs w:val="21"/>
          <w:highlight w:val="none"/>
        </w:rPr>
        <w:t>：以纸质投标保函形式交纳投标保证金的提供以下资料</w:t>
      </w:r>
      <w:r>
        <w:rPr>
          <w:rFonts w:hint="eastAsia" w:ascii="宋体" w:hAnsi="宋体"/>
          <w:i w:val="0"/>
          <w:iCs/>
          <w:color w:val="auto"/>
          <w:szCs w:val="21"/>
          <w:highlight w:val="none"/>
          <w:lang w:eastAsia="zh-CN"/>
        </w:rPr>
        <w:t>）</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（1）纸质</w:t>
      </w:r>
      <w:r>
        <w:rPr>
          <w:rFonts w:hint="eastAsia" w:ascii="宋体" w:hAnsi="宋体"/>
          <w:color w:val="auto"/>
          <w:szCs w:val="21"/>
          <w:highlight w:val="none"/>
          <w:lang w:val="en-US" w:eastAsia="zh-CN"/>
        </w:rPr>
        <w:t>投标</w:t>
      </w:r>
      <w:r>
        <w:rPr>
          <w:rFonts w:hint="eastAsia" w:ascii="宋体" w:hAnsi="宋体"/>
          <w:color w:val="auto"/>
          <w:szCs w:val="21"/>
          <w:highlight w:val="none"/>
        </w:rPr>
        <w:t>保函</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如有</w:t>
      </w:r>
      <w:r>
        <w:rPr>
          <w:rFonts w:hint="eastAsia" w:ascii="宋体" w:hAnsi="宋体"/>
          <w:color w:val="auto"/>
          <w:szCs w:val="21"/>
          <w:highlight w:val="none"/>
          <w:lang w:eastAsia="zh-CN"/>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申请人：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受益人：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开立人：</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none"/>
        </w:rPr>
      </w:pPr>
      <w:r>
        <w:rPr>
          <w:rFonts w:hint="eastAsia" w:asciiTheme="minorEastAsia" w:hAnsiTheme="minorEastAsia" w:eastAsiaTheme="minorEastAsia" w:cstheme="minorEastAsia"/>
          <w:color w:val="auto"/>
          <w:szCs w:val="21"/>
          <w:u w:val="none"/>
        </w:rPr>
        <w:t>地  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szCs w:val="21"/>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（受益人名称）</w:t>
      </w:r>
      <w:r>
        <w:rPr>
          <w:rFonts w:hint="eastAsia" w:asciiTheme="minorEastAsia" w:hAnsiTheme="minorEastAsia" w:eastAsiaTheme="minorEastAsia" w:cstheme="minorEastAsia"/>
          <w:color w:val="auto"/>
          <w:kern w:val="2"/>
          <w:sz w:val="21"/>
          <w:szCs w:val="21"/>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lang w:val="en-US" w:eastAsia="zh-CN" w:bidi="ar-SA"/>
        </w:rPr>
      </w:pPr>
      <w:r>
        <w:rPr>
          <w:rFonts w:hint="eastAsia" w:asciiTheme="minorEastAsia" w:hAnsiTheme="minorEastAsia" w:eastAsiaTheme="minorEastAsia" w:cstheme="minorEastAsia"/>
          <w:color w:val="auto"/>
          <w:spacing w:val="-6"/>
          <w:kern w:val="0"/>
          <w:sz w:val="21"/>
          <w:szCs w:val="21"/>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spacing w:val="-6"/>
          <w:kern w:val="0"/>
          <w:sz w:val="21"/>
          <w:szCs w:val="21"/>
          <w:lang w:val="en-US" w:eastAsia="zh-CN" w:bidi="ar-SA"/>
        </w:rPr>
        <w:t>就</w:t>
      </w:r>
      <w:r>
        <w:rPr>
          <w:rFonts w:hint="eastAsia" w:asciiTheme="minorEastAsia" w:hAnsiTheme="minorEastAsia" w:eastAsiaTheme="minorEastAsia" w:cstheme="minorEastAsia"/>
          <w:color w:val="auto"/>
          <w:spacing w:val="-6"/>
          <w:kern w:val="0"/>
          <w:sz w:val="21"/>
          <w:szCs w:val="21"/>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元（¥</w:t>
      </w:r>
      <w:r>
        <w:rPr>
          <w:rFonts w:hint="eastAsia" w:asciiTheme="minorEastAsia" w:hAnsiTheme="minorEastAsia" w:eastAsiaTheme="minorEastAsia" w:cstheme="minorEastAsia"/>
          <w:color w:val="auto"/>
          <w:kern w:val="0"/>
          <w:sz w:val="21"/>
          <w:szCs w:val="21"/>
          <w:u w:val="single"/>
          <w:lang w:val="en-US" w:eastAsia="zh-CN" w:bidi="ar-SA"/>
        </w:rPr>
        <w:t xml:space="preserve">        </w:t>
      </w:r>
      <w:r>
        <w:rPr>
          <w:rFonts w:hint="eastAsia" w:asciiTheme="minorEastAsia" w:hAnsiTheme="minorEastAsia" w:eastAsiaTheme="minorEastAsia" w:cstheme="minorEastAsia"/>
          <w:color w:val="auto"/>
          <w:kern w:val="0"/>
          <w:sz w:val="21"/>
          <w:szCs w:val="21"/>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止（提示：建议</w:t>
      </w:r>
      <w:r>
        <w:rPr>
          <w:rFonts w:hint="eastAsia" w:asciiTheme="minorEastAsia" w:hAnsiTheme="minorEastAsia" w:eastAsiaTheme="minorEastAsia" w:cstheme="minorEastAsia"/>
          <w:color w:val="auto"/>
          <w:kern w:val="2"/>
          <w:sz w:val="21"/>
          <w:szCs w:val="21"/>
          <w:lang w:val="en-US" w:eastAsia="zh-CN"/>
        </w:rPr>
        <w:t>30日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。投标有效期延长的，本保函有效期相应顺延，最迟不超过</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年</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月</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（提示：建议按保函有效期不超过</w:t>
      </w:r>
      <w:r>
        <w:rPr>
          <w:rFonts w:hint="eastAsia" w:asciiTheme="minorEastAsia" w:hAnsiTheme="minorEastAsia" w:eastAsiaTheme="minorEastAsia" w:cstheme="minorEastAsia"/>
          <w:color w:val="auto"/>
          <w:kern w:val="2"/>
          <w:sz w:val="21"/>
          <w:szCs w:val="21"/>
          <w:lang w:val="en-US" w:eastAsia="zh-CN"/>
        </w:rPr>
        <w:t>270日考虑</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四、</w:t>
      </w:r>
      <w:r>
        <w:rPr>
          <w:rFonts w:hint="eastAsia" w:asciiTheme="minorEastAsia" w:hAnsiTheme="minorEastAsia" w:eastAsiaTheme="minorEastAsia" w:cstheme="minorEastAsia"/>
          <w:color w:val="auto"/>
          <w:kern w:val="2"/>
          <w:sz w:val="21"/>
          <w:szCs w:val="21"/>
        </w:rPr>
        <w:t>我方承诺，在收到受益人发来的书面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通知后的</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个工作</w:t>
      </w:r>
      <w:r>
        <w:rPr>
          <w:rFonts w:hint="eastAsia" w:asciiTheme="minorEastAsia" w:hAnsiTheme="minorEastAsia" w:eastAsiaTheme="minorEastAsia" w:cstheme="minorEastAsia"/>
          <w:color w:val="auto"/>
          <w:kern w:val="2"/>
          <w:sz w:val="21"/>
          <w:szCs w:val="21"/>
        </w:rPr>
        <w:t>日</w:t>
      </w:r>
      <w:r>
        <w:rPr>
          <w:rFonts w:hint="eastAsia" w:asciiTheme="minorEastAsia" w:hAnsiTheme="minorEastAsia" w:eastAsiaTheme="minorEastAsia" w:cstheme="minorEastAsia"/>
          <w:color w:val="auto"/>
          <w:kern w:val="2"/>
          <w:sz w:val="21"/>
          <w:szCs w:val="21"/>
          <w:lang w:eastAsia="zh-CN"/>
        </w:rPr>
        <w:t>（提示：建议</w:t>
      </w:r>
      <w:r>
        <w:rPr>
          <w:rFonts w:hint="eastAsia" w:asciiTheme="minorEastAsia" w:hAnsiTheme="minorEastAsia" w:eastAsiaTheme="minorEastAsia" w:cstheme="minorEastAsia"/>
          <w:color w:val="auto"/>
          <w:kern w:val="2"/>
          <w:sz w:val="21"/>
          <w:szCs w:val="21"/>
          <w:lang w:val="en-US" w:eastAsia="zh-CN"/>
        </w:rPr>
        <w:t>10—15个工作日</w:t>
      </w:r>
      <w:r>
        <w:rPr>
          <w:rFonts w:hint="eastAsia" w:asciiTheme="minorEastAsia" w:hAnsiTheme="minorEastAsia" w:eastAsiaTheme="minorEastAsia" w:cstheme="minorEastAsia"/>
          <w:color w:val="auto"/>
          <w:kern w:val="2"/>
          <w:sz w:val="21"/>
          <w:szCs w:val="21"/>
          <w:lang w:eastAsia="zh-CN"/>
        </w:rPr>
        <w:t>）</w:t>
      </w:r>
      <w:r>
        <w:rPr>
          <w:rFonts w:hint="eastAsia" w:asciiTheme="minorEastAsia" w:hAnsiTheme="minorEastAsia" w:eastAsiaTheme="minorEastAsia" w:cstheme="minorEastAsia"/>
          <w:color w:val="auto"/>
          <w:kern w:val="2"/>
          <w:sz w:val="21"/>
          <w:szCs w:val="21"/>
        </w:rPr>
        <w:t>内无条件支付，前述书面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spacing w:val="0"/>
          <w:kern w:val="2"/>
          <w:sz w:val="21"/>
          <w:szCs w:val="21"/>
          <w:lang w:eastAsia="zh-CN"/>
        </w:rPr>
        <w:t>（</w:t>
      </w:r>
      <w:r>
        <w:rPr>
          <w:rFonts w:hint="eastAsia" w:asciiTheme="minorEastAsia" w:hAnsiTheme="minorEastAsia" w:eastAsiaTheme="minorEastAsia" w:cstheme="minorEastAsia"/>
          <w:color w:val="auto"/>
          <w:spacing w:val="0"/>
          <w:kern w:val="2"/>
          <w:sz w:val="21"/>
          <w:szCs w:val="21"/>
          <w:lang w:val="en-US" w:eastAsia="zh-CN"/>
        </w:rPr>
        <w:t>5</w:t>
      </w:r>
      <w:r>
        <w:rPr>
          <w:rFonts w:hint="eastAsia" w:asciiTheme="minorEastAsia" w:hAnsiTheme="minorEastAsia" w:eastAsiaTheme="minorEastAsia" w:cstheme="minorEastAsia"/>
          <w:color w:val="auto"/>
          <w:spacing w:val="0"/>
          <w:kern w:val="2"/>
          <w:sz w:val="21"/>
          <w:szCs w:val="21"/>
          <w:lang w:eastAsia="zh-CN"/>
        </w:rPr>
        <w:t>）索赔</w:t>
      </w:r>
      <w:r>
        <w:rPr>
          <w:rFonts w:hint="eastAsia" w:asciiTheme="minorEastAsia" w:hAnsiTheme="minorEastAsia" w:eastAsiaTheme="minorEastAsia" w:cstheme="minorEastAsia"/>
          <w:color w:val="auto"/>
          <w:spacing w:val="0"/>
          <w:kern w:val="2"/>
          <w:sz w:val="21"/>
          <w:szCs w:val="21"/>
        </w:rPr>
        <w:t>通知应在本保函有效期内到达的地址是：</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受益人发出的书面</w:t>
      </w:r>
      <w:r>
        <w:rPr>
          <w:rFonts w:hint="eastAsia" w:asciiTheme="minorEastAsia" w:hAnsiTheme="minorEastAsia" w:eastAsiaTheme="minorEastAsia" w:cstheme="minorEastAsia"/>
          <w:color w:val="auto"/>
          <w:kern w:val="2"/>
          <w:sz w:val="21"/>
          <w:szCs w:val="21"/>
          <w:lang w:eastAsia="zh-CN"/>
        </w:rPr>
        <w:t>索赔</w:t>
      </w:r>
      <w:r>
        <w:rPr>
          <w:rFonts w:hint="eastAsia" w:asciiTheme="minorEastAsia" w:hAnsiTheme="minorEastAsia" w:eastAsiaTheme="minorEastAsia" w:cstheme="minorEastAsia"/>
          <w:color w:val="auto"/>
          <w:kern w:val="2"/>
          <w:sz w:val="21"/>
          <w:szCs w:val="21"/>
        </w:rPr>
        <w:t>通知应由其为鉴明受益人法定代表人或授权代理人签</w:t>
      </w:r>
      <w:r>
        <w:rPr>
          <w:rFonts w:hint="eastAsia" w:asciiTheme="minorEastAsia" w:hAnsiTheme="minorEastAsia" w:eastAsiaTheme="minorEastAsia" w:cstheme="minorEastAsia"/>
          <w:color w:val="auto"/>
          <w:kern w:val="2"/>
          <w:sz w:val="21"/>
          <w:szCs w:val="21"/>
          <w:lang w:eastAsia="zh-CN"/>
        </w:rPr>
        <w:t>名</w:t>
      </w:r>
      <w:r>
        <w:rPr>
          <w:rFonts w:hint="eastAsia" w:asciiTheme="minorEastAsia" w:hAnsiTheme="minorEastAsia" w:eastAsiaTheme="minorEastAsia" w:cstheme="minorEastAsia"/>
          <w:color w:val="auto"/>
          <w:kern w:val="2"/>
          <w:sz w:val="21"/>
          <w:szCs w:val="21"/>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五、本保函项下的权利不得转让，不得设定担保。</w:t>
      </w:r>
      <w:r>
        <w:rPr>
          <w:rFonts w:hint="eastAsia" w:asciiTheme="minorEastAsia" w:hAnsiTheme="minorEastAsia" w:eastAsiaTheme="minorEastAsia" w:cstheme="minorEastAsia"/>
          <w:color w:val="auto"/>
          <w:kern w:val="2"/>
          <w:sz w:val="21"/>
          <w:szCs w:val="21"/>
          <w:lang w:eastAsia="zh-CN"/>
        </w:rPr>
        <w:t>贵方</w:t>
      </w:r>
      <w:r>
        <w:rPr>
          <w:rFonts w:hint="eastAsia" w:asciiTheme="minorEastAsia" w:hAnsiTheme="minorEastAsia" w:eastAsiaTheme="minorEastAsia" w:cstheme="minorEastAsia"/>
          <w:color w:val="auto"/>
          <w:kern w:val="2"/>
          <w:sz w:val="21"/>
          <w:szCs w:val="21"/>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七、受益人应在本保函到期后的</w:t>
      </w:r>
      <w:r>
        <w:rPr>
          <w:rFonts w:hint="eastAsia" w:asciiTheme="minorEastAsia" w:hAnsiTheme="minorEastAsia" w:eastAsiaTheme="minorEastAsia" w:cstheme="minorEastAsia"/>
          <w:color w:val="auto"/>
          <w:kern w:val="2"/>
          <w:sz w:val="21"/>
          <w:szCs w:val="21"/>
          <w:lang w:val="en-US" w:eastAsia="zh-CN"/>
        </w:rPr>
        <w:t>七</w:t>
      </w:r>
      <w:r>
        <w:rPr>
          <w:rFonts w:hint="eastAsia" w:asciiTheme="minorEastAsia" w:hAnsiTheme="minorEastAsia" w:eastAsiaTheme="minorEastAsia" w:cstheme="minorEastAsia"/>
          <w:color w:val="auto"/>
          <w:kern w:val="2"/>
          <w:sz w:val="21"/>
          <w:szCs w:val="21"/>
          <w:lang w:eastAsia="zh-CN"/>
        </w:rPr>
        <w:t>个工作</w:t>
      </w:r>
      <w:r>
        <w:rPr>
          <w:rFonts w:hint="eastAsia" w:asciiTheme="minorEastAsia" w:hAnsiTheme="minorEastAsia" w:eastAsiaTheme="minorEastAsia" w:cstheme="minorEastAsia"/>
          <w:color w:val="auto"/>
          <w:kern w:val="2"/>
          <w:sz w:val="21"/>
          <w:szCs w:val="21"/>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lang w:eastAsia="zh-CN"/>
        </w:rPr>
      </w:pPr>
      <w:r>
        <w:rPr>
          <w:rFonts w:hint="eastAsia" w:asciiTheme="minorEastAsia" w:hAnsiTheme="minorEastAsia" w:eastAsiaTheme="minorEastAsia" w:cstheme="minorEastAsia"/>
          <w:color w:val="auto"/>
          <w:kern w:val="2"/>
          <w:sz w:val="21"/>
          <w:szCs w:val="21"/>
        </w:rPr>
        <w:t>八、</w:t>
      </w:r>
      <w:r>
        <w:rPr>
          <w:rFonts w:hint="eastAsia" w:asciiTheme="minorEastAsia" w:hAnsiTheme="minorEastAsia" w:eastAsiaTheme="minorEastAsia" w:cstheme="minorEastAsia"/>
          <w:color w:val="auto"/>
          <w:kern w:val="2"/>
          <w:sz w:val="21"/>
          <w:szCs w:val="21"/>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九、</w:t>
      </w:r>
      <w:r>
        <w:rPr>
          <w:rFonts w:hint="eastAsia" w:asciiTheme="minorEastAsia" w:hAnsiTheme="minorEastAsia" w:eastAsiaTheme="minorEastAsia" w:cstheme="minorEastAsia"/>
          <w:color w:val="auto"/>
          <w:kern w:val="2"/>
          <w:sz w:val="21"/>
          <w:szCs w:val="21"/>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eastAsia="zh-CN"/>
        </w:rPr>
        <w:t>十</w:t>
      </w:r>
      <w:r>
        <w:rPr>
          <w:rFonts w:hint="eastAsia" w:asciiTheme="minorEastAsia" w:hAnsiTheme="minorEastAsia" w:eastAsiaTheme="minorEastAsia" w:cstheme="minorEastAsia"/>
          <w:color w:val="auto"/>
          <w:kern w:val="2"/>
          <w:sz w:val="21"/>
          <w:szCs w:val="21"/>
        </w:rPr>
        <w:t>、本保函自我方法定代表人或授权代表</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u w:val="none"/>
        </w:rPr>
      </w:pPr>
      <w:r>
        <w:rPr>
          <w:rFonts w:hint="eastAsia" w:asciiTheme="minorEastAsia" w:hAnsiTheme="minorEastAsia" w:eastAsiaTheme="minorEastAsia" w:cstheme="minorEastAsia"/>
          <w:color w:val="auto"/>
          <w:kern w:val="2"/>
          <w:sz w:val="21"/>
          <w:szCs w:val="21"/>
          <w:lang w:eastAsia="zh-CN"/>
        </w:rPr>
        <w:t>十一、本保函在重庆市辖区范围内的核验地点：</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none"/>
          <w:lang w:eastAsia="zh-CN"/>
        </w:rPr>
        <w:t>；核验方式：</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i/>
          <w:iCs/>
          <w:color w:val="auto"/>
          <w:kern w:val="2"/>
          <w:sz w:val="21"/>
          <w:szCs w:val="21"/>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 xml:space="preserve">开 立 人：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法定代表人（或授权</w:t>
      </w:r>
      <w:r>
        <w:rPr>
          <w:rFonts w:hint="eastAsia" w:asciiTheme="minorEastAsia" w:hAnsiTheme="minorEastAsia" w:eastAsiaTheme="minorEastAsia" w:cstheme="minorEastAsia"/>
          <w:color w:val="auto"/>
          <w:kern w:val="2"/>
          <w:sz w:val="21"/>
          <w:szCs w:val="21"/>
          <w:lang w:eastAsia="zh-CN"/>
        </w:rPr>
        <w:t>代表</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rPr>
        <w:t>（</w:t>
      </w:r>
      <w:r>
        <w:rPr>
          <w:rFonts w:hint="eastAsia" w:asciiTheme="minorEastAsia" w:hAnsiTheme="minorEastAsia" w:eastAsiaTheme="minorEastAsia" w:cstheme="minorEastAsia"/>
          <w:color w:val="auto"/>
          <w:kern w:val="2"/>
          <w:sz w:val="21"/>
          <w:szCs w:val="21"/>
          <w:lang w:eastAsia="zh-CN"/>
        </w:rPr>
        <w:t>签名</w:t>
      </w:r>
      <w:r>
        <w:rPr>
          <w:rFonts w:hint="eastAsia" w:asciiTheme="minorEastAsia" w:hAnsiTheme="minorEastAsia" w:eastAsiaTheme="minorEastAsia" w:cstheme="minorEastAsia"/>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地    址：</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邮政编码：</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电    话：</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传    真：</w:t>
      </w:r>
      <w:r>
        <w:rPr>
          <w:rFonts w:hint="eastAsia" w:asciiTheme="minorEastAsia" w:hAnsiTheme="minorEastAsia" w:eastAsiaTheme="minorEastAsia" w:cstheme="minorEastAsia"/>
          <w:color w:val="auto"/>
          <w:kern w:val="2"/>
          <w:sz w:val="21"/>
          <w:szCs w:val="21"/>
          <w:u w:val="single"/>
        </w:rPr>
        <w:t xml:space="preserve">                                </w:t>
      </w:r>
      <w:r>
        <w:rPr>
          <w:rFonts w:hint="eastAsia" w:asciiTheme="minorEastAsia" w:hAnsiTheme="minorEastAsia" w:eastAsiaTheme="minorEastAsia" w:cstheme="minorEastAsia"/>
          <w:color w:val="auto"/>
          <w:kern w:val="2"/>
          <w:sz w:val="21"/>
          <w:szCs w:val="21"/>
          <w:u w:val="single"/>
          <w:lang w:val="en-US" w:eastAsia="zh-CN"/>
        </w:rPr>
        <w:t xml:space="preserve">          </w:t>
      </w:r>
      <w:r>
        <w:rPr>
          <w:rFonts w:hint="eastAsia" w:asciiTheme="minorEastAsia" w:hAnsiTheme="minorEastAsia" w:eastAsiaTheme="minorEastAsia" w:cstheme="minorEastAsia"/>
          <w:color w:val="auto"/>
          <w:kern w:val="2"/>
          <w:sz w:val="21"/>
          <w:szCs w:val="21"/>
        </w:rPr>
        <w:t xml:space="preserve"> </w:t>
      </w:r>
    </w:p>
    <w:p>
      <w:pPr>
        <w:spacing w:line="360" w:lineRule="auto"/>
        <w:ind w:firstLine="420" w:firstLineChars="200"/>
        <w:rPr>
          <w:rFonts w:ascii="宋体" w:hAnsi="宋体"/>
          <w:color w:val="auto"/>
          <w:szCs w:val="21"/>
          <w:highlight w:val="none"/>
        </w:rPr>
      </w:pPr>
      <w:r>
        <w:rPr>
          <w:rFonts w:hint="eastAsia" w:asciiTheme="minorEastAsia" w:hAnsiTheme="minorEastAsia" w:eastAsiaTheme="minorEastAsia" w:cstheme="minorEastAsia"/>
          <w:color w:val="auto"/>
          <w:kern w:val="2"/>
          <w:sz w:val="21"/>
          <w:szCs w:val="21"/>
        </w:rPr>
        <w:t xml:space="preserve">开立时间：    年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月 </w:t>
      </w:r>
      <w:r>
        <w:rPr>
          <w:rFonts w:hint="eastAsia" w:asciiTheme="minorEastAsia" w:hAnsiTheme="minorEastAsia" w:eastAsiaTheme="minorEastAsia" w:cstheme="minorEastAsia"/>
          <w:color w:val="auto"/>
          <w:kern w:val="2"/>
          <w:sz w:val="21"/>
          <w:szCs w:val="21"/>
          <w:lang w:val="en-US" w:eastAsia="zh-CN"/>
        </w:rPr>
        <w:t xml:space="preserve">  </w:t>
      </w:r>
      <w:r>
        <w:rPr>
          <w:rFonts w:hint="eastAsia" w:asciiTheme="minorEastAsia" w:hAnsiTheme="minorEastAsia" w:eastAsiaTheme="minorEastAsia" w:cstheme="minorEastAsia"/>
          <w:color w:val="auto"/>
          <w:kern w:val="2"/>
          <w:sz w:val="21"/>
          <w:szCs w:val="21"/>
        </w:rPr>
        <w:t xml:space="preserve"> </w:t>
      </w:r>
      <w:r>
        <w:rPr>
          <w:rFonts w:hint="eastAsia" w:asciiTheme="minorEastAsia" w:hAnsiTheme="minorEastAsia" w:eastAsiaTheme="minorEastAsia" w:cstheme="minorEastAsia"/>
          <w:color w:val="auto"/>
          <w:kern w:val="2"/>
          <w:sz w:val="21"/>
          <w:szCs w:val="21"/>
          <w:lang w:eastAsia="zh-CN"/>
        </w:rPr>
        <w:t>日</w:t>
      </w:r>
    </w:p>
    <w:p>
      <w:pPr>
        <w:spacing w:line="240" w:lineRule="auto"/>
        <w:ind w:firstLine="0" w:firstLineChars="0"/>
        <w:rPr>
          <w:rFonts w:hint="eastAsia" w:ascii="宋体" w:hAnsi="宋体"/>
          <w:color w:val="auto"/>
          <w:szCs w:val="21"/>
          <w:highlight w:val="none"/>
        </w:rPr>
      </w:pPr>
      <w:r>
        <w:rPr>
          <w:rFonts w:hint="eastAsia" w:ascii="宋体" w:hAnsi="宋体"/>
          <w:color w:val="auto"/>
          <w:szCs w:val="21"/>
          <w:highlight w:val="none"/>
        </w:rPr>
        <w:br w:type="page"/>
      </w:r>
    </w:p>
    <w:p>
      <w:pPr>
        <w:spacing w:line="360" w:lineRule="auto"/>
        <w:ind w:firstLine="420" w:firstLineChars="200"/>
        <w:rPr>
          <w:rFonts w:ascii="宋体" w:hAnsi="宋体"/>
          <w:szCs w:val="21"/>
        </w:rPr>
      </w:pPr>
      <w:r>
        <w:rPr>
          <w:rFonts w:hint="eastAsia" w:ascii="宋体" w:hAnsi="宋体"/>
          <w:color w:val="auto"/>
          <w:szCs w:val="21"/>
          <w:highlight w:val="none"/>
        </w:rPr>
        <w:t>2.</w:t>
      </w:r>
      <w:r>
        <w:rPr>
          <w:rFonts w:hint="eastAsia" w:ascii="宋体" w:hAnsi="宋体"/>
          <w:szCs w:val="21"/>
          <w:lang w:eastAsia="zh-CN"/>
        </w:rPr>
        <w:t>中小企业</w:t>
      </w:r>
      <w:r>
        <w:rPr>
          <w:rFonts w:hint="eastAsia" w:ascii="宋体" w:hAnsi="宋体"/>
          <w:szCs w:val="21"/>
        </w:rPr>
        <w:t>声明函</w:t>
      </w:r>
    </w:p>
    <w:p>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lang w:eastAsia="zh-CN"/>
        </w:rPr>
      </w:pPr>
      <w:r>
        <w:rPr>
          <w:rFonts w:hint="eastAsia" w:cs="宋体"/>
          <w:color w:val="auto"/>
          <w:sz w:val="24"/>
          <w:szCs w:val="24"/>
          <w:lang w:eastAsia="zh-CN"/>
        </w:rPr>
        <w:t>中小企业声明函（</w:t>
      </w:r>
      <w:r>
        <w:rPr>
          <w:rFonts w:hint="eastAsia" w:cs="宋体"/>
          <w:color w:val="auto"/>
          <w:sz w:val="24"/>
          <w:szCs w:val="24"/>
          <w:lang w:val="en-US" w:eastAsia="zh-CN"/>
        </w:rPr>
        <w:t>服务类</w:t>
      </w:r>
      <w:r>
        <w:rPr>
          <w:rFonts w:hint="eastAsia" w:cs="宋体"/>
          <w:color w:val="auto"/>
          <w:sz w:val="24"/>
          <w:szCs w:val="24"/>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本公司（联合体）郑重声明，根据《政府采购促进中小企业发展管理办法》（财库〔2020〕46号）的规定，本公司</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联合体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参加</w:t>
      </w:r>
      <w:r>
        <w:rPr>
          <w:rFonts w:hint="eastAsia" w:asciiTheme="minorEastAsia" w:hAnsiTheme="minorEastAsia" w:eastAsiaTheme="minorEastAsia" w:cstheme="minorEastAsia"/>
          <w:i/>
          <w:sz w:val="21"/>
          <w:szCs w:val="21"/>
          <w:u w:val="single"/>
        </w:rPr>
        <w:t>（单位名称）</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i/>
          <w:sz w:val="21"/>
          <w:szCs w:val="21"/>
          <w:u w:val="single"/>
        </w:rPr>
        <w:t>（项目名称）</w:t>
      </w:r>
      <w:r>
        <w:rPr>
          <w:rFonts w:hint="eastAsia" w:asciiTheme="minorEastAsia" w:hAnsiTheme="minorEastAsia" w:eastAsiaTheme="minorEastAsia" w:cstheme="minorEastAsia"/>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企业名称（盖章）：</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日期：</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2.中小企业应当按照《中小企业划型标准规定》（工信部联企业〔2011〕300号），如实填写并提交《</w:t>
      </w:r>
      <w:r>
        <w:rPr>
          <w:rFonts w:hint="eastAsia" w:asciiTheme="minorEastAsia" w:hAnsiTheme="minorEastAsia" w:eastAsiaTheme="minorEastAsia" w:cstheme="minorEastAsia"/>
          <w:b w:val="0"/>
          <w:bCs w:val="0"/>
          <w:kern w:val="0"/>
          <w:sz w:val="21"/>
          <w:szCs w:val="21"/>
          <w:lang w:eastAsia="zh-CN"/>
        </w:rPr>
        <w:t>中小企业声明函</w:t>
      </w:r>
      <w:r>
        <w:rPr>
          <w:rFonts w:hint="eastAsia" w:asciiTheme="minorEastAsia" w:hAnsiTheme="minorEastAsia" w:eastAsiaTheme="minorEastAsia" w:cstheme="minorEastAsia"/>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4.本声明函“企业名称（盖章）”处为</w:t>
      </w:r>
      <w:r>
        <w:rPr>
          <w:rFonts w:hint="eastAsia" w:asciiTheme="minorEastAsia" w:hAnsiTheme="minorEastAsia" w:eastAsiaTheme="minorEastAsia" w:cstheme="minorEastAsia"/>
          <w:b w:val="0"/>
          <w:bCs w:val="0"/>
          <w:kern w:val="0"/>
          <w:sz w:val="21"/>
          <w:szCs w:val="21"/>
          <w:lang w:val="en-US" w:eastAsia="zh-CN"/>
        </w:rPr>
        <w:t>中小企业</w:t>
      </w:r>
      <w:r>
        <w:rPr>
          <w:rFonts w:hint="eastAsia" w:asciiTheme="minorEastAsia" w:hAnsiTheme="minorEastAsia" w:eastAsiaTheme="minorEastAsia" w:cstheme="minorEastAsia"/>
          <w:b w:val="0"/>
          <w:bCs w:val="0"/>
          <w:kern w:val="0"/>
          <w:sz w:val="21"/>
          <w:szCs w:val="21"/>
        </w:rPr>
        <w:t>盖章。</w:t>
      </w:r>
    </w:p>
    <w:p>
      <w:pPr>
        <w:rPr>
          <w:rFonts w:ascii="宋体" w:hAnsi="宋体"/>
          <w:szCs w:val="21"/>
        </w:rPr>
      </w:pPr>
      <w:r>
        <w:rPr>
          <w:rFonts w:ascii="宋体" w:hAnsi="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ind w:firstLine="420" w:firstLineChars="200"/>
        <w:jc w:val="left"/>
        <w:rPr>
          <w:rFonts w:ascii="宋体" w:hAnsi="宋体"/>
          <w:color w:val="auto"/>
          <w:szCs w:val="21"/>
          <w:highlight w:val="none"/>
        </w:rPr>
      </w:pPr>
      <w:r>
        <w:rPr>
          <w:rFonts w:hint="eastAsia" w:asciiTheme="minorEastAsia" w:hAnsiTheme="minorEastAsia" w:eastAsiaTheme="minorEastAsia" w:cstheme="minorEastAsia"/>
          <w:kern w:val="0"/>
          <w:sz w:val="21"/>
          <w:szCs w:val="21"/>
        </w:rPr>
        <w:t>（十六）其他未列明行业。从业人员300人以下的为中小微型企业。其中，从业人员100人及以上的为中型企业；从业人员10人及以上的为小型企业；从业人员10人以下的为微型企业。</w:t>
      </w:r>
    </w:p>
    <w:p>
      <w:pPr>
        <w:spacing w:line="240" w:lineRule="auto"/>
        <w:ind w:firstLine="0" w:firstLineChars="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br w:type="page"/>
      </w:r>
    </w:p>
    <w:p>
      <w:pPr>
        <w:spacing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3.</w:t>
      </w:r>
      <w:r>
        <w:rPr>
          <w:rFonts w:hint="eastAsia" w:ascii="宋体" w:hAnsi="宋体"/>
          <w:b w:val="0"/>
          <w:lang w:val="en-US" w:eastAsia="zh-CN"/>
        </w:rPr>
        <w:t>按照招标文件第二章投标人须知前附表第1.4.1项、第3.4款要求提供的资料。</w:t>
      </w:r>
    </w:p>
    <w:p>
      <w:pPr>
        <w:spacing w:line="360" w:lineRule="auto"/>
        <w:ind w:firstLine="420" w:firstLineChars="200"/>
        <w:rPr>
          <w:rFonts w:hint="eastAsia" w:eastAsia="宋体"/>
          <w:lang w:eastAsia="zh-CN"/>
        </w:rPr>
      </w:pPr>
      <w:r>
        <w:rPr>
          <w:rFonts w:ascii="宋体" w:hAnsi="宋体"/>
          <w:color w:val="auto"/>
          <w:szCs w:val="21"/>
          <w:highlight w:val="none"/>
        </w:rPr>
        <w:t>……</w:t>
      </w:r>
    </w:p>
    <w:sectPr>
      <w:pgSz w:w="11907" w:h="16840"/>
      <w:pgMar w:top="1304" w:right="1134" w:bottom="1304" w:left="1304" w:header="850" w:footer="992"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modern"/>
    <w:pitch w:val="default"/>
    <w:sig w:usb0="00000000" w:usb1="00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Verdana">
    <w:altName w:val="DejaVu Sans"/>
    <w:panose1 w:val="020B0604030504040204"/>
    <w:charset w:val="00"/>
    <w:family w:val="swiss"/>
    <w:pitch w:val="default"/>
    <w:sig w:usb0="00000000" w:usb1="00000000" w:usb2="00000010" w:usb3="00000000" w:csb0="2000019F" w:csb1="00000000"/>
  </w:font>
  <w:font w:name="华文细黑">
    <w:altName w:val="汉仪中等线简"/>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仿宋">
    <w:altName w:val="宋体"/>
    <w:panose1 w:val="02010609060101010101"/>
    <w:charset w:val="86"/>
    <w:family w:val="modern"/>
    <w:pitch w:val="default"/>
    <w:sig w:usb0="00000000" w:usb1="00000000" w:usb2="00000016" w:usb3="00000000" w:csb0="00040001" w:csb1="00000000"/>
  </w:font>
  <w:font w:name="Microsoft Sans Serif">
    <w:altName w:val="DejaVu Sans"/>
    <w:panose1 w:val="020B0604020202020204"/>
    <w:charset w:val="00"/>
    <w:family w:val="swiss"/>
    <w:pitch w:val="default"/>
    <w:sig w:usb0="00000000" w:usb1="00000000" w:usb2="00000008" w:usb3="00000000" w:csb0="200101FF" w:csb1="2028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 PAGE   \* MERGEFORMAT </w:instrText>
    </w:r>
    <w:r>
      <w:fldChar w:fldCharType="separate"/>
    </w:r>
    <w:r>
      <w:rPr>
        <w:lang w:val="zh-CN"/>
      </w:rPr>
      <w:t>9</w:t>
    </w:r>
    <w:r>
      <w:rPr>
        <w:lang w:val="zh-CN"/>
      </w:rPr>
      <w:fldChar w:fldCharType="end"/>
    </w:r>
  </w:p>
  <w:p>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B25E9"/>
    <w:multiLevelType w:val="singleLevel"/>
    <w:tmpl w:val="0B8B25E9"/>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revisionView w:markup="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yYzZkOTZkYzE2OTNkYWNiYzkzZTJkNTg0ZDlhNzMifQ=="/>
  </w:docVars>
  <w:rsids>
    <w:rsidRoot w:val="00172A27"/>
    <w:rsid w:val="00002A60"/>
    <w:rsid w:val="00004603"/>
    <w:rsid w:val="00007319"/>
    <w:rsid w:val="000106AE"/>
    <w:rsid w:val="000109BA"/>
    <w:rsid w:val="000113EC"/>
    <w:rsid w:val="00011684"/>
    <w:rsid w:val="000125A0"/>
    <w:rsid w:val="00012703"/>
    <w:rsid w:val="0001485E"/>
    <w:rsid w:val="000148A7"/>
    <w:rsid w:val="00014CDC"/>
    <w:rsid w:val="00017107"/>
    <w:rsid w:val="00020140"/>
    <w:rsid w:val="00020495"/>
    <w:rsid w:val="00020F53"/>
    <w:rsid w:val="00021BFE"/>
    <w:rsid w:val="00024A7C"/>
    <w:rsid w:val="000250D6"/>
    <w:rsid w:val="00025ACC"/>
    <w:rsid w:val="00026171"/>
    <w:rsid w:val="00026AA0"/>
    <w:rsid w:val="00027626"/>
    <w:rsid w:val="0002793E"/>
    <w:rsid w:val="00027FC6"/>
    <w:rsid w:val="00030736"/>
    <w:rsid w:val="00031BF2"/>
    <w:rsid w:val="00032762"/>
    <w:rsid w:val="00033C2C"/>
    <w:rsid w:val="000344D9"/>
    <w:rsid w:val="000351AE"/>
    <w:rsid w:val="00036BB0"/>
    <w:rsid w:val="00042B3A"/>
    <w:rsid w:val="00043778"/>
    <w:rsid w:val="0004441D"/>
    <w:rsid w:val="00045007"/>
    <w:rsid w:val="00046C42"/>
    <w:rsid w:val="000475C2"/>
    <w:rsid w:val="00051DE4"/>
    <w:rsid w:val="00057C6D"/>
    <w:rsid w:val="0006084A"/>
    <w:rsid w:val="00062AC6"/>
    <w:rsid w:val="00065A9E"/>
    <w:rsid w:val="0006642B"/>
    <w:rsid w:val="000668F1"/>
    <w:rsid w:val="00067035"/>
    <w:rsid w:val="00070145"/>
    <w:rsid w:val="0007298C"/>
    <w:rsid w:val="00073F51"/>
    <w:rsid w:val="00074C62"/>
    <w:rsid w:val="00081116"/>
    <w:rsid w:val="0008132B"/>
    <w:rsid w:val="00081360"/>
    <w:rsid w:val="00081AA4"/>
    <w:rsid w:val="00081C63"/>
    <w:rsid w:val="0008253E"/>
    <w:rsid w:val="000869AF"/>
    <w:rsid w:val="00087558"/>
    <w:rsid w:val="0009240C"/>
    <w:rsid w:val="000930C2"/>
    <w:rsid w:val="000943B0"/>
    <w:rsid w:val="00094C66"/>
    <w:rsid w:val="00097573"/>
    <w:rsid w:val="000A118B"/>
    <w:rsid w:val="000A287B"/>
    <w:rsid w:val="000A5C81"/>
    <w:rsid w:val="000A76B3"/>
    <w:rsid w:val="000B140E"/>
    <w:rsid w:val="000B3617"/>
    <w:rsid w:val="000B65E2"/>
    <w:rsid w:val="000B676B"/>
    <w:rsid w:val="000C0018"/>
    <w:rsid w:val="000C0AF1"/>
    <w:rsid w:val="000C1656"/>
    <w:rsid w:val="000C1A9B"/>
    <w:rsid w:val="000C1F53"/>
    <w:rsid w:val="000C2AB5"/>
    <w:rsid w:val="000C4710"/>
    <w:rsid w:val="000C4924"/>
    <w:rsid w:val="000C6FFB"/>
    <w:rsid w:val="000C7A74"/>
    <w:rsid w:val="000C7E77"/>
    <w:rsid w:val="000D204D"/>
    <w:rsid w:val="000D20ED"/>
    <w:rsid w:val="000D3177"/>
    <w:rsid w:val="000D4336"/>
    <w:rsid w:val="000D49B4"/>
    <w:rsid w:val="000E08CB"/>
    <w:rsid w:val="000E2EFB"/>
    <w:rsid w:val="000E5673"/>
    <w:rsid w:val="000E66E8"/>
    <w:rsid w:val="000E7256"/>
    <w:rsid w:val="000F1EDA"/>
    <w:rsid w:val="000F2186"/>
    <w:rsid w:val="000F2A12"/>
    <w:rsid w:val="000F2ECC"/>
    <w:rsid w:val="000F44D2"/>
    <w:rsid w:val="000F77B4"/>
    <w:rsid w:val="001011FC"/>
    <w:rsid w:val="0010123A"/>
    <w:rsid w:val="00102618"/>
    <w:rsid w:val="00102F0B"/>
    <w:rsid w:val="00103E7B"/>
    <w:rsid w:val="00105423"/>
    <w:rsid w:val="00107A50"/>
    <w:rsid w:val="00107F16"/>
    <w:rsid w:val="001119B6"/>
    <w:rsid w:val="00111C92"/>
    <w:rsid w:val="00114986"/>
    <w:rsid w:val="00115124"/>
    <w:rsid w:val="00117F0F"/>
    <w:rsid w:val="001223BC"/>
    <w:rsid w:val="00123706"/>
    <w:rsid w:val="001241F0"/>
    <w:rsid w:val="0012557D"/>
    <w:rsid w:val="0012660F"/>
    <w:rsid w:val="001270CD"/>
    <w:rsid w:val="00131145"/>
    <w:rsid w:val="001337AD"/>
    <w:rsid w:val="00134822"/>
    <w:rsid w:val="0014098E"/>
    <w:rsid w:val="00142A5E"/>
    <w:rsid w:val="00143510"/>
    <w:rsid w:val="00145049"/>
    <w:rsid w:val="00145B58"/>
    <w:rsid w:val="001530C6"/>
    <w:rsid w:val="00153A90"/>
    <w:rsid w:val="00156B3B"/>
    <w:rsid w:val="00156DEA"/>
    <w:rsid w:val="00161568"/>
    <w:rsid w:val="0016292C"/>
    <w:rsid w:val="00163A8D"/>
    <w:rsid w:val="00170389"/>
    <w:rsid w:val="001713BE"/>
    <w:rsid w:val="00172A27"/>
    <w:rsid w:val="001735B4"/>
    <w:rsid w:val="001748A3"/>
    <w:rsid w:val="00174FB1"/>
    <w:rsid w:val="00182B11"/>
    <w:rsid w:val="00183748"/>
    <w:rsid w:val="00183B4A"/>
    <w:rsid w:val="00183C6B"/>
    <w:rsid w:val="0018427B"/>
    <w:rsid w:val="00186361"/>
    <w:rsid w:val="00193C1D"/>
    <w:rsid w:val="001A067F"/>
    <w:rsid w:val="001A0755"/>
    <w:rsid w:val="001A093D"/>
    <w:rsid w:val="001A0CCF"/>
    <w:rsid w:val="001A2E05"/>
    <w:rsid w:val="001A304A"/>
    <w:rsid w:val="001A4491"/>
    <w:rsid w:val="001A4684"/>
    <w:rsid w:val="001A54E8"/>
    <w:rsid w:val="001A67C5"/>
    <w:rsid w:val="001B1289"/>
    <w:rsid w:val="001B174D"/>
    <w:rsid w:val="001B4065"/>
    <w:rsid w:val="001B5478"/>
    <w:rsid w:val="001B6C6D"/>
    <w:rsid w:val="001B7FEF"/>
    <w:rsid w:val="001C122A"/>
    <w:rsid w:val="001C30C7"/>
    <w:rsid w:val="001C4420"/>
    <w:rsid w:val="001C516C"/>
    <w:rsid w:val="001C5C9B"/>
    <w:rsid w:val="001C6253"/>
    <w:rsid w:val="001D05AC"/>
    <w:rsid w:val="001D16D2"/>
    <w:rsid w:val="001D414D"/>
    <w:rsid w:val="001D4952"/>
    <w:rsid w:val="001E0332"/>
    <w:rsid w:val="001E1433"/>
    <w:rsid w:val="001E2515"/>
    <w:rsid w:val="001F00CF"/>
    <w:rsid w:val="001F2208"/>
    <w:rsid w:val="001F26A3"/>
    <w:rsid w:val="001F285E"/>
    <w:rsid w:val="001F4134"/>
    <w:rsid w:val="001F45EE"/>
    <w:rsid w:val="001F4850"/>
    <w:rsid w:val="001F619D"/>
    <w:rsid w:val="00201B0A"/>
    <w:rsid w:val="00204A5C"/>
    <w:rsid w:val="0020554C"/>
    <w:rsid w:val="00207711"/>
    <w:rsid w:val="00207A0B"/>
    <w:rsid w:val="0021226E"/>
    <w:rsid w:val="00212A53"/>
    <w:rsid w:val="0021322F"/>
    <w:rsid w:val="00213B90"/>
    <w:rsid w:val="00215AF0"/>
    <w:rsid w:val="00221FAC"/>
    <w:rsid w:val="002229E2"/>
    <w:rsid w:val="00223A22"/>
    <w:rsid w:val="0022434B"/>
    <w:rsid w:val="00230836"/>
    <w:rsid w:val="002314CF"/>
    <w:rsid w:val="00232762"/>
    <w:rsid w:val="0023423F"/>
    <w:rsid w:val="00236EC1"/>
    <w:rsid w:val="00237743"/>
    <w:rsid w:val="00237B0E"/>
    <w:rsid w:val="0024139B"/>
    <w:rsid w:val="002430C2"/>
    <w:rsid w:val="00244A88"/>
    <w:rsid w:val="00246A0E"/>
    <w:rsid w:val="00250CB7"/>
    <w:rsid w:val="00251A49"/>
    <w:rsid w:val="002520BF"/>
    <w:rsid w:val="002521B3"/>
    <w:rsid w:val="002521B6"/>
    <w:rsid w:val="0025316D"/>
    <w:rsid w:val="0025460A"/>
    <w:rsid w:val="00254F01"/>
    <w:rsid w:val="00255957"/>
    <w:rsid w:val="00255D0D"/>
    <w:rsid w:val="00257252"/>
    <w:rsid w:val="002579AE"/>
    <w:rsid w:val="00260C77"/>
    <w:rsid w:val="00261352"/>
    <w:rsid w:val="002638AF"/>
    <w:rsid w:val="00263F0B"/>
    <w:rsid w:val="00264928"/>
    <w:rsid w:val="00264EB1"/>
    <w:rsid w:val="00271923"/>
    <w:rsid w:val="0027292C"/>
    <w:rsid w:val="00272A39"/>
    <w:rsid w:val="002739A2"/>
    <w:rsid w:val="00276C71"/>
    <w:rsid w:val="00281526"/>
    <w:rsid w:val="0028346F"/>
    <w:rsid w:val="00285406"/>
    <w:rsid w:val="00294A20"/>
    <w:rsid w:val="002A4926"/>
    <w:rsid w:val="002A4930"/>
    <w:rsid w:val="002A552C"/>
    <w:rsid w:val="002A65ED"/>
    <w:rsid w:val="002B5C86"/>
    <w:rsid w:val="002C0C29"/>
    <w:rsid w:val="002C31DD"/>
    <w:rsid w:val="002C3CD8"/>
    <w:rsid w:val="002C636F"/>
    <w:rsid w:val="002C7B9B"/>
    <w:rsid w:val="002D2B90"/>
    <w:rsid w:val="002D573E"/>
    <w:rsid w:val="002D5B54"/>
    <w:rsid w:val="002D5C87"/>
    <w:rsid w:val="002D6292"/>
    <w:rsid w:val="002D6F32"/>
    <w:rsid w:val="002D7B78"/>
    <w:rsid w:val="002E1DAC"/>
    <w:rsid w:val="002E6D05"/>
    <w:rsid w:val="002E6FF9"/>
    <w:rsid w:val="002F00F9"/>
    <w:rsid w:val="002F0865"/>
    <w:rsid w:val="002F0DD5"/>
    <w:rsid w:val="002F6E6A"/>
    <w:rsid w:val="002F72A0"/>
    <w:rsid w:val="00301EBE"/>
    <w:rsid w:val="00311324"/>
    <w:rsid w:val="00311A4D"/>
    <w:rsid w:val="00311BD5"/>
    <w:rsid w:val="003122C4"/>
    <w:rsid w:val="00314419"/>
    <w:rsid w:val="00314AF6"/>
    <w:rsid w:val="0032031D"/>
    <w:rsid w:val="003214BA"/>
    <w:rsid w:val="00321647"/>
    <w:rsid w:val="00321989"/>
    <w:rsid w:val="003243EC"/>
    <w:rsid w:val="003247CD"/>
    <w:rsid w:val="00324A0A"/>
    <w:rsid w:val="00330D54"/>
    <w:rsid w:val="00332962"/>
    <w:rsid w:val="003362AD"/>
    <w:rsid w:val="00336F17"/>
    <w:rsid w:val="00342688"/>
    <w:rsid w:val="0034440E"/>
    <w:rsid w:val="00344BD1"/>
    <w:rsid w:val="003458CA"/>
    <w:rsid w:val="00345979"/>
    <w:rsid w:val="00347899"/>
    <w:rsid w:val="0035048C"/>
    <w:rsid w:val="00350F3E"/>
    <w:rsid w:val="0035125A"/>
    <w:rsid w:val="003518D6"/>
    <w:rsid w:val="00354B7A"/>
    <w:rsid w:val="00363966"/>
    <w:rsid w:val="00364C08"/>
    <w:rsid w:val="0036565A"/>
    <w:rsid w:val="0037181C"/>
    <w:rsid w:val="003741B0"/>
    <w:rsid w:val="00375481"/>
    <w:rsid w:val="00376050"/>
    <w:rsid w:val="00381FC8"/>
    <w:rsid w:val="0038240C"/>
    <w:rsid w:val="00383592"/>
    <w:rsid w:val="0038359A"/>
    <w:rsid w:val="003865F8"/>
    <w:rsid w:val="00386AA0"/>
    <w:rsid w:val="00387996"/>
    <w:rsid w:val="00391F03"/>
    <w:rsid w:val="003937C4"/>
    <w:rsid w:val="003937D8"/>
    <w:rsid w:val="0039407B"/>
    <w:rsid w:val="003A2368"/>
    <w:rsid w:val="003A3CC4"/>
    <w:rsid w:val="003A593E"/>
    <w:rsid w:val="003A6775"/>
    <w:rsid w:val="003B1B15"/>
    <w:rsid w:val="003B7D6C"/>
    <w:rsid w:val="003C0D7D"/>
    <w:rsid w:val="003C1C18"/>
    <w:rsid w:val="003C2456"/>
    <w:rsid w:val="003C4858"/>
    <w:rsid w:val="003C5BB3"/>
    <w:rsid w:val="003D0674"/>
    <w:rsid w:val="003D1170"/>
    <w:rsid w:val="003D1B8E"/>
    <w:rsid w:val="003D22F9"/>
    <w:rsid w:val="003D2D72"/>
    <w:rsid w:val="003D36EE"/>
    <w:rsid w:val="003D4394"/>
    <w:rsid w:val="003D6E0A"/>
    <w:rsid w:val="003E0A51"/>
    <w:rsid w:val="003E5A3A"/>
    <w:rsid w:val="003E64D6"/>
    <w:rsid w:val="003F3518"/>
    <w:rsid w:val="003F504F"/>
    <w:rsid w:val="003F5B69"/>
    <w:rsid w:val="003F6E39"/>
    <w:rsid w:val="0040174D"/>
    <w:rsid w:val="004022E6"/>
    <w:rsid w:val="00407637"/>
    <w:rsid w:val="00410572"/>
    <w:rsid w:val="004105EF"/>
    <w:rsid w:val="00411652"/>
    <w:rsid w:val="00413476"/>
    <w:rsid w:val="00413843"/>
    <w:rsid w:val="00415A1A"/>
    <w:rsid w:val="004203F8"/>
    <w:rsid w:val="0042326A"/>
    <w:rsid w:val="00423F96"/>
    <w:rsid w:val="004249F9"/>
    <w:rsid w:val="004254ED"/>
    <w:rsid w:val="00430ADD"/>
    <w:rsid w:val="00431F4F"/>
    <w:rsid w:val="0043351E"/>
    <w:rsid w:val="00433676"/>
    <w:rsid w:val="00434108"/>
    <w:rsid w:val="00436504"/>
    <w:rsid w:val="004405C7"/>
    <w:rsid w:val="00441D39"/>
    <w:rsid w:val="00442AF8"/>
    <w:rsid w:val="00443F97"/>
    <w:rsid w:val="0044514A"/>
    <w:rsid w:val="0044591A"/>
    <w:rsid w:val="00447E59"/>
    <w:rsid w:val="004571EF"/>
    <w:rsid w:val="00457DC2"/>
    <w:rsid w:val="00465E37"/>
    <w:rsid w:val="00466339"/>
    <w:rsid w:val="0046780A"/>
    <w:rsid w:val="00471263"/>
    <w:rsid w:val="00472461"/>
    <w:rsid w:val="004733D3"/>
    <w:rsid w:val="0047749E"/>
    <w:rsid w:val="004809EB"/>
    <w:rsid w:val="00481069"/>
    <w:rsid w:val="00483B94"/>
    <w:rsid w:val="0048452F"/>
    <w:rsid w:val="0048584C"/>
    <w:rsid w:val="00486257"/>
    <w:rsid w:val="00487315"/>
    <w:rsid w:val="00492E14"/>
    <w:rsid w:val="00493F2E"/>
    <w:rsid w:val="00494530"/>
    <w:rsid w:val="00494624"/>
    <w:rsid w:val="00495001"/>
    <w:rsid w:val="0049675C"/>
    <w:rsid w:val="004977CA"/>
    <w:rsid w:val="004A112E"/>
    <w:rsid w:val="004A396A"/>
    <w:rsid w:val="004A76F2"/>
    <w:rsid w:val="004B4B96"/>
    <w:rsid w:val="004B4C84"/>
    <w:rsid w:val="004B51E3"/>
    <w:rsid w:val="004B5467"/>
    <w:rsid w:val="004B6ED7"/>
    <w:rsid w:val="004C0FF4"/>
    <w:rsid w:val="004D0866"/>
    <w:rsid w:val="004D0DD7"/>
    <w:rsid w:val="004D1209"/>
    <w:rsid w:val="004D2ABE"/>
    <w:rsid w:val="004D34EB"/>
    <w:rsid w:val="004D4247"/>
    <w:rsid w:val="004D5693"/>
    <w:rsid w:val="004D7237"/>
    <w:rsid w:val="004D794D"/>
    <w:rsid w:val="004D7FCB"/>
    <w:rsid w:val="004E0C05"/>
    <w:rsid w:val="004E12D6"/>
    <w:rsid w:val="004E21F3"/>
    <w:rsid w:val="004E3473"/>
    <w:rsid w:val="004E6587"/>
    <w:rsid w:val="004E76A6"/>
    <w:rsid w:val="004F0052"/>
    <w:rsid w:val="004F1425"/>
    <w:rsid w:val="004F18D1"/>
    <w:rsid w:val="004F2BD3"/>
    <w:rsid w:val="004F3309"/>
    <w:rsid w:val="004F3BE6"/>
    <w:rsid w:val="00501AEF"/>
    <w:rsid w:val="005025CC"/>
    <w:rsid w:val="005034E3"/>
    <w:rsid w:val="005039A7"/>
    <w:rsid w:val="00506501"/>
    <w:rsid w:val="00506A2D"/>
    <w:rsid w:val="00506CD4"/>
    <w:rsid w:val="0050739A"/>
    <w:rsid w:val="0050760D"/>
    <w:rsid w:val="005100DC"/>
    <w:rsid w:val="00511660"/>
    <w:rsid w:val="00512A0D"/>
    <w:rsid w:val="00513945"/>
    <w:rsid w:val="00516B01"/>
    <w:rsid w:val="00516CFC"/>
    <w:rsid w:val="00517CCE"/>
    <w:rsid w:val="00517D83"/>
    <w:rsid w:val="00520996"/>
    <w:rsid w:val="005229A0"/>
    <w:rsid w:val="00522D50"/>
    <w:rsid w:val="00523D6F"/>
    <w:rsid w:val="005244C2"/>
    <w:rsid w:val="00527D92"/>
    <w:rsid w:val="00531BAF"/>
    <w:rsid w:val="00537781"/>
    <w:rsid w:val="00537C89"/>
    <w:rsid w:val="005409DB"/>
    <w:rsid w:val="005417AB"/>
    <w:rsid w:val="005425D3"/>
    <w:rsid w:val="00542C62"/>
    <w:rsid w:val="00543E49"/>
    <w:rsid w:val="00543F5F"/>
    <w:rsid w:val="00544413"/>
    <w:rsid w:val="00544571"/>
    <w:rsid w:val="00545698"/>
    <w:rsid w:val="00546149"/>
    <w:rsid w:val="00547DC6"/>
    <w:rsid w:val="005527E2"/>
    <w:rsid w:val="00555089"/>
    <w:rsid w:val="005565F1"/>
    <w:rsid w:val="00561F2C"/>
    <w:rsid w:val="0056201F"/>
    <w:rsid w:val="00562259"/>
    <w:rsid w:val="00562CD3"/>
    <w:rsid w:val="00564B75"/>
    <w:rsid w:val="005655BD"/>
    <w:rsid w:val="00565FC4"/>
    <w:rsid w:val="005660C7"/>
    <w:rsid w:val="00567649"/>
    <w:rsid w:val="005676BA"/>
    <w:rsid w:val="00571785"/>
    <w:rsid w:val="00573B46"/>
    <w:rsid w:val="00573C8F"/>
    <w:rsid w:val="00576C5E"/>
    <w:rsid w:val="00577C17"/>
    <w:rsid w:val="00580957"/>
    <w:rsid w:val="0058248B"/>
    <w:rsid w:val="005824FB"/>
    <w:rsid w:val="005827A7"/>
    <w:rsid w:val="00585B39"/>
    <w:rsid w:val="00585BBB"/>
    <w:rsid w:val="00586041"/>
    <w:rsid w:val="00586955"/>
    <w:rsid w:val="00587980"/>
    <w:rsid w:val="00590671"/>
    <w:rsid w:val="00590F49"/>
    <w:rsid w:val="00591B1C"/>
    <w:rsid w:val="00592950"/>
    <w:rsid w:val="0059324C"/>
    <w:rsid w:val="005955BA"/>
    <w:rsid w:val="005955DE"/>
    <w:rsid w:val="00597581"/>
    <w:rsid w:val="005A05CF"/>
    <w:rsid w:val="005A0B59"/>
    <w:rsid w:val="005A245A"/>
    <w:rsid w:val="005A2C7B"/>
    <w:rsid w:val="005A328C"/>
    <w:rsid w:val="005A3B24"/>
    <w:rsid w:val="005A3C05"/>
    <w:rsid w:val="005A689F"/>
    <w:rsid w:val="005A7987"/>
    <w:rsid w:val="005B0F9A"/>
    <w:rsid w:val="005B1A42"/>
    <w:rsid w:val="005B1D03"/>
    <w:rsid w:val="005B46BD"/>
    <w:rsid w:val="005B4BB0"/>
    <w:rsid w:val="005B4DB1"/>
    <w:rsid w:val="005B6D33"/>
    <w:rsid w:val="005C03CE"/>
    <w:rsid w:val="005C0713"/>
    <w:rsid w:val="005C0918"/>
    <w:rsid w:val="005C1553"/>
    <w:rsid w:val="005C162E"/>
    <w:rsid w:val="005C1B19"/>
    <w:rsid w:val="005C25C7"/>
    <w:rsid w:val="005C30CA"/>
    <w:rsid w:val="005C417A"/>
    <w:rsid w:val="005C5A10"/>
    <w:rsid w:val="005C6557"/>
    <w:rsid w:val="005D22FC"/>
    <w:rsid w:val="005D24A4"/>
    <w:rsid w:val="005D3D41"/>
    <w:rsid w:val="005D5945"/>
    <w:rsid w:val="005D736F"/>
    <w:rsid w:val="005E4F70"/>
    <w:rsid w:val="005E6B61"/>
    <w:rsid w:val="005E7CE8"/>
    <w:rsid w:val="005F0D2B"/>
    <w:rsid w:val="005F162E"/>
    <w:rsid w:val="005F16C3"/>
    <w:rsid w:val="005F328B"/>
    <w:rsid w:val="005F4328"/>
    <w:rsid w:val="005F6547"/>
    <w:rsid w:val="005F74F3"/>
    <w:rsid w:val="0060161F"/>
    <w:rsid w:val="00601E1E"/>
    <w:rsid w:val="00601FF4"/>
    <w:rsid w:val="00604B6C"/>
    <w:rsid w:val="00605A28"/>
    <w:rsid w:val="00605C46"/>
    <w:rsid w:val="006061DD"/>
    <w:rsid w:val="00610AEB"/>
    <w:rsid w:val="00610DD1"/>
    <w:rsid w:val="006128DD"/>
    <w:rsid w:val="00613604"/>
    <w:rsid w:val="00614E98"/>
    <w:rsid w:val="00620130"/>
    <w:rsid w:val="006223AA"/>
    <w:rsid w:val="0062295C"/>
    <w:rsid w:val="00623AD2"/>
    <w:rsid w:val="0062527C"/>
    <w:rsid w:val="006259BD"/>
    <w:rsid w:val="00627B16"/>
    <w:rsid w:val="00630760"/>
    <w:rsid w:val="00632B51"/>
    <w:rsid w:val="00632FAF"/>
    <w:rsid w:val="00633021"/>
    <w:rsid w:val="00633BFC"/>
    <w:rsid w:val="00633CD9"/>
    <w:rsid w:val="00635862"/>
    <w:rsid w:val="00636962"/>
    <w:rsid w:val="006410D9"/>
    <w:rsid w:val="0064474B"/>
    <w:rsid w:val="00644C71"/>
    <w:rsid w:val="0064600A"/>
    <w:rsid w:val="00646168"/>
    <w:rsid w:val="006462FA"/>
    <w:rsid w:val="00647222"/>
    <w:rsid w:val="00647309"/>
    <w:rsid w:val="00651140"/>
    <w:rsid w:val="00660744"/>
    <w:rsid w:val="00660EBB"/>
    <w:rsid w:val="00661021"/>
    <w:rsid w:val="006619DE"/>
    <w:rsid w:val="00662F85"/>
    <w:rsid w:val="0066329C"/>
    <w:rsid w:val="00663CC5"/>
    <w:rsid w:val="00666A14"/>
    <w:rsid w:val="00667F46"/>
    <w:rsid w:val="00670660"/>
    <w:rsid w:val="00674B4D"/>
    <w:rsid w:val="00675056"/>
    <w:rsid w:val="00682ADD"/>
    <w:rsid w:val="00684375"/>
    <w:rsid w:val="00684D69"/>
    <w:rsid w:val="00684E55"/>
    <w:rsid w:val="00685139"/>
    <w:rsid w:val="00686AF3"/>
    <w:rsid w:val="00687126"/>
    <w:rsid w:val="006928F3"/>
    <w:rsid w:val="00693B0E"/>
    <w:rsid w:val="006952F5"/>
    <w:rsid w:val="006A350C"/>
    <w:rsid w:val="006A350E"/>
    <w:rsid w:val="006A5596"/>
    <w:rsid w:val="006A73FD"/>
    <w:rsid w:val="006B2159"/>
    <w:rsid w:val="006B4620"/>
    <w:rsid w:val="006B4A59"/>
    <w:rsid w:val="006B4B5D"/>
    <w:rsid w:val="006B4ED2"/>
    <w:rsid w:val="006B6E3B"/>
    <w:rsid w:val="006B77E7"/>
    <w:rsid w:val="006C10D3"/>
    <w:rsid w:val="006C14F8"/>
    <w:rsid w:val="006C1B42"/>
    <w:rsid w:val="006C1BFF"/>
    <w:rsid w:val="006C285C"/>
    <w:rsid w:val="006C3F5F"/>
    <w:rsid w:val="006C419C"/>
    <w:rsid w:val="006C4915"/>
    <w:rsid w:val="006C56C9"/>
    <w:rsid w:val="006C67D7"/>
    <w:rsid w:val="006D144F"/>
    <w:rsid w:val="006D567B"/>
    <w:rsid w:val="006D5A22"/>
    <w:rsid w:val="006D690E"/>
    <w:rsid w:val="006D72C7"/>
    <w:rsid w:val="006E0B76"/>
    <w:rsid w:val="006E1B7C"/>
    <w:rsid w:val="006E1CF0"/>
    <w:rsid w:val="006E2844"/>
    <w:rsid w:val="006E2EB3"/>
    <w:rsid w:val="006E2EF3"/>
    <w:rsid w:val="006E363B"/>
    <w:rsid w:val="006E3EAB"/>
    <w:rsid w:val="006E521B"/>
    <w:rsid w:val="006E6B9A"/>
    <w:rsid w:val="006E6BD7"/>
    <w:rsid w:val="006E7739"/>
    <w:rsid w:val="006E798E"/>
    <w:rsid w:val="006F1255"/>
    <w:rsid w:val="006F2FC3"/>
    <w:rsid w:val="006F30B4"/>
    <w:rsid w:val="006F3F8C"/>
    <w:rsid w:val="006F46C3"/>
    <w:rsid w:val="006F6E12"/>
    <w:rsid w:val="006F730A"/>
    <w:rsid w:val="007009AA"/>
    <w:rsid w:val="00701A84"/>
    <w:rsid w:val="007026E3"/>
    <w:rsid w:val="007036C3"/>
    <w:rsid w:val="00705859"/>
    <w:rsid w:val="00706041"/>
    <w:rsid w:val="0070647B"/>
    <w:rsid w:val="007074B1"/>
    <w:rsid w:val="007123AF"/>
    <w:rsid w:val="00712A96"/>
    <w:rsid w:val="00715E53"/>
    <w:rsid w:val="00716017"/>
    <w:rsid w:val="007169EB"/>
    <w:rsid w:val="00717BCA"/>
    <w:rsid w:val="00721056"/>
    <w:rsid w:val="00723914"/>
    <w:rsid w:val="00725C94"/>
    <w:rsid w:val="00726A6C"/>
    <w:rsid w:val="00726B23"/>
    <w:rsid w:val="00726DB7"/>
    <w:rsid w:val="00727E29"/>
    <w:rsid w:val="0073129B"/>
    <w:rsid w:val="00733083"/>
    <w:rsid w:val="007342E5"/>
    <w:rsid w:val="00735687"/>
    <w:rsid w:val="0074148E"/>
    <w:rsid w:val="00742B21"/>
    <w:rsid w:val="00744517"/>
    <w:rsid w:val="00745B6B"/>
    <w:rsid w:val="0075010E"/>
    <w:rsid w:val="00750137"/>
    <w:rsid w:val="0075115C"/>
    <w:rsid w:val="00751507"/>
    <w:rsid w:val="00752086"/>
    <w:rsid w:val="007525B7"/>
    <w:rsid w:val="00752BB4"/>
    <w:rsid w:val="00754842"/>
    <w:rsid w:val="00755157"/>
    <w:rsid w:val="0075605F"/>
    <w:rsid w:val="00761810"/>
    <w:rsid w:val="00763398"/>
    <w:rsid w:val="00766147"/>
    <w:rsid w:val="00766DD4"/>
    <w:rsid w:val="00767246"/>
    <w:rsid w:val="00770518"/>
    <w:rsid w:val="00771F84"/>
    <w:rsid w:val="007724D2"/>
    <w:rsid w:val="00772E30"/>
    <w:rsid w:val="007769FC"/>
    <w:rsid w:val="00780470"/>
    <w:rsid w:val="00783267"/>
    <w:rsid w:val="0078521D"/>
    <w:rsid w:val="00790A94"/>
    <w:rsid w:val="007911B2"/>
    <w:rsid w:val="00794EF4"/>
    <w:rsid w:val="007951BA"/>
    <w:rsid w:val="007972F1"/>
    <w:rsid w:val="00797ACE"/>
    <w:rsid w:val="007A08F7"/>
    <w:rsid w:val="007A1E5B"/>
    <w:rsid w:val="007A302D"/>
    <w:rsid w:val="007A36C9"/>
    <w:rsid w:val="007A3DAF"/>
    <w:rsid w:val="007A5188"/>
    <w:rsid w:val="007A6512"/>
    <w:rsid w:val="007A67FD"/>
    <w:rsid w:val="007A6E18"/>
    <w:rsid w:val="007A7522"/>
    <w:rsid w:val="007A7CDE"/>
    <w:rsid w:val="007B3D71"/>
    <w:rsid w:val="007B5213"/>
    <w:rsid w:val="007B6794"/>
    <w:rsid w:val="007B68A2"/>
    <w:rsid w:val="007B7DDF"/>
    <w:rsid w:val="007C292F"/>
    <w:rsid w:val="007D07A2"/>
    <w:rsid w:val="007D16DC"/>
    <w:rsid w:val="007D1C66"/>
    <w:rsid w:val="007D31EA"/>
    <w:rsid w:val="007D4C26"/>
    <w:rsid w:val="007D5CBB"/>
    <w:rsid w:val="007D6572"/>
    <w:rsid w:val="007D680C"/>
    <w:rsid w:val="007D7D48"/>
    <w:rsid w:val="007E0563"/>
    <w:rsid w:val="007E3469"/>
    <w:rsid w:val="007E3E7D"/>
    <w:rsid w:val="007E6590"/>
    <w:rsid w:val="007E78FD"/>
    <w:rsid w:val="007F2678"/>
    <w:rsid w:val="007F33A5"/>
    <w:rsid w:val="007F5CD9"/>
    <w:rsid w:val="007F6A96"/>
    <w:rsid w:val="00801394"/>
    <w:rsid w:val="008016DA"/>
    <w:rsid w:val="00801DB2"/>
    <w:rsid w:val="00803D1B"/>
    <w:rsid w:val="00804854"/>
    <w:rsid w:val="00805D01"/>
    <w:rsid w:val="008078DA"/>
    <w:rsid w:val="008142F6"/>
    <w:rsid w:val="00814ACE"/>
    <w:rsid w:val="00816182"/>
    <w:rsid w:val="00822B05"/>
    <w:rsid w:val="00823971"/>
    <w:rsid w:val="0082459A"/>
    <w:rsid w:val="008254C5"/>
    <w:rsid w:val="00826534"/>
    <w:rsid w:val="00826C28"/>
    <w:rsid w:val="00830D14"/>
    <w:rsid w:val="00831F81"/>
    <w:rsid w:val="008331F8"/>
    <w:rsid w:val="00833931"/>
    <w:rsid w:val="00833E5B"/>
    <w:rsid w:val="00833EFC"/>
    <w:rsid w:val="008349A8"/>
    <w:rsid w:val="008355AD"/>
    <w:rsid w:val="00835D9A"/>
    <w:rsid w:val="00842D0A"/>
    <w:rsid w:val="0084602F"/>
    <w:rsid w:val="00847755"/>
    <w:rsid w:val="008508EA"/>
    <w:rsid w:val="00851FB3"/>
    <w:rsid w:val="0085267C"/>
    <w:rsid w:val="0085286D"/>
    <w:rsid w:val="00852F42"/>
    <w:rsid w:val="00853DF0"/>
    <w:rsid w:val="008567AE"/>
    <w:rsid w:val="008602E0"/>
    <w:rsid w:val="008625DD"/>
    <w:rsid w:val="00862D3A"/>
    <w:rsid w:val="008630DB"/>
    <w:rsid w:val="008631FE"/>
    <w:rsid w:val="0086397B"/>
    <w:rsid w:val="0086579F"/>
    <w:rsid w:val="00865A18"/>
    <w:rsid w:val="00870FB0"/>
    <w:rsid w:val="00872040"/>
    <w:rsid w:val="00872F16"/>
    <w:rsid w:val="0087375E"/>
    <w:rsid w:val="008746F4"/>
    <w:rsid w:val="008765D0"/>
    <w:rsid w:val="00877813"/>
    <w:rsid w:val="00877B50"/>
    <w:rsid w:val="00880C4E"/>
    <w:rsid w:val="00881FBD"/>
    <w:rsid w:val="00883131"/>
    <w:rsid w:val="00884568"/>
    <w:rsid w:val="00886D39"/>
    <w:rsid w:val="00893045"/>
    <w:rsid w:val="008936E5"/>
    <w:rsid w:val="008946EA"/>
    <w:rsid w:val="008A0C4A"/>
    <w:rsid w:val="008A3781"/>
    <w:rsid w:val="008A4F8A"/>
    <w:rsid w:val="008A6265"/>
    <w:rsid w:val="008B1967"/>
    <w:rsid w:val="008B2180"/>
    <w:rsid w:val="008B31BF"/>
    <w:rsid w:val="008B4958"/>
    <w:rsid w:val="008C3A31"/>
    <w:rsid w:val="008C4D93"/>
    <w:rsid w:val="008C4FAE"/>
    <w:rsid w:val="008C5DE5"/>
    <w:rsid w:val="008D0EA5"/>
    <w:rsid w:val="008D1879"/>
    <w:rsid w:val="008D27E9"/>
    <w:rsid w:val="008D2B4F"/>
    <w:rsid w:val="008D43B6"/>
    <w:rsid w:val="008D6722"/>
    <w:rsid w:val="008E0C18"/>
    <w:rsid w:val="008E1387"/>
    <w:rsid w:val="008E4370"/>
    <w:rsid w:val="008E5399"/>
    <w:rsid w:val="008E6766"/>
    <w:rsid w:val="008F15FD"/>
    <w:rsid w:val="008F2890"/>
    <w:rsid w:val="008F2C7A"/>
    <w:rsid w:val="008F2DB6"/>
    <w:rsid w:val="008F6AF6"/>
    <w:rsid w:val="008F6FD6"/>
    <w:rsid w:val="008F78BF"/>
    <w:rsid w:val="00900FFC"/>
    <w:rsid w:val="0090152F"/>
    <w:rsid w:val="00905AE6"/>
    <w:rsid w:val="009102B1"/>
    <w:rsid w:val="009112D5"/>
    <w:rsid w:val="009117AF"/>
    <w:rsid w:val="009119FE"/>
    <w:rsid w:val="00913A8F"/>
    <w:rsid w:val="00913DA9"/>
    <w:rsid w:val="009149CC"/>
    <w:rsid w:val="00915BD0"/>
    <w:rsid w:val="009165B6"/>
    <w:rsid w:val="009174BB"/>
    <w:rsid w:val="0091764F"/>
    <w:rsid w:val="00921EF2"/>
    <w:rsid w:val="00922D1D"/>
    <w:rsid w:val="00923A54"/>
    <w:rsid w:val="0092577B"/>
    <w:rsid w:val="00926831"/>
    <w:rsid w:val="00931126"/>
    <w:rsid w:val="009336D5"/>
    <w:rsid w:val="00933BC1"/>
    <w:rsid w:val="009358E2"/>
    <w:rsid w:val="00937163"/>
    <w:rsid w:val="009410CD"/>
    <w:rsid w:val="009413B5"/>
    <w:rsid w:val="00941957"/>
    <w:rsid w:val="00942FF5"/>
    <w:rsid w:val="00943B39"/>
    <w:rsid w:val="00943F58"/>
    <w:rsid w:val="0094443B"/>
    <w:rsid w:val="0094469F"/>
    <w:rsid w:val="0094784E"/>
    <w:rsid w:val="009478B6"/>
    <w:rsid w:val="0094793B"/>
    <w:rsid w:val="009504F1"/>
    <w:rsid w:val="009522E0"/>
    <w:rsid w:val="00953D09"/>
    <w:rsid w:val="00956336"/>
    <w:rsid w:val="00956DBA"/>
    <w:rsid w:val="00956DCC"/>
    <w:rsid w:val="0096197F"/>
    <w:rsid w:val="00964882"/>
    <w:rsid w:val="00964BFB"/>
    <w:rsid w:val="009651F7"/>
    <w:rsid w:val="009676CF"/>
    <w:rsid w:val="009678EF"/>
    <w:rsid w:val="00972737"/>
    <w:rsid w:val="00972764"/>
    <w:rsid w:val="009727B4"/>
    <w:rsid w:val="00972D10"/>
    <w:rsid w:val="009763A1"/>
    <w:rsid w:val="00976894"/>
    <w:rsid w:val="009771F7"/>
    <w:rsid w:val="0097772D"/>
    <w:rsid w:val="0098095B"/>
    <w:rsid w:val="00981293"/>
    <w:rsid w:val="009816BB"/>
    <w:rsid w:val="0098326F"/>
    <w:rsid w:val="009840E8"/>
    <w:rsid w:val="00984168"/>
    <w:rsid w:val="009841D2"/>
    <w:rsid w:val="0098473F"/>
    <w:rsid w:val="00984E29"/>
    <w:rsid w:val="0098548A"/>
    <w:rsid w:val="009857A5"/>
    <w:rsid w:val="0098624B"/>
    <w:rsid w:val="00987012"/>
    <w:rsid w:val="00987946"/>
    <w:rsid w:val="009914DB"/>
    <w:rsid w:val="00993DD3"/>
    <w:rsid w:val="0099765D"/>
    <w:rsid w:val="009A153F"/>
    <w:rsid w:val="009A21F7"/>
    <w:rsid w:val="009A2F13"/>
    <w:rsid w:val="009A4C91"/>
    <w:rsid w:val="009A6828"/>
    <w:rsid w:val="009A682E"/>
    <w:rsid w:val="009B115E"/>
    <w:rsid w:val="009B13A2"/>
    <w:rsid w:val="009B46E3"/>
    <w:rsid w:val="009B4CCA"/>
    <w:rsid w:val="009B54E6"/>
    <w:rsid w:val="009B62A2"/>
    <w:rsid w:val="009C0579"/>
    <w:rsid w:val="009C257A"/>
    <w:rsid w:val="009C390B"/>
    <w:rsid w:val="009C42F0"/>
    <w:rsid w:val="009C5621"/>
    <w:rsid w:val="009C5D2B"/>
    <w:rsid w:val="009C7700"/>
    <w:rsid w:val="009C7A36"/>
    <w:rsid w:val="009D0A6C"/>
    <w:rsid w:val="009D0E76"/>
    <w:rsid w:val="009D38D1"/>
    <w:rsid w:val="009D67AF"/>
    <w:rsid w:val="009E280D"/>
    <w:rsid w:val="009E31DA"/>
    <w:rsid w:val="009E3F67"/>
    <w:rsid w:val="009E4AB7"/>
    <w:rsid w:val="009E5041"/>
    <w:rsid w:val="009E77CE"/>
    <w:rsid w:val="009F1AC6"/>
    <w:rsid w:val="009F3D52"/>
    <w:rsid w:val="009F46DE"/>
    <w:rsid w:val="009F62B9"/>
    <w:rsid w:val="009F6DFE"/>
    <w:rsid w:val="009F7053"/>
    <w:rsid w:val="009F7362"/>
    <w:rsid w:val="00A00218"/>
    <w:rsid w:val="00A008FB"/>
    <w:rsid w:val="00A01041"/>
    <w:rsid w:val="00A013E6"/>
    <w:rsid w:val="00A05978"/>
    <w:rsid w:val="00A059CF"/>
    <w:rsid w:val="00A0759E"/>
    <w:rsid w:val="00A10509"/>
    <w:rsid w:val="00A1079F"/>
    <w:rsid w:val="00A10B4D"/>
    <w:rsid w:val="00A14161"/>
    <w:rsid w:val="00A15938"/>
    <w:rsid w:val="00A161A9"/>
    <w:rsid w:val="00A17C20"/>
    <w:rsid w:val="00A17DD3"/>
    <w:rsid w:val="00A20C87"/>
    <w:rsid w:val="00A214E6"/>
    <w:rsid w:val="00A21F26"/>
    <w:rsid w:val="00A236AA"/>
    <w:rsid w:val="00A239C4"/>
    <w:rsid w:val="00A243BE"/>
    <w:rsid w:val="00A24AE5"/>
    <w:rsid w:val="00A27544"/>
    <w:rsid w:val="00A27AD2"/>
    <w:rsid w:val="00A31FBE"/>
    <w:rsid w:val="00A376D3"/>
    <w:rsid w:val="00A40975"/>
    <w:rsid w:val="00A443E0"/>
    <w:rsid w:val="00A44EDE"/>
    <w:rsid w:val="00A51D94"/>
    <w:rsid w:val="00A5238B"/>
    <w:rsid w:val="00A549E2"/>
    <w:rsid w:val="00A54BA6"/>
    <w:rsid w:val="00A57A63"/>
    <w:rsid w:val="00A602AF"/>
    <w:rsid w:val="00A620CB"/>
    <w:rsid w:val="00A62D74"/>
    <w:rsid w:val="00A64CFB"/>
    <w:rsid w:val="00A65552"/>
    <w:rsid w:val="00A660F9"/>
    <w:rsid w:val="00A6617B"/>
    <w:rsid w:val="00A6699A"/>
    <w:rsid w:val="00A70890"/>
    <w:rsid w:val="00A70E5D"/>
    <w:rsid w:val="00A7108D"/>
    <w:rsid w:val="00A71467"/>
    <w:rsid w:val="00A71821"/>
    <w:rsid w:val="00A74B5E"/>
    <w:rsid w:val="00A754E9"/>
    <w:rsid w:val="00A75A0E"/>
    <w:rsid w:val="00A75AAB"/>
    <w:rsid w:val="00A77C2A"/>
    <w:rsid w:val="00A8150A"/>
    <w:rsid w:val="00A81700"/>
    <w:rsid w:val="00A81E96"/>
    <w:rsid w:val="00A8366F"/>
    <w:rsid w:val="00A83DE4"/>
    <w:rsid w:val="00A8455C"/>
    <w:rsid w:val="00A84C2F"/>
    <w:rsid w:val="00A84D2C"/>
    <w:rsid w:val="00A86917"/>
    <w:rsid w:val="00A86BC1"/>
    <w:rsid w:val="00A909F4"/>
    <w:rsid w:val="00A90FFC"/>
    <w:rsid w:val="00A93CEE"/>
    <w:rsid w:val="00A95DBF"/>
    <w:rsid w:val="00A97ECB"/>
    <w:rsid w:val="00AA1F13"/>
    <w:rsid w:val="00AA23AD"/>
    <w:rsid w:val="00AA35CF"/>
    <w:rsid w:val="00AA6475"/>
    <w:rsid w:val="00AA77E6"/>
    <w:rsid w:val="00AB0711"/>
    <w:rsid w:val="00AB134A"/>
    <w:rsid w:val="00AB22FD"/>
    <w:rsid w:val="00AB249C"/>
    <w:rsid w:val="00AB2E17"/>
    <w:rsid w:val="00AB3141"/>
    <w:rsid w:val="00AB5980"/>
    <w:rsid w:val="00AB5EF7"/>
    <w:rsid w:val="00AB609D"/>
    <w:rsid w:val="00AB6683"/>
    <w:rsid w:val="00AB66B8"/>
    <w:rsid w:val="00AB6EDE"/>
    <w:rsid w:val="00AB74F6"/>
    <w:rsid w:val="00AC12CA"/>
    <w:rsid w:val="00AC1C74"/>
    <w:rsid w:val="00AC2268"/>
    <w:rsid w:val="00AC3E69"/>
    <w:rsid w:val="00AC5030"/>
    <w:rsid w:val="00AC6253"/>
    <w:rsid w:val="00AD0E40"/>
    <w:rsid w:val="00AD0E44"/>
    <w:rsid w:val="00AD479A"/>
    <w:rsid w:val="00AD4E24"/>
    <w:rsid w:val="00AD5056"/>
    <w:rsid w:val="00AD6096"/>
    <w:rsid w:val="00AD75D8"/>
    <w:rsid w:val="00AD7CAC"/>
    <w:rsid w:val="00AD7DE4"/>
    <w:rsid w:val="00AE2D28"/>
    <w:rsid w:val="00AE3D01"/>
    <w:rsid w:val="00AE4FC4"/>
    <w:rsid w:val="00AE5260"/>
    <w:rsid w:val="00AE5CF7"/>
    <w:rsid w:val="00AE67B6"/>
    <w:rsid w:val="00AF08A4"/>
    <w:rsid w:val="00AF0D29"/>
    <w:rsid w:val="00AF2E40"/>
    <w:rsid w:val="00AF3442"/>
    <w:rsid w:val="00AF3762"/>
    <w:rsid w:val="00AF49A0"/>
    <w:rsid w:val="00AF4A9E"/>
    <w:rsid w:val="00AF5D13"/>
    <w:rsid w:val="00AF7CFA"/>
    <w:rsid w:val="00B00F9C"/>
    <w:rsid w:val="00B031A6"/>
    <w:rsid w:val="00B05EB7"/>
    <w:rsid w:val="00B0641E"/>
    <w:rsid w:val="00B11F1E"/>
    <w:rsid w:val="00B14757"/>
    <w:rsid w:val="00B14A65"/>
    <w:rsid w:val="00B14DAC"/>
    <w:rsid w:val="00B17226"/>
    <w:rsid w:val="00B1739F"/>
    <w:rsid w:val="00B2037B"/>
    <w:rsid w:val="00B20435"/>
    <w:rsid w:val="00B216AE"/>
    <w:rsid w:val="00B2193F"/>
    <w:rsid w:val="00B2250B"/>
    <w:rsid w:val="00B22840"/>
    <w:rsid w:val="00B22D70"/>
    <w:rsid w:val="00B25BE2"/>
    <w:rsid w:val="00B320DA"/>
    <w:rsid w:val="00B34169"/>
    <w:rsid w:val="00B35FC4"/>
    <w:rsid w:val="00B362EC"/>
    <w:rsid w:val="00B40AC5"/>
    <w:rsid w:val="00B40DB4"/>
    <w:rsid w:val="00B43529"/>
    <w:rsid w:val="00B45828"/>
    <w:rsid w:val="00B51807"/>
    <w:rsid w:val="00B51D11"/>
    <w:rsid w:val="00B52304"/>
    <w:rsid w:val="00B52B75"/>
    <w:rsid w:val="00B53347"/>
    <w:rsid w:val="00B53724"/>
    <w:rsid w:val="00B568D1"/>
    <w:rsid w:val="00B56F9E"/>
    <w:rsid w:val="00B574B8"/>
    <w:rsid w:val="00B6040F"/>
    <w:rsid w:val="00B60D18"/>
    <w:rsid w:val="00B6264C"/>
    <w:rsid w:val="00B642BD"/>
    <w:rsid w:val="00B651C2"/>
    <w:rsid w:val="00B70289"/>
    <w:rsid w:val="00B70AB4"/>
    <w:rsid w:val="00B756FD"/>
    <w:rsid w:val="00B76551"/>
    <w:rsid w:val="00B82CF7"/>
    <w:rsid w:val="00B82E6C"/>
    <w:rsid w:val="00B83E5B"/>
    <w:rsid w:val="00B840FF"/>
    <w:rsid w:val="00B84A8B"/>
    <w:rsid w:val="00B850F5"/>
    <w:rsid w:val="00B8570F"/>
    <w:rsid w:val="00B8749A"/>
    <w:rsid w:val="00B8757E"/>
    <w:rsid w:val="00B8792A"/>
    <w:rsid w:val="00B87E24"/>
    <w:rsid w:val="00B91C97"/>
    <w:rsid w:val="00B923D8"/>
    <w:rsid w:val="00B924CB"/>
    <w:rsid w:val="00B958B9"/>
    <w:rsid w:val="00B95BC9"/>
    <w:rsid w:val="00B97477"/>
    <w:rsid w:val="00BA024F"/>
    <w:rsid w:val="00BA13EB"/>
    <w:rsid w:val="00BA1742"/>
    <w:rsid w:val="00BA1DA6"/>
    <w:rsid w:val="00BA280E"/>
    <w:rsid w:val="00BA4A15"/>
    <w:rsid w:val="00BA5CD5"/>
    <w:rsid w:val="00BA6A1E"/>
    <w:rsid w:val="00BA779B"/>
    <w:rsid w:val="00BA7DB0"/>
    <w:rsid w:val="00BB00F1"/>
    <w:rsid w:val="00BB14E3"/>
    <w:rsid w:val="00BB1F52"/>
    <w:rsid w:val="00BB2376"/>
    <w:rsid w:val="00BB4F42"/>
    <w:rsid w:val="00BB502A"/>
    <w:rsid w:val="00BB6955"/>
    <w:rsid w:val="00BC05BE"/>
    <w:rsid w:val="00BC31D7"/>
    <w:rsid w:val="00BC6179"/>
    <w:rsid w:val="00BC7BDB"/>
    <w:rsid w:val="00BD0888"/>
    <w:rsid w:val="00BD0E92"/>
    <w:rsid w:val="00BD16CC"/>
    <w:rsid w:val="00BD1EB6"/>
    <w:rsid w:val="00BD2382"/>
    <w:rsid w:val="00BD38A7"/>
    <w:rsid w:val="00BD4CB1"/>
    <w:rsid w:val="00BD4D58"/>
    <w:rsid w:val="00BD5685"/>
    <w:rsid w:val="00BD58EC"/>
    <w:rsid w:val="00BD5D68"/>
    <w:rsid w:val="00BD6AE4"/>
    <w:rsid w:val="00BD6C5E"/>
    <w:rsid w:val="00BD7122"/>
    <w:rsid w:val="00BE0628"/>
    <w:rsid w:val="00BE11E1"/>
    <w:rsid w:val="00BE15C2"/>
    <w:rsid w:val="00BE1806"/>
    <w:rsid w:val="00BE1F7A"/>
    <w:rsid w:val="00BE40A3"/>
    <w:rsid w:val="00BE52C6"/>
    <w:rsid w:val="00BF09BA"/>
    <w:rsid w:val="00BF11EF"/>
    <w:rsid w:val="00BF1EA6"/>
    <w:rsid w:val="00BF1F32"/>
    <w:rsid w:val="00BF4EBD"/>
    <w:rsid w:val="00BF77F0"/>
    <w:rsid w:val="00BF7CA8"/>
    <w:rsid w:val="00C00004"/>
    <w:rsid w:val="00C000E6"/>
    <w:rsid w:val="00C04D6B"/>
    <w:rsid w:val="00C05431"/>
    <w:rsid w:val="00C10A53"/>
    <w:rsid w:val="00C10B9D"/>
    <w:rsid w:val="00C11B1A"/>
    <w:rsid w:val="00C136A3"/>
    <w:rsid w:val="00C15196"/>
    <w:rsid w:val="00C1558A"/>
    <w:rsid w:val="00C15D8F"/>
    <w:rsid w:val="00C16E65"/>
    <w:rsid w:val="00C2451E"/>
    <w:rsid w:val="00C27890"/>
    <w:rsid w:val="00C32671"/>
    <w:rsid w:val="00C33549"/>
    <w:rsid w:val="00C338AF"/>
    <w:rsid w:val="00C33ADF"/>
    <w:rsid w:val="00C34CFF"/>
    <w:rsid w:val="00C35EF1"/>
    <w:rsid w:val="00C409F2"/>
    <w:rsid w:val="00C40EFF"/>
    <w:rsid w:val="00C41007"/>
    <w:rsid w:val="00C426BD"/>
    <w:rsid w:val="00C454DA"/>
    <w:rsid w:val="00C473A5"/>
    <w:rsid w:val="00C5059A"/>
    <w:rsid w:val="00C50F27"/>
    <w:rsid w:val="00C52764"/>
    <w:rsid w:val="00C53DCB"/>
    <w:rsid w:val="00C54AFC"/>
    <w:rsid w:val="00C55CB6"/>
    <w:rsid w:val="00C55FDC"/>
    <w:rsid w:val="00C561A1"/>
    <w:rsid w:val="00C57185"/>
    <w:rsid w:val="00C57BDE"/>
    <w:rsid w:val="00C60374"/>
    <w:rsid w:val="00C648A2"/>
    <w:rsid w:val="00C65F10"/>
    <w:rsid w:val="00C65F1C"/>
    <w:rsid w:val="00C66706"/>
    <w:rsid w:val="00C66CD5"/>
    <w:rsid w:val="00C70A5C"/>
    <w:rsid w:val="00C715F6"/>
    <w:rsid w:val="00C738F8"/>
    <w:rsid w:val="00C74CE6"/>
    <w:rsid w:val="00C750F1"/>
    <w:rsid w:val="00C7569B"/>
    <w:rsid w:val="00C75CB4"/>
    <w:rsid w:val="00C75D0D"/>
    <w:rsid w:val="00C77257"/>
    <w:rsid w:val="00C77D07"/>
    <w:rsid w:val="00C8014F"/>
    <w:rsid w:val="00C8046C"/>
    <w:rsid w:val="00C8459E"/>
    <w:rsid w:val="00C84F32"/>
    <w:rsid w:val="00C87499"/>
    <w:rsid w:val="00C87D5F"/>
    <w:rsid w:val="00C87D83"/>
    <w:rsid w:val="00C90FCD"/>
    <w:rsid w:val="00C913DA"/>
    <w:rsid w:val="00C926D3"/>
    <w:rsid w:val="00C9312C"/>
    <w:rsid w:val="00C9470C"/>
    <w:rsid w:val="00C97B27"/>
    <w:rsid w:val="00CA039A"/>
    <w:rsid w:val="00CA0472"/>
    <w:rsid w:val="00CA0A07"/>
    <w:rsid w:val="00CA43FA"/>
    <w:rsid w:val="00CA54D2"/>
    <w:rsid w:val="00CA6029"/>
    <w:rsid w:val="00CA785C"/>
    <w:rsid w:val="00CA7A1E"/>
    <w:rsid w:val="00CA7FC3"/>
    <w:rsid w:val="00CB2000"/>
    <w:rsid w:val="00CB23E2"/>
    <w:rsid w:val="00CB48A6"/>
    <w:rsid w:val="00CB621C"/>
    <w:rsid w:val="00CB684E"/>
    <w:rsid w:val="00CC02F2"/>
    <w:rsid w:val="00CC3DEF"/>
    <w:rsid w:val="00CC69FA"/>
    <w:rsid w:val="00CC6B34"/>
    <w:rsid w:val="00CC7C07"/>
    <w:rsid w:val="00CD09B4"/>
    <w:rsid w:val="00CD0E2D"/>
    <w:rsid w:val="00CD44EB"/>
    <w:rsid w:val="00CD6EE8"/>
    <w:rsid w:val="00CD737F"/>
    <w:rsid w:val="00CD7773"/>
    <w:rsid w:val="00CE691B"/>
    <w:rsid w:val="00CE78B9"/>
    <w:rsid w:val="00CF06ED"/>
    <w:rsid w:val="00CF0FFC"/>
    <w:rsid w:val="00CF1645"/>
    <w:rsid w:val="00CF1A27"/>
    <w:rsid w:val="00CF48A1"/>
    <w:rsid w:val="00CF5CD9"/>
    <w:rsid w:val="00CF67F1"/>
    <w:rsid w:val="00CF73F2"/>
    <w:rsid w:val="00D01E73"/>
    <w:rsid w:val="00D02EC1"/>
    <w:rsid w:val="00D0314D"/>
    <w:rsid w:val="00D05003"/>
    <w:rsid w:val="00D05D5C"/>
    <w:rsid w:val="00D05F0E"/>
    <w:rsid w:val="00D1028B"/>
    <w:rsid w:val="00D11328"/>
    <w:rsid w:val="00D13DA8"/>
    <w:rsid w:val="00D14C32"/>
    <w:rsid w:val="00D16188"/>
    <w:rsid w:val="00D16D45"/>
    <w:rsid w:val="00D17F26"/>
    <w:rsid w:val="00D2120A"/>
    <w:rsid w:val="00D23D43"/>
    <w:rsid w:val="00D26402"/>
    <w:rsid w:val="00D2665C"/>
    <w:rsid w:val="00D31A22"/>
    <w:rsid w:val="00D328D2"/>
    <w:rsid w:val="00D32CD6"/>
    <w:rsid w:val="00D35112"/>
    <w:rsid w:val="00D355AF"/>
    <w:rsid w:val="00D3682F"/>
    <w:rsid w:val="00D4185E"/>
    <w:rsid w:val="00D424F4"/>
    <w:rsid w:val="00D42B34"/>
    <w:rsid w:val="00D44884"/>
    <w:rsid w:val="00D534CF"/>
    <w:rsid w:val="00D53670"/>
    <w:rsid w:val="00D57F85"/>
    <w:rsid w:val="00D57FB1"/>
    <w:rsid w:val="00D61A35"/>
    <w:rsid w:val="00D61E00"/>
    <w:rsid w:val="00D63B31"/>
    <w:rsid w:val="00D640C6"/>
    <w:rsid w:val="00D650B1"/>
    <w:rsid w:val="00D66F5E"/>
    <w:rsid w:val="00D6746E"/>
    <w:rsid w:val="00D70B9C"/>
    <w:rsid w:val="00D71664"/>
    <w:rsid w:val="00D71AF2"/>
    <w:rsid w:val="00D73671"/>
    <w:rsid w:val="00D74914"/>
    <w:rsid w:val="00D763A3"/>
    <w:rsid w:val="00D7651E"/>
    <w:rsid w:val="00D765FC"/>
    <w:rsid w:val="00D77DDB"/>
    <w:rsid w:val="00D80CDC"/>
    <w:rsid w:val="00D8170C"/>
    <w:rsid w:val="00D81A07"/>
    <w:rsid w:val="00D81C06"/>
    <w:rsid w:val="00D8264B"/>
    <w:rsid w:val="00D8712F"/>
    <w:rsid w:val="00D879E6"/>
    <w:rsid w:val="00D9028D"/>
    <w:rsid w:val="00D90CDC"/>
    <w:rsid w:val="00D90E2B"/>
    <w:rsid w:val="00D91118"/>
    <w:rsid w:val="00D91F21"/>
    <w:rsid w:val="00D9264D"/>
    <w:rsid w:val="00D935CD"/>
    <w:rsid w:val="00D94273"/>
    <w:rsid w:val="00D944A0"/>
    <w:rsid w:val="00D946E9"/>
    <w:rsid w:val="00D9480A"/>
    <w:rsid w:val="00D969B9"/>
    <w:rsid w:val="00D96FAE"/>
    <w:rsid w:val="00DA1D6D"/>
    <w:rsid w:val="00DA47F3"/>
    <w:rsid w:val="00DA7000"/>
    <w:rsid w:val="00DA7EB6"/>
    <w:rsid w:val="00DB2502"/>
    <w:rsid w:val="00DB45CC"/>
    <w:rsid w:val="00DB62D4"/>
    <w:rsid w:val="00DB7E05"/>
    <w:rsid w:val="00DB7E41"/>
    <w:rsid w:val="00DC1BF6"/>
    <w:rsid w:val="00DC347B"/>
    <w:rsid w:val="00DC3A4D"/>
    <w:rsid w:val="00DC4FA6"/>
    <w:rsid w:val="00DC500F"/>
    <w:rsid w:val="00DC76AE"/>
    <w:rsid w:val="00DD230C"/>
    <w:rsid w:val="00DD2358"/>
    <w:rsid w:val="00DD2E20"/>
    <w:rsid w:val="00DE0C00"/>
    <w:rsid w:val="00DE0C34"/>
    <w:rsid w:val="00DE1F92"/>
    <w:rsid w:val="00DE2095"/>
    <w:rsid w:val="00DE2824"/>
    <w:rsid w:val="00DE29C9"/>
    <w:rsid w:val="00DE2C90"/>
    <w:rsid w:val="00DE2DF3"/>
    <w:rsid w:val="00DE3B31"/>
    <w:rsid w:val="00DE4F3C"/>
    <w:rsid w:val="00DE55B4"/>
    <w:rsid w:val="00DE7014"/>
    <w:rsid w:val="00DE74C8"/>
    <w:rsid w:val="00DE7B5B"/>
    <w:rsid w:val="00DF0526"/>
    <w:rsid w:val="00DF6236"/>
    <w:rsid w:val="00DF6334"/>
    <w:rsid w:val="00E00117"/>
    <w:rsid w:val="00E00B48"/>
    <w:rsid w:val="00E01538"/>
    <w:rsid w:val="00E02DBA"/>
    <w:rsid w:val="00E030EE"/>
    <w:rsid w:val="00E0723B"/>
    <w:rsid w:val="00E07F6A"/>
    <w:rsid w:val="00E108C3"/>
    <w:rsid w:val="00E10D4B"/>
    <w:rsid w:val="00E11F03"/>
    <w:rsid w:val="00E120B9"/>
    <w:rsid w:val="00E12295"/>
    <w:rsid w:val="00E12705"/>
    <w:rsid w:val="00E12A19"/>
    <w:rsid w:val="00E13758"/>
    <w:rsid w:val="00E148F3"/>
    <w:rsid w:val="00E151DA"/>
    <w:rsid w:val="00E15382"/>
    <w:rsid w:val="00E17EC9"/>
    <w:rsid w:val="00E20944"/>
    <w:rsid w:val="00E21BC2"/>
    <w:rsid w:val="00E224DE"/>
    <w:rsid w:val="00E22E2E"/>
    <w:rsid w:val="00E2341F"/>
    <w:rsid w:val="00E238A2"/>
    <w:rsid w:val="00E259F7"/>
    <w:rsid w:val="00E263B8"/>
    <w:rsid w:val="00E3243B"/>
    <w:rsid w:val="00E32A04"/>
    <w:rsid w:val="00E335D8"/>
    <w:rsid w:val="00E33707"/>
    <w:rsid w:val="00E34005"/>
    <w:rsid w:val="00E34FA7"/>
    <w:rsid w:val="00E37166"/>
    <w:rsid w:val="00E413AB"/>
    <w:rsid w:val="00E41E91"/>
    <w:rsid w:val="00E43274"/>
    <w:rsid w:val="00E45FAB"/>
    <w:rsid w:val="00E4665E"/>
    <w:rsid w:val="00E53F38"/>
    <w:rsid w:val="00E63D51"/>
    <w:rsid w:val="00E64E71"/>
    <w:rsid w:val="00E66909"/>
    <w:rsid w:val="00E73085"/>
    <w:rsid w:val="00E73E35"/>
    <w:rsid w:val="00E740D3"/>
    <w:rsid w:val="00E76D20"/>
    <w:rsid w:val="00E77C44"/>
    <w:rsid w:val="00E807BA"/>
    <w:rsid w:val="00E80ACD"/>
    <w:rsid w:val="00E80F7E"/>
    <w:rsid w:val="00E8164C"/>
    <w:rsid w:val="00E8191B"/>
    <w:rsid w:val="00E82B5F"/>
    <w:rsid w:val="00E854D1"/>
    <w:rsid w:val="00E86C37"/>
    <w:rsid w:val="00E90D94"/>
    <w:rsid w:val="00E91219"/>
    <w:rsid w:val="00E95194"/>
    <w:rsid w:val="00E95B0A"/>
    <w:rsid w:val="00E96E8C"/>
    <w:rsid w:val="00E96F65"/>
    <w:rsid w:val="00E96F9A"/>
    <w:rsid w:val="00E97C94"/>
    <w:rsid w:val="00EA19E1"/>
    <w:rsid w:val="00EA1FDA"/>
    <w:rsid w:val="00EA5BBB"/>
    <w:rsid w:val="00EA6811"/>
    <w:rsid w:val="00EA69AC"/>
    <w:rsid w:val="00EB10A7"/>
    <w:rsid w:val="00EB2328"/>
    <w:rsid w:val="00EB48A2"/>
    <w:rsid w:val="00EB6DE7"/>
    <w:rsid w:val="00EB71F5"/>
    <w:rsid w:val="00EC2FF9"/>
    <w:rsid w:val="00EC3CDF"/>
    <w:rsid w:val="00EC6890"/>
    <w:rsid w:val="00EC72A4"/>
    <w:rsid w:val="00ED1A98"/>
    <w:rsid w:val="00ED4CD6"/>
    <w:rsid w:val="00ED694A"/>
    <w:rsid w:val="00ED74B1"/>
    <w:rsid w:val="00ED76D9"/>
    <w:rsid w:val="00EE1441"/>
    <w:rsid w:val="00EE4722"/>
    <w:rsid w:val="00EE48D0"/>
    <w:rsid w:val="00EE5B53"/>
    <w:rsid w:val="00EE75E3"/>
    <w:rsid w:val="00EF4BA3"/>
    <w:rsid w:val="00EF5182"/>
    <w:rsid w:val="00F00193"/>
    <w:rsid w:val="00F02295"/>
    <w:rsid w:val="00F02E16"/>
    <w:rsid w:val="00F038CB"/>
    <w:rsid w:val="00F0410C"/>
    <w:rsid w:val="00F046BE"/>
    <w:rsid w:val="00F05314"/>
    <w:rsid w:val="00F060A4"/>
    <w:rsid w:val="00F06124"/>
    <w:rsid w:val="00F06ECA"/>
    <w:rsid w:val="00F07523"/>
    <w:rsid w:val="00F07A75"/>
    <w:rsid w:val="00F10710"/>
    <w:rsid w:val="00F11626"/>
    <w:rsid w:val="00F127F3"/>
    <w:rsid w:val="00F1326E"/>
    <w:rsid w:val="00F137BC"/>
    <w:rsid w:val="00F14854"/>
    <w:rsid w:val="00F155B4"/>
    <w:rsid w:val="00F15D39"/>
    <w:rsid w:val="00F16B10"/>
    <w:rsid w:val="00F16C30"/>
    <w:rsid w:val="00F21D64"/>
    <w:rsid w:val="00F22598"/>
    <w:rsid w:val="00F22836"/>
    <w:rsid w:val="00F231AB"/>
    <w:rsid w:val="00F24BB1"/>
    <w:rsid w:val="00F257E4"/>
    <w:rsid w:val="00F27A26"/>
    <w:rsid w:val="00F27B4E"/>
    <w:rsid w:val="00F27C51"/>
    <w:rsid w:val="00F304EE"/>
    <w:rsid w:val="00F31887"/>
    <w:rsid w:val="00F341AE"/>
    <w:rsid w:val="00F35671"/>
    <w:rsid w:val="00F36FAB"/>
    <w:rsid w:val="00F37616"/>
    <w:rsid w:val="00F37EF0"/>
    <w:rsid w:val="00F400C4"/>
    <w:rsid w:val="00F405D8"/>
    <w:rsid w:val="00F41E90"/>
    <w:rsid w:val="00F456C4"/>
    <w:rsid w:val="00F46F65"/>
    <w:rsid w:val="00F4710F"/>
    <w:rsid w:val="00F47B6A"/>
    <w:rsid w:val="00F51BBD"/>
    <w:rsid w:val="00F52544"/>
    <w:rsid w:val="00F53A81"/>
    <w:rsid w:val="00F57D8D"/>
    <w:rsid w:val="00F60E88"/>
    <w:rsid w:val="00F6772D"/>
    <w:rsid w:val="00F725CC"/>
    <w:rsid w:val="00F73B29"/>
    <w:rsid w:val="00F757F6"/>
    <w:rsid w:val="00F775E3"/>
    <w:rsid w:val="00F775F4"/>
    <w:rsid w:val="00F823B7"/>
    <w:rsid w:val="00F82B69"/>
    <w:rsid w:val="00F84700"/>
    <w:rsid w:val="00F86321"/>
    <w:rsid w:val="00F91188"/>
    <w:rsid w:val="00F91819"/>
    <w:rsid w:val="00F91A6F"/>
    <w:rsid w:val="00F94F80"/>
    <w:rsid w:val="00F9546C"/>
    <w:rsid w:val="00F96CF9"/>
    <w:rsid w:val="00F974A1"/>
    <w:rsid w:val="00F97B72"/>
    <w:rsid w:val="00FA0C6D"/>
    <w:rsid w:val="00FA0CA0"/>
    <w:rsid w:val="00FA10A8"/>
    <w:rsid w:val="00FA1427"/>
    <w:rsid w:val="00FA45BA"/>
    <w:rsid w:val="00FA5296"/>
    <w:rsid w:val="00FA6C76"/>
    <w:rsid w:val="00FA6FD4"/>
    <w:rsid w:val="00FA766E"/>
    <w:rsid w:val="00FB12D7"/>
    <w:rsid w:val="00FB1AE2"/>
    <w:rsid w:val="00FB1F93"/>
    <w:rsid w:val="00FB48DF"/>
    <w:rsid w:val="00FB5972"/>
    <w:rsid w:val="00FB632F"/>
    <w:rsid w:val="00FB659B"/>
    <w:rsid w:val="00FC0CB7"/>
    <w:rsid w:val="00FC3BAF"/>
    <w:rsid w:val="00FC5824"/>
    <w:rsid w:val="00FC5AFE"/>
    <w:rsid w:val="00FC5C4F"/>
    <w:rsid w:val="00FC5D22"/>
    <w:rsid w:val="00FC64B0"/>
    <w:rsid w:val="00FD01BA"/>
    <w:rsid w:val="00FD0CA5"/>
    <w:rsid w:val="00FD4012"/>
    <w:rsid w:val="00FD5424"/>
    <w:rsid w:val="00FD5A0C"/>
    <w:rsid w:val="00FE0974"/>
    <w:rsid w:val="00FE20F3"/>
    <w:rsid w:val="00FE244B"/>
    <w:rsid w:val="00FE4D45"/>
    <w:rsid w:val="00FE5279"/>
    <w:rsid w:val="00FE5412"/>
    <w:rsid w:val="00FE5CA7"/>
    <w:rsid w:val="00FE6874"/>
    <w:rsid w:val="00FE6F8E"/>
    <w:rsid w:val="00FE71EC"/>
    <w:rsid w:val="00FE72CC"/>
    <w:rsid w:val="00FF0084"/>
    <w:rsid w:val="00FF05FE"/>
    <w:rsid w:val="00FF094D"/>
    <w:rsid w:val="00FF0D6E"/>
    <w:rsid w:val="00FF4F25"/>
    <w:rsid w:val="00FF5A7C"/>
    <w:rsid w:val="00FF6B57"/>
    <w:rsid w:val="01052348"/>
    <w:rsid w:val="01133955"/>
    <w:rsid w:val="01244477"/>
    <w:rsid w:val="016B002A"/>
    <w:rsid w:val="017146AF"/>
    <w:rsid w:val="01723D52"/>
    <w:rsid w:val="01743508"/>
    <w:rsid w:val="01AD24F4"/>
    <w:rsid w:val="01C9031F"/>
    <w:rsid w:val="01DE2088"/>
    <w:rsid w:val="02242BCA"/>
    <w:rsid w:val="028436B2"/>
    <w:rsid w:val="02845104"/>
    <w:rsid w:val="029E58DE"/>
    <w:rsid w:val="032F3132"/>
    <w:rsid w:val="0342580E"/>
    <w:rsid w:val="03584D46"/>
    <w:rsid w:val="036A76AA"/>
    <w:rsid w:val="0393447D"/>
    <w:rsid w:val="039C60F1"/>
    <w:rsid w:val="039E28FC"/>
    <w:rsid w:val="03B95345"/>
    <w:rsid w:val="03D254BF"/>
    <w:rsid w:val="03E87124"/>
    <w:rsid w:val="03FE4339"/>
    <w:rsid w:val="04217E77"/>
    <w:rsid w:val="042627F0"/>
    <w:rsid w:val="04640005"/>
    <w:rsid w:val="046C2D90"/>
    <w:rsid w:val="04776FA6"/>
    <w:rsid w:val="04A376BE"/>
    <w:rsid w:val="04CF4954"/>
    <w:rsid w:val="04D868EC"/>
    <w:rsid w:val="05410370"/>
    <w:rsid w:val="05515ED1"/>
    <w:rsid w:val="059D4976"/>
    <w:rsid w:val="05BF7ABA"/>
    <w:rsid w:val="05D87924"/>
    <w:rsid w:val="06061196"/>
    <w:rsid w:val="062C6A66"/>
    <w:rsid w:val="062D5185"/>
    <w:rsid w:val="064D4CF2"/>
    <w:rsid w:val="069701B4"/>
    <w:rsid w:val="069F30A5"/>
    <w:rsid w:val="069F6D5F"/>
    <w:rsid w:val="06B26D49"/>
    <w:rsid w:val="06C74BD3"/>
    <w:rsid w:val="06FF2D87"/>
    <w:rsid w:val="07331327"/>
    <w:rsid w:val="077C0A29"/>
    <w:rsid w:val="08150553"/>
    <w:rsid w:val="0816488D"/>
    <w:rsid w:val="08212A05"/>
    <w:rsid w:val="085405E2"/>
    <w:rsid w:val="087C6F7E"/>
    <w:rsid w:val="08893A75"/>
    <w:rsid w:val="08CD6EA9"/>
    <w:rsid w:val="08D82D62"/>
    <w:rsid w:val="08DA799A"/>
    <w:rsid w:val="08EA3520"/>
    <w:rsid w:val="09062AB5"/>
    <w:rsid w:val="09327985"/>
    <w:rsid w:val="093A133C"/>
    <w:rsid w:val="09AE5696"/>
    <w:rsid w:val="0A623BAB"/>
    <w:rsid w:val="0A8B0B3E"/>
    <w:rsid w:val="0AAA2424"/>
    <w:rsid w:val="0AB322DB"/>
    <w:rsid w:val="0AC60922"/>
    <w:rsid w:val="0B1D7205"/>
    <w:rsid w:val="0B1E4FBE"/>
    <w:rsid w:val="0B4341CE"/>
    <w:rsid w:val="0B5D3A15"/>
    <w:rsid w:val="0B666A2D"/>
    <w:rsid w:val="0B9368D0"/>
    <w:rsid w:val="0BC0087F"/>
    <w:rsid w:val="0C324AE4"/>
    <w:rsid w:val="0C3F3C8D"/>
    <w:rsid w:val="0C4432BD"/>
    <w:rsid w:val="0C8E2BE1"/>
    <w:rsid w:val="0C9E60E0"/>
    <w:rsid w:val="0CC54C11"/>
    <w:rsid w:val="0CE14182"/>
    <w:rsid w:val="0D6B35BA"/>
    <w:rsid w:val="0D7F14E7"/>
    <w:rsid w:val="0E141367"/>
    <w:rsid w:val="0E644D1A"/>
    <w:rsid w:val="0E7E754D"/>
    <w:rsid w:val="0E9A0B05"/>
    <w:rsid w:val="0E9C16D3"/>
    <w:rsid w:val="0EEA4994"/>
    <w:rsid w:val="0EFB1279"/>
    <w:rsid w:val="0F074AE8"/>
    <w:rsid w:val="0F191F95"/>
    <w:rsid w:val="0F292060"/>
    <w:rsid w:val="0FE17880"/>
    <w:rsid w:val="10421263"/>
    <w:rsid w:val="104609EA"/>
    <w:rsid w:val="10552179"/>
    <w:rsid w:val="1061437D"/>
    <w:rsid w:val="1070674B"/>
    <w:rsid w:val="1084038A"/>
    <w:rsid w:val="108A210F"/>
    <w:rsid w:val="10C577A4"/>
    <w:rsid w:val="111D35AB"/>
    <w:rsid w:val="112C58B5"/>
    <w:rsid w:val="113C7198"/>
    <w:rsid w:val="11493C51"/>
    <w:rsid w:val="115D3C51"/>
    <w:rsid w:val="118C679D"/>
    <w:rsid w:val="119855B1"/>
    <w:rsid w:val="1208754E"/>
    <w:rsid w:val="122227F5"/>
    <w:rsid w:val="1241029A"/>
    <w:rsid w:val="12806366"/>
    <w:rsid w:val="13174F65"/>
    <w:rsid w:val="13327DBA"/>
    <w:rsid w:val="13371138"/>
    <w:rsid w:val="136934DE"/>
    <w:rsid w:val="137F2F8C"/>
    <w:rsid w:val="13CB5F50"/>
    <w:rsid w:val="13CF3C78"/>
    <w:rsid w:val="13D00A31"/>
    <w:rsid w:val="13E36E02"/>
    <w:rsid w:val="14145C53"/>
    <w:rsid w:val="147E7EF6"/>
    <w:rsid w:val="149C17AE"/>
    <w:rsid w:val="157105EB"/>
    <w:rsid w:val="15777B92"/>
    <w:rsid w:val="15C12E21"/>
    <w:rsid w:val="15E1257E"/>
    <w:rsid w:val="15EF3AED"/>
    <w:rsid w:val="15F20146"/>
    <w:rsid w:val="165F3663"/>
    <w:rsid w:val="16B14E60"/>
    <w:rsid w:val="16CD7073"/>
    <w:rsid w:val="177017C5"/>
    <w:rsid w:val="17B12068"/>
    <w:rsid w:val="17C340EF"/>
    <w:rsid w:val="18083C03"/>
    <w:rsid w:val="183E1539"/>
    <w:rsid w:val="18503194"/>
    <w:rsid w:val="1873492C"/>
    <w:rsid w:val="18C923C3"/>
    <w:rsid w:val="192405AB"/>
    <w:rsid w:val="19494499"/>
    <w:rsid w:val="19583B0A"/>
    <w:rsid w:val="199A3CE8"/>
    <w:rsid w:val="19A518C3"/>
    <w:rsid w:val="1A983A9D"/>
    <w:rsid w:val="1A9D08D2"/>
    <w:rsid w:val="1AB16200"/>
    <w:rsid w:val="1ADD6AEC"/>
    <w:rsid w:val="1B217E0C"/>
    <w:rsid w:val="1B441053"/>
    <w:rsid w:val="1B634178"/>
    <w:rsid w:val="1B712AE9"/>
    <w:rsid w:val="1BA05543"/>
    <w:rsid w:val="1BD6633E"/>
    <w:rsid w:val="1BE5145C"/>
    <w:rsid w:val="1C2F5130"/>
    <w:rsid w:val="1C4B71A0"/>
    <w:rsid w:val="1CF92878"/>
    <w:rsid w:val="1D8F0145"/>
    <w:rsid w:val="1D906908"/>
    <w:rsid w:val="1DE12CB0"/>
    <w:rsid w:val="1E2E0F1D"/>
    <w:rsid w:val="1EB52A2C"/>
    <w:rsid w:val="1EC018DF"/>
    <w:rsid w:val="1EDE0E45"/>
    <w:rsid w:val="1F3B7357"/>
    <w:rsid w:val="1F3E5C2F"/>
    <w:rsid w:val="1F6423DB"/>
    <w:rsid w:val="1F7F49BE"/>
    <w:rsid w:val="1F9B050C"/>
    <w:rsid w:val="202B511A"/>
    <w:rsid w:val="20540646"/>
    <w:rsid w:val="20CD0AF9"/>
    <w:rsid w:val="20E74701"/>
    <w:rsid w:val="21571E89"/>
    <w:rsid w:val="216349F7"/>
    <w:rsid w:val="21737409"/>
    <w:rsid w:val="2188739A"/>
    <w:rsid w:val="21976E2E"/>
    <w:rsid w:val="2198306F"/>
    <w:rsid w:val="21AC4A5C"/>
    <w:rsid w:val="21BA58FB"/>
    <w:rsid w:val="21BE5FE0"/>
    <w:rsid w:val="21E37FFC"/>
    <w:rsid w:val="22703918"/>
    <w:rsid w:val="22747A3D"/>
    <w:rsid w:val="22D736AC"/>
    <w:rsid w:val="22FE4020"/>
    <w:rsid w:val="23022D3A"/>
    <w:rsid w:val="23195D0C"/>
    <w:rsid w:val="23694FAA"/>
    <w:rsid w:val="2373626D"/>
    <w:rsid w:val="24152E4F"/>
    <w:rsid w:val="24291100"/>
    <w:rsid w:val="244D44AC"/>
    <w:rsid w:val="249154A8"/>
    <w:rsid w:val="250A1154"/>
    <w:rsid w:val="253E5E0E"/>
    <w:rsid w:val="25976233"/>
    <w:rsid w:val="25D769DF"/>
    <w:rsid w:val="2607333D"/>
    <w:rsid w:val="263213E1"/>
    <w:rsid w:val="263646C3"/>
    <w:rsid w:val="26476960"/>
    <w:rsid w:val="264E7C1F"/>
    <w:rsid w:val="26530262"/>
    <w:rsid w:val="265E5D07"/>
    <w:rsid w:val="26997B84"/>
    <w:rsid w:val="26DD629B"/>
    <w:rsid w:val="270D0946"/>
    <w:rsid w:val="271533A0"/>
    <w:rsid w:val="27734358"/>
    <w:rsid w:val="27AB7D04"/>
    <w:rsid w:val="27C05C1A"/>
    <w:rsid w:val="283E3BF9"/>
    <w:rsid w:val="28444DD0"/>
    <w:rsid w:val="285964A2"/>
    <w:rsid w:val="28647F64"/>
    <w:rsid w:val="28843355"/>
    <w:rsid w:val="28B051D6"/>
    <w:rsid w:val="28B343D4"/>
    <w:rsid w:val="28CC4C96"/>
    <w:rsid w:val="28EE4794"/>
    <w:rsid w:val="29201E8A"/>
    <w:rsid w:val="29302E93"/>
    <w:rsid w:val="294B6423"/>
    <w:rsid w:val="297A2106"/>
    <w:rsid w:val="297F0CB7"/>
    <w:rsid w:val="29A13BF8"/>
    <w:rsid w:val="2A40712C"/>
    <w:rsid w:val="2A6730CB"/>
    <w:rsid w:val="2AA20BD7"/>
    <w:rsid w:val="2AB07249"/>
    <w:rsid w:val="2AB5482F"/>
    <w:rsid w:val="2B030B79"/>
    <w:rsid w:val="2B2711E9"/>
    <w:rsid w:val="2B36481F"/>
    <w:rsid w:val="2BB77EB3"/>
    <w:rsid w:val="2BF02CFE"/>
    <w:rsid w:val="2C147447"/>
    <w:rsid w:val="2CB56F30"/>
    <w:rsid w:val="2CFE3B94"/>
    <w:rsid w:val="2D251B3D"/>
    <w:rsid w:val="2D2657D2"/>
    <w:rsid w:val="2D6819F1"/>
    <w:rsid w:val="2E1C75CD"/>
    <w:rsid w:val="2E1F5EBE"/>
    <w:rsid w:val="2E481ED9"/>
    <w:rsid w:val="2E4D25AF"/>
    <w:rsid w:val="2EAA276C"/>
    <w:rsid w:val="2EB0749A"/>
    <w:rsid w:val="2EB80CAC"/>
    <w:rsid w:val="2EFA743A"/>
    <w:rsid w:val="2F5D2E5C"/>
    <w:rsid w:val="2F625C95"/>
    <w:rsid w:val="2FB07F2B"/>
    <w:rsid w:val="2FB3415D"/>
    <w:rsid w:val="2FDB3E22"/>
    <w:rsid w:val="2FE63E6A"/>
    <w:rsid w:val="302425EF"/>
    <w:rsid w:val="303A4A07"/>
    <w:rsid w:val="304926FA"/>
    <w:rsid w:val="30607599"/>
    <w:rsid w:val="30666CBF"/>
    <w:rsid w:val="30D52F68"/>
    <w:rsid w:val="30DD17E3"/>
    <w:rsid w:val="30F01684"/>
    <w:rsid w:val="31027E25"/>
    <w:rsid w:val="31381F3C"/>
    <w:rsid w:val="31472444"/>
    <w:rsid w:val="317A78B4"/>
    <w:rsid w:val="31C556F6"/>
    <w:rsid w:val="321C7AE7"/>
    <w:rsid w:val="322614F7"/>
    <w:rsid w:val="32DE5E25"/>
    <w:rsid w:val="330C6851"/>
    <w:rsid w:val="333F4157"/>
    <w:rsid w:val="3366571D"/>
    <w:rsid w:val="33A93762"/>
    <w:rsid w:val="33BD7392"/>
    <w:rsid w:val="341B61F9"/>
    <w:rsid w:val="34236D66"/>
    <w:rsid w:val="346E501C"/>
    <w:rsid w:val="347D5E9F"/>
    <w:rsid w:val="349039D1"/>
    <w:rsid w:val="34D00DAF"/>
    <w:rsid w:val="35130971"/>
    <w:rsid w:val="35833FDC"/>
    <w:rsid w:val="3589041D"/>
    <w:rsid w:val="35893806"/>
    <w:rsid w:val="35A40AFE"/>
    <w:rsid w:val="35E17CB6"/>
    <w:rsid w:val="35FA5B2D"/>
    <w:rsid w:val="36004265"/>
    <w:rsid w:val="36401994"/>
    <w:rsid w:val="36675653"/>
    <w:rsid w:val="369E183D"/>
    <w:rsid w:val="36DB5D0F"/>
    <w:rsid w:val="37360FC8"/>
    <w:rsid w:val="37E36456"/>
    <w:rsid w:val="38A760F9"/>
    <w:rsid w:val="38B94761"/>
    <w:rsid w:val="38BF4134"/>
    <w:rsid w:val="38DE015D"/>
    <w:rsid w:val="38FB7B3D"/>
    <w:rsid w:val="39131F5A"/>
    <w:rsid w:val="392376CE"/>
    <w:rsid w:val="395100ED"/>
    <w:rsid w:val="39705554"/>
    <w:rsid w:val="39905D20"/>
    <w:rsid w:val="39C475A6"/>
    <w:rsid w:val="3A000034"/>
    <w:rsid w:val="3A0F5468"/>
    <w:rsid w:val="3A2E13E7"/>
    <w:rsid w:val="3A3B534E"/>
    <w:rsid w:val="3A596640"/>
    <w:rsid w:val="3AA5288A"/>
    <w:rsid w:val="3AE23D9F"/>
    <w:rsid w:val="3AFE1B75"/>
    <w:rsid w:val="3B2230AE"/>
    <w:rsid w:val="3B31205E"/>
    <w:rsid w:val="3BEF7B7A"/>
    <w:rsid w:val="3BF768FF"/>
    <w:rsid w:val="3C1C1492"/>
    <w:rsid w:val="3C1E610C"/>
    <w:rsid w:val="3C6F38F8"/>
    <w:rsid w:val="3C791462"/>
    <w:rsid w:val="3C8E14FD"/>
    <w:rsid w:val="3C92608B"/>
    <w:rsid w:val="3CB26B47"/>
    <w:rsid w:val="3D1459FD"/>
    <w:rsid w:val="3D221630"/>
    <w:rsid w:val="3D424F12"/>
    <w:rsid w:val="3D4335E9"/>
    <w:rsid w:val="3D4A5A83"/>
    <w:rsid w:val="3D5A524A"/>
    <w:rsid w:val="3DA57E4F"/>
    <w:rsid w:val="3DAA5063"/>
    <w:rsid w:val="3DC5525E"/>
    <w:rsid w:val="3E7B5BF2"/>
    <w:rsid w:val="3E8F713A"/>
    <w:rsid w:val="3EA15D14"/>
    <w:rsid w:val="3EA64BD3"/>
    <w:rsid w:val="3EAE6FE2"/>
    <w:rsid w:val="3ED40BCD"/>
    <w:rsid w:val="3EE76076"/>
    <w:rsid w:val="3EFD3476"/>
    <w:rsid w:val="3F5E7393"/>
    <w:rsid w:val="3F847DF0"/>
    <w:rsid w:val="3F8B4D4C"/>
    <w:rsid w:val="3FD1435F"/>
    <w:rsid w:val="3FDA2663"/>
    <w:rsid w:val="3FDA7BA5"/>
    <w:rsid w:val="40172AF2"/>
    <w:rsid w:val="405C6CB4"/>
    <w:rsid w:val="40E17744"/>
    <w:rsid w:val="41417EA2"/>
    <w:rsid w:val="414217E4"/>
    <w:rsid w:val="41A13187"/>
    <w:rsid w:val="423C503A"/>
    <w:rsid w:val="426A770F"/>
    <w:rsid w:val="427D7768"/>
    <w:rsid w:val="42AA798E"/>
    <w:rsid w:val="42B34CF0"/>
    <w:rsid w:val="42C725D4"/>
    <w:rsid w:val="433A022D"/>
    <w:rsid w:val="43451B3E"/>
    <w:rsid w:val="435D70E6"/>
    <w:rsid w:val="439F335D"/>
    <w:rsid w:val="43A414D6"/>
    <w:rsid w:val="43C648E3"/>
    <w:rsid w:val="43F95A8F"/>
    <w:rsid w:val="44320ECC"/>
    <w:rsid w:val="447A1793"/>
    <w:rsid w:val="448D4477"/>
    <w:rsid w:val="44E637B9"/>
    <w:rsid w:val="450D02F7"/>
    <w:rsid w:val="450F3E29"/>
    <w:rsid w:val="45195D58"/>
    <w:rsid w:val="45756519"/>
    <w:rsid w:val="459574B6"/>
    <w:rsid w:val="459C2CE4"/>
    <w:rsid w:val="45CB40E0"/>
    <w:rsid w:val="45DD1E1C"/>
    <w:rsid w:val="45EB367F"/>
    <w:rsid w:val="460C2D64"/>
    <w:rsid w:val="463B086A"/>
    <w:rsid w:val="46653601"/>
    <w:rsid w:val="46BD03B0"/>
    <w:rsid w:val="46D67854"/>
    <w:rsid w:val="46FC4691"/>
    <w:rsid w:val="4702598D"/>
    <w:rsid w:val="470F1EA9"/>
    <w:rsid w:val="476C48F6"/>
    <w:rsid w:val="47A16032"/>
    <w:rsid w:val="47BF4F1F"/>
    <w:rsid w:val="481A08D7"/>
    <w:rsid w:val="488329EE"/>
    <w:rsid w:val="48AF3F8C"/>
    <w:rsid w:val="48CA2BA6"/>
    <w:rsid w:val="49171A5D"/>
    <w:rsid w:val="491C6641"/>
    <w:rsid w:val="4982647F"/>
    <w:rsid w:val="49E71261"/>
    <w:rsid w:val="4A386DA4"/>
    <w:rsid w:val="4A426378"/>
    <w:rsid w:val="4A671430"/>
    <w:rsid w:val="4A833DB6"/>
    <w:rsid w:val="4A862D2C"/>
    <w:rsid w:val="4AB0376E"/>
    <w:rsid w:val="4ABE46B4"/>
    <w:rsid w:val="4ACA73C4"/>
    <w:rsid w:val="4B124CEC"/>
    <w:rsid w:val="4B9A0743"/>
    <w:rsid w:val="4BA8386B"/>
    <w:rsid w:val="4C616D1D"/>
    <w:rsid w:val="4C973879"/>
    <w:rsid w:val="4CBE0CE2"/>
    <w:rsid w:val="4CCF555B"/>
    <w:rsid w:val="4CDC6D1E"/>
    <w:rsid w:val="4CF256E6"/>
    <w:rsid w:val="4CF40D32"/>
    <w:rsid w:val="4CF7225B"/>
    <w:rsid w:val="4CFF4C94"/>
    <w:rsid w:val="4D293311"/>
    <w:rsid w:val="4D3511AD"/>
    <w:rsid w:val="4D3C01C8"/>
    <w:rsid w:val="4D7648E9"/>
    <w:rsid w:val="4D9807AC"/>
    <w:rsid w:val="4DA8395E"/>
    <w:rsid w:val="4DCF5A5B"/>
    <w:rsid w:val="4DDE6874"/>
    <w:rsid w:val="4DE27D79"/>
    <w:rsid w:val="4E093329"/>
    <w:rsid w:val="4E5817B9"/>
    <w:rsid w:val="4E8E33CD"/>
    <w:rsid w:val="4EA37332"/>
    <w:rsid w:val="4EBE71A3"/>
    <w:rsid w:val="4ED86044"/>
    <w:rsid w:val="4F0F17FC"/>
    <w:rsid w:val="4F7D6783"/>
    <w:rsid w:val="4F886779"/>
    <w:rsid w:val="4FB4456E"/>
    <w:rsid w:val="4FC05796"/>
    <w:rsid w:val="4FD928F5"/>
    <w:rsid w:val="4FF91BFF"/>
    <w:rsid w:val="4FFA44EC"/>
    <w:rsid w:val="502961EB"/>
    <w:rsid w:val="503335D2"/>
    <w:rsid w:val="503C10F1"/>
    <w:rsid w:val="509F464B"/>
    <w:rsid w:val="50DA3268"/>
    <w:rsid w:val="51156B3F"/>
    <w:rsid w:val="51322F59"/>
    <w:rsid w:val="5136014C"/>
    <w:rsid w:val="51900172"/>
    <w:rsid w:val="51B9342D"/>
    <w:rsid w:val="51BD324B"/>
    <w:rsid w:val="51F90328"/>
    <w:rsid w:val="51FD2272"/>
    <w:rsid w:val="51FF1027"/>
    <w:rsid w:val="520F7281"/>
    <w:rsid w:val="522D0441"/>
    <w:rsid w:val="52484058"/>
    <w:rsid w:val="52821FDB"/>
    <w:rsid w:val="52C040E3"/>
    <w:rsid w:val="52F225E8"/>
    <w:rsid w:val="531921B5"/>
    <w:rsid w:val="532873F7"/>
    <w:rsid w:val="535847B6"/>
    <w:rsid w:val="53B573CC"/>
    <w:rsid w:val="540A0E90"/>
    <w:rsid w:val="5473115C"/>
    <w:rsid w:val="548078D9"/>
    <w:rsid w:val="54B62742"/>
    <w:rsid w:val="54BA3447"/>
    <w:rsid w:val="54DA53AE"/>
    <w:rsid w:val="54E43072"/>
    <w:rsid w:val="54E51DA3"/>
    <w:rsid w:val="54F44269"/>
    <w:rsid w:val="54F5292D"/>
    <w:rsid w:val="5508500A"/>
    <w:rsid w:val="554364F8"/>
    <w:rsid w:val="557469B7"/>
    <w:rsid w:val="567D7E30"/>
    <w:rsid w:val="56A52CC9"/>
    <w:rsid w:val="56BE10A8"/>
    <w:rsid w:val="56C909D1"/>
    <w:rsid w:val="56CE4966"/>
    <w:rsid w:val="573D20AB"/>
    <w:rsid w:val="57935A76"/>
    <w:rsid w:val="57AC5DE5"/>
    <w:rsid w:val="57C13DA6"/>
    <w:rsid w:val="57F8493E"/>
    <w:rsid w:val="580404BB"/>
    <w:rsid w:val="580D153B"/>
    <w:rsid w:val="58135DCB"/>
    <w:rsid w:val="5818055F"/>
    <w:rsid w:val="583F35D2"/>
    <w:rsid w:val="588C4A8C"/>
    <w:rsid w:val="5897569F"/>
    <w:rsid w:val="58CB183C"/>
    <w:rsid w:val="58DB1DEF"/>
    <w:rsid w:val="58E345E0"/>
    <w:rsid w:val="591E260A"/>
    <w:rsid w:val="59556773"/>
    <w:rsid w:val="59C30EBF"/>
    <w:rsid w:val="59EB3B0F"/>
    <w:rsid w:val="5A0B7B84"/>
    <w:rsid w:val="5A824858"/>
    <w:rsid w:val="5A925B98"/>
    <w:rsid w:val="5ABF3559"/>
    <w:rsid w:val="5ADD6810"/>
    <w:rsid w:val="5B193493"/>
    <w:rsid w:val="5B493C36"/>
    <w:rsid w:val="5B834C61"/>
    <w:rsid w:val="5B8C5948"/>
    <w:rsid w:val="5BBB4C32"/>
    <w:rsid w:val="5BC24514"/>
    <w:rsid w:val="5BD964E3"/>
    <w:rsid w:val="5C095631"/>
    <w:rsid w:val="5C6D3125"/>
    <w:rsid w:val="5C867EED"/>
    <w:rsid w:val="5C8E3FC2"/>
    <w:rsid w:val="5C917484"/>
    <w:rsid w:val="5CF34D35"/>
    <w:rsid w:val="5D071F3D"/>
    <w:rsid w:val="5D4A4671"/>
    <w:rsid w:val="5D6A0610"/>
    <w:rsid w:val="5E410C67"/>
    <w:rsid w:val="5E8F5FE8"/>
    <w:rsid w:val="5E920CF1"/>
    <w:rsid w:val="5F176B5C"/>
    <w:rsid w:val="5F2F0348"/>
    <w:rsid w:val="5F4D3C88"/>
    <w:rsid w:val="5FB9128C"/>
    <w:rsid w:val="5FB9149C"/>
    <w:rsid w:val="5FED2C29"/>
    <w:rsid w:val="5FF96197"/>
    <w:rsid w:val="600003BE"/>
    <w:rsid w:val="606C3A73"/>
    <w:rsid w:val="606E53A5"/>
    <w:rsid w:val="60722C5D"/>
    <w:rsid w:val="609F58D2"/>
    <w:rsid w:val="60DB5FAF"/>
    <w:rsid w:val="6179215D"/>
    <w:rsid w:val="62393F5C"/>
    <w:rsid w:val="62763D5F"/>
    <w:rsid w:val="62BC6F8B"/>
    <w:rsid w:val="62DB370F"/>
    <w:rsid w:val="62F73BB0"/>
    <w:rsid w:val="63310F3F"/>
    <w:rsid w:val="63743725"/>
    <w:rsid w:val="63AD6FEB"/>
    <w:rsid w:val="63C859D0"/>
    <w:rsid w:val="63F764A1"/>
    <w:rsid w:val="643E22D4"/>
    <w:rsid w:val="64731B47"/>
    <w:rsid w:val="64A7793D"/>
    <w:rsid w:val="64B259C7"/>
    <w:rsid w:val="64CF6CBE"/>
    <w:rsid w:val="64D86091"/>
    <w:rsid w:val="64E21DE6"/>
    <w:rsid w:val="64E5165D"/>
    <w:rsid w:val="6508644E"/>
    <w:rsid w:val="651416F2"/>
    <w:rsid w:val="65561DB0"/>
    <w:rsid w:val="656030B3"/>
    <w:rsid w:val="656046CE"/>
    <w:rsid w:val="65A35689"/>
    <w:rsid w:val="65BA6067"/>
    <w:rsid w:val="65D726B4"/>
    <w:rsid w:val="65DD7B9A"/>
    <w:rsid w:val="662B4AA6"/>
    <w:rsid w:val="66A75903"/>
    <w:rsid w:val="66CC1D72"/>
    <w:rsid w:val="671437E7"/>
    <w:rsid w:val="674277D3"/>
    <w:rsid w:val="6781711C"/>
    <w:rsid w:val="67A3327A"/>
    <w:rsid w:val="67B31E56"/>
    <w:rsid w:val="67D53196"/>
    <w:rsid w:val="67FD0E75"/>
    <w:rsid w:val="68115D44"/>
    <w:rsid w:val="681974FD"/>
    <w:rsid w:val="6853623F"/>
    <w:rsid w:val="68915556"/>
    <w:rsid w:val="690C0D4E"/>
    <w:rsid w:val="692213E4"/>
    <w:rsid w:val="69391908"/>
    <w:rsid w:val="69901442"/>
    <w:rsid w:val="69BF3900"/>
    <w:rsid w:val="69DA0A50"/>
    <w:rsid w:val="69E12A55"/>
    <w:rsid w:val="69E73EC2"/>
    <w:rsid w:val="69EF0211"/>
    <w:rsid w:val="6A414BD6"/>
    <w:rsid w:val="6A7144B8"/>
    <w:rsid w:val="6A8B0928"/>
    <w:rsid w:val="6A936B75"/>
    <w:rsid w:val="6AD25B39"/>
    <w:rsid w:val="6ADD0F4C"/>
    <w:rsid w:val="6B2C3D2D"/>
    <w:rsid w:val="6B616DD6"/>
    <w:rsid w:val="6B8122BD"/>
    <w:rsid w:val="6B8751E3"/>
    <w:rsid w:val="6B89166C"/>
    <w:rsid w:val="6BF45D1D"/>
    <w:rsid w:val="6BFA2FC3"/>
    <w:rsid w:val="6C180827"/>
    <w:rsid w:val="6C5B3772"/>
    <w:rsid w:val="6C6F3527"/>
    <w:rsid w:val="6CA704F9"/>
    <w:rsid w:val="6CB858EE"/>
    <w:rsid w:val="6CBD20D9"/>
    <w:rsid w:val="6CEA65A2"/>
    <w:rsid w:val="6D0B28FC"/>
    <w:rsid w:val="6DB03A5E"/>
    <w:rsid w:val="6E1E1F5A"/>
    <w:rsid w:val="6E510CDD"/>
    <w:rsid w:val="6E673966"/>
    <w:rsid w:val="6E727093"/>
    <w:rsid w:val="6E836DF2"/>
    <w:rsid w:val="6EB956A2"/>
    <w:rsid w:val="6EE033FD"/>
    <w:rsid w:val="6EE4219D"/>
    <w:rsid w:val="6F09389C"/>
    <w:rsid w:val="6F7E5839"/>
    <w:rsid w:val="6F864E20"/>
    <w:rsid w:val="6FE15A9B"/>
    <w:rsid w:val="7017010F"/>
    <w:rsid w:val="70503770"/>
    <w:rsid w:val="707A618E"/>
    <w:rsid w:val="708E1333"/>
    <w:rsid w:val="70AB27FE"/>
    <w:rsid w:val="70B864DB"/>
    <w:rsid w:val="70D86F5A"/>
    <w:rsid w:val="710B09E2"/>
    <w:rsid w:val="718C7C74"/>
    <w:rsid w:val="71BA3EC8"/>
    <w:rsid w:val="71FB3F0F"/>
    <w:rsid w:val="72203C23"/>
    <w:rsid w:val="72D6037C"/>
    <w:rsid w:val="72EF38CB"/>
    <w:rsid w:val="731257F8"/>
    <w:rsid w:val="73276725"/>
    <w:rsid w:val="73415EE1"/>
    <w:rsid w:val="73697F18"/>
    <w:rsid w:val="73E03C59"/>
    <w:rsid w:val="74000EAE"/>
    <w:rsid w:val="742B0C49"/>
    <w:rsid w:val="743175C8"/>
    <w:rsid w:val="744515DC"/>
    <w:rsid w:val="74D93259"/>
    <w:rsid w:val="74F8621D"/>
    <w:rsid w:val="74FF0926"/>
    <w:rsid w:val="75820233"/>
    <w:rsid w:val="758831D5"/>
    <w:rsid w:val="758943A7"/>
    <w:rsid w:val="75C15707"/>
    <w:rsid w:val="75F545C2"/>
    <w:rsid w:val="76845918"/>
    <w:rsid w:val="76AB2991"/>
    <w:rsid w:val="76D422CA"/>
    <w:rsid w:val="76E92DD4"/>
    <w:rsid w:val="76F644F8"/>
    <w:rsid w:val="77C54C94"/>
    <w:rsid w:val="77F84E09"/>
    <w:rsid w:val="782443D3"/>
    <w:rsid w:val="78582523"/>
    <w:rsid w:val="78CD03E6"/>
    <w:rsid w:val="78EB24AE"/>
    <w:rsid w:val="793A0DC1"/>
    <w:rsid w:val="7965772D"/>
    <w:rsid w:val="7A2626DA"/>
    <w:rsid w:val="7A557FE6"/>
    <w:rsid w:val="7A625BBA"/>
    <w:rsid w:val="7A78029E"/>
    <w:rsid w:val="7A961C00"/>
    <w:rsid w:val="7A984643"/>
    <w:rsid w:val="7AB41F5C"/>
    <w:rsid w:val="7AD13C0A"/>
    <w:rsid w:val="7AD77465"/>
    <w:rsid w:val="7AE011D6"/>
    <w:rsid w:val="7AE91F15"/>
    <w:rsid w:val="7AF40969"/>
    <w:rsid w:val="7B20790E"/>
    <w:rsid w:val="7B325819"/>
    <w:rsid w:val="7BAC3882"/>
    <w:rsid w:val="7BDE367B"/>
    <w:rsid w:val="7BED647E"/>
    <w:rsid w:val="7BFD7DBD"/>
    <w:rsid w:val="7C0811BF"/>
    <w:rsid w:val="7C1B78B1"/>
    <w:rsid w:val="7C247E58"/>
    <w:rsid w:val="7C545093"/>
    <w:rsid w:val="7CAE3093"/>
    <w:rsid w:val="7CD8732D"/>
    <w:rsid w:val="7DFD2A85"/>
    <w:rsid w:val="7E06246E"/>
    <w:rsid w:val="7E071D1A"/>
    <w:rsid w:val="7E0E116C"/>
    <w:rsid w:val="7E293E82"/>
    <w:rsid w:val="7E3E2472"/>
    <w:rsid w:val="7EBB4A45"/>
    <w:rsid w:val="7F0576CF"/>
    <w:rsid w:val="7F274C7E"/>
    <w:rsid w:val="7F4500DF"/>
    <w:rsid w:val="7F7452CF"/>
    <w:rsid w:val="7F9F7B83"/>
    <w:rsid w:val="7FB763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8"/>
    <w:qFormat/>
    <w:uiPriority w:val="9"/>
    <w:pPr>
      <w:keepNext/>
      <w:keepLines/>
      <w:spacing w:before="340" w:after="330" w:line="576" w:lineRule="auto"/>
      <w:outlineLvl w:val="0"/>
    </w:pPr>
    <w:rPr>
      <w:rFonts w:ascii="Times New Roman" w:hAnsi="Times New Roman"/>
      <w:b/>
      <w:kern w:val="44"/>
      <w:sz w:val="44"/>
      <w:szCs w:val="20"/>
    </w:rPr>
  </w:style>
  <w:style w:type="paragraph" w:styleId="4">
    <w:name w:val="heading 2"/>
    <w:basedOn w:val="1"/>
    <w:next w:val="1"/>
    <w:link w:val="49"/>
    <w:qFormat/>
    <w:uiPriority w:val="9"/>
    <w:pPr>
      <w:keepNext/>
      <w:keepLines/>
      <w:spacing w:before="260" w:after="260" w:line="412" w:lineRule="auto"/>
      <w:outlineLvl w:val="1"/>
    </w:pPr>
    <w:rPr>
      <w:rFonts w:ascii="Arial" w:hAnsi="Arial" w:eastAsia="黑体"/>
      <w:b/>
      <w:sz w:val="32"/>
      <w:szCs w:val="20"/>
    </w:rPr>
  </w:style>
  <w:style w:type="paragraph" w:styleId="5">
    <w:name w:val="heading 3"/>
    <w:basedOn w:val="1"/>
    <w:next w:val="1"/>
    <w:link w:val="47"/>
    <w:qFormat/>
    <w:uiPriority w:val="0"/>
    <w:pPr>
      <w:keepNext/>
      <w:keepLines/>
      <w:spacing w:before="260" w:after="260" w:line="412" w:lineRule="auto"/>
      <w:ind w:firstLine="49" w:firstLineChars="49"/>
      <w:outlineLvl w:val="2"/>
    </w:pPr>
    <w:rPr>
      <w:rFonts w:ascii="黑体" w:eastAsia="黑体"/>
      <w:sz w:val="28"/>
      <w:szCs w:val="20"/>
    </w:rPr>
  </w:style>
  <w:style w:type="paragraph" w:styleId="6">
    <w:name w:val="heading 4"/>
    <w:basedOn w:val="1"/>
    <w:next w:val="1"/>
    <w:link w:val="50"/>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51"/>
    <w:unhideWhenUsed/>
    <w:qFormat/>
    <w:uiPriority w:val="9"/>
    <w:pPr>
      <w:keepNext/>
      <w:keepLines/>
      <w:spacing w:before="280" w:after="290" w:line="376" w:lineRule="auto"/>
      <w:outlineLvl w:val="4"/>
    </w:pPr>
    <w:rPr>
      <w:rFonts w:ascii="Times New Roman" w:hAnsi="Times New Roman"/>
      <w:b/>
      <w:bCs/>
      <w:sz w:val="28"/>
      <w:szCs w:val="28"/>
    </w:rPr>
  </w:style>
  <w:style w:type="paragraph" w:styleId="8">
    <w:name w:val="heading 6"/>
    <w:basedOn w:val="1"/>
    <w:next w:val="1"/>
    <w:link w:val="52"/>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9">
    <w:name w:val="heading 7"/>
    <w:basedOn w:val="1"/>
    <w:next w:val="1"/>
    <w:link w:val="53"/>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10">
    <w:name w:val="heading 8"/>
    <w:basedOn w:val="1"/>
    <w:next w:val="1"/>
    <w:link w:val="54"/>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1">
    <w:name w:val="heading 9"/>
    <w:basedOn w:val="1"/>
    <w:next w:val="1"/>
    <w:link w:val="55"/>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41">
    <w:name w:val="Default Paragraph Font"/>
    <w:unhideWhenUsed/>
    <w:qFormat/>
    <w:uiPriority w:val="1"/>
  </w:style>
  <w:style w:type="table" w:default="1" w:styleId="39">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59"/>
    <w:unhideWhenUsed/>
    <w:qFormat/>
    <w:uiPriority w:val="99"/>
    <w:pPr>
      <w:spacing w:after="120"/>
    </w:pPr>
    <w:rPr>
      <w:rFonts w:ascii="Times New Roman" w:hAnsi="Times New Roman"/>
      <w:szCs w:val="20"/>
    </w:rPr>
  </w:style>
  <w:style w:type="paragraph" w:styleId="12">
    <w:name w:val="toc 7"/>
    <w:basedOn w:val="1"/>
    <w:next w:val="1"/>
    <w:qFormat/>
    <w:uiPriority w:val="39"/>
    <w:pPr>
      <w:ind w:left="1200" w:leftChars="1200"/>
    </w:pPr>
  </w:style>
  <w:style w:type="paragraph" w:styleId="13">
    <w:name w:val="Normal Indent"/>
    <w:basedOn w:val="1"/>
    <w:qFormat/>
    <w:uiPriority w:val="0"/>
    <w:pPr>
      <w:ind w:firstLine="420"/>
    </w:pPr>
  </w:style>
  <w:style w:type="paragraph" w:styleId="14">
    <w:name w:val="Document Map"/>
    <w:basedOn w:val="1"/>
    <w:link w:val="60"/>
    <w:qFormat/>
    <w:uiPriority w:val="0"/>
    <w:rPr>
      <w:rFonts w:ascii="宋体" w:cs="宋体"/>
      <w:sz w:val="18"/>
      <w:szCs w:val="18"/>
    </w:rPr>
  </w:style>
  <w:style w:type="paragraph" w:styleId="15">
    <w:name w:val="annotation text"/>
    <w:basedOn w:val="1"/>
    <w:link w:val="56"/>
    <w:qFormat/>
    <w:uiPriority w:val="0"/>
    <w:pPr>
      <w:jc w:val="left"/>
    </w:pPr>
    <w:rPr>
      <w:rFonts w:ascii="Times New Roman" w:hAnsi="Times New Roman"/>
      <w:szCs w:val="20"/>
    </w:rPr>
  </w:style>
  <w:style w:type="paragraph" w:styleId="16">
    <w:name w:val="Body Text 3"/>
    <w:basedOn w:val="1"/>
    <w:link w:val="61"/>
    <w:qFormat/>
    <w:uiPriority w:val="0"/>
    <w:rPr>
      <w:rFonts w:ascii="宋体"/>
      <w:sz w:val="24"/>
      <w:szCs w:val="20"/>
    </w:rPr>
  </w:style>
  <w:style w:type="paragraph" w:styleId="17">
    <w:name w:val="Body Text Indent"/>
    <w:basedOn w:val="1"/>
    <w:link w:val="62"/>
    <w:qFormat/>
    <w:uiPriority w:val="0"/>
    <w:pPr>
      <w:spacing w:after="120"/>
      <w:ind w:left="420" w:leftChars="200"/>
    </w:pPr>
    <w:rPr>
      <w:rFonts w:ascii="Times New Roman" w:hAnsi="Times New Roman"/>
      <w:szCs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ascii="Times New Roman" w:hAnsi="Times New Roman" w:eastAsia="仿宋_GB2312"/>
      <w:sz w:val="72"/>
      <w:szCs w:val="24"/>
    </w:rPr>
  </w:style>
  <w:style w:type="paragraph" w:styleId="19">
    <w:name w:val="toc 5"/>
    <w:basedOn w:val="1"/>
    <w:next w:val="1"/>
    <w:qFormat/>
    <w:uiPriority w:val="39"/>
    <w:pPr>
      <w:ind w:left="800" w:leftChars="800"/>
    </w:pPr>
  </w:style>
  <w:style w:type="paragraph" w:styleId="20">
    <w:name w:val="toc 3"/>
    <w:basedOn w:val="1"/>
    <w:next w:val="1"/>
    <w:qFormat/>
    <w:uiPriority w:val="39"/>
    <w:pPr>
      <w:ind w:left="400" w:leftChars="400"/>
    </w:pPr>
  </w:style>
  <w:style w:type="paragraph" w:styleId="21">
    <w:name w:val="Plain Text"/>
    <w:basedOn w:val="1"/>
    <w:link w:val="63"/>
    <w:qFormat/>
    <w:uiPriority w:val="0"/>
    <w:rPr>
      <w:rFonts w:ascii="宋体"/>
    </w:rPr>
  </w:style>
  <w:style w:type="paragraph" w:styleId="22">
    <w:name w:val="toc 8"/>
    <w:basedOn w:val="1"/>
    <w:next w:val="1"/>
    <w:qFormat/>
    <w:uiPriority w:val="39"/>
    <w:pPr>
      <w:ind w:left="1400" w:leftChars="1400"/>
    </w:pPr>
  </w:style>
  <w:style w:type="paragraph" w:styleId="23">
    <w:name w:val="Date"/>
    <w:basedOn w:val="1"/>
    <w:next w:val="1"/>
    <w:link w:val="64"/>
    <w:qFormat/>
    <w:uiPriority w:val="99"/>
    <w:pPr>
      <w:ind w:left="2500" w:leftChars="2500"/>
    </w:pPr>
    <w:rPr>
      <w:rFonts w:ascii="Times New Roman" w:hAnsi="Times New Roman"/>
      <w:szCs w:val="20"/>
    </w:rPr>
  </w:style>
  <w:style w:type="paragraph" w:styleId="24">
    <w:name w:val="Balloon Text"/>
    <w:basedOn w:val="1"/>
    <w:link w:val="65"/>
    <w:qFormat/>
    <w:uiPriority w:val="0"/>
    <w:rPr>
      <w:rFonts w:ascii="Times New Roman" w:hAnsi="Times New Roman"/>
      <w:sz w:val="18"/>
      <w:szCs w:val="20"/>
    </w:rPr>
  </w:style>
  <w:style w:type="paragraph" w:styleId="25">
    <w:name w:val="footer"/>
    <w:basedOn w:val="1"/>
    <w:link w:val="66"/>
    <w:qFormat/>
    <w:uiPriority w:val="99"/>
    <w:pPr>
      <w:tabs>
        <w:tab w:val="center" w:pos="4153"/>
        <w:tab w:val="right" w:pos="8306"/>
      </w:tabs>
      <w:snapToGrid w:val="0"/>
      <w:jc w:val="left"/>
    </w:pPr>
    <w:rPr>
      <w:sz w:val="18"/>
    </w:rPr>
  </w:style>
  <w:style w:type="paragraph" w:styleId="26">
    <w:name w:val="header"/>
    <w:basedOn w:val="1"/>
    <w:link w:val="67"/>
    <w:qFormat/>
    <w:uiPriority w:val="99"/>
    <w:pPr>
      <w:tabs>
        <w:tab w:val="center" w:pos="4153"/>
        <w:tab w:val="right" w:pos="8306"/>
      </w:tabs>
      <w:snapToGrid w:val="0"/>
    </w:pPr>
    <w:rPr>
      <w:rFonts w:ascii="Times New Roman" w:hAnsi="Times New Roman"/>
      <w:sz w:val="18"/>
      <w:szCs w:val="20"/>
    </w:rPr>
  </w:style>
  <w:style w:type="paragraph" w:styleId="27">
    <w:name w:val="toc 1"/>
    <w:basedOn w:val="1"/>
    <w:next w:val="1"/>
    <w:qFormat/>
    <w:uiPriority w:val="39"/>
  </w:style>
  <w:style w:type="paragraph" w:styleId="28">
    <w:name w:val="toc 4"/>
    <w:basedOn w:val="1"/>
    <w:next w:val="1"/>
    <w:qFormat/>
    <w:uiPriority w:val="39"/>
    <w:pPr>
      <w:ind w:left="600" w:leftChars="600"/>
    </w:pPr>
  </w:style>
  <w:style w:type="paragraph" w:styleId="29">
    <w:name w:val="Subtitle"/>
    <w:basedOn w:val="1"/>
    <w:link w:val="97"/>
    <w:qFormat/>
    <w:uiPriority w:val="0"/>
    <w:pPr>
      <w:widowControl/>
      <w:jc w:val="center"/>
    </w:pPr>
    <w:rPr>
      <w:rFonts w:ascii="Times New Roman" w:hAnsi="Times New Roman"/>
      <w:kern w:val="0"/>
      <w:sz w:val="20"/>
      <w:szCs w:val="24"/>
      <w:u w:val="single"/>
      <w:lang w:eastAsia="en-US"/>
    </w:rPr>
  </w:style>
  <w:style w:type="paragraph" w:styleId="30">
    <w:name w:val="toc 6"/>
    <w:basedOn w:val="1"/>
    <w:next w:val="1"/>
    <w:qFormat/>
    <w:uiPriority w:val="39"/>
    <w:pPr>
      <w:ind w:left="1000" w:leftChars="1000"/>
    </w:pPr>
  </w:style>
  <w:style w:type="paragraph" w:styleId="31">
    <w:name w:val="Body Text Indent 3"/>
    <w:basedOn w:val="1"/>
    <w:link w:val="68"/>
    <w:qFormat/>
    <w:uiPriority w:val="0"/>
    <w:pPr>
      <w:spacing w:after="120"/>
      <w:ind w:left="200" w:leftChars="200"/>
    </w:pPr>
    <w:rPr>
      <w:sz w:val="16"/>
      <w:szCs w:val="16"/>
    </w:rPr>
  </w:style>
  <w:style w:type="paragraph" w:styleId="32">
    <w:name w:val="toc 2"/>
    <w:basedOn w:val="1"/>
    <w:next w:val="1"/>
    <w:qFormat/>
    <w:uiPriority w:val="39"/>
    <w:pPr>
      <w:ind w:left="200" w:leftChars="200"/>
    </w:pPr>
  </w:style>
  <w:style w:type="paragraph" w:styleId="33">
    <w:name w:val="toc 9"/>
    <w:basedOn w:val="1"/>
    <w:next w:val="1"/>
    <w:qFormat/>
    <w:uiPriority w:val="39"/>
    <w:pPr>
      <w:ind w:left="1600" w:leftChars="1600"/>
    </w:pPr>
  </w:style>
  <w:style w:type="paragraph" w:styleId="34">
    <w:name w:val="Normal (Web)"/>
    <w:basedOn w:val="1"/>
    <w:qFormat/>
    <w:uiPriority w:val="99"/>
    <w:pPr>
      <w:widowControl/>
      <w:spacing w:before="100" w:beforeAutospacing="1" w:after="100" w:afterAutospacing="1"/>
      <w:jc w:val="left"/>
    </w:pPr>
    <w:rPr>
      <w:rFonts w:ascii="宋体" w:hAnsi="宋体" w:cs="宋体"/>
      <w:color w:val="000000"/>
      <w:kern w:val="0"/>
      <w:sz w:val="24"/>
      <w:szCs w:val="20"/>
    </w:rPr>
  </w:style>
  <w:style w:type="paragraph" w:styleId="35">
    <w:name w:val="index 1"/>
    <w:basedOn w:val="1"/>
    <w:next w:val="1"/>
    <w:qFormat/>
    <w:uiPriority w:val="0"/>
    <w:pPr>
      <w:spacing w:line="220" w:lineRule="exact"/>
      <w:jc w:val="center"/>
    </w:pPr>
    <w:rPr>
      <w:rFonts w:ascii="仿宋_GB2312" w:hAnsi="Times New Roman" w:eastAsia="仿宋_GB2312"/>
      <w:szCs w:val="21"/>
    </w:rPr>
  </w:style>
  <w:style w:type="paragraph" w:styleId="36">
    <w:name w:val="Title"/>
    <w:basedOn w:val="1"/>
    <w:link w:val="69"/>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7">
    <w:name w:val="annotation subject"/>
    <w:basedOn w:val="15"/>
    <w:next w:val="15"/>
    <w:link w:val="57"/>
    <w:qFormat/>
    <w:uiPriority w:val="0"/>
  </w:style>
  <w:style w:type="paragraph" w:styleId="38">
    <w:name w:val="Body Text First Indent"/>
    <w:basedOn w:val="1"/>
    <w:link w:val="58"/>
    <w:qFormat/>
    <w:uiPriority w:val="0"/>
    <w:pPr>
      <w:spacing w:line="312" w:lineRule="auto"/>
      <w:ind w:firstLine="420"/>
    </w:pPr>
    <w:rPr>
      <w:rFonts w:ascii="Times New Roman" w:hAnsi="Times New Roman"/>
      <w:szCs w:val="24"/>
    </w:rPr>
  </w:style>
  <w:style w:type="table" w:styleId="40">
    <w:name w:val="Table Grid"/>
    <w:basedOn w:val="39"/>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Strong"/>
    <w:qFormat/>
    <w:uiPriority w:val="0"/>
    <w:rPr>
      <w:b/>
      <w:bCs/>
    </w:rPr>
  </w:style>
  <w:style w:type="character" w:styleId="43">
    <w:name w:val="page number"/>
    <w:basedOn w:val="41"/>
    <w:qFormat/>
    <w:uiPriority w:val="0"/>
  </w:style>
  <w:style w:type="character" w:styleId="44">
    <w:name w:val="Hyperlink"/>
    <w:qFormat/>
    <w:uiPriority w:val="99"/>
    <w:rPr>
      <w:color w:val="0000FF"/>
      <w:u w:val="single"/>
    </w:rPr>
  </w:style>
  <w:style w:type="character" w:styleId="45">
    <w:name w:val="annotation reference"/>
    <w:qFormat/>
    <w:uiPriority w:val="0"/>
    <w:rPr>
      <w:sz w:val="21"/>
    </w:rPr>
  </w:style>
  <w:style w:type="character" w:styleId="46">
    <w:name w:val="footnote reference"/>
    <w:qFormat/>
    <w:uiPriority w:val="0"/>
    <w:rPr>
      <w:vertAlign w:val="superscript"/>
    </w:rPr>
  </w:style>
  <w:style w:type="character" w:customStyle="1" w:styleId="47">
    <w:name w:val="标题 3 Char"/>
    <w:basedOn w:val="41"/>
    <w:link w:val="5"/>
    <w:qFormat/>
    <w:uiPriority w:val="9"/>
    <w:rPr>
      <w:rFonts w:ascii="黑体" w:hAnsi="Calibri" w:eastAsia="黑体"/>
      <w:kern w:val="2"/>
      <w:sz w:val="28"/>
    </w:rPr>
  </w:style>
  <w:style w:type="character" w:customStyle="1" w:styleId="48">
    <w:name w:val="标题 1 Char"/>
    <w:basedOn w:val="41"/>
    <w:link w:val="3"/>
    <w:qFormat/>
    <w:uiPriority w:val="9"/>
    <w:rPr>
      <w:rFonts w:eastAsia="宋体"/>
      <w:b/>
      <w:kern w:val="44"/>
      <w:sz w:val="44"/>
    </w:rPr>
  </w:style>
  <w:style w:type="character" w:customStyle="1" w:styleId="49">
    <w:name w:val="标题 2 Char"/>
    <w:basedOn w:val="41"/>
    <w:link w:val="4"/>
    <w:qFormat/>
    <w:uiPriority w:val="9"/>
    <w:rPr>
      <w:rFonts w:ascii="Arial" w:hAnsi="Arial" w:eastAsia="黑体"/>
      <w:b/>
      <w:kern w:val="2"/>
      <w:sz w:val="32"/>
    </w:rPr>
  </w:style>
  <w:style w:type="character" w:customStyle="1" w:styleId="50">
    <w:name w:val="标题 4 Char"/>
    <w:basedOn w:val="41"/>
    <w:link w:val="6"/>
    <w:qFormat/>
    <w:uiPriority w:val="9"/>
    <w:rPr>
      <w:rFonts w:ascii="Arial" w:hAnsi="Arial" w:eastAsia="黑体"/>
      <w:b/>
      <w:bCs/>
      <w:kern w:val="2"/>
      <w:sz w:val="28"/>
      <w:szCs w:val="28"/>
    </w:rPr>
  </w:style>
  <w:style w:type="character" w:customStyle="1" w:styleId="51">
    <w:name w:val="标题 5 Char"/>
    <w:basedOn w:val="41"/>
    <w:link w:val="7"/>
    <w:semiHidden/>
    <w:qFormat/>
    <w:uiPriority w:val="9"/>
    <w:rPr>
      <w:rFonts w:eastAsia="宋体"/>
      <w:b/>
      <w:bCs/>
      <w:kern w:val="2"/>
      <w:sz w:val="28"/>
      <w:szCs w:val="28"/>
    </w:rPr>
  </w:style>
  <w:style w:type="character" w:customStyle="1" w:styleId="52">
    <w:name w:val="标题 6 Char"/>
    <w:basedOn w:val="41"/>
    <w:link w:val="8"/>
    <w:qFormat/>
    <w:uiPriority w:val="0"/>
    <w:rPr>
      <w:rFonts w:ascii="Arial" w:hAnsi="Arial" w:eastAsia="黑体"/>
      <w:b/>
      <w:bCs/>
      <w:sz w:val="24"/>
    </w:rPr>
  </w:style>
  <w:style w:type="character" w:customStyle="1" w:styleId="53">
    <w:name w:val="标题 7 Char"/>
    <w:basedOn w:val="41"/>
    <w:link w:val="9"/>
    <w:qFormat/>
    <w:uiPriority w:val="0"/>
    <w:rPr>
      <w:rFonts w:eastAsia="宋体"/>
      <w:b/>
      <w:bCs/>
      <w:sz w:val="24"/>
    </w:rPr>
  </w:style>
  <w:style w:type="character" w:customStyle="1" w:styleId="54">
    <w:name w:val="标题 8 Char"/>
    <w:basedOn w:val="41"/>
    <w:link w:val="10"/>
    <w:qFormat/>
    <w:uiPriority w:val="0"/>
    <w:rPr>
      <w:rFonts w:ascii="Arial" w:hAnsi="Arial" w:eastAsia="黑体"/>
      <w:sz w:val="24"/>
    </w:rPr>
  </w:style>
  <w:style w:type="character" w:customStyle="1" w:styleId="55">
    <w:name w:val="标题 9 Char"/>
    <w:basedOn w:val="41"/>
    <w:link w:val="11"/>
    <w:qFormat/>
    <w:uiPriority w:val="0"/>
    <w:rPr>
      <w:rFonts w:ascii="Arial" w:hAnsi="Arial" w:eastAsia="黑体"/>
      <w:sz w:val="21"/>
      <w:szCs w:val="21"/>
    </w:rPr>
  </w:style>
  <w:style w:type="character" w:customStyle="1" w:styleId="56">
    <w:name w:val="批注文字 Char"/>
    <w:basedOn w:val="41"/>
    <w:link w:val="15"/>
    <w:qFormat/>
    <w:uiPriority w:val="0"/>
    <w:rPr>
      <w:rFonts w:eastAsia="宋体"/>
      <w:kern w:val="2"/>
      <w:sz w:val="21"/>
    </w:rPr>
  </w:style>
  <w:style w:type="character" w:customStyle="1" w:styleId="57">
    <w:name w:val="批注主题 Char"/>
    <w:link w:val="37"/>
    <w:qFormat/>
    <w:uiPriority w:val="0"/>
    <w:rPr>
      <w:rFonts w:eastAsia="宋体"/>
      <w:kern w:val="2"/>
      <w:sz w:val="21"/>
    </w:rPr>
  </w:style>
  <w:style w:type="character" w:customStyle="1" w:styleId="58">
    <w:name w:val="正文首行缩进 Char1"/>
    <w:basedOn w:val="59"/>
    <w:link w:val="38"/>
    <w:qFormat/>
    <w:uiPriority w:val="99"/>
    <w:rPr>
      <w:rFonts w:eastAsia="宋体"/>
      <w:kern w:val="2"/>
      <w:sz w:val="21"/>
    </w:rPr>
  </w:style>
  <w:style w:type="character" w:customStyle="1" w:styleId="59">
    <w:name w:val="正文文本 Char1"/>
    <w:basedOn w:val="41"/>
    <w:link w:val="2"/>
    <w:qFormat/>
    <w:uiPriority w:val="0"/>
    <w:rPr>
      <w:rFonts w:eastAsia="宋体"/>
      <w:kern w:val="2"/>
      <w:sz w:val="21"/>
    </w:rPr>
  </w:style>
  <w:style w:type="character" w:customStyle="1" w:styleId="60">
    <w:name w:val="文档结构图 Char"/>
    <w:link w:val="14"/>
    <w:qFormat/>
    <w:uiPriority w:val="0"/>
    <w:rPr>
      <w:rFonts w:ascii="宋体" w:hAnsi="Calibri" w:eastAsia="宋体" w:cs="宋体"/>
      <w:kern w:val="2"/>
      <w:sz w:val="18"/>
      <w:szCs w:val="18"/>
    </w:rPr>
  </w:style>
  <w:style w:type="character" w:customStyle="1" w:styleId="61">
    <w:name w:val="正文文本 3 Char"/>
    <w:basedOn w:val="41"/>
    <w:link w:val="16"/>
    <w:qFormat/>
    <w:uiPriority w:val="0"/>
    <w:rPr>
      <w:rFonts w:ascii="宋体" w:hAnsi="Calibri" w:eastAsia="宋体"/>
      <w:kern w:val="2"/>
      <w:sz w:val="24"/>
    </w:rPr>
  </w:style>
  <w:style w:type="character" w:customStyle="1" w:styleId="62">
    <w:name w:val="正文文本缩进 Char"/>
    <w:basedOn w:val="41"/>
    <w:link w:val="17"/>
    <w:qFormat/>
    <w:uiPriority w:val="0"/>
    <w:rPr>
      <w:rFonts w:eastAsia="宋体"/>
      <w:kern w:val="2"/>
      <w:sz w:val="21"/>
    </w:rPr>
  </w:style>
  <w:style w:type="character" w:customStyle="1" w:styleId="63">
    <w:name w:val="纯文本 Char"/>
    <w:basedOn w:val="41"/>
    <w:link w:val="21"/>
    <w:qFormat/>
    <w:uiPriority w:val="0"/>
    <w:rPr>
      <w:rFonts w:ascii="宋体"/>
      <w:kern w:val="2"/>
      <w:sz w:val="21"/>
      <w:szCs w:val="22"/>
    </w:rPr>
  </w:style>
  <w:style w:type="character" w:customStyle="1" w:styleId="64">
    <w:name w:val="日期 Char"/>
    <w:link w:val="23"/>
    <w:qFormat/>
    <w:uiPriority w:val="99"/>
    <w:rPr>
      <w:rFonts w:eastAsia="宋体"/>
      <w:kern w:val="2"/>
      <w:sz w:val="21"/>
    </w:rPr>
  </w:style>
  <w:style w:type="character" w:customStyle="1" w:styleId="65">
    <w:name w:val="批注框文本 Char"/>
    <w:link w:val="24"/>
    <w:qFormat/>
    <w:uiPriority w:val="0"/>
    <w:rPr>
      <w:rFonts w:eastAsia="宋体"/>
      <w:kern w:val="2"/>
      <w:sz w:val="18"/>
    </w:rPr>
  </w:style>
  <w:style w:type="character" w:customStyle="1" w:styleId="66">
    <w:name w:val="页脚 Char"/>
    <w:link w:val="25"/>
    <w:qFormat/>
    <w:uiPriority w:val="99"/>
    <w:rPr>
      <w:rFonts w:ascii="Calibri" w:hAnsi="Calibri" w:eastAsia="宋体"/>
      <w:kern w:val="2"/>
      <w:sz w:val="18"/>
      <w:szCs w:val="22"/>
    </w:rPr>
  </w:style>
  <w:style w:type="character" w:customStyle="1" w:styleId="67">
    <w:name w:val="页眉 Char"/>
    <w:link w:val="26"/>
    <w:qFormat/>
    <w:uiPriority w:val="99"/>
    <w:rPr>
      <w:rFonts w:eastAsia="宋体"/>
      <w:kern w:val="2"/>
      <w:sz w:val="18"/>
    </w:rPr>
  </w:style>
  <w:style w:type="character" w:customStyle="1" w:styleId="68">
    <w:name w:val="正文文本缩进 3 Char"/>
    <w:basedOn w:val="41"/>
    <w:link w:val="31"/>
    <w:qFormat/>
    <w:uiPriority w:val="0"/>
    <w:rPr>
      <w:rFonts w:ascii="Calibri" w:hAnsi="Calibri" w:eastAsia="宋体"/>
      <w:kern w:val="2"/>
      <w:sz w:val="16"/>
      <w:szCs w:val="16"/>
    </w:rPr>
  </w:style>
  <w:style w:type="character" w:customStyle="1" w:styleId="69">
    <w:name w:val="标题 Char"/>
    <w:basedOn w:val="41"/>
    <w:link w:val="36"/>
    <w:qFormat/>
    <w:uiPriority w:val="0"/>
    <w:rPr>
      <w:rFonts w:ascii="Arial" w:hAnsi="Arial" w:eastAsia="宋体"/>
      <w:b/>
      <w:sz w:val="32"/>
    </w:rPr>
  </w:style>
  <w:style w:type="character" w:customStyle="1" w:styleId="70">
    <w:name w:val="style_kwd"/>
    <w:basedOn w:val="41"/>
    <w:qFormat/>
    <w:uiPriority w:val="0"/>
  </w:style>
  <w:style w:type="character" w:customStyle="1" w:styleId="71">
    <w:name w:val="批注文字 Char1"/>
    <w:qFormat/>
    <w:uiPriority w:val="99"/>
    <w:rPr>
      <w:rFonts w:ascii="Times New Roman" w:hAnsi="Times New Roman" w:eastAsia="宋体" w:cs="Times New Roman"/>
      <w:sz w:val="20"/>
      <w:szCs w:val="20"/>
      <w:lang w:bidi="ar-SA"/>
    </w:rPr>
  </w:style>
  <w:style w:type="character" w:customStyle="1" w:styleId="72">
    <w:name w:val="Comment Text Char"/>
    <w:qFormat/>
    <w:uiPriority w:val="0"/>
  </w:style>
  <w:style w:type="paragraph" w:customStyle="1" w:styleId="73">
    <w:name w:val="修订1"/>
    <w:qFormat/>
    <w:uiPriority w:val="99"/>
    <w:rPr>
      <w:rFonts w:ascii="Times New Roman" w:hAnsi="Times New Roman" w:eastAsia="宋体" w:cs="Times New Roman"/>
      <w:kern w:val="2"/>
      <w:sz w:val="21"/>
      <w:lang w:val="en-US" w:eastAsia="zh-CN" w:bidi="ar-SA"/>
    </w:rPr>
  </w:style>
  <w:style w:type="paragraph" w:customStyle="1" w:styleId="74">
    <w:name w:val="_Style 23"/>
    <w:basedOn w:val="1"/>
    <w:qFormat/>
    <w:uiPriority w:val="0"/>
    <w:pPr>
      <w:widowControl/>
      <w:spacing w:after="160" w:line="240" w:lineRule="exact"/>
      <w:jc w:val="left"/>
    </w:pPr>
  </w:style>
  <w:style w:type="paragraph" w:customStyle="1" w:styleId="75">
    <w:name w:val="TOC 标题1"/>
    <w:basedOn w:val="3"/>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76">
    <w:name w:val="font161"/>
    <w:qFormat/>
    <w:uiPriority w:val="0"/>
    <w:rPr>
      <w:b/>
      <w:bCs/>
      <w:sz w:val="32"/>
      <w:szCs w:val="32"/>
    </w:rPr>
  </w:style>
  <w:style w:type="character" w:customStyle="1" w:styleId="77">
    <w:name w:val="正文首行缩进 Char"/>
    <w:basedOn w:val="78"/>
    <w:qFormat/>
    <w:uiPriority w:val="0"/>
    <w:rPr>
      <w:rFonts w:eastAsia="宋体"/>
      <w:kern w:val="2"/>
      <w:sz w:val="21"/>
      <w:szCs w:val="24"/>
      <w:lang w:val="en-US" w:eastAsia="zh-CN" w:bidi="ar-SA"/>
    </w:rPr>
  </w:style>
  <w:style w:type="character" w:customStyle="1" w:styleId="78">
    <w:name w:val="正文文本 Char"/>
    <w:qFormat/>
    <w:uiPriority w:val="99"/>
    <w:rPr>
      <w:rFonts w:eastAsia="宋体"/>
      <w:kern w:val="2"/>
      <w:sz w:val="21"/>
      <w:szCs w:val="24"/>
      <w:lang w:val="en-US" w:eastAsia="zh-CN" w:bidi="ar-SA"/>
    </w:rPr>
  </w:style>
  <w:style w:type="paragraph" w:customStyle="1" w:styleId="79">
    <w:name w:val="表格文字"/>
    <w:basedOn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80">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List Paragraph"/>
    <w:basedOn w:val="1"/>
    <w:qFormat/>
    <w:uiPriority w:val="0"/>
    <w:pPr>
      <w:ind w:firstLine="420" w:firstLineChars="200"/>
    </w:pPr>
  </w:style>
  <w:style w:type="paragraph" w:customStyle="1" w:styleId="82">
    <w:name w:val="我的正文"/>
    <w:basedOn w:val="1"/>
    <w:qFormat/>
    <w:uiPriority w:val="0"/>
    <w:rPr>
      <w:rFonts w:ascii="宋体" w:hAnsi="宋体"/>
      <w:sz w:val="24"/>
      <w:szCs w:val="24"/>
    </w:rPr>
  </w:style>
  <w:style w:type="paragraph" w:customStyle="1" w:styleId="8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sz w:val="28"/>
    </w:rPr>
  </w:style>
  <w:style w:type="paragraph" w:customStyle="1" w:styleId="84">
    <w:name w:val="样式2"/>
    <w:basedOn w:val="5"/>
    <w:qFormat/>
    <w:uiPriority w:val="0"/>
    <w:pPr>
      <w:spacing w:line="415" w:lineRule="auto"/>
      <w:ind w:firstLine="137"/>
    </w:pPr>
    <w:rPr>
      <w:rFonts w:hAnsi="Times New Roman"/>
      <w:bCs/>
      <w:i/>
      <w:szCs w:val="28"/>
    </w:rPr>
  </w:style>
  <w:style w:type="paragraph" w:customStyle="1" w:styleId="85">
    <w:name w:val="Char1"/>
    <w:basedOn w:val="1"/>
    <w:qFormat/>
    <w:uiPriority w:val="0"/>
    <w:pPr>
      <w:tabs>
        <w:tab w:val="left" w:pos="360"/>
      </w:tabs>
    </w:pPr>
    <w:rPr>
      <w:rFonts w:ascii="Times New Roman" w:hAnsi="Times New Roman"/>
      <w:sz w:val="24"/>
      <w:szCs w:val="20"/>
    </w:rPr>
  </w:style>
  <w:style w:type="paragraph" w:customStyle="1" w:styleId="86">
    <w:name w:val="修订11"/>
    <w:qFormat/>
    <w:uiPriority w:val="0"/>
    <w:rPr>
      <w:rFonts w:ascii="Times New Roman" w:hAnsi="Times New Roman" w:eastAsia="宋体" w:cs="Times New Roman"/>
      <w:kern w:val="2"/>
      <w:sz w:val="21"/>
      <w:szCs w:val="24"/>
      <w:lang w:val="en-US" w:eastAsia="zh-CN" w:bidi="ar-SA"/>
    </w:rPr>
  </w:style>
  <w:style w:type="paragraph" w:customStyle="1" w:styleId="87">
    <w:name w:val="样式1"/>
    <w:basedOn w:val="1"/>
    <w:next w:val="6"/>
    <w:qFormat/>
    <w:uiPriority w:val="0"/>
    <w:pPr>
      <w:spacing w:line="360" w:lineRule="auto"/>
      <w:ind w:firstLine="420" w:firstLineChars="200"/>
    </w:pPr>
    <w:rPr>
      <w:rFonts w:ascii="宋体" w:hAnsi="宋体"/>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8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sz w:val="32"/>
    </w:rPr>
  </w:style>
  <w:style w:type="paragraph" w:customStyle="1" w:styleId="90">
    <w:name w:val="样式 标题 3 + (中文) 黑体 小四 非加粗 段前: 7.8 磅 段后: 0 磅 行距: 固定值 20 磅"/>
    <w:basedOn w:val="5"/>
    <w:qFormat/>
    <w:uiPriority w:val="0"/>
    <w:pPr>
      <w:spacing w:before="0" w:after="0" w:line="400" w:lineRule="exact"/>
      <w:ind w:firstLine="137"/>
    </w:pPr>
    <w:rPr>
      <w:rFonts w:hAnsi="Times New Roman" w:cs="宋体"/>
      <w:sz w:val="24"/>
    </w:rPr>
  </w:style>
  <w:style w:type="paragraph" w:customStyle="1" w:styleId="91">
    <w:name w:val="1"/>
    <w:basedOn w:val="1"/>
    <w:qFormat/>
    <w:uiPriority w:val="0"/>
    <w:rPr>
      <w:rFonts w:ascii="Times New Roman" w:hAnsi="Times New Roman"/>
      <w:szCs w:val="20"/>
    </w:rPr>
  </w:style>
  <w:style w:type="paragraph" w:customStyle="1" w:styleId="92">
    <w:name w:val="表格"/>
    <w:basedOn w:val="1"/>
    <w:qFormat/>
    <w:uiPriority w:val="0"/>
    <w:pPr>
      <w:jc w:val="center"/>
      <w:textAlignment w:val="center"/>
    </w:pPr>
    <w:rPr>
      <w:rFonts w:ascii="华文细黑" w:hAnsi="华文细黑"/>
      <w:kern w:val="0"/>
      <w:szCs w:val="20"/>
    </w:rPr>
  </w:style>
  <w:style w:type="paragraph" w:customStyle="1" w:styleId="93">
    <w:name w:val="修订2"/>
    <w:qFormat/>
    <w:uiPriority w:val="0"/>
    <w:rPr>
      <w:rFonts w:ascii="Times New Roman" w:hAnsi="Times New Roman" w:eastAsia="宋体" w:cs="Times New Roman"/>
      <w:kern w:val="2"/>
      <w:sz w:val="21"/>
      <w:szCs w:val="24"/>
      <w:lang w:val="en-US" w:eastAsia="zh-CN" w:bidi="ar-SA"/>
    </w:rPr>
  </w:style>
  <w:style w:type="paragraph" w:customStyle="1" w:styleId="94">
    <w:name w:val="样式 正文首行缩进 + 首行缩进:  2 字符1 Char Char"/>
    <w:basedOn w:val="1"/>
    <w:qFormat/>
    <w:uiPriority w:val="0"/>
    <w:pPr>
      <w:adjustRightInd w:val="0"/>
      <w:spacing w:after="120" w:line="400" w:lineRule="exact"/>
      <w:ind w:firstLine="480" w:firstLineChars="100"/>
    </w:pPr>
    <w:rPr>
      <w:rFonts w:ascii="宋体" w:hAnsi="宋体" w:eastAsia="仿宋_GB2312" w:cs="宋体"/>
      <w:color w:val="000000"/>
      <w:sz w:val="24"/>
      <w:szCs w:val="20"/>
    </w:rPr>
  </w:style>
  <w:style w:type="paragraph" w:customStyle="1" w:styleId="95">
    <w:name w:val="修订3"/>
    <w:hidden/>
    <w:unhideWhenUsed/>
    <w:qFormat/>
    <w:uiPriority w:val="99"/>
    <w:rPr>
      <w:rFonts w:ascii="Calibri" w:hAnsi="Calibri" w:eastAsia="宋体" w:cs="Times New Roman"/>
      <w:kern w:val="2"/>
      <w:sz w:val="21"/>
      <w:szCs w:val="22"/>
      <w:lang w:val="en-US" w:eastAsia="zh-CN" w:bidi="ar-SA"/>
    </w:rPr>
  </w:style>
  <w:style w:type="character" w:customStyle="1" w:styleId="96">
    <w:name w:val="标题 2 Char2"/>
    <w:qFormat/>
    <w:uiPriority w:val="0"/>
    <w:rPr>
      <w:rFonts w:ascii="Cambria" w:hAnsi="Cambria" w:eastAsia="宋体"/>
      <w:b/>
      <w:bCs/>
      <w:kern w:val="2"/>
      <w:sz w:val="32"/>
      <w:szCs w:val="32"/>
      <w:lang w:val="en-US" w:eastAsia="zh-CN" w:bidi="ar-SA"/>
    </w:rPr>
  </w:style>
  <w:style w:type="character" w:customStyle="1" w:styleId="97">
    <w:name w:val="副标题 Char1"/>
    <w:link w:val="29"/>
    <w:qFormat/>
    <w:uiPriority w:val="0"/>
    <w:rPr>
      <w:rFonts w:ascii="Times New Roman" w:hAnsi="Times New Roman"/>
      <w:szCs w:val="24"/>
      <w:u w:val="single"/>
      <w:lang w:eastAsia="en-US"/>
    </w:rPr>
  </w:style>
  <w:style w:type="character" w:customStyle="1" w:styleId="98">
    <w:name w:val="副标题 Char"/>
    <w:basedOn w:val="41"/>
    <w:qFormat/>
    <w:uiPriority w:val="0"/>
    <w:rPr>
      <w:rFonts w:asciiTheme="majorHAnsi" w:hAnsiTheme="majorHAnsi" w:cstheme="majorBidi"/>
      <w:b/>
      <w:bCs/>
      <w:kern w:val="28"/>
      <w:sz w:val="32"/>
      <w:szCs w:val="32"/>
    </w:rPr>
  </w:style>
  <w:style w:type="paragraph" w:customStyle="1" w:styleId="99">
    <w:name w:val="正  文"/>
    <w:basedOn w:val="1"/>
    <w:qFormat/>
    <w:uiPriority w:val="0"/>
    <w:pPr>
      <w:spacing w:line="360" w:lineRule="auto"/>
      <w:ind w:firstLine="200" w:firstLineChars="200"/>
    </w:pPr>
    <w:rPr>
      <w:rFonts w:ascii="宋体"/>
      <w:sz w:val="24"/>
      <w:szCs w:val="24"/>
    </w:rPr>
  </w:style>
  <w:style w:type="character" w:customStyle="1" w:styleId="100">
    <w:name w:val="副标题 Char3"/>
    <w:qFormat/>
    <w:uiPriority w:val="0"/>
    <w:rPr>
      <w:rFonts w:eastAsia="宋体"/>
      <w:szCs w:val="24"/>
      <w:u w:val="single"/>
      <w:lang w:val="en-US" w:eastAsia="en-US" w:bidi="ar-SA"/>
    </w:rPr>
  </w:style>
  <w:style w:type="paragraph" w:customStyle="1" w:styleId="101">
    <w:name w:val="_Style 10"/>
    <w:basedOn w:val="3"/>
    <w:next w:val="1"/>
    <w:qFormat/>
    <w:uiPriority w:val="39"/>
    <w:pPr>
      <w:widowControl/>
      <w:spacing w:before="480" w:after="0" w:line="276" w:lineRule="auto"/>
      <w:jc w:val="left"/>
      <w:outlineLvl w:val="9"/>
    </w:pPr>
    <w:rPr>
      <w:rFonts w:ascii="Cambria" w:hAnsi="Cambria"/>
      <w:bCs/>
      <w:color w:val="365F91"/>
      <w:kern w:val="0"/>
      <w:sz w:val="28"/>
      <w:szCs w:val="28"/>
    </w:rPr>
  </w:style>
  <w:style w:type="paragraph" w:customStyle="1" w:styleId="10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sz w:val="28"/>
      <w:szCs w:val="28"/>
    </w:rPr>
  </w:style>
  <w:style w:type="character" w:customStyle="1" w:styleId="103">
    <w:name w:val="Char Char10"/>
    <w:basedOn w:val="41"/>
    <w:qFormat/>
    <w:uiPriority w:val="0"/>
    <w:rPr>
      <w:rFonts w:ascii="宋体" w:hAnsi="Courier New" w:eastAsia="宋体"/>
      <w:kern w:val="2"/>
      <w:sz w:val="24"/>
      <w:szCs w:val="24"/>
      <w:lang w:val="en-US" w:eastAsia="zh-CN" w:bidi="ar-SA"/>
    </w:rPr>
  </w:style>
  <w:style w:type="paragraph" w:customStyle="1" w:styleId="104">
    <w:name w:val="列出段落1"/>
    <w:basedOn w:val="1"/>
    <w:qFormat/>
    <w:uiPriority w:val="34"/>
    <w:pPr>
      <w:ind w:firstLine="420" w:firstLineChars="200"/>
    </w:pPr>
    <w:rPr>
      <w:rFonts w:ascii="Times New Roman" w:hAnsi="Times New Roman"/>
      <w:szCs w:val="24"/>
    </w:rPr>
  </w:style>
  <w:style w:type="paragraph" w:customStyle="1" w:styleId="105">
    <w:name w:val="列出段落2"/>
    <w:basedOn w:val="1"/>
    <w:unhideWhenUsed/>
    <w:qFormat/>
    <w:uiPriority w:val="34"/>
    <w:pPr>
      <w:ind w:firstLine="420" w:firstLineChars="200"/>
    </w:pPr>
    <w:rPr>
      <w:rFonts w:ascii="Times New Roman" w:hAnsi="Times New Roman"/>
      <w:szCs w:val="24"/>
    </w:rPr>
  </w:style>
  <w:style w:type="paragraph" w:customStyle="1" w:styleId="106">
    <w:name w:val="Normal_29_0"/>
    <w:qFormat/>
    <w:uiPriority w:val="0"/>
    <w:pPr>
      <w:spacing w:before="120" w:after="240"/>
      <w:jc w:val="both"/>
    </w:pPr>
    <w:rPr>
      <w:rFonts w:asciiTheme="minorHAnsi" w:hAnsiTheme="minorHAnsi" w:eastAsiaTheme="minorHAnsi" w:cstheme="minorBidi"/>
      <w:sz w:val="22"/>
      <w:szCs w:val="22"/>
      <w:lang w:val="en-US" w:eastAsia="en-US" w:bidi="ar-SA"/>
    </w:rPr>
  </w:style>
  <w:style w:type="character" w:customStyle="1" w:styleId="107">
    <w:name w:val="标题 5 Char1"/>
    <w:basedOn w:val="41"/>
    <w:qFormat/>
    <w:uiPriority w:val="9"/>
    <w:rPr>
      <w:rFonts w:ascii="Times New Roman" w:hAnsi="Times New Roman" w:eastAsia="宋体" w:cs="Times New Roman"/>
      <w:b/>
      <w:bCs/>
      <w:sz w:val="28"/>
      <w:szCs w:val="28"/>
    </w:rPr>
  </w:style>
  <w:style w:type="character" w:customStyle="1" w:styleId="108">
    <w:name w:val="标题 3 Char2"/>
    <w:qFormat/>
    <w:uiPriority w:val="0"/>
    <w:rPr>
      <w:rFonts w:eastAsia="宋体"/>
      <w:b/>
      <w:bCs/>
      <w:kern w:val="2"/>
      <w:sz w:val="32"/>
      <w:szCs w:val="32"/>
      <w:lang w:val="en-US" w:eastAsia="zh-CN" w:bidi="ar-SA"/>
    </w:rPr>
  </w:style>
  <w:style w:type="character" w:customStyle="1" w:styleId="109">
    <w:name w:val="标题 4 Char1"/>
    <w:qFormat/>
    <w:uiPriority w:val="0"/>
    <w:rPr>
      <w:rFonts w:ascii="宋体" w:hAnsi="宋体" w:eastAsia="宋体" w:cs="宋体"/>
      <w:b/>
      <w:bCs/>
      <w:sz w:val="24"/>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164</Pages>
  <Words>87507</Words>
  <Characters>91957</Characters>
  <Lines>851</Lines>
  <Paragraphs>239</Paragraphs>
  <TotalTime>0</TotalTime>
  <ScaleCrop>false</ScaleCrop>
  <LinksUpToDate>false</LinksUpToDate>
  <CharactersWithSpaces>101679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2021-03-16T15:35:00Z</dcterms:created>
  <dc:creator>袁静</dc:creator>
  <cp:lastModifiedBy>fgw</cp:lastModifiedBy>
  <cp:lastPrinted>2023-04-04T14:55:00Z</cp:lastPrinted>
  <dcterms:modified xsi:type="dcterms:W3CDTF">2025-09-05T09:45:19Z</dcterms:modified>
  <dc:title>中华人民共和国</dc:title>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06724DB4D88F4325A0C553C15086D193</vt:lpwstr>
  </property>
</Properties>
</file>