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360" w:lineRule="auto"/>
        <w:ind w:left="0" w:right="0" w:firstLine="0" w:firstLineChars="0"/>
        <w:jc w:val="center"/>
        <w:rPr>
          <w:rFonts w:hint="eastAsia" w:ascii="宋体" w:hAnsi="宋体" w:eastAsia="宋体" w:cs="宋体"/>
          <w:color w:val="auto"/>
          <w:sz w:val="48"/>
          <w:szCs w:val="48"/>
          <w:highlight w:val="none"/>
          <w:lang w:eastAsia="zh-CN"/>
        </w:rPr>
      </w:pPr>
    </w:p>
    <w:p>
      <w:pPr>
        <w:pStyle w:val="19"/>
        <w:snapToGrid w:val="0"/>
        <w:spacing w:line="360" w:lineRule="auto"/>
        <w:ind w:left="0" w:right="0" w:firstLine="0" w:firstLineChars="0"/>
        <w:jc w:val="center"/>
        <w:rPr>
          <w:rFonts w:hint="eastAsia" w:ascii="宋体" w:hAnsi="宋体" w:eastAsia="宋体" w:cs="宋体"/>
          <w:color w:val="auto"/>
          <w:sz w:val="48"/>
          <w:szCs w:val="48"/>
          <w:highlight w:val="none"/>
        </w:rPr>
      </w:pPr>
      <w:r>
        <w:rPr>
          <w:rFonts w:hint="eastAsia" w:ascii="宋体" w:hAnsi="宋体" w:eastAsia="宋体" w:cs="宋体"/>
          <w:color w:val="auto"/>
          <w:sz w:val="48"/>
          <w:szCs w:val="48"/>
          <w:highlight w:val="none"/>
          <w:lang w:eastAsia="zh-CN"/>
        </w:rPr>
        <w:t>重庆市公路工程</w:t>
      </w:r>
      <w:r>
        <w:rPr>
          <w:rFonts w:hint="eastAsia" w:ascii="宋体" w:hAnsi="宋体" w:eastAsia="宋体" w:cs="宋体"/>
          <w:color w:val="auto"/>
          <w:sz w:val="48"/>
          <w:szCs w:val="48"/>
          <w:highlight w:val="none"/>
        </w:rPr>
        <w:t>勘察设计</w:t>
      </w: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b/>
          <w:color w:val="auto"/>
          <w:sz w:val="84"/>
          <w:szCs w:val="84"/>
          <w:highlight w:val="none"/>
          <w:lang w:val="en-US" w:eastAsia="zh-CN"/>
        </w:rPr>
      </w:pPr>
      <w:r>
        <w:rPr>
          <w:rFonts w:hint="eastAsia" w:ascii="宋体" w:hAnsi="宋体" w:eastAsia="宋体" w:cs="宋体"/>
          <w:b/>
          <w:color w:val="auto"/>
          <w:sz w:val="84"/>
          <w:szCs w:val="84"/>
          <w:highlight w:val="none"/>
        </w:rPr>
        <w:t>招标文件</w:t>
      </w:r>
      <w:r>
        <w:rPr>
          <w:rFonts w:hint="eastAsia" w:ascii="宋体" w:hAnsi="宋体" w:eastAsia="宋体" w:cs="宋体"/>
          <w:b/>
          <w:color w:val="auto"/>
          <w:sz w:val="84"/>
          <w:szCs w:val="84"/>
          <w:highlight w:val="none"/>
          <w:lang w:val="en-US" w:eastAsia="zh-CN"/>
        </w:rPr>
        <w:t>示范文本</w:t>
      </w:r>
    </w:p>
    <w:p>
      <w:pPr>
        <w:pStyle w:val="19"/>
        <w:snapToGrid w:val="0"/>
        <w:spacing w:line="360" w:lineRule="auto"/>
        <w:ind w:left="0" w:right="0" w:firstLine="0" w:firstLineChars="0"/>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t>（</w:t>
      </w:r>
      <w:r>
        <w:rPr>
          <w:rFonts w:hint="eastAsia" w:ascii="宋体" w:hAnsi="宋体" w:eastAsia="宋体" w:cs="宋体"/>
          <w:color w:val="auto"/>
          <w:sz w:val="52"/>
          <w:szCs w:val="52"/>
          <w:highlight w:val="none"/>
          <w:lang w:val="en-US" w:eastAsia="zh-CN"/>
        </w:rPr>
        <w:t>2025</w:t>
      </w:r>
      <w:r>
        <w:rPr>
          <w:rFonts w:hint="eastAsia" w:ascii="宋体" w:hAnsi="宋体" w:eastAsia="宋体"/>
          <w:sz w:val="48"/>
          <w:szCs w:val="48"/>
          <w:lang w:val="en-US" w:eastAsia="zh-CN"/>
        </w:rPr>
        <w:t>年版</w:t>
      </w:r>
      <w:r>
        <w:rPr>
          <w:rFonts w:hint="eastAsia" w:ascii="宋体" w:hAnsi="宋体" w:eastAsia="宋体" w:cs="宋体"/>
          <w:color w:val="auto"/>
          <w:sz w:val="52"/>
          <w:szCs w:val="52"/>
          <w:highlight w:val="none"/>
        </w:rPr>
        <w:t>）</w:t>
      </w:r>
    </w:p>
    <w:p>
      <w:pPr>
        <w:autoSpaceDE w:val="0"/>
        <w:autoSpaceDN w:val="0"/>
        <w:adjustRightInd w:val="0"/>
        <w:snapToGrid w:val="0"/>
        <w:spacing w:line="360" w:lineRule="auto"/>
        <w:jc w:val="center"/>
        <w:rPr>
          <w:rFonts w:hint="eastAsia" w:ascii="宋体" w:hAnsi="宋体" w:eastAsia="宋体" w:cs="宋体"/>
          <w:kern w:val="0"/>
          <w:position w:val="-5"/>
          <w:sz w:val="44"/>
          <w:szCs w:val="44"/>
          <w:highlight w:val="none"/>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lang w:val="en-US" w:eastAsia="zh-CN"/>
        </w:rPr>
      </w:pPr>
    </w:p>
    <w:p>
      <w:pPr>
        <w:pStyle w:val="2"/>
        <w:jc w:val="center"/>
        <w:rPr>
          <w:rFonts w:hint="eastAsia" w:ascii="宋体" w:hAnsi="宋体" w:eastAsia="宋体" w:cs="宋体"/>
          <w:sz w:val="44"/>
          <w:szCs w:val="44"/>
          <w:lang w:val="en-US" w:eastAsia="zh-CN"/>
        </w:rPr>
      </w:pPr>
    </w:p>
    <w:p>
      <w:pPr>
        <w:pStyle w:val="2"/>
        <w:jc w:val="center"/>
        <w:rPr>
          <w:rFonts w:hint="eastAsia" w:ascii="宋体" w:hAnsi="宋体" w:eastAsia="宋体" w:cs="宋体"/>
          <w:sz w:val="44"/>
          <w:szCs w:val="44"/>
          <w:lang w:val="en-US" w:eastAsia="zh-CN"/>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rPr>
      </w:pPr>
    </w:p>
    <w:p>
      <w:pPr>
        <w:adjustRightInd w:val="0"/>
        <w:snapToGrid w:val="0"/>
        <w:spacing w:line="360" w:lineRule="auto"/>
        <w:jc w:val="center"/>
        <w:rPr>
          <w:rFonts w:hint="eastAsia" w:ascii="宋体" w:hAnsi="宋体" w:eastAsia="宋体" w:cs="宋体"/>
          <w:sz w:val="44"/>
          <w:szCs w:val="44"/>
        </w:rPr>
      </w:pPr>
    </w:p>
    <w:p>
      <w:pPr>
        <w:adjustRightInd w:val="0"/>
        <w:snapToGrid w:val="0"/>
        <w:spacing w:line="360" w:lineRule="auto"/>
        <w:jc w:val="center"/>
        <w:rPr>
          <w:rFonts w:hint="eastAsia" w:ascii="宋体" w:hAnsi="宋体" w:eastAsia="宋体" w:cs="宋体"/>
          <w:sz w:val="36"/>
          <w:szCs w:val="36"/>
        </w:rPr>
      </w:pPr>
      <w:r>
        <w:rPr>
          <w:rFonts w:hint="eastAsia" w:ascii="宋体" w:hAnsi="宋体" w:eastAsia="宋体" w:cs="宋体"/>
          <w:sz w:val="36"/>
          <w:szCs w:val="36"/>
        </w:rPr>
        <w:t>重庆市发展和改革委员会 制</w:t>
      </w:r>
    </w:p>
    <w:p>
      <w:pPr>
        <w:spacing w:line="360" w:lineRule="auto"/>
        <w:jc w:val="center"/>
        <w:rPr>
          <w:rFonts w:hint="eastAsia" w:ascii="宋体" w:hAnsi="宋体" w:eastAsia="宋体" w:cs="宋体"/>
          <w:kern w:val="0"/>
          <w:position w:val="-5"/>
          <w:sz w:val="36"/>
          <w:szCs w:val="36"/>
        </w:rPr>
        <w:sectPr>
          <w:footerReference r:id="rId7" w:type="first"/>
          <w:headerReference r:id="rId5" w:type="default"/>
          <w:footerReference r:id="rId6" w:type="even"/>
          <w:pgSz w:w="11907" w:h="16840"/>
          <w:pgMar w:top="1304" w:right="1134" w:bottom="1304" w:left="1304" w:header="851" w:footer="992" w:gutter="0"/>
          <w:pgNumType w:fmt="numberInDash" w:start="1"/>
          <w:cols w:space="720" w:num="1"/>
          <w:docGrid w:linePitch="312" w:charSpace="0"/>
        </w:sectPr>
      </w:pPr>
      <w:bookmarkStart w:id="0" w:name="OLE_LINK4"/>
      <w:r>
        <w:rPr>
          <w:rFonts w:hint="eastAsia" w:ascii="宋体" w:hAnsi="宋体" w:eastAsia="宋体" w:cs="宋体"/>
          <w:kern w:val="0"/>
          <w:position w:val="-5"/>
          <w:sz w:val="36"/>
          <w:szCs w:val="36"/>
        </w:rPr>
        <w:t>20</w:t>
      </w:r>
      <w:r>
        <w:rPr>
          <w:rFonts w:hint="eastAsia" w:ascii="宋体" w:hAnsi="宋体" w:eastAsia="宋体" w:cs="宋体"/>
          <w:kern w:val="0"/>
          <w:position w:val="-5"/>
          <w:sz w:val="36"/>
          <w:szCs w:val="36"/>
          <w:lang w:val="en-US" w:eastAsia="zh-CN"/>
        </w:rPr>
        <w:t>25</w:t>
      </w:r>
      <w:r>
        <w:rPr>
          <w:rFonts w:hint="eastAsia" w:ascii="宋体" w:hAnsi="宋体" w:eastAsia="宋体" w:cs="宋体"/>
          <w:kern w:val="0"/>
          <w:position w:val="-5"/>
          <w:sz w:val="36"/>
          <w:szCs w:val="36"/>
        </w:rPr>
        <w:t>年</w:t>
      </w:r>
      <w:del w:id="0" w:author="fgw" w:date="2025-09-05T09:45:07Z">
        <w:r>
          <w:rPr>
            <w:rFonts w:hint="default" w:ascii="宋体" w:hAnsi="宋体" w:eastAsia="宋体" w:cs="宋体"/>
            <w:kern w:val="0"/>
            <w:position w:val="-5"/>
            <w:sz w:val="36"/>
            <w:szCs w:val="36"/>
            <w:lang w:val="en-US" w:eastAsia="zh-CN"/>
          </w:rPr>
          <w:delText>8</w:delText>
        </w:r>
      </w:del>
      <w:ins w:id="1" w:author="fgw" w:date="2025-09-05T09:45:07Z">
        <w:r>
          <w:rPr>
            <w:rFonts w:hint="eastAsia" w:ascii="宋体" w:hAnsi="宋体" w:cs="宋体"/>
            <w:kern w:val="0"/>
            <w:position w:val="-5"/>
            <w:sz w:val="36"/>
            <w:szCs w:val="36"/>
            <w:lang w:val="en-US" w:eastAsia="zh-CN"/>
          </w:rPr>
          <w:t>9</w:t>
        </w:r>
      </w:ins>
      <w:bookmarkStart w:id="2263" w:name="_GoBack"/>
      <w:bookmarkEnd w:id="2263"/>
      <w:r>
        <w:rPr>
          <w:rFonts w:hint="eastAsia" w:ascii="宋体" w:hAnsi="宋体" w:eastAsia="宋体" w:cs="宋体"/>
          <w:kern w:val="0"/>
          <w:position w:val="-5"/>
          <w:sz w:val="36"/>
          <w:szCs w:val="36"/>
        </w:rPr>
        <w:t>月</w:t>
      </w:r>
    </w:p>
    <w:bookmarkEnd w:id="0"/>
    <w:p>
      <w:pPr>
        <w:autoSpaceDE w:val="0"/>
        <w:autoSpaceDN w:val="0"/>
        <w:adjustRightInd w:val="0"/>
        <w:snapToGrid w:val="0"/>
        <w:spacing w:line="590" w:lineRule="exact"/>
        <w:jc w:val="center"/>
        <w:rPr>
          <w:rFonts w:hint="eastAsia" w:ascii="宋体" w:hAnsi="宋体" w:eastAsia="宋体" w:cs="宋体"/>
          <w:color w:val="auto"/>
          <w:kern w:val="0"/>
          <w:sz w:val="44"/>
          <w:szCs w:val="44"/>
          <w:highlight w:val="none"/>
        </w:rPr>
      </w:pPr>
      <w:bookmarkStart w:id="1" w:name="_Toc287620665"/>
      <w:r>
        <w:rPr>
          <w:rFonts w:hint="eastAsia" w:ascii="宋体" w:hAnsi="宋体" w:eastAsia="宋体" w:cs="宋体"/>
          <w:color w:val="auto"/>
          <w:kern w:val="0"/>
          <w:sz w:val="44"/>
          <w:szCs w:val="44"/>
          <w:highlight w:val="none"/>
        </w:rPr>
        <w:t>使 用 说 明</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44"/>
          <w:szCs w:val="4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一、《重庆市公路工程勘察设计招标文件示范文本》是以《中华人民共和国标准勘察招标文件》（2017年版）、《中华人民共和国标准设计招标文件》（2017年版）为框架，贯彻《中华人民共和国招标投标法》</w:t>
      </w:r>
      <w:r>
        <w:rPr>
          <w:rFonts w:hint="eastAsia" w:ascii="宋体" w:hAnsi="宋体" w:eastAsia="宋体" w:cs="宋体"/>
          <w:kern w:val="0"/>
          <w:szCs w:val="21"/>
          <w:lang w:val="zh-CN"/>
        </w:rPr>
        <w:t>《中华人民共和国招标投标法实施条例》《</w:t>
      </w:r>
      <w:r>
        <w:rPr>
          <w:rFonts w:hint="eastAsia" w:ascii="宋体" w:hAnsi="宋体" w:eastAsia="宋体" w:cs="宋体"/>
          <w:kern w:val="0"/>
          <w:szCs w:val="21"/>
        </w:rPr>
        <w:t>重庆市招标投标条例</w:t>
      </w:r>
      <w:r>
        <w:rPr>
          <w:rFonts w:hint="eastAsia" w:ascii="宋体" w:hAnsi="宋体" w:eastAsia="宋体" w:cs="宋体"/>
          <w:kern w:val="0"/>
          <w:szCs w:val="21"/>
          <w:lang w:val="zh-CN"/>
        </w:rPr>
        <w:t>》</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电子招标投标办法</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zh-CN"/>
        </w:rPr>
        <w:t>等文件精神编制。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二、《重庆市公路工程勘察设计招标文件示范文本》</w:t>
      </w:r>
      <w:r>
        <w:rPr>
          <w:rFonts w:hint="eastAsia" w:ascii="宋体" w:hAnsi="宋体" w:eastAsia="宋体" w:cs="宋体"/>
          <w:color w:val="auto"/>
          <w:kern w:val="0"/>
          <w:szCs w:val="21"/>
          <w:highlight w:val="none"/>
          <w:lang w:val="en-US" w:eastAsia="zh-CN"/>
        </w:rPr>
        <w:t>用于指导招标人编制</w:t>
      </w:r>
      <w:r>
        <w:rPr>
          <w:rFonts w:hint="eastAsia" w:ascii="宋体" w:hAnsi="宋体" w:eastAsia="宋体" w:cs="宋体"/>
          <w:color w:val="auto"/>
          <w:highlight w:val="none"/>
          <w:lang w:val="en-US" w:eastAsia="zh-CN"/>
        </w:rPr>
        <w:t>公路工程勘察设计招标文件</w:t>
      </w:r>
      <w:r>
        <w:rPr>
          <w:rFonts w:hint="eastAsia" w:ascii="宋体" w:hAnsi="宋体" w:eastAsia="宋体" w:cs="宋体"/>
          <w:color w:val="auto"/>
          <w:kern w:val="0"/>
          <w:szCs w:val="21"/>
          <w:highlight w:val="none"/>
          <w:lang w:val="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三、</w:t>
      </w:r>
      <w:r>
        <w:rPr>
          <w:rFonts w:hint="eastAsia" w:ascii="宋体" w:hAnsi="宋体" w:eastAsia="宋体" w:cs="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eastAsia="宋体" w:cs="宋体"/>
          <w:kern w:val="0"/>
          <w:szCs w:val="21"/>
          <w:lang w:eastAsia="zh-CN"/>
        </w:rPr>
        <w:t>。</w:t>
      </w:r>
      <w:r>
        <w:rPr>
          <w:rFonts w:hint="eastAsia" w:ascii="宋体" w:hAnsi="宋体" w:eastAsia="宋体" w:cs="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eastAsia="宋体" w:cs="宋体"/>
          <w:kern w:val="0"/>
          <w:szCs w:val="21"/>
          <w:lang w:eastAsia="zh-CN"/>
        </w:rPr>
        <w:t>；</w:t>
      </w:r>
      <w:r>
        <w:rPr>
          <w:rFonts w:hint="eastAsia" w:ascii="宋体" w:hAnsi="宋体" w:eastAsia="宋体" w:cs="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eastAsia="宋体" w:cs="宋体"/>
          <w:kern w:val="0"/>
          <w:szCs w:val="21"/>
          <w:lang w:eastAsia="zh-CN"/>
        </w:rPr>
        <w:t>。</w:t>
      </w:r>
      <w:r>
        <w:rPr>
          <w:rFonts w:hint="eastAsia" w:ascii="宋体" w:hAnsi="宋体" w:eastAsia="宋体" w:cs="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eastAsia="宋体" w:cs="宋体"/>
          <w:kern w:val="0"/>
          <w:szCs w:val="21"/>
          <w:lang w:val="en-US" w:eastAsia="zh-CN"/>
        </w:rPr>
        <w:t>的</w:t>
      </w:r>
      <w:r>
        <w:rPr>
          <w:rFonts w:hint="eastAsia" w:ascii="宋体" w:hAnsi="宋体" w:eastAsia="宋体" w:cs="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eastAsia="宋体" w:cs="宋体"/>
          <w:kern w:val="0"/>
          <w:szCs w:val="21"/>
          <w:lang w:eastAsia="zh-CN"/>
        </w:rPr>
        <w:t>。</w:t>
      </w:r>
      <w:r>
        <w:rPr>
          <w:rFonts w:hint="eastAsia" w:ascii="宋体" w:hAnsi="宋体" w:eastAsia="宋体" w:cs="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不得强制要求投标人在投标环节提供原件；不得强制要求投标人的法定代表人、技术负责人、项目负责人或者其他特定人员在开标环节到场</w:t>
      </w:r>
      <w:r>
        <w:rPr>
          <w:rFonts w:hint="eastAsia" w:ascii="宋体" w:hAnsi="宋体" w:eastAsia="宋体" w:cs="宋体"/>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四</w:t>
      </w:r>
      <w:r>
        <w:rPr>
          <w:rFonts w:hint="eastAsia" w:ascii="宋体" w:hAnsi="宋体" w:eastAsia="宋体" w:cs="宋体"/>
          <w:color w:val="auto"/>
          <w:kern w:val="0"/>
          <w:szCs w:val="21"/>
          <w:highlight w:val="none"/>
          <w:lang w:val="zh-CN"/>
        </w:rPr>
        <w:t>、招标人按照《重庆市公路工程勘察设计招标文件示范文本》第一章的格式发布招标公告或发出投标邀请书后，将实际发布的招标公告或实际发出的投标邀请书编入招标文件中，作为投标邀请。其中，招标公告应同时注明发布所在地所有指定媒介名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五</w:t>
      </w:r>
      <w:r>
        <w:rPr>
          <w:rFonts w:hint="eastAsia" w:ascii="宋体" w:hAnsi="宋体" w:eastAsia="宋体" w:cs="宋体"/>
          <w:color w:val="auto"/>
          <w:kern w:val="0"/>
          <w:szCs w:val="21"/>
          <w:highlight w:val="none"/>
          <w:lang w:val="zh-CN"/>
        </w:rPr>
        <w:t>、《重庆市公路工程勘察设计招标文件示范文本》第三章“评标办法”</w:t>
      </w:r>
      <w:r>
        <w:rPr>
          <w:rFonts w:hint="eastAsia" w:ascii="宋体" w:hAnsi="宋体" w:eastAsia="宋体" w:cs="宋体"/>
          <w:color w:val="auto"/>
          <w:kern w:val="0"/>
          <w:szCs w:val="21"/>
          <w:highlight w:val="none"/>
        </w:rPr>
        <w:t>分别规定了综合评估法和经评审的最低投标价法两种评标办法供招标人选择。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六</w:t>
      </w:r>
      <w:r>
        <w:rPr>
          <w:rFonts w:hint="eastAsia" w:ascii="宋体" w:hAnsi="宋体" w:eastAsia="宋体" w:cs="宋体"/>
          <w:color w:val="auto"/>
          <w:kern w:val="0"/>
          <w:szCs w:val="21"/>
          <w:highlight w:val="none"/>
          <w:lang w:val="zh-CN"/>
        </w:rPr>
        <w:t>、《重庆市公路工程</w:t>
      </w:r>
      <w:r>
        <w:rPr>
          <w:rFonts w:hint="eastAsia" w:ascii="宋体" w:hAnsi="宋体" w:eastAsia="宋体" w:cs="宋体"/>
          <w:color w:val="auto"/>
          <w:kern w:val="0"/>
          <w:szCs w:val="21"/>
          <w:highlight w:val="none"/>
        </w:rPr>
        <w:t>勘察设计</w:t>
      </w:r>
      <w:r>
        <w:rPr>
          <w:rFonts w:hint="eastAsia" w:ascii="宋体" w:hAnsi="宋体" w:eastAsia="宋体" w:cs="宋体"/>
          <w:color w:val="auto"/>
          <w:kern w:val="0"/>
          <w:szCs w:val="21"/>
          <w:highlight w:val="none"/>
          <w:lang w:eastAsia="zh-CN"/>
        </w:rPr>
        <w:t>招标文件示范文本</w:t>
      </w:r>
      <w:r>
        <w:rPr>
          <w:rFonts w:hint="eastAsia" w:ascii="宋体" w:hAnsi="宋体" w:eastAsia="宋体" w:cs="宋体"/>
          <w:color w:val="auto"/>
          <w:kern w:val="0"/>
          <w:szCs w:val="21"/>
          <w:highlight w:val="none"/>
        </w:rPr>
        <w:t xml:space="preserve">》第四章“合同条款及格式” </w:t>
      </w:r>
      <w:r>
        <w:rPr>
          <w:rFonts w:hint="eastAsia" w:ascii="宋体" w:hAnsi="宋体" w:eastAsia="宋体" w:cs="宋体"/>
          <w:color w:val="auto"/>
          <w:kern w:val="0"/>
          <w:szCs w:val="21"/>
          <w:highlight w:val="none"/>
          <w:lang w:eastAsia="zh-CN"/>
        </w:rPr>
        <w:t>参照</w:t>
      </w:r>
      <w:r>
        <w:rPr>
          <w:rFonts w:hint="eastAsia" w:ascii="宋体" w:hAnsi="宋体" w:eastAsia="宋体" w:cs="宋体"/>
          <w:color w:val="auto"/>
          <w:highlight w:val="none"/>
          <w:lang w:val="en-US" w:eastAsia="zh-CN"/>
        </w:rPr>
        <w:t>《中华人民共和国交通运输部公路工程标准勘察设计招标文件》（2018版）制定</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zh-CN"/>
        </w:rPr>
        <w:t>内容由合同协议书、通用合同条款和专用合同条款三部分组成。</w:t>
      </w:r>
      <w:r>
        <w:rPr>
          <w:rFonts w:hint="eastAsia" w:ascii="宋体" w:hAnsi="宋体" w:eastAsia="宋体" w:cs="宋体"/>
          <w:color w:val="auto"/>
          <w:kern w:val="0"/>
          <w:szCs w:val="21"/>
          <w:highlight w:val="none"/>
        </w:rPr>
        <w:t>合同协议书共计11条，主要包括：</w:t>
      </w:r>
      <w:r>
        <w:rPr>
          <w:rFonts w:hint="eastAsia" w:ascii="宋体" w:hAnsi="宋体" w:eastAsia="宋体" w:cs="宋体"/>
          <w:color w:val="auto"/>
          <w:kern w:val="0"/>
          <w:szCs w:val="21"/>
          <w:highlight w:val="none"/>
          <w:lang w:eastAsia="zh-CN"/>
        </w:rPr>
        <w:t>项目概况、</w:t>
      </w:r>
      <w:r>
        <w:rPr>
          <w:rFonts w:hint="eastAsia" w:ascii="宋体" w:hAnsi="宋体" w:eastAsia="宋体" w:cs="宋体"/>
          <w:color w:val="auto"/>
          <w:kern w:val="0"/>
          <w:szCs w:val="21"/>
          <w:highlight w:val="none"/>
        </w:rPr>
        <w:t>合同文件构成</w:t>
      </w:r>
      <w:r>
        <w:rPr>
          <w:rFonts w:hint="eastAsia" w:ascii="宋体" w:hAnsi="宋体" w:eastAsia="宋体" w:cs="宋体"/>
          <w:color w:val="auto"/>
          <w:kern w:val="0"/>
          <w:szCs w:val="21"/>
          <w:highlight w:val="none"/>
          <w:lang w:eastAsia="zh-CN"/>
        </w:rPr>
        <w:t>及</w:t>
      </w:r>
      <w:r>
        <w:rPr>
          <w:rFonts w:hint="eastAsia" w:ascii="宋体" w:hAnsi="宋体" w:eastAsia="宋体" w:cs="宋体"/>
          <w:color w:val="auto"/>
          <w:kern w:val="0"/>
          <w:szCs w:val="21"/>
          <w:highlight w:val="none"/>
        </w:rPr>
        <w:t>解释优先顺序、签约合同价、项目负责人、质量标准</w:t>
      </w:r>
      <w:r>
        <w:rPr>
          <w:rFonts w:hint="eastAsia" w:ascii="宋体" w:hAnsi="宋体" w:eastAsia="宋体" w:cs="宋体"/>
          <w:color w:val="auto"/>
          <w:kern w:val="0"/>
          <w:szCs w:val="21"/>
          <w:highlight w:val="none"/>
          <w:lang w:eastAsia="zh-CN"/>
        </w:rPr>
        <w:t>和安全目标</w:t>
      </w:r>
      <w:r>
        <w:rPr>
          <w:rFonts w:hint="eastAsia" w:ascii="宋体" w:hAnsi="宋体" w:eastAsia="宋体" w:cs="宋体"/>
          <w:color w:val="auto"/>
          <w:kern w:val="0"/>
          <w:szCs w:val="21"/>
          <w:highlight w:val="none"/>
        </w:rPr>
        <w:t>、设计人承诺、发包人承诺、勘察设计服务期、合同生效、合同份数</w:t>
      </w:r>
      <w:r>
        <w:rPr>
          <w:rFonts w:hint="eastAsia" w:ascii="宋体" w:hAnsi="宋体" w:eastAsia="宋体" w:cs="宋体"/>
          <w:color w:val="auto"/>
          <w:kern w:val="0"/>
          <w:szCs w:val="21"/>
          <w:highlight w:val="none"/>
          <w:lang w:eastAsia="zh-CN"/>
        </w:rPr>
        <w:t>、签订补充协议</w:t>
      </w:r>
      <w:r>
        <w:rPr>
          <w:rFonts w:hint="eastAsia" w:ascii="宋体" w:hAnsi="宋体" w:eastAsia="宋体" w:cs="宋体"/>
          <w:color w:val="auto"/>
          <w:kern w:val="0"/>
          <w:szCs w:val="21"/>
          <w:highlight w:val="none"/>
        </w:rPr>
        <w:t>等重要内容，集中约定合同当事人的基本合同权利义务。通用合同条款共计15条，主要包括：一般约定、发包人义务、发包人管理、设计人义务、勘察设计要求、开始勘察设计和完成勘察设计、暂停勘察设计、勘察设计文件、勘察设计责任与保险、</w:t>
      </w:r>
      <w:r>
        <w:rPr>
          <w:rFonts w:hint="eastAsia" w:ascii="宋体" w:hAnsi="宋体" w:eastAsia="宋体" w:cs="宋体"/>
          <w:color w:val="auto"/>
          <w:kern w:val="0"/>
          <w:szCs w:val="21"/>
          <w:highlight w:val="none"/>
          <w:lang w:eastAsia="zh-CN"/>
        </w:rPr>
        <w:t>招标和</w:t>
      </w:r>
      <w:r>
        <w:rPr>
          <w:rFonts w:hint="eastAsia" w:ascii="宋体" w:hAnsi="宋体" w:eastAsia="宋体" w:cs="宋体"/>
          <w:color w:val="auto"/>
          <w:kern w:val="0"/>
          <w:szCs w:val="21"/>
          <w:highlight w:val="none"/>
        </w:rPr>
        <w:t>施工期间配合、合同变更、合同价格与支付、不可抗力、违约、争议的解决。专用合同条款共计16条，是对通用合同条款原则性约定的细化、完善、补充、修改或另行约定的条款。以合同为中心的履约管理机制，重点对变更原则、价格调整机制、合同实施中合同当事人的权利、义务等作了原则性规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七</w:t>
      </w:r>
      <w:r>
        <w:rPr>
          <w:rFonts w:hint="eastAsia" w:ascii="宋体" w:hAnsi="宋体" w:eastAsia="宋体" w:cs="宋体"/>
          <w:color w:val="auto"/>
          <w:kern w:val="0"/>
          <w:szCs w:val="21"/>
          <w:highlight w:val="none"/>
          <w:lang w:val="zh-CN"/>
        </w:rPr>
        <w:t>、《重庆市公路工程勘察设计招标文件示范文本》中的第五章“发包人要求”供招标人编制“发包人要求”时参考，招标人应根据公路工程建设标准、招标项目具体特点和实际需要编制，并与“投标人须知”、“通用合同条款”、“专用合同条款”相衔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八</w:t>
      </w:r>
      <w:r>
        <w:rPr>
          <w:rFonts w:hint="eastAsia" w:ascii="宋体" w:hAnsi="宋体" w:eastAsia="宋体" w:cs="宋体"/>
          <w:color w:val="auto"/>
          <w:kern w:val="0"/>
          <w:szCs w:val="21"/>
          <w:highlight w:val="none"/>
          <w:lang w:val="zh-CN"/>
        </w:rPr>
        <w:t>、</w:t>
      </w:r>
      <w:r>
        <w:rPr>
          <w:rFonts w:hint="eastAsia" w:ascii="宋体" w:hAnsi="宋体" w:eastAsia="宋体" w:cs="宋体"/>
          <w:color w:val="auto"/>
          <w:kern w:val="0"/>
          <w:szCs w:val="21"/>
          <w:highlight w:val="none"/>
        </w:rPr>
        <w:t>第二章“</w:t>
      </w:r>
      <w:r>
        <w:rPr>
          <w:rFonts w:hint="eastAsia" w:ascii="宋体" w:hAnsi="宋体" w:eastAsia="宋体" w:cs="宋体"/>
          <w:color w:val="auto"/>
          <w:kern w:val="0"/>
          <w:szCs w:val="21"/>
          <w:highlight w:val="none"/>
          <w:lang w:val="zh-CN"/>
        </w:rPr>
        <w:t>投标人须知前附表”与其正文不一致的以“投标人须知前附表”为准，</w:t>
      </w:r>
      <w:r>
        <w:rPr>
          <w:rFonts w:hint="eastAsia" w:ascii="宋体" w:hAnsi="宋体" w:eastAsia="宋体" w:cs="宋体"/>
          <w:color w:val="auto"/>
          <w:kern w:val="0"/>
          <w:szCs w:val="21"/>
          <w:highlight w:val="none"/>
        </w:rPr>
        <w:t>第三章“</w:t>
      </w:r>
      <w:r>
        <w:rPr>
          <w:rFonts w:hint="eastAsia" w:ascii="宋体" w:hAnsi="宋体" w:eastAsia="宋体" w:cs="宋体"/>
          <w:color w:val="auto"/>
          <w:kern w:val="0"/>
          <w:szCs w:val="21"/>
          <w:highlight w:val="none"/>
          <w:lang w:val="zh-CN"/>
        </w:rPr>
        <w:t>评标办法前附表”与其正文不一致的以“评标办法前附表”为准，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en-US" w:eastAsia="zh-CN"/>
        </w:rPr>
        <w:sectPr>
          <w:headerReference r:id="rId8" w:type="default"/>
          <w:footerReference r:id="rId9"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ascii="宋体" w:hAnsi="宋体" w:eastAsia="宋体" w:cs="宋体"/>
          <w:color w:val="auto"/>
          <w:kern w:val="0"/>
          <w:szCs w:val="21"/>
          <w:highlight w:val="none"/>
          <w:lang w:val="zh-CN"/>
        </w:rPr>
        <w:t>九、《重庆市公路工程勘察设计招标文件示范文本》将根据实际执行过程中出现的问题及时进行修改。各使用单位或个人对《重庆市公路工程勘察设计招标文件示范文本》的修改意见和建议，可向重庆市</w:t>
      </w:r>
      <w:r>
        <w:rPr>
          <w:rFonts w:hint="eastAsia" w:ascii="宋体" w:hAnsi="宋体" w:eastAsia="宋体" w:cs="宋体"/>
          <w:color w:val="auto"/>
          <w:kern w:val="0"/>
          <w:szCs w:val="21"/>
          <w:highlight w:val="none"/>
          <w:lang w:val="en-US" w:eastAsia="zh-CN"/>
        </w:rPr>
        <w:t>发展和改革委员会</w:t>
      </w:r>
      <w:r>
        <w:rPr>
          <w:rFonts w:hint="eastAsia" w:ascii="宋体" w:hAnsi="宋体" w:eastAsia="宋体" w:cs="宋体"/>
          <w:color w:val="auto"/>
          <w:kern w:val="0"/>
          <w:szCs w:val="21"/>
          <w:highlight w:val="none"/>
          <w:lang w:val="zh-CN"/>
        </w:rPr>
        <w:t>反映。联系电话：023-6757</w:t>
      </w:r>
      <w:r>
        <w:rPr>
          <w:rFonts w:hint="eastAsia" w:ascii="宋体" w:hAnsi="宋体" w:eastAsia="宋体" w:cs="宋体"/>
          <w:color w:val="auto"/>
          <w:kern w:val="0"/>
          <w:szCs w:val="21"/>
          <w:highlight w:val="none"/>
          <w:lang w:val="en-US" w:eastAsia="zh-CN"/>
        </w:rPr>
        <w:t>5759</w:t>
      </w:r>
      <w:r>
        <w:rPr>
          <w:rFonts w:hint="eastAsia" w:ascii="宋体" w:hAnsi="宋体" w:eastAsia="宋体" w:cs="宋体"/>
          <w:color w:val="auto"/>
          <w:kern w:val="0"/>
          <w:szCs w:val="21"/>
          <w:highlight w:val="none"/>
          <w:lang w:val="zh-CN"/>
        </w:rPr>
        <w:t>或023-6</w:t>
      </w:r>
      <w:r>
        <w:rPr>
          <w:rFonts w:hint="eastAsia" w:ascii="宋体" w:hAnsi="宋体" w:eastAsia="宋体" w:cs="宋体"/>
          <w:color w:val="auto"/>
          <w:kern w:val="0"/>
          <w:szCs w:val="21"/>
          <w:highlight w:val="none"/>
          <w:lang w:val="en-US" w:eastAsia="zh-CN"/>
        </w:rPr>
        <w:t>7575877</w:t>
      </w:r>
      <w:r>
        <w:rPr>
          <w:rFonts w:hint="eastAsia" w:ascii="宋体" w:hAnsi="宋体" w:eastAsia="宋体" w:cs="宋体"/>
          <w:color w:val="auto"/>
          <w:kern w:val="0"/>
          <w:szCs w:val="21"/>
          <w:highlight w:val="none"/>
          <w:lang w:val="zh-CN"/>
        </w:rPr>
        <w:t>。</w:t>
      </w:r>
    </w:p>
    <w:p>
      <w:pPr>
        <w:jc w:val="center"/>
        <w:rPr>
          <w:rFonts w:hint="eastAsia" w:ascii="宋体" w:hAnsi="宋体" w:eastAsia="宋体" w:cs="宋体"/>
          <w:b/>
          <w:color w:val="auto"/>
          <w:sz w:val="44"/>
          <w:szCs w:val="44"/>
          <w:highlight w:val="none"/>
        </w:rPr>
      </w:pPr>
    </w:p>
    <w:p>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勘察设计招标文件</w:t>
      </w:r>
    </w:p>
    <w:p>
      <w:pPr>
        <w:autoSpaceDE w:val="0"/>
        <w:autoSpaceDN w:val="0"/>
        <w:adjustRightInd w:val="0"/>
        <w:snapToGrid w:val="0"/>
        <w:spacing w:line="360" w:lineRule="auto"/>
        <w:jc w:val="left"/>
        <w:rPr>
          <w:rFonts w:hint="eastAsia" w:ascii="宋体" w:hAnsi="宋体" w:eastAsia="宋体" w:cs="宋体"/>
          <w:color w:val="auto"/>
          <w:kern w:val="0"/>
          <w:sz w:val="10"/>
          <w:szCs w:val="1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tabs>
          <w:tab w:val="left" w:pos="6219"/>
        </w:tabs>
        <w:autoSpaceDE w:val="0"/>
        <w:autoSpaceDN w:val="0"/>
        <w:adjustRightInd w:val="0"/>
        <w:snapToGrid w:val="0"/>
        <w:spacing w:line="360" w:lineRule="auto"/>
        <w:jc w:val="center"/>
        <w:rPr>
          <w:rFonts w:hint="eastAsia" w:ascii="宋体" w:hAnsi="宋体" w:eastAsia="宋体" w:cs="宋体"/>
          <w:bCs/>
          <w:color w:val="auto"/>
          <w:w w:val="99"/>
          <w:kern w:val="0"/>
          <w:sz w:val="28"/>
          <w:szCs w:val="28"/>
          <w:highlight w:val="none"/>
        </w:rPr>
      </w:pPr>
      <w:r>
        <w:rPr>
          <w:rFonts w:hint="eastAsia" w:ascii="宋体" w:hAnsi="宋体" w:eastAsia="宋体" w:cs="宋体"/>
          <w:bCs/>
          <w:color w:val="auto"/>
          <w:w w:val="99"/>
          <w:kern w:val="0"/>
          <w:sz w:val="28"/>
          <w:szCs w:val="28"/>
          <w:highlight w:val="none"/>
        </w:rPr>
        <w:t>招   标   人：</w:t>
      </w:r>
      <w:r>
        <w:rPr>
          <w:rFonts w:hint="eastAsia" w:ascii="宋体" w:hAnsi="宋体" w:eastAsia="宋体" w:cs="宋体"/>
          <w:bCs/>
          <w:color w:val="auto"/>
          <w:kern w:val="0"/>
          <w:sz w:val="28"/>
          <w:szCs w:val="28"/>
          <w:highlight w:val="none"/>
          <w:u w:val="single"/>
        </w:rPr>
        <w:tab/>
      </w:r>
      <w:r>
        <w:rPr>
          <w:rFonts w:hint="eastAsia" w:ascii="宋体" w:hAnsi="宋体" w:eastAsia="宋体" w:cs="宋体"/>
          <w:bCs/>
          <w:color w:val="auto"/>
          <w:kern w:val="0"/>
          <w:sz w:val="28"/>
          <w:szCs w:val="28"/>
          <w:highlight w:val="none"/>
          <w:u w:val="single"/>
        </w:rPr>
        <w:t xml:space="preserve">   </w:t>
      </w:r>
      <w:r>
        <w:rPr>
          <w:rFonts w:hint="eastAsia" w:ascii="宋体" w:hAnsi="宋体" w:eastAsia="宋体" w:cs="宋体"/>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hint="eastAsia" w:ascii="宋体" w:hAnsi="宋体" w:eastAsia="宋体" w:cs="宋体"/>
          <w:bCs/>
          <w:color w:val="auto"/>
          <w:w w:val="99"/>
          <w:kern w:val="0"/>
          <w:sz w:val="28"/>
          <w:szCs w:val="28"/>
          <w:highlight w:val="none"/>
        </w:rPr>
      </w:pPr>
      <w:r>
        <w:rPr>
          <w:rFonts w:hint="eastAsia" w:ascii="宋体" w:hAnsi="宋体" w:eastAsia="宋体" w:cs="宋体"/>
          <w:bCs/>
          <w:color w:val="auto"/>
          <w:spacing w:val="8"/>
          <w:kern w:val="0"/>
          <w:sz w:val="28"/>
          <w:szCs w:val="28"/>
          <w:highlight w:val="none"/>
        </w:rPr>
        <w:t>招标代理机构：</w:t>
      </w:r>
      <w:r>
        <w:rPr>
          <w:rFonts w:hint="eastAsia" w:ascii="宋体" w:hAnsi="宋体" w:eastAsia="宋体" w:cs="宋体"/>
          <w:bCs/>
          <w:color w:val="auto"/>
          <w:kern w:val="0"/>
          <w:sz w:val="28"/>
          <w:szCs w:val="28"/>
          <w:highlight w:val="none"/>
          <w:u w:val="single"/>
        </w:rPr>
        <w:tab/>
      </w:r>
      <w:r>
        <w:rPr>
          <w:rFonts w:hint="eastAsia" w:ascii="宋体" w:hAnsi="宋体" w:eastAsia="宋体" w:cs="宋体"/>
          <w:bCs/>
          <w:color w:val="auto"/>
          <w:kern w:val="0"/>
          <w:sz w:val="28"/>
          <w:szCs w:val="28"/>
          <w:highlight w:val="none"/>
          <w:u w:val="single"/>
        </w:rPr>
        <w:t xml:space="preserve">   </w:t>
      </w:r>
      <w:r>
        <w:rPr>
          <w:rFonts w:hint="eastAsia" w:ascii="宋体" w:hAnsi="宋体" w:eastAsia="宋体" w:cs="宋体"/>
          <w:bCs/>
          <w:color w:val="auto"/>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Cs/>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bCs/>
          <w:color w:val="auto"/>
          <w:kern w:val="0"/>
          <w:sz w:val="28"/>
          <w:szCs w:val="28"/>
          <w:highlight w:val="none"/>
        </w:rPr>
      </w:pPr>
    </w:p>
    <w:p>
      <w:pPr>
        <w:autoSpaceDE w:val="0"/>
        <w:autoSpaceDN w:val="0"/>
        <w:adjustRightInd w:val="0"/>
        <w:snapToGrid w:val="0"/>
        <w:spacing w:line="360" w:lineRule="auto"/>
        <w:jc w:val="center"/>
        <w:rPr>
          <w:rFonts w:hint="eastAsia" w:ascii="宋体" w:hAnsi="宋体" w:eastAsia="宋体" w:cs="宋体"/>
          <w:bCs/>
          <w:color w:val="auto"/>
          <w:kern w:val="0"/>
          <w:sz w:val="28"/>
          <w:szCs w:val="28"/>
          <w:highlight w:val="none"/>
        </w:rPr>
      </w:pPr>
    </w:p>
    <w:p>
      <w:pPr>
        <w:autoSpaceDE w:val="0"/>
        <w:autoSpaceDN w:val="0"/>
        <w:adjustRightInd w:val="0"/>
        <w:snapToGrid w:val="0"/>
        <w:spacing w:line="360" w:lineRule="auto"/>
        <w:rPr>
          <w:rFonts w:hint="eastAsia" w:ascii="宋体" w:hAnsi="宋体" w:eastAsia="宋体" w:cs="宋体"/>
          <w:bCs/>
          <w:color w:val="auto"/>
          <w:kern w:val="0"/>
          <w:sz w:val="20"/>
          <w:szCs w:val="20"/>
          <w:highlight w:val="none"/>
        </w:rPr>
      </w:pPr>
    </w:p>
    <w:p>
      <w:pPr>
        <w:tabs>
          <w:tab w:val="left" w:pos="6252"/>
        </w:tabs>
        <w:autoSpaceDE w:val="0"/>
        <w:autoSpaceDN w:val="0"/>
        <w:adjustRightInd w:val="0"/>
        <w:snapToGrid w:val="0"/>
        <w:spacing w:line="360" w:lineRule="auto"/>
        <w:jc w:val="center"/>
        <w:rPr>
          <w:rFonts w:hint="eastAsia" w:ascii="宋体" w:hAnsi="宋体" w:eastAsia="宋体" w:cs="宋体"/>
          <w:bCs/>
          <w:color w:val="auto"/>
          <w:spacing w:val="8"/>
          <w:kern w:val="0"/>
          <w:sz w:val="28"/>
          <w:szCs w:val="28"/>
          <w:highlight w:val="none"/>
        </w:rPr>
      </w:pPr>
      <w:bookmarkStart w:id="2" w:name="_Toc536797277"/>
      <w:bookmarkStart w:id="3" w:name="_Toc13210649"/>
      <w:bookmarkStart w:id="4" w:name="_Toc536621766"/>
      <w:bookmarkStart w:id="5" w:name="_Toc536796736"/>
      <w:bookmarkStart w:id="6" w:name="_Toc509218549"/>
      <w:r>
        <w:rPr>
          <w:rFonts w:hint="eastAsia" w:ascii="宋体" w:hAnsi="宋体" w:eastAsia="宋体" w:cs="宋体"/>
          <w:bCs/>
          <w:color w:val="auto"/>
          <w:spacing w:val="8"/>
          <w:kern w:val="0"/>
          <w:sz w:val="28"/>
          <w:szCs w:val="28"/>
          <w:highlight w:val="none"/>
          <w:u w:val="single"/>
        </w:rPr>
        <w:t xml:space="preserve">    </w:t>
      </w:r>
      <w:r>
        <w:rPr>
          <w:rFonts w:hint="eastAsia" w:ascii="宋体" w:hAnsi="宋体" w:eastAsia="宋体" w:cs="宋体"/>
          <w:bCs/>
          <w:color w:val="auto"/>
          <w:spacing w:val="8"/>
          <w:kern w:val="0"/>
          <w:sz w:val="28"/>
          <w:szCs w:val="28"/>
          <w:highlight w:val="none"/>
        </w:rPr>
        <w:t>年</w:t>
      </w:r>
      <w:r>
        <w:rPr>
          <w:rFonts w:hint="eastAsia" w:ascii="宋体" w:hAnsi="宋体" w:eastAsia="宋体" w:cs="宋体"/>
          <w:bCs/>
          <w:color w:val="auto"/>
          <w:spacing w:val="8"/>
          <w:kern w:val="0"/>
          <w:sz w:val="28"/>
          <w:szCs w:val="28"/>
          <w:highlight w:val="none"/>
          <w:u w:val="single"/>
        </w:rPr>
        <w:t xml:space="preserve">    </w:t>
      </w:r>
      <w:r>
        <w:rPr>
          <w:rFonts w:hint="eastAsia" w:ascii="宋体" w:hAnsi="宋体" w:eastAsia="宋体" w:cs="宋体"/>
          <w:bCs/>
          <w:color w:val="auto"/>
          <w:spacing w:val="8"/>
          <w:kern w:val="0"/>
          <w:sz w:val="28"/>
          <w:szCs w:val="28"/>
          <w:highlight w:val="none"/>
        </w:rPr>
        <w:t>月</w:t>
      </w:r>
      <w:r>
        <w:rPr>
          <w:rFonts w:hint="eastAsia" w:ascii="宋体" w:hAnsi="宋体" w:eastAsia="宋体" w:cs="宋体"/>
          <w:bCs/>
          <w:color w:val="auto"/>
          <w:spacing w:val="8"/>
          <w:kern w:val="0"/>
          <w:sz w:val="28"/>
          <w:szCs w:val="28"/>
          <w:highlight w:val="none"/>
          <w:u w:val="single"/>
        </w:rPr>
        <w:t xml:space="preserve">    </w:t>
      </w:r>
      <w:r>
        <w:rPr>
          <w:rFonts w:hint="eastAsia" w:ascii="宋体" w:hAnsi="宋体" w:eastAsia="宋体" w:cs="宋体"/>
          <w:bCs/>
          <w:color w:val="auto"/>
          <w:spacing w:val="8"/>
          <w:kern w:val="0"/>
          <w:sz w:val="28"/>
          <w:szCs w:val="28"/>
          <w:highlight w:val="none"/>
        </w:rPr>
        <w:t>日</w:t>
      </w:r>
      <w:bookmarkEnd w:id="2"/>
      <w:bookmarkEnd w:id="3"/>
      <w:bookmarkEnd w:id="4"/>
      <w:bookmarkEnd w:id="5"/>
      <w:bookmarkEnd w:id="6"/>
    </w:p>
    <w:p>
      <w:pPr>
        <w:pStyle w:val="3"/>
        <w:spacing w:line="360" w:lineRule="auto"/>
        <w:rPr>
          <w:rFonts w:hint="eastAsia" w:ascii="宋体" w:hAnsi="宋体" w:eastAsia="宋体" w:cs="宋体"/>
          <w:color w:val="auto"/>
          <w:w w:val="99"/>
          <w:kern w:val="0"/>
          <w:sz w:val="24"/>
          <w:highlight w:val="none"/>
        </w:rPr>
        <w:sectPr>
          <w:footerReference r:id="rId10"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p>
    <w:p>
      <w:pPr>
        <w:pStyle w:val="66"/>
        <w:jc w:val="center"/>
        <w:rPr>
          <w:rFonts w:hint="eastAsia" w:ascii="宋体" w:hAnsi="宋体" w:eastAsia="宋体" w:cs="宋体"/>
          <w:i w:val="0"/>
          <w:iCs w:val="0"/>
          <w:color w:val="auto"/>
          <w:sz w:val="44"/>
          <w:szCs w:val="44"/>
          <w:highlight w:val="none"/>
        </w:rPr>
      </w:pPr>
      <w:bookmarkStart w:id="7" w:name="_Toc23843"/>
      <w:r>
        <w:rPr>
          <w:rFonts w:hint="eastAsia" w:ascii="宋体" w:hAnsi="宋体" w:eastAsia="宋体" w:cs="宋体"/>
          <w:i w:val="0"/>
          <w:iCs w:val="0"/>
          <w:color w:val="auto"/>
          <w:sz w:val="44"/>
          <w:szCs w:val="44"/>
          <w:highlight w:val="none"/>
          <w:lang w:val="zh-CN"/>
        </w:rPr>
        <w:t>目 录</w:t>
      </w:r>
      <w:bookmarkEnd w:id="7"/>
    </w:p>
    <w:p>
      <w:pPr>
        <w:pStyle w:val="31"/>
        <w:tabs>
          <w:tab w:val="right" w:leader="dot" w:pos="9469"/>
        </w:tabs>
        <w:rPr>
          <w:i w:val="0"/>
          <w:iCs w:val="0"/>
        </w:rPr>
      </w:pPr>
      <w:r>
        <w:rPr>
          <w:rFonts w:hint="eastAsia" w:ascii="宋体" w:hAnsi="宋体" w:eastAsia="宋体" w:cs="宋体"/>
          <w:i w:val="0"/>
          <w:iCs w:val="0"/>
          <w:color w:val="auto"/>
          <w:highlight w:val="none"/>
        </w:rPr>
        <w:fldChar w:fldCharType="begin"/>
      </w:r>
      <w:r>
        <w:rPr>
          <w:rFonts w:hint="eastAsia" w:ascii="宋体" w:hAnsi="宋体" w:eastAsia="宋体" w:cs="宋体"/>
          <w:i w:val="0"/>
          <w:iCs w:val="0"/>
          <w:color w:val="auto"/>
          <w:highlight w:val="none"/>
        </w:rPr>
        <w:instrText xml:space="preserve"> TOC \o "1-3" \h \z \u </w:instrText>
      </w:r>
      <w:r>
        <w:rPr>
          <w:rFonts w:hint="eastAsia" w:ascii="宋体" w:hAnsi="宋体" w:eastAsia="宋体" w:cs="宋体"/>
          <w:i w:val="0"/>
          <w:iCs w:val="0"/>
          <w:color w:val="auto"/>
          <w:highlight w:val="none"/>
        </w:rPr>
        <w:fldChar w:fldCharType="separate"/>
      </w: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_Toc20497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52"/>
          <w:highlight w:val="none"/>
        </w:rPr>
        <w:t>第 一 卷</w:t>
      </w:r>
      <w:r>
        <w:rPr>
          <w:i w:val="0"/>
          <w:iCs w:val="0"/>
        </w:rPr>
        <w:tab/>
      </w:r>
      <w:r>
        <w:rPr>
          <w:i w:val="0"/>
          <w:iCs w:val="0"/>
        </w:rPr>
        <w:fldChar w:fldCharType="begin"/>
      </w:r>
      <w:r>
        <w:rPr>
          <w:i w:val="0"/>
          <w:iCs w:val="0"/>
        </w:rPr>
        <w:instrText xml:space="preserve"> PAGEREF _Toc20497 \h </w:instrText>
      </w:r>
      <w:r>
        <w:rPr>
          <w:i w:val="0"/>
          <w:iCs w:val="0"/>
        </w:rPr>
        <w:fldChar w:fldCharType="separate"/>
      </w:r>
      <w:r>
        <w:rPr>
          <w:i w:val="0"/>
          <w:iCs w:val="0"/>
        </w:rPr>
        <w:t>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_Toc5731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kern w:val="0"/>
          <w:highlight w:val="none"/>
        </w:rPr>
        <w:t>第一章  招标公告</w:t>
      </w:r>
      <w:r>
        <w:rPr>
          <w:rFonts w:hint="eastAsia" w:ascii="宋体" w:hAnsi="宋体" w:eastAsia="宋体" w:cs="宋体"/>
          <w:i w:val="0"/>
          <w:iCs w:val="0"/>
          <w:snapToGrid w:val="0"/>
          <w:kern w:val="0"/>
          <w:highlight w:val="none"/>
          <w:lang w:eastAsia="zh-CN"/>
        </w:rPr>
        <w:t>（适用于公开招标）</w:t>
      </w:r>
      <w:r>
        <w:rPr>
          <w:i w:val="0"/>
          <w:iCs w:val="0"/>
        </w:rPr>
        <w:tab/>
      </w:r>
      <w:r>
        <w:rPr>
          <w:i w:val="0"/>
          <w:iCs w:val="0"/>
        </w:rPr>
        <w:fldChar w:fldCharType="begin"/>
      </w:r>
      <w:r>
        <w:rPr>
          <w:i w:val="0"/>
          <w:iCs w:val="0"/>
        </w:rPr>
        <w:instrText xml:space="preserve"> PAGEREF _Toc5731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_Toc16839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1.  招标条件</w:t>
      </w:r>
      <w:r>
        <w:rPr>
          <w:i w:val="0"/>
          <w:iCs w:val="0"/>
        </w:rPr>
        <w:tab/>
      </w:r>
      <w:r>
        <w:rPr>
          <w:i w:val="0"/>
          <w:iCs w:val="0"/>
        </w:rPr>
        <w:fldChar w:fldCharType="begin"/>
      </w:r>
      <w:r>
        <w:rPr>
          <w:i w:val="0"/>
          <w:iCs w:val="0"/>
        </w:rPr>
        <w:instrText xml:space="preserve"> PAGEREF _Toc16839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2.  项目概况与招标范围</w:t>
      </w:r>
      <w:r>
        <w:rPr>
          <w:i w:val="0"/>
          <w:iCs w:val="0"/>
        </w:rPr>
        <w:tab/>
      </w:r>
      <w:r>
        <w:rPr>
          <w:i w:val="0"/>
          <w:iCs w:val="0"/>
        </w:rPr>
        <w:fldChar w:fldCharType="begin"/>
      </w:r>
      <w:r>
        <w:rPr>
          <w:i w:val="0"/>
          <w:iCs w:val="0"/>
        </w:rPr>
        <w:instrText xml:space="preserve"> PAGEREF _Toc2046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_Toc20963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3.  投标人资格要求</w:t>
      </w:r>
      <w:r>
        <w:rPr>
          <w:i w:val="0"/>
          <w:iCs w:val="0"/>
        </w:rPr>
        <w:tab/>
      </w:r>
      <w:r>
        <w:rPr>
          <w:i w:val="0"/>
          <w:iCs w:val="0"/>
        </w:rPr>
        <w:fldChar w:fldCharType="begin"/>
      </w:r>
      <w:r>
        <w:rPr>
          <w:i w:val="0"/>
          <w:iCs w:val="0"/>
        </w:rPr>
        <w:instrText xml:space="preserve"> PAGEREF _Toc20963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_Toc32131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4.  技术成果经济补偿</w:t>
      </w:r>
      <w:r>
        <w:rPr>
          <w:i w:val="0"/>
          <w:iCs w:val="0"/>
        </w:rPr>
        <w:tab/>
      </w:r>
      <w:r>
        <w:rPr>
          <w:i w:val="0"/>
          <w:iCs w:val="0"/>
        </w:rPr>
        <w:fldChar w:fldCharType="begin"/>
      </w:r>
      <w:r>
        <w:rPr>
          <w:i w:val="0"/>
          <w:iCs w:val="0"/>
        </w:rPr>
        <w:instrText xml:space="preserve"> PAGEREF _Toc32131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_Toc486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5</w:t>
      </w:r>
      <w:r>
        <w:rPr>
          <w:rFonts w:hint="eastAsia" w:ascii="宋体" w:hAnsi="宋体" w:eastAsia="宋体" w:cs="宋体"/>
          <w:i w:val="0"/>
          <w:iCs w:val="0"/>
          <w:snapToGrid w:val="0"/>
          <w:szCs w:val="28"/>
          <w:highlight w:val="none"/>
        </w:rPr>
        <w:t>.  招标文件的获取</w:t>
      </w:r>
      <w:r>
        <w:rPr>
          <w:i w:val="0"/>
          <w:iCs w:val="0"/>
        </w:rPr>
        <w:tab/>
      </w:r>
      <w:r>
        <w:rPr>
          <w:i w:val="0"/>
          <w:iCs w:val="0"/>
        </w:rPr>
        <w:fldChar w:fldCharType="begin"/>
      </w:r>
      <w:r>
        <w:rPr>
          <w:i w:val="0"/>
          <w:iCs w:val="0"/>
        </w:rPr>
        <w:instrText xml:space="preserve"> PAGEREF _Toc486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_Toc13668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6</w:t>
      </w:r>
      <w:r>
        <w:rPr>
          <w:rFonts w:hint="eastAsia" w:ascii="宋体" w:hAnsi="宋体" w:eastAsia="宋体" w:cs="宋体"/>
          <w:i w:val="0"/>
          <w:iCs w:val="0"/>
          <w:snapToGrid w:val="0"/>
          <w:szCs w:val="28"/>
          <w:highlight w:val="none"/>
        </w:rPr>
        <w:t>.  投标文件的递交</w:t>
      </w:r>
      <w:r>
        <w:rPr>
          <w:i w:val="0"/>
          <w:iCs w:val="0"/>
        </w:rPr>
        <w:tab/>
      </w:r>
      <w:r>
        <w:rPr>
          <w:i w:val="0"/>
          <w:iCs w:val="0"/>
        </w:rPr>
        <w:fldChar w:fldCharType="begin"/>
      </w:r>
      <w:r>
        <w:rPr>
          <w:i w:val="0"/>
          <w:iCs w:val="0"/>
        </w:rPr>
        <w:instrText xml:space="preserve"> PAGEREF _Toc13668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_Toc5541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7</w:t>
      </w:r>
      <w:r>
        <w:rPr>
          <w:rFonts w:hint="eastAsia" w:ascii="宋体" w:hAnsi="宋体" w:eastAsia="宋体" w:cs="宋体"/>
          <w:i w:val="0"/>
          <w:iCs w:val="0"/>
          <w:snapToGrid w:val="0"/>
          <w:szCs w:val="28"/>
          <w:highlight w:val="none"/>
        </w:rPr>
        <w:t>.  发布公告的媒介</w:t>
      </w:r>
      <w:r>
        <w:rPr>
          <w:i w:val="0"/>
          <w:iCs w:val="0"/>
        </w:rPr>
        <w:tab/>
      </w:r>
      <w:r>
        <w:rPr>
          <w:i w:val="0"/>
          <w:iCs w:val="0"/>
        </w:rPr>
        <w:fldChar w:fldCharType="begin"/>
      </w:r>
      <w:r>
        <w:rPr>
          <w:i w:val="0"/>
          <w:iCs w:val="0"/>
        </w:rPr>
        <w:instrText xml:space="preserve"> PAGEREF _Toc5541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_Toc3749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8</w:t>
      </w:r>
      <w:r>
        <w:rPr>
          <w:rFonts w:hint="eastAsia" w:ascii="宋体" w:hAnsi="宋体" w:eastAsia="宋体" w:cs="宋体"/>
          <w:i w:val="0"/>
          <w:iCs w:val="0"/>
          <w:snapToGrid w:val="0"/>
          <w:szCs w:val="28"/>
          <w:highlight w:val="none"/>
        </w:rPr>
        <w:t>.  联系方式</w:t>
      </w:r>
      <w:r>
        <w:rPr>
          <w:i w:val="0"/>
          <w:iCs w:val="0"/>
        </w:rPr>
        <w:tab/>
      </w:r>
      <w:r>
        <w:rPr>
          <w:i w:val="0"/>
          <w:iCs w:val="0"/>
        </w:rPr>
        <w:fldChar w:fldCharType="begin"/>
      </w:r>
      <w:r>
        <w:rPr>
          <w:i w:val="0"/>
          <w:iCs w:val="0"/>
        </w:rPr>
        <w:instrText xml:space="preserve"> PAGEREF _Toc3749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_Toc30862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第一章  投标邀请书（适用于邀请招标）</w:t>
      </w:r>
      <w:r>
        <w:rPr>
          <w:i w:val="0"/>
          <w:iCs w:val="0"/>
        </w:rPr>
        <w:tab/>
      </w:r>
      <w:r>
        <w:rPr>
          <w:i w:val="0"/>
          <w:iCs w:val="0"/>
        </w:rPr>
        <w:fldChar w:fldCharType="begin"/>
      </w:r>
      <w:r>
        <w:rPr>
          <w:i w:val="0"/>
          <w:iCs w:val="0"/>
        </w:rPr>
        <w:instrText xml:space="preserve"> PAGEREF _Toc30862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_Toc5515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1.  招标条件</w:t>
      </w:r>
      <w:r>
        <w:rPr>
          <w:i w:val="0"/>
          <w:iCs w:val="0"/>
        </w:rPr>
        <w:tab/>
      </w:r>
      <w:r>
        <w:rPr>
          <w:i w:val="0"/>
          <w:iCs w:val="0"/>
        </w:rPr>
        <w:fldChar w:fldCharType="begin"/>
      </w:r>
      <w:r>
        <w:rPr>
          <w:i w:val="0"/>
          <w:iCs w:val="0"/>
        </w:rPr>
        <w:instrText xml:space="preserve"> PAGEREF _Toc5515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_Toc25111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2.  项目概况与招标范围</w:t>
      </w:r>
      <w:r>
        <w:rPr>
          <w:i w:val="0"/>
          <w:iCs w:val="0"/>
        </w:rPr>
        <w:tab/>
      </w:r>
      <w:r>
        <w:rPr>
          <w:i w:val="0"/>
          <w:iCs w:val="0"/>
        </w:rPr>
        <w:fldChar w:fldCharType="begin"/>
      </w:r>
      <w:r>
        <w:rPr>
          <w:i w:val="0"/>
          <w:iCs w:val="0"/>
        </w:rPr>
        <w:instrText xml:space="preserve"> PAGEREF _Toc25111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_Toc14040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3.  投标人资格要求</w:t>
      </w:r>
      <w:r>
        <w:rPr>
          <w:i w:val="0"/>
          <w:iCs w:val="0"/>
        </w:rPr>
        <w:tab/>
      </w:r>
      <w:r>
        <w:rPr>
          <w:i w:val="0"/>
          <w:iCs w:val="0"/>
        </w:rPr>
        <w:fldChar w:fldCharType="begin"/>
      </w:r>
      <w:r>
        <w:rPr>
          <w:i w:val="0"/>
          <w:iCs w:val="0"/>
        </w:rPr>
        <w:instrText xml:space="preserve"> PAGEREF _Toc14040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_Toc23197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4.  技术成果经济补偿</w:t>
      </w:r>
      <w:r>
        <w:rPr>
          <w:i w:val="0"/>
          <w:iCs w:val="0"/>
        </w:rPr>
        <w:tab/>
      </w:r>
      <w:r>
        <w:rPr>
          <w:i w:val="0"/>
          <w:iCs w:val="0"/>
        </w:rPr>
        <w:fldChar w:fldCharType="begin"/>
      </w:r>
      <w:r>
        <w:rPr>
          <w:i w:val="0"/>
          <w:iCs w:val="0"/>
        </w:rPr>
        <w:instrText xml:space="preserve"> PAGEREF _Toc23197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_Toc21923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5</w:t>
      </w:r>
      <w:r>
        <w:rPr>
          <w:rFonts w:hint="eastAsia" w:ascii="宋体" w:hAnsi="宋体" w:eastAsia="宋体" w:cs="宋体"/>
          <w:i w:val="0"/>
          <w:iCs w:val="0"/>
          <w:snapToGrid w:val="0"/>
          <w:szCs w:val="28"/>
          <w:highlight w:val="none"/>
        </w:rPr>
        <w:t>.  招标文件的获取</w:t>
      </w:r>
      <w:r>
        <w:rPr>
          <w:i w:val="0"/>
          <w:iCs w:val="0"/>
        </w:rPr>
        <w:tab/>
      </w:r>
      <w:r>
        <w:rPr>
          <w:i w:val="0"/>
          <w:iCs w:val="0"/>
        </w:rPr>
        <w:fldChar w:fldCharType="begin"/>
      </w:r>
      <w:r>
        <w:rPr>
          <w:i w:val="0"/>
          <w:iCs w:val="0"/>
        </w:rPr>
        <w:instrText xml:space="preserve"> PAGEREF _Toc21923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_Toc3135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6</w:t>
      </w:r>
      <w:r>
        <w:rPr>
          <w:rFonts w:hint="eastAsia" w:ascii="宋体" w:hAnsi="宋体" w:eastAsia="宋体" w:cs="宋体"/>
          <w:i w:val="0"/>
          <w:iCs w:val="0"/>
          <w:snapToGrid w:val="0"/>
          <w:szCs w:val="28"/>
          <w:highlight w:val="none"/>
        </w:rPr>
        <w:t>.  投标文件的递交</w:t>
      </w:r>
      <w:r>
        <w:rPr>
          <w:i w:val="0"/>
          <w:iCs w:val="0"/>
        </w:rPr>
        <w:tab/>
      </w:r>
      <w:r>
        <w:rPr>
          <w:i w:val="0"/>
          <w:iCs w:val="0"/>
        </w:rPr>
        <w:fldChar w:fldCharType="begin"/>
      </w:r>
      <w:r>
        <w:rPr>
          <w:i w:val="0"/>
          <w:iCs w:val="0"/>
        </w:rPr>
        <w:instrText xml:space="preserve"> PAGEREF _Toc3135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_Toc8537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7</w:t>
      </w:r>
      <w:r>
        <w:rPr>
          <w:rFonts w:hint="eastAsia" w:ascii="宋体" w:hAnsi="宋体" w:eastAsia="宋体" w:cs="宋体"/>
          <w:i w:val="0"/>
          <w:iCs w:val="0"/>
          <w:snapToGrid w:val="0"/>
          <w:szCs w:val="28"/>
          <w:highlight w:val="none"/>
        </w:rPr>
        <w:t>.  确认</w:t>
      </w:r>
      <w:r>
        <w:rPr>
          <w:i w:val="0"/>
          <w:iCs w:val="0"/>
        </w:rPr>
        <w:tab/>
      </w:r>
      <w:r>
        <w:rPr>
          <w:i w:val="0"/>
          <w:iCs w:val="0"/>
        </w:rPr>
        <w:fldChar w:fldCharType="begin"/>
      </w:r>
      <w:r>
        <w:rPr>
          <w:i w:val="0"/>
          <w:iCs w:val="0"/>
        </w:rPr>
        <w:instrText xml:space="preserve"> PAGEREF _Toc8537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_Toc26479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8</w:t>
      </w:r>
      <w:r>
        <w:rPr>
          <w:rFonts w:hint="eastAsia" w:ascii="宋体" w:hAnsi="宋体" w:eastAsia="宋体" w:cs="宋体"/>
          <w:i w:val="0"/>
          <w:iCs w:val="0"/>
          <w:snapToGrid w:val="0"/>
          <w:szCs w:val="28"/>
          <w:highlight w:val="none"/>
        </w:rPr>
        <w:t>.  联系方式</w:t>
      </w:r>
      <w:r>
        <w:rPr>
          <w:i w:val="0"/>
          <w:iCs w:val="0"/>
        </w:rPr>
        <w:tab/>
      </w:r>
      <w:r>
        <w:rPr>
          <w:i w:val="0"/>
          <w:iCs w:val="0"/>
        </w:rPr>
        <w:fldChar w:fldCharType="begin"/>
      </w:r>
      <w:r>
        <w:rPr>
          <w:i w:val="0"/>
          <w:iCs w:val="0"/>
        </w:rPr>
        <w:instrText xml:space="preserve"> PAGEREF _Toc26479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_Toc13422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第二章  投标人须知</w:t>
      </w:r>
      <w:r>
        <w:rPr>
          <w:i w:val="0"/>
          <w:iCs w:val="0"/>
        </w:rPr>
        <w:tab/>
      </w:r>
      <w:r>
        <w:rPr>
          <w:i w:val="0"/>
          <w:iCs w:val="0"/>
        </w:rPr>
        <w:fldChar w:fldCharType="begin"/>
      </w:r>
      <w:r>
        <w:rPr>
          <w:i w:val="0"/>
          <w:iCs w:val="0"/>
        </w:rPr>
        <w:instrText xml:space="preserve"> PAGEREF _Toc13422 \h </w:instrText>
      </w:r>
      <w:r>
        <w:rPr>
          <w:i w:val="0"/>
          <w:iCs w:val="0"/>
        </w:rPr>
        <w:fldChar w:fldCharType="separate"/>
      </w:r>
      <w:r>
        <w:rPr>
          <w:i w:val="0"/>
          <w:iCs w:val="0"/>
        </w:rPr>
        <w:t>12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_Toc8541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highlight w:val="none"/>
        </w:rPr>
        <w:t>投标人须知前附表</w:t>
      </w:r>
      <w:r>
        <w:rPr>
          <w:i w:val="0"/>
          <w:iCs w:val="0"/>
        </w:rPr>
        <w:tab/>
      </w:r>
      <w:r>
        <w:rPr>
          <w:i w:val="0"/>
          <w:iCs w:val="0"/>
        </w:rPr>
        <w:fldChar w:fldCharType="begin"/>
      </w:r>
      <w:r>
        <w:rPr>
          <w:i w:val="0"/>
          <w:iCs w:val="0"/>
        </w:rPr>
        <w:instrText xml:space="preserve"> PAGEREF _Toc8541 \h </w:instrText>
      </w:r>
      <w:r>
        <w:rPr>
          <w:i w:val="0"/>
          <w:iCs w:val="0"/>
        </w:rPr>
        <w:fldChar w:fldCharType="separate"/>
      </w:r>
      <w:r>
        <w:rPr>
          <w:i w:val="0"/>
          <w:iCs w:val="0"/>
        </w:rPr>
        <w:t>12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_Toc2487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1.  总则</w:t>
      </w:r>
      <w:r>
        <w:rPr>
          <w:i w:val="0"/>
          <w:iCs w:val="0"/>
        </w:rPr>
        <w:tab/>
      </w:r>
      <w:r>
        <w:rPr>
          <w:i w:val="0"/>
          <w:iCs w:val="0"/>
        </w:rPr>
        <w:fldChar w:fldCharType="begin"/>
      </w:r>
      <w:r>
        <w:rPr>
          <w:i w:val="0"/>
          <w:iCs w:val="0"/>
        </w:rPr>
        <w:instrText xml:space="preserve"> PAGEREF _Toc2487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_Toc614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  项目概况</w:t>
      </w:r>
      <w:r>
        <w:rPr>
          <w:i w:val="0"/>
          <w:iCs w:val="0"/>
        </w:rPr>
        <w:tab/>
      </w:r>
      <w:r>
        <w:rPr>
          <w:i w:val="0"/>
          <w:iCs w:val="0"/>
        </w:rPr>
        <w:fldChar w:fldCharType="begin"/>
      </w:r>
      <w:r>
        <w:rPr>
          <w:i w:val="0"/>
          <w:iCs w:val="0"/>
        </w:rPr>
        <w:instrText xml:space="preserve"> PAGEREF _Toc614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_Toc1423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1.2  招标项目的资金来源和落实情况</w:t>
      </w:r>
      <w:r>
        <w:rPr>
          <w:i w:val="0"/>
          <w:iCs w:val="0"/>
        </w:rPr>
        <w:tab/>
      </w:r>
      <w:r>
        <w:rPr>
          <w:i w:val="0"/>
          <w:iCs w:val="0"/>
        </w:rPr>
        <w:fldChar w:fldCharType="begin"/>
      </w:r>
      <w:r>
        <w:rPr>
          <w:i w:val="0"/>
          <w:iCs w:val="0"/>
        </w:rPr>
        <w:instrText xml:space="preserve"> PAGEREF _Toc1423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_Toc27937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1.3  招标范围、勘察设计服务期限</w:t>
      </w:r>
      <w:r>
        <w:rPr>
          <w:rFonts w:hint="eastAsia" w:ascii="宋体" w:hAnsi="宋体" w:eastAsia="宋体" w:cs="宋体"/>
          <w:i w:val="0"/>
          <w:iCs w:val="0"/>
          <w:snapToGrid w:val="0"/>
          <w:szCs w:val="24"/>
          <w:highlight w:val="none"/>
          <w:lang w:eastAsia="zh-CN"/>
        </w:rPr>
        <w:t>、</w:t>
      </w:r>
      <w:r>
        <w:rPr>
          <w:rFonts w:hint="eastAsia" w:ascii="宋体" w:hAnsi="宋体" w:eastAsia="宋体" w:cs="宋体"/>
          <w:i w:val="0"/>
          <w:iCs w:val="0"/>
          <w:snapToGrid w:val="0"/>
          <w:szCs w:val="24"/>
          <w:highlight w:val="none"/>
        </w:rPr>
        <w:t>质量标准</w:t>
      </w:r>
      <w:r>
        <w:rPr>
          <w:rFonts w:hint="eastAsia" w:ascii="宋体" w:hAnsi="宋体" w:eastAsia="宋体" w:cs="宋体"/>
          <w:i w:val="0"/>
          <w:iCs w:val="0"/>
          <w:snapToGrid w:val="0"/>
          <w:szCs w:val="24"/>
          <w:highlight w:val="none"/>
          <w:lang w:eastAsia="zh-CN"/>
        </w:rPr>
        <w:t>和安全目标</w:t>
      </w:r>
      <w:r>
        <w:rPr>
          <w:i w:val="0"/>
          <w:iCs w:val="0"/>
        </w:rPr>
        <w:tab/>
      </w:r>
      <w:r>
        <w:rPr>
          <w:i w:val="0"/>
          <w:iCs w:val="0"/>
        </w:rPr>
        <w:fldChar w:fldCharType="begin"/>
      </w:r>
      <w:r>
        <w:rPr>
          <w:i w:val="0"/>
          <w:iCs w:val="0"/>
        </w:rPr>
        <w:instrText xml:space="preserve"> PAGEREF _Toc27937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_Toc31030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1.4A  投标人资格要求（适用于已进行资格预审的</w:t>
      </w:r>
      <w:r>
        <w:rPr>
          <w:rFonts w:hint="eastAsia" w:ascii="宋体" w:hAnsi="宋体" w:eastAsia="宋体" w:cs="宋体"/>
          <w:i w:val="0"/>
          <w:iCs w:val="0"/>
          <w:snapToGrid w:val="0"/>
          <w:szCs w:val="24"/>
          <w:highlight w:val="none"/>
          <w:lang w:val="en-US" w:eastAsia="zh-CN"/>
        </w:rPr>
        <w:t>项目</w:t>
      </w:r>
      <w:r>
        <w:rPr>
          <w:rFonts w:hint="eastAsia" w:ascii="宋体" w:hAnsi="宋体" w:eastAsia="宋体" w:cs="宋体"/>
          <w:i w:val="0"/>
          <w:iCs w:val="0"/>
          <w:snapToGrid w:val="0"/>
          <w:szCs w:val="24"/>
          <w:highlight w:val="none"/>
        </w:rPr>
        <w:t>）</w:t>
      </w:r>
      <w:r>
        <w:rPr>
          <w:i w:val="0"/>
          <w:iCs w:val="0"/>
        </w:rPr>
        <w:tab/>
      </w:r>
      <w:r>
        <w:rPr>
          <w:i w:val="0"/>
          <w:iCs w:val="0"/>
        </w:rPr>
        <w:fldChar w:fldCharType="begin"/>
      </w:r>
      <w:r>
        <w:rPr>
          <w:i w:val="0"/>
          <w:iCs w:val="0"/>
        </w:rPr>
        <w:instrText xml:space="preserve"> PAGEREF _Toc31030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_Toc2762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1.4B  投标人资格要求（适用于未进行资格预审的</w:t>
      </w:r>
      <w:r>
        <w:rPr>
          <w:rFonts w:hint="eastAsia" w:ascii="宋体" w:hAnsi="宋体" w:eastAsia="宋体" w:cs="宋体"/>
          <w:i w:val="0"/>
          <w:iCs w:val="0"/>
          <w:snapToGrid w:val="0"/>
          <w:szCs w:val="24"/>
          <w:highlight w:val="none"/>
          <w:lang w:val="en-US" w:eastAsia="zh-CN"/>
        </w:rPr>
        <w:t>项目</w:t>
      </w:r>
      <w:r>
        <w:rPr>
          <w:rFonts w:hint="eastAsia" w:ascii="宋体" w:hAnsi="宋体" w:eastAsia="宋体" w:cs="宋体"/>
          <w:i w:val="0"/>
          <w:iCs w:val="0"/>
          <w:snapToGrid w:val="0"/>
          <w:szCs w:val="24"/>
          <w:highlight w:val="none"/>
        </w:rPr>
        <w:t>）</w:t>
      </w:r>
      <w:r>
        <w:rPr>
          <w:i w:val="0"/>
          <w:iCs w:val="0"/>
        </w:rPr>
        <w:tab/>
      </w:r>
      <w:r>
        <w:rPr>
          <w:i w:val="0"/>
          <w:iCs w:val="0"/>
        </w:rPr>
        <w:fldChar w:fldCharType="begin"/>
      </w:r>
      <w:r>
        <w:rPr>
          <w:i w:val="0"/>
          <w:iCs w:val="0"/>
        </w:rPr>
        <w:instrText xml:space="preserve"> PAGEREF _Toc2762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_Toc31237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1.5  费用承担</w:t>
      </w:r>
      <w:r>
        <w:rPr>
          <w:i w:val="0"/>
          <w:iCs w:val="0"/>
        </w:rPr>
        <w:tab/>
      </w:r>
      <w:r>
        <w:rPr>
          <w:i w:val="0"/>
          <w:iCs w:val="0"/>
        </w:rPr>
        <w:fldChar w:fldCharType="begin"/>
      </w:r>
      <w:r>
        <w:rPr>
          <w:i w:val="0"/>
          <w:iCs w:val="0"/>
        </w:rPr>
        <w:instrText xml:space="preserve"> PAGEREF _Toc31237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_Toc12316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1.6  保密</w:t>
      </w:r>
      <w:r>
        <w:rPr>
          <w:i w:val="0"/>
          <w:iCs w:val="0"/>
        </w:rPr>
        <w:tab/>
      </w:r>
      <w:r>
        <w:rPr>
          <w:i w:val="0"/>
          <w:iCs w:val="0"/>
        </w:rPr>
        <w:fldChar w:fldCharType="begin"/>
      </w:r>
      <w:r>
        <w:rPr>
          <w:i w:val="0"/>
          <w:iCs w:val="0"/>
        </w:rPr>
        <w:instrText xml:space="preserve"> PAGEREF _Toc12316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_Toc29553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1.7  语言文字</w:t>
      </w:r>
      <w:r>
        <w:rPr>
          <w:i w:val="0"/>
          <w:iCs w:val="0"/>
        </w:rPr>
        <w:tab/>
      </w:r>
      <w:r>
        <w:rPr>
          <w:i w:val="0"/>
          <w:iCs w:val="0"/>
        </w:rPr>
        <w:fldChar w:fldCharType="begin"/>
      </w:r>
      <w:r>
        <w:rPr>
          <w:i w:val="0"/>
          <w:iCs w:val="0"/>
        </w:rPr>
        <w:instrText xml:space="preserve"> PAGEREF _Toc29553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_Toc26068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1.8  计量单位</w:t>
      </w:r>
      <w:r>
        <w:rPr>
          <w:i w:val="0"/>
          <w:iCs w:val="0"/>
        </w:rPr>
        <w:tab/>
      </w:r>
      <w:r>
        <w:rPr>
          <w:i w:val="0"/>
          <w:iCs w:val="0"/>
        </w:rPr>
        <w:fldChar w:fldCharType="begin"/>
      </w:r>
      <w:r>
        <w:rPr>
          <w:i w:val="0"/>
          <w:iCs w:val="0"/>
        </w:rPr>
        <w:instrText xml:space="preserve"> PAGEREF _Toc26068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_Toc20979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1.9  踏勘现场</w:t>
      </w:r>
      <w:r>
        <w:rPr>
          <w:i w:val="0"/>
          <w:iCs w:val="0"/>
        </w:rPr>
        <w:tab/>
      </w:r>
      <w:r>
        <w:rPr>
          <w:i w:val="0"/>
          <w:iCs w:val="0"/>
        </w:rPr>
        <w:fldChar w:fldCharType="begin"/>
      </w:r>
      <w:r>
        <w:rPr>
          <w:i w:val="0"/>
          <w:iCs w:val="0"/>
        </w:rPr>
        <w:instrText xml:space="preserve"> PAGEREF _Toc20979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_Toc6773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1.10  投标预备会</w:t>
      </w:r>
      <w:r>
        <w:rPr>
          <w:i w:val="0"/>
          <w:iCs w:val="0"/>
        </w:rPr>
        <w:tab/>
      </w:r>
      <w:r>
        <w:rPr>
          <w:i w:val="0"/>
          <w:iCs w:val="0"/>
        </w:rPr>
        <w:fldChar w:fldCharType="begin"/>
      </w:r>
      <w:r>
        <w:rPr>
          <w:i w:val="0"/>
          <w:iCs w:val="0"/>
        </w:rPr>
        <w:instrText xml:space="preserve"> PAGEREF _Toc6773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_Toc22084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1.11  分包</w:t>
      </w:r>
      <w:r>
        <w:rPr>
          <w:i w:val="0"/>
          <w:iCs w:val="0"/>
        </w:rPr>
        <w:tab/>
      </w:r>
      <w:r>
        <w:rPr>
          <w:i w:val="0"/>
          <w:iCs w:val="0"/>
        </w:rPr>
        <w:fldChar w:fldCharType="begin"/>
      </w:r>
      <w:r>
        <w:rPr>
          <w:i w:val="0"/>
          <w:iCs w:val="0"/>
        </w:rPr>
        <w:instrText xml:space="preserve"> PAGEREF _Toc22084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_Toc28421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highlight w:val="none"/>
        </w:rPr>
        <w:t>1.12响应和偏离</w:t>
      </w:r>
      <w:r>
        <w:rPr>
          <w:i w:val="0"/>
          <w:iCs w:val="0"/>
        </w:rPr>
        <w:tab/>
      </w:r>
      <w:r>
        <w:rPr>
          <w:i w:val="0"/>
          <w:iCs w:val="0"/>
        </w:rPr>
        <w:fldChar w:fldCharType="begin"/>
      </w:r>
      <w:r>
        <w:rPr>
          <w:i w:val="0"/>
          <w:iCs w:val="0"/>
        </w:rPr>
        <w:instrText xml:space="preserve"> PAGEREF _Toc28421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_Toc23458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2.  招标文件</w:t>
      </w:r>
      <w:r>
        <w:rPr>
          <w:i w:val="0"/>
          <w:iCs w:val="0"/>
        </w:rPr>
        <w:tab/>
      </w:r>
      <w:r>
        <w:rPr>
          <w:i w:val="0"/>
          <w:iCs w:val="0"/>
        </w:rPr>
        <w:fldChar w:fldCharType="begin"/>
      </w:r>
      <w:r>
        <w:rPr>
          <w:i w:val="0"/>
          <w:iCs w:val="0"/>
        </w:rPr>
        <w:instrText xml:space="preserve"> PAGEREF _Toc23458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_Toc24285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2.1  招标文件的组成</w:t>
      </w:r>
      <w:r>
        <w:rPr>
          <w:i w:val="0"/>
          <w:iCs w:val="0"/>
        </w:rPr>
        <w:tab/>
      </w:r>
      <w:r>
        <w:rPr>
          <w:i w:val="0"/>
          <w:iCs w:val="0"/>
        </w:rPr>
        <w:fldChar w:fldCharType="begin"/>
      </w:r>
      <w:r>
        <w:rPr>
          <w:i w:val="0"/>
          <w:iCs w:val="0"/>
        </w:rPr>
        <w:instrText xml:space="preserve"> PAGEREF _Toc24285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_Toc28905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2.2  招标文件的澄清</w:t>
      </w:r>
      <w:r>
        <w:rPr>
          <w:i w:val="0"/>
          <w:iCs w:val="0"/>
        </w:rPr>
        <w:tab/>
      </w:r>
      <w:r>
        <w:rPr>
          <w:i w:val="0"/>
          <w:iCs w:val="0"/>
        </w:rPr>
        <w:fldChar w:fldCharType="begin"/>
      </w:r>
      <w:r>
        <w:rPr>
          <w:i w:val="0"/>
          <w:iCs w:val="0"/>
        </w:rPr>
        <w:instrText xml:space="preserve"> PAGEREF _Toc28905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_Toc17084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2.3  招标文件的修改</w:t>
      </w:r>
      <w:r>
        <w:rPr>
          <w:i w:val="0"/>
          <w:iCs w:val="0"/>
        </w:rPr>
        <w:tab/>
      </w:r>
      <w:r>
        <w:rPr>
          <w:i w:val="0"/>
          <w:iCs w:val="0"/>
        </w:rPr>
        <w:fldChar w:fldCharType="begin"/>
      </w:r>
      <w:r>
        <w:rPr>
          <w:i w:val="0"/>
          <w:iCs w:val="0"/>
        </w:rPr>
        <w:instrText xml:space="preserve"> PAGEREF _Toc17084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_Toc25544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2.4 招标文件的异议</w:t>
      </w:r>
      <w:r>
        <w:rPr>
          <w:i w:val="0"/>
          <w:iCs w:val="0"/>
        </w:rPr>
        <w:tab/>
      </w:r>
      <w:r>
        <w:rPr>
          <w:i w:val="0"/>
          <w:iCs w:val="0"/>
        </w:rPr>
        <w:fldChar w:fldCharType="begin"/>
      </w:r>
      <w:r>
        <w:rPr>
          <w:i w:val="0"/>
          <w:iCs w:val="0"/>
        </w:rPr>
        <w:instrText xml:space="preserve"> PAGEREF _Toc25544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_Toc29124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3.  投标文件</w:t>
      </w:r>
      <w:r>
        <w:rPr>
          <w:i w:val="0"/>
          <w:iCs w:val="0"/>
        </w:rPr>
        <w:tab/>
      </w:r>
      <w:r>
        <w:rPr>
          <w:i w:val="0"/>
          <w:iCs w:val="0"/>
        </w:rPr>
        <w:fldChar w:fldCharType="begin"/>
      </w:r>
      <w:r>
        <w:rPr>
          <w:i w:val="0"/>
          <w:iCs w:val="0"/>
        </w:rPr>
        <w:instrText xml:space="preserve"> PAGEREF _Toc29124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_Toc5729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3.1  投标文件的组成</w:t>
      </w:r>
      <w:r>
        <w:rPr>
          <w:i w:val="0"/>
          <w:iCs w:val="0"/>
        </w:rPr>
        <w:tab/>
      </w:r>
      <w:r>
        <w:rPr>
          <w:i w:val="0"/>
          <w:iCs w:val="0"/>
        </w:rPr>
        <w:fldChar w:fldCharType="begin"/>
      </w:r>
      <w:r>
        <w:rPr>
          <w:i w:val="0"/>
          <w:iCs w:val="0"/>
        </w:rPr>
        <w:instrText xml:space="preserve"> PAGEREF _Toc5729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_Toc5896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3.2  投标报价</w:t>
      </w:r>
      <w:r>
        <w:rPr>
          <w:i w:val="0"/>
          <w:iCs w:val="0"/>
        </w:rPr>
        <w:tab/>
      </w:r>
      <w:r>
        <w:rPr>
          <w:i w:val="0"/>
          <w:iCs w:val="0"/>
        </w:rPr>
        <w:fldChar w:fldCharType="begin"/>
      </w:r>
      <w:r>
        <w:rPr>
          <w:i w:val="0"/>
          <w:iCs w:val="0"/>
        </w:rPr>
        <w:instrText xml:space="preserve"> PAGEREF _Toc5896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_Toc31499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3.3  投标有效期</w:t>
      </w:r>
      <w:r>
        <w:rPr>
          <w:i w:val="0"/>
          <w:iCs w:val="0"/>
        </w:rPr>
        <w:tab/>
      </w:r>
      <w:r>
        <w:rPr>
          <w:i w:val="0"/>
          <w:iCs w:val="0"/>
        </w:rPr>
        <w:fldChar w:fldCharType="begin"/>
      </w:r>
      <w:r>
        <w:rPr>
          <w:i w:val="0"/>
          <w:iCs w:val="0"/>
        </w:rPr>
        <w:instrText xml:space="preserve"> PAGEREF _Toc31499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_Toc18637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3.4  投标保证金</w:t>
      </w:r>
      <w:r>
        <w:rPr>
          <w:i w:val="0"/>
          <w:iCs w:val="0"/>
        </w:rPr>
        <w:tab/>
      </w:r>
      <w:r>
        <w:rPr>
          <w:i w:val="0"/>
          <w:iCs w:val="0"/>
        </w:rPr>
        <w:fldChar w:fldCharType="begin"/>
      </w:r>
      <w:r>
        <w:rPr>
          <w:i w:val="0"/>
          <w:iCs w:val="0"/>
        </w:rPr>
        <w:instrText xml:space="preserve"> PAGEREF _Toc18637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_Toc12054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21"/>
          <w:highlight w:val="none"/>
        </w:rPr>
        <w:t>（4）法律法规规定的其他情形。</w:t>
      </w:r>
      <w:r>
        <w:rPr>
          <w:i w:val="0"/>
          <w:iCs w:val="0"/>
        </w:rPr>
        <w:tab/>
      </w:r>
      <w:r>
        <w:rPr>
          <w:i w:val="0"/>
          <w:iCs w:val="0"/>
        </w:rPr>
        <w:fldChar w:fldCharType="begin"/>
      </w:r>
      <w:r>
        <w:rPr>
          <w:i w:val="0"/>
          <w:iCs w:val="0"/>
        </w:rPr>
        <w:instrText xml:space="preserve"> PAGEREF _Toc12054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_Toc5819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3.5A  资格审查资料</w:t>
      </w:r>
      <w:r>
        <w:rPr>
          <w:i w:val="0"/>
          <w:iCs w:val="0"/>
        </w:rPr>
        <w:tab/>
      </w:r>
      <w:r>
        <w:rPr>
          <w:i w:val="0"/>
          <w:iCs w:val="0"/>
        </w:rPr>
        <w:fldChar w:fldCharType="begin"/>
      </w:r>
      <w:r>
        <w:rPr>
          <w:i w:val="0"/>
          <w:iCs w:val="0"/>
        </w:rPr>
        <w:instrText xml:space="preserve"> PAGEREF _Toc5819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_Toc13505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3.5B  资格审查资料</w:t>
      </w:r>
      <w:r>
        <w:rPr>
          <w:i w:val="0"/>
          <w:iCs w:val="0"/>
        </w:rPr>
        <w:tab/>
      </w:r>
      <w:r>
        <w:rPr>
          <w:i w:val="0"/>
          <w:iCs w:val="0"/>
        </w:rPr>
        <w:fldChar w:fldCharType="begin"/>
      </w:r>
      <w:r>
        <w:rPr>
          <w:i w:val="0"/>
          <w:iCs w:val="0"/>
        </w:rPr>
        <w:instrText xml:space="preserve"> PAGEREF _Toc13505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_Toc11904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3.6  备选投标方案</w:t>
      </w:r>
      <w:r>
        <w:rPr>
          <w:i w:val="0"/>
          <w:iCs w:val="0"/>
        </w:rPr>
        <w:tab/>
      </w:r>
      <w:r>
        <w:rPr>
          <w:i w:val="0"/>
          <w:iCs w:val="0"/>
        </w:rPr>
        <w:fldChar w:fldCharType="begin"/>
      </w:r>
      <w:r>
        <w:rPr>
          <w:i w:val="0"/>
          <w:iCs w:val="0"/>
        </w:rPr>
        <w:instrText xml:space="preserve"> PAGEREF _Toc11904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_Toc3518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3.7  投标文件的编制</w:t>
      </w:r>
      <w:r>
        <w:rPr>
          <w:i w:val="0"/>
          <w:iCs w:val="0"/>
        </w:rPr>
        <w:tab/>
      </w:r>
      <w:r>
        <w:rPr>
          <w:i w:val="0"/>
          <w:iCs w:val="0"/>
        </w:rPr>
        <w:fldChar w:fldCharType="begin"/>
      </w:r>
      <w:r>
        <w:rPr>
          <w:i w:val="0"/>
          <w:iCs w:val="0"/>
        </w:rPr>
        <w:instrText xml:space="preserve"> PAGEREF _Toc3518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_Toc29376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4.  投标</w:t>
      </w:r>
      <w:r>
        <w:rPr>
          <w:i w:val="0"/>
          <w:iCs w:val="0"/>
        </w:rPr>
        <w:tab/>
      </w:r>
      <w:r>
        <w:rPr>
          <w:i w:val="0"/>
          <w:iCs w:val="0"/>
        </w:rPr>
        <w:fldChar w:fldCharType="begin"/>
      </w:r>
      <w:r>
        <w:rPr>
          <w:i w:val="0"/>
          <w:iCs w:val="0"/>
        </w:rPr>
        <w:instrText xml:space="preserve"> PAGEREF _Toc29376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_Toc17146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4.1  投标文件的密封和标记</w:t>
      </w:r>
      <w:r>
        <w:rPr>
          <w:i w:val="0"/>
          <w:iCs w:val="0"/>
        </w:rPr>
        <w:tab/>
      </w:r>
      <w:r>
        <w:rPr>
          <w:i w:val="0"/>
          <w:iCs w:val="0"/>
        </w:rPr>
        <w:fldChar w:fldCharType="begin"/>
      </w:r>
      <w:r>
        <w:rPr>
          <w:i w:val="0"/>
          <w:iCs w:val="0"/>
        </w:rPr>
        <w:instrText xml:space="preserve"> PAGEREF _Toc17146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_Toc32320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4.2  投标文件的递交</w:t>
      </w:r>
      <w:r>
        <w:rPr>
          <w:i w:val="0"/>
          <w:iCs w:val="0"/>
        </w:rPr>
        <w:tab/>
      </w:r>
      <w:r>
        <w:rPr>
          <w:i w:val="0"/>
          <w:iCs w:val="0"/>
        </w:rPr>
        <w:fldChar w:fldCharType="begin"/>
      </w:r>
      <w:r>
        <w:rPr>
          <w:i w:val="0"/>
          <w:iCs w:val="0"/>
        </w:rPr>
        <w:instrText xml:space="preserve"> PAGEREF _Toc32320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4.3  投标文件的修改与撤回</w:t>
      </w:r>
      <w:r>
        <w:rPr>
          <w:i w:val="0"/>
          <w:iCs w:val="0"/>
        </w:rPr>
        <w:tab/>
      </w:r>
      <w:r>
        <w:rPr>
          <w:i w:val="0"/>
          <w:iCs w:val="0"/>
        </w:rPr>
        <w:fldChar w:fldCharType="begin"/>
      </w:r>
      <w:r>
        <w:rPr>
          <w:i w:val="0"/>
          <w:iCs w:val="0"/>
        </w:rPr>
        <w:instrText xml:space="preserve"> PAGEREF _Toc2946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_Toc7598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5.  开标</w:t>
      </w:r>
      <w:r>
        <w:rPr>
          <w:i w:val="0"/>
          <w:iCs w:val="0"/>
        </w:rPr>
        <w:tab/>
      </w:r>
      <w:r>
        <w:rPr>
          <w:i w:val="0"/>
          <w:iCs w:val="0"/>
        </w:rPr>
        <w:fldChar w:fldCharType="begin"/>
      </w:r>
      <w:r>
        <w:rPr>
          <w:i w:val="0"/>
          <w:iCs w:val="0"/>
        </w:rPr>
        <w:instrText xml:space="preserve"> PAGEREF _Toc7598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_Toc5056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5.1  开标时间和地点</w:t>
      </w:r>
      <w:r>
        <w:rPr>
          <w:i w:val="0"/>
          <w:iCs w:val="0"/>
        </w:rPr>
        <w:tab/>
      </w:r>
      <w:r>
        <w:rPr>
          <w:i w:val="0"/>
          <w:iCs w:val="0"/>
        </w:rPr>
        <w:fldChar w:fldCharType="begin"/>
      </w:r>
      <w:r>
        <w:rPr>
          <w:i w:val="0"/>
          <w:iCs w:val="0"/>
        </w:rPr>
        <w:instrText xml:space="preserve"> PAGEREF _Toc5056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_Toc23676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5.2  开标程序</w:t>
      </w:r>
      <w:r>
        <w:rPr>
          <w:i w:val="0"/>
          <w:iCs w:val="0"/>
        </w:rPr>
        <w:tab/>
      </w:r>
      <w:r>
        <w:rPr>
          <w:i w:val="0"/>
          <w:iCs w:val="0"/>
        </w:rPr>
        <w:fldChar w:fldCharType="begin"/>
      </w:r>
      <w:r>
        <w:rPr>
          <w:i w:val="0"/>
          <w:iCs w:val="0"/>
        </w:rPr>
        <w:instrText xml:space="preserve"> PAGEREF _Toc23676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_Toc12128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5.3  开标异议</w:t>
      </w:r>
      <w:r>
        <w:rPr>
          <w:i w:val="0"/>
          <w:iCs w:val="0"/>
        </w:rPr>
        <w:tab/>
      </w:r>
      <w:r>
        <w:rPr>
          <w:i w:val="0"/>
          <w:iCs w:val="0"/>
        </w:rPr>
        <w:fldChar w:fldCharType="begin"/>
      </w:r>
      <w:r>
        <w:rPr>
          <w:i w:val="0"/>
          <w:iCs w:val="0"/>
        </w:rPr>
        <w:instrText xml:space="preserve"> PAGEREF _Toc12128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_Toc26012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6.  评标</w:t>
      </w:r>
      <w:r>
        <w:rPr>
          <w:i w:val="0"/>
          <w:iCs w:val="0"/>
        </w:rPr>
        <w:tab/>
      </w:r>
      <w:r>
        <w:rPr>
          <w:i w:val="0"/>
          <w:iCs w:val="0"/>
        </w:rPr>
        <w:fldChar w:fldCharType="begin"/>
      </w:r>
      <w:r>
        <w:rPr>
          <w:i w:val="0"/>
          <w:iCs w:val="0"/>
        </w:rPr>
        <w:instrText xml:space="preserve"> PAGEREF _Toc26012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_Toc21405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6.1  评标委员会</w:t>
      </w:r>
      <w:r>
        <w:rPr>
          <w:i w:val="0"/>
          <w:iCs w:val="0"/>
        </w:rPr>
        <w:tab/>
      </w:r>
      <w:r>
        <w:rPr>
          <w:i w:val="0"/>
          <w:iCs w:val="0"/>
        </w:rPr>
        <w:fldChar w:fldCharType="begin"/>
      </w:r>
      <w:r>
        <w:rPr>
          <w:i w:val="0"/>
          <w:iCs w:val="0"/>
        </w:rPr>
        <w:instrText xml:space="preserve"> PAGEREF _Toc21405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_Toc25806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6.2  评标原则</w:t>
      </w:r>
      <w:r>
        <w:rPr>
          <w:i w:val="0"/>
          <w:iCs w:val="0"/>
        </w:rPr>
        <w:tab/>
      </w:r>
      <w:r>
        <w:rPr>
          <w:i w:val="0"/>
          <w:iCs w:val="0"/>
        </w:rPr>
        <w:fldChar w:fldCharType="begin"/>
      </w:r>
      <w:r>
        <w:rPr>
          <w:i w:val="0"/>
          <w:iCs w:val="0"/>
        </w:rPr>
        <w:instrText xml:space="preserve"> PAGEREF _Toc25806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_Toc24632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6.3  评标</w:t>
      </w:r>
      <w:r>
        <w:rPr>
          <w:i w:val="0"/>
          <w:iCs w:val="0"/>
        </w:rPr>
        <w:tab/>
      </w:r>
      <w:r>
        <w:rPr>
          <w:i w:val="0"/>
          <w:iCs w:val="0"/>
        </w:rPr>
        <w:fldChar w:fldCharType="begin"/>
      </w:r>
      <w:r>
        <w:rPr>
          <w:i w:val="0"/>
          <w:iCs w:val="0"/>
        </w:rPr>
        <w:instrText xml:space="preserve"> PAGEREF _Toc24632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_Toc31070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0"/>
          <w:highlight w:val="none"/>
        </w:rPr>
        <w:t>7. 合同授予</w:t>
      </w:r>
      <w:r>
        <w:rPr>
          <w:i w:val="0"/>
          <w:iCs w:val="0"/>
        </w:rPr>
        <w:tab/>
      </w:r>
      <w:r>
        <w:rPr>
          <w:i w:val="0"/>
          <w:iCs w:val="0"/>
        </w:rPr>
        <w:fldChar w:fldCharType="begin"/>
      </w:r>
      <w:r>
        <w:rPr>
          <w:i w:val="0"/>
          <w:iCs w:val="0"/>
        </w:rPr>
        <w:instrText xml:space="preserve"> PAGEREF _Toc31070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_Toc23151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7.1 中标候选人公示</w:t>
      </w:r>
      <w:r>
        <w:rPr>
          <w:i w:val="0"/>
          <w:iCs w:val="0"/>
        </w:rPr>
        <w:tab/>
      </w:r>
      <w:r>
        <w:rPr>
          <w:i w:val="0"/>
          <w:iCs w:val="0"/>
        </w:rPr>
        <w:fldChar w:fldCharType="begin"/>
      </w:r>
      <w:r>
        <w:rPr>
          <w:i w:val="0"/>
          <w:iCs w:val="0"/>
        </w:rPr>
        <w:instrText xml:space="preserve"> PAGEREF _Toc23151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_Toc1440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7.2 评标结果异议</w:t>
      </w:r>
      <w:r>
        <w:rPr>
          <w:i w:val="0"/>
          <w:iCs w:val="0"/>
        </w:rPr>
        <w:tab/>
      </w:r>
      <w:r>
        <w:rPr>
          <w:i w:val="0"/>
          <w:iCs w:val="0"/>
        </w:rPr>
        <w:fldChar w:fldCharType="begin"/>
      </w:r>
      <w:r>
        <w:rPr>
          <w:i w:val="0"/>
          <w:iCs w:val="0"/>
        </w:rPr>
        <w:instrText xml:space="preserve"> PAGEREF _Toc1440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_Toc23827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7.3 中标候选人履约能力审查</w:t>
      </w:r>
      <w:r>
        <w:rPr>
          <w:i w:val="0"/>
          <w:iCs w:val="0"/>
        </w:rPr>
        <w:tab/>
      </w:r>
      <w:r>
        <w:rPr>
          <w:i w:val="0"/>
          <w:iCs w:val="0"/>
        </w:rPr>
        <w:fldChar w:fldCharType="begin"/>
      </w:r>
      <w:r>
        <w:rPr>
          <w:i w:val="0"/>
          <w:iCs w:val="0"/>
        </w:rPr>
        <w:instrText xml:space="preserve"> PAGEREF _Toc23827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_Toc16151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7.4 定标</w:t>
      </w:r>
      <w:r>
        <w:rPr>
          <w:i w:val="0"/>
          <w:iCs w:val="0"/>
        </w:rPr>
        <w:tab/>
      </w:r>
      <w:r>
        <w:rPr>
          <w:i w:val="0"/>
          <w:iCs w:val="0"/>
        </w:rPr>
        <w:fldChar w:fldCharType="begin"/>
      </w:r>
      <w:r>
        <w:rPr>
          <w:i w:val="0"/>
          <w:iCs w:val="0"/>
        </w:rPr>
        <w:instrText xml:space="preserve"> PAGEREF _Toc16151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_Toc17826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7.5 中标通知</w:t>
      </w:r>
      <w:r>
        <w:rPr>
          <w:i w:val="0"/>
          <w:iCs w:val="0"/>
        </w:rPr>
        <w:tab/>
      </w:r>
      <w:r>
        <w:rPr>
          <w:i w:val="0"/>
          <w:iCs w:val="0"/>
        </w:rPr>
        <w:fldChar w:fldCharType="begin"/>
      </w:r>
      <w:r>
        <w:rPr>
          <w:i w:val="0"/>
          <w:iCs w:val="0"/>
        </w:rPr>
        <w:instrText xml:space="preserve"> PAGEREF _Toc17826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_Toc15147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7.6 技术成果经济补偿</w:t>
      </w:r>
      <w:r>
        <w:rPr>
          <w:i w:val="0"/>
          <w:iCs w:val="0"/>
        </w:rPr>
        <w:tab/>
      </w:r>
      <w:r>
        <w:rPr>
          <w:i w:val="0"/>
          <w:iCs w:val="0"/>
        </w:rPr>
        <w:fldChar w:fldCharType="begin"/>
      </w:r>
      <w:r>
        <w:rPr>
          <w:i w:val="0"/>
          <w:iCs w:val="0"/>
        </w:rPr>
        <w:instrText xml:space="preserve"> PAGEREF _Toc15147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_Toc21055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7.7 履约保证金</w:t>
      </w:r>
      <w:r>
        <w:rPr>
          <w:i w:val="0"/>
          <w:iCs w:val="0"/>
        </w:rPr>
        <w:tab/>
      </w:r>
      <w:r>
        <w:rPr>
          <w:i w:val="0"/>
          <w:iCs w:val="0"/>
        </w:rPr>
        <w:fldChar w:fldCharType="begin"/>
      </w:r>
      <w:r>
        <w:rPr>
          <w:i w:val="0"/>
          <w:iCs w:val="0"/>
        </w:rPr>
        <w:instrText xml:space="preserve"> PAGEREF _Toc21055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_Toc11367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7.8 签订合同</w:t>
      </w:r>
      <w:r>
        <w:rPr>
          <w:i w:val="0"/>
          <w:iCs w:val="0"/>
        </w:rPr>
        <w:tab/>
      </w:r>
      <w:r>
        <w:rPr>
          <w:i w:val="0"/>
          <w:iCs w:val="0"/>
        </w:rPr>
        <w:fldChar w:fldCharType="begin"/>
      </w:r>
      <w:r>
        <w:rPr>
          <w:i w:val="0"/>
          <w:iCs w:val="0"/>
        </w:rPr>
        <w:instrText xml:space="preserve"> PAGEREF _Toc11367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_Toc27765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8.  重新招标和不再招标</w:t>
      </w:r>
      <w:r>
        <w:rPr>
          <w:i w:val="0"/>
          <w:iCs w:val="0"/>
        </w:rPr>
        <w:tab/>
      </w:r>
      <w:r>
        <w:rPr>
          <w:i w:val="0"/>
          <w:iCs w:val="0"/>
        </w:rPr>
        <w:fldChar w:fldCharType="begin"/>
      </w:r>
      <w:r>
        <w:rPr>
          <w:i w:val="0"/>
          <w:iCs w:val="0"/>
        </w:rPr>
        <w:instrText xml:space="preserve"> PAGEREF _Toc27765 \h </w:instrText>
      </w:r>
      <w:r>
        <w:rPr>
          <w:i w:val="0"/>
          <w:iCs w:val="0"/>
        </w:rPr>
        <w:fldChar w:fldCharType="separate"/>
      </w:r>
      <w:r>
        <w:rPr>
          <w:i w:val="0"/>
          <w:iCs w:val="0"/>
        </w:rPr>
        <w:t>53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_Toc31403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8.1  重新招标的情形</w:t>
      </w:r>
      <w:r>
        <w:rPr>
          <w:i w:val="0"/>
          <w:iCs w:val="0"/>
        </w:rPr>
        <w:tab/>
      </w:r>
      <w:r>
        <w:rPr>
          <w:i w:val="0"/>
          <w:iCs w:val="0"/>
        </w:rPr>
        <w:fldChar w:fldCharType="begin"/>
      </w:r>
      <w:r>
        <w:rPr>
          <w:i w:val="0"/>
          <w:iCs w:val="0"/>
        </w:rPr>
        <w:instrText xml:space="preserve"> PAGEREF _Toc31403 \h </w:instrText>
      </w:r>
      <w:r>
        <w:rPr>
          <w:i w:val="0"/>
          <w:iCs w:val="0"/>
        </w:rPr>
        <w:fldChar w:fldCharType="separate"/>
      </w:r>
      <w:r>
        <w:rPr>
          <w:i w:val="0"/>
          <w:iCs w:val="0"/>
        </w:rPr>
        <w:t>53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_Toc30492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8.2  重新招标和不再招标</w:t>
      </w:r>
      <w:r>
        <w:rPr>
          <w:i w:val="0"/>
          <w:iCs w:val="0"/>
        </w:rPr>
        <w:tab/>
      </w:r>
      <w:r>
        <w:rPr>
          <w:i w:val="0"/>
          <w:iCs w:val="0"/>
        </w:rPr>
        <w:fldChar w:fldCharType="begin"/>
      </w:r>
      <w:r>
        <w:rPr>
          <w:i w:val="0"/>
          <w:iCs w:val="0"/>
        </w:rPr>
        <w:instrText xml:space="preserve"> PAGEREF _Toc30492 \h </w:instrText>
      </w:r>
      <w:r>
        <w:rPr>
          <w:i w:val="0"/>
          <w:iCs w:val="0"/>
        </w:rPr>
        <w:fldChar w:fldCharType="separate"/>
      </w:r>
      <w:r>
        <w:rPr>
          <w:i w:val="0"/>
          <w:iCs w:val="0"/>
        </w:rPr>
        <w:t>53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_Toc5629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9.  纪律和监督</w:t>
      </w:r>
      <w:r>
        <w:rPr>
          <w:i w:val="0"/>
          <w:iCs w:val="0"/>
        </w:rPr>
        <w:tab/>
      </w:r>
      <w:r>
        <w:rPr>
          <w:i w:val="0"/>
          <w:iCs w:val="0"/>
        </w:rPr>
        <w:fldChar w:fldCharType="begin"/>
      </w:r>
      <w:r>
        <w:rPr>
          <w:i w:val="0"/>
          <w:iCs w:val="0"/>
        </w:rPr>
        <w:instrText xml:space="preserve"> PAGEREF _Toc5629 \h </w:instrText>
      </w:r>
      <w:r>
        <w:rPr>
          <w:i w:val="0"/>
          <w:iCs w:val="0"/>
        </w:rPr>
        <w:fldChar w:fldCharType="separate"/>
      </w:r>
      <w:r>
        <w:rPr>
          <w:i w:val="0"/>
          <w:iCs w:val="0"/>
        </w:rPr>
        <w:t>53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_Toc8298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9.1  对招标人的纪律要求</w:t>
      </w:r>
      <w:r>
        <w:rPr>
          <w:i w:val="0"/>
          <w:iCs w:val="0"/>
        </w:rPr>
        <w:tab/>
      </w:r>
      <w:r>
        <w:rPr>
          <w:i w:val="0"/>
          <w:iCs w:val="0"/>
        </w:rPr>
        <w:fldChar w:fldCharType="begin"/>
      </w:r>
      <w:r>
        <w:rPr>
          <w:i w:val="0"/>
          <w:iCs w:val="0"/>
        </w:rPr>
        <w:instrText xml:space="preserve"> PAGEREF _Toc8298 \h </w:instrText>
      </w:r>
      <w:r>
        <w:rPr>
          <w:i w:val="0"/>
          <w:iCs w:val="0"/>
        </w:rPr>
        <w:fldChar w:fldCharType="separate"/>
      </w:r>
      <w:r>
        <w:rPr>
          <w:i w:val="0"/>
          <w:iCs w:val="0"/>
        </w:rPr>
        <w:t>53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_Toc8418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9.2  对投标人的纪律要求</w:t>
      </w:r>
      <w:r>
        <w:rPr>
          <w:i w:val="0"/>
          <w:iCs w:val="0"/>
        </w:rPr>
        <w:tab/>
      </w:r>
      <w:r>
        <w:rPr>
          <w:i w:val="0"/>
          <w:iCs w:val="0"/>
        </w:rPr>
        <w:fldChar w:fldCharType="begin"/>
      </w:r>
      <w:r>
        <w:rPr>
          <w:i w:val="0"/>
          <w:iCs w:val="0"/>
        </w:rPr>
        <w:instrText xml:space="preserve"> PAGEREF _Toc8418 \h </w:instrText>
      </w:r>
      <w:r>
        <w:rPr>
          <w:i w:val="0"/>
          <w:iCs w:val="0"/>
        </w:rPr>
        <w:fldChar w:fldCharType="separate"/>
      </w:r>
      <w:r>
        <w:rPr>
          <w:i w:val="0"/>
          <w:iCs w:val="0"/>
        </w:rPr>
        <w:t>53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_Toc367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9.3  对评标委员会成员的纪律要求</w:t>
      </w:r>
      <w:r>
        <w:rPr>
          <w:i w:val="0"/>
          <w:iCs w:val="0"/>
        </w:rPr>
        <w:tab/>
      </w:r>
      <w:r>
        <w:rPr>
          <w:i w:val="0"/>
          <w:iCs w:val="0"/>
        </w:rPr>
        <w:fldChar w:fldCharType="begin"/>
      </w:r>
      <w:r>
        <w:rPr>
          <w:i w:val="0"/>
          <w:iCs w:val="0"/>
        </w:rPr>
        <w:instrText xml:space="preserve"> PAGEREF _Toc367 \h </w:instrText>
      </w:r>
      <w:r>
        <w:rPr>
          <w:i w:val="0"/>
          <w:iCs w:val="0"/>
        </w:rPr>
        <w:fldChar w:fldCharType="separate"/>
      </w:r>
      <w:r>
        <w:rPr>
          <w:i w:val="0"/>
          <w:iCs w:val="0"/>
        </w:rPr>
        <w:t>54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_Toc13915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9.4  对与评标活动有关的工作人员的纪律要求</w:t>
      </w:r>
      <w:r>
        <w:rPr>
          <w:i w:val="0"/>
          <w:iCs w:val="0"/>
        </w:rPr>
        <w:tab/>
      </w:r>
      <w:r>
        <w:rPr>
          <w:i w:val="0"/>
          <w:iCs w:val="0"/>
        </w:rPr>
        <w:fldChar w:fldCharType="begin"/>
      </w:r>
      <w:r>
        <w:rPr>
          <w:i w:val="0"/>
          <w:iCs w:val="0"/>
        </w:rPr>
        <w:instrText xml:space="preserve"> PAGEREF _Toc13915 \h </w:instrText>
      </w:r>
      <w:r>
        <w:rPr>
          <w:i w:val="0"/>
          <w:iCs w:val="0"/>
        </w:rPr>
        <w:fldChar w:fldCharType="separate"/>
      </w:r>
      <w:r>
        <w:rPr>
          <w:i w:val="0"/>
          <w:iCs w:val="0"/>
        </w:rPr>
        <w:t>54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_Toc24205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9.5  投诉</w:t>
      </w:r>
      <w:r>
        <w:rPr>
          <w:i w:val="0"/>
          <w:iCs w:val="0"/>
        </w:rPr>
        <w:tab/>
      </w:r>
      <w:r>
        <w:rPr>
          <w:i w:val="0"/>
          <w:iCs w:val="0"/>
        </w:rPr>
        <w:fldChar w:fldCharType="begin"/>
      </w:r>
      <w:r>
        <w:rPr>
          <w:i w:val="0"/>
          <w:iCs w:val="0"/>
        </w:rPr>
        <w:instrText xml:space="preserve"> PAGEREF _Toc24205 \h </w:instrText>
      </w:r>
      <w:r>
        <w:rPr>
          <w:i w:val="0"/>
          <w:iCs w:val="0"/>
        </w:rPr>
        <w:fldChar w:fldCharType="separate"/>
      </w:r>
      <w:r>
        <w:rPr>
          <w:i w:val="0"/>
          <w:iCs w:val="0"/>
        </w:rPr>
        <w:t>54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_Toc28930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10. 需要补充的其他内容</w:t>
      </w:r>
      <w:r>
        <w:rPr>
          <w:i w:val="0"/>
          <w:iCs w:val="0"/>
        </w:rPr>
        <w:tab/>
      </w:r>
      <w:r>
        <w:rPr>
          <w:i w:val="0"/>
          <w:iCs w:val="0"/>
        </w:rPr>
        <w:fldChar w:fldCharType="begin"/>
      </w:r>
      <w:r>
        <w:rPr>
          <w:i w:val="0"/>
          <w:iCs w:val="0"/>
        </w:rPr>
        <w:instrText xml:space="preserve"> PAGEREF _Toc28930 \h </w:instrText>
      </w:r>
      <w:r>
        <w:rPr>
          <w:i w:val="0"/>
          <w:iCs w:val="0"/>
        </w:rPr>
        <w:fldChar w:fldCharType="separate"/>
      </w:r>
      <w:r>
        <w:rPr>
          <w:i w:val="0"/>
          <w:iCs w:val="0"/>
        </w:rPr>
        <w:t>54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_Toc14516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第三章</w:t>
      </w:r>
      <w:r>
        <w:rPr>
          <w:rFonts w:hint="eastAsia" w:ascii="宋体" w:hAnsi="宋体" w:eastAsia="宋体" w:cs="宋体"/>
          <w:i w:val="0"/>
          <w:iCs w:val="0"/>
          <w:szCs w:val="20"/>
          <w:highlight w:val="none"/>
          <w:lang w:val="en-US" w:eastAsia="zh-CN"/>
        </w:rPr>
        <w:t xml:space="preserve">  </w:t>
      </w:r>
      <w:r>
        <w:rPr>
          <w:rFonts w:hint="eastAsia" w:ascii="宋体" w:hAnsi="宋体" w:eastAsia="宋体" w:cs="宋体"/>
          <w:i w:val="0"/>
          <w:iCs w:val="0"/>
          <w:szCs w:val="20"/>
          <w:highlight w:val="none"/>
        </w:rPr>
        <w:t>评标办法（综合评估法）</w:t>
      </w:r>
      <w:r>
        <w:rPr>
          <w:i w:val="0"/>
          <w:iCs w:val="0"/>
        </w:rPr>
        <w:tab/>
      </w:r>
      <w:r>
        <w:rPr>
          <w:i w:val="0"/>
          <w:iCs w:val="0"/>
        </w:rPr>
        <w:fldChar w:fldCharType="begin"/>
      </w:r>
      <w:r>
        <w:rPr>
          <w:i w:val="0"/>
          <w:iCs w:val="0"/>
        </w:rPr>
        <w:instrText xml:space="preserve"> PAGEREF _Toc14516 \h </w:instrText>
      </w:r>
      <w:r>
        <w:rPr>
          <w:i w:val="0"/>
          <w:iCs w:val="0"/>
        </w:rPr>
        <w:fldChar w:fldCharType="separate"/>
      </w:r>
      <w:r>
        <w:rPr>
          <w:i w:val="0"/>
          <w:iCs w:val="0"/>
        </w:rPr>
        <w:t>60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_Toc17370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评标办法前附表</w:t>
      </w:r>
      <w:r>
        <w:rPr>
          <w:i w:val="0"/>
          <w:iCs w:val="0"/>
        </w:rPr>
        <w:tab/>
      </w:r>
      <w:r>
        <w:rPr>
          <w:i w:val="0"/>
          <w:iCs w:val="0"/>
        </w:rPr>
        <w:fldChar w:fldCharType="begin"/>
      </w:r>
      <w:r>
        <w:rPr>
          <w:i w:val="0"/>
          <w:iCs w:val="0"/>
        </w:rPr>
        <w:instrText xml:space="preserve"> PAGEREF _Toc17370 \h </w:instrText>
      </w:r>
      <w:r>
        <w:rPr>
          <w:i w:val="0"/>
          <w:iCs w:val="0"/>
        </w:rPr>
        <w:fldChar w:fldCharType="separate"/>
      </w:r>
      <w:r>
        <w:rPr>
          <w:i w:val="0"/>
          <w:iCs w:val="0"/>
        </w:rPr>
        <w:t>60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_Toc7522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1"/>
          <w:highlight w:val="none"/>
        </w:rPr>
        <w:t>1. 评标方法</w:t>
      </w:r>
      <w:r>
        <w:rPr>
          <w:i w:val="0"/>
          <w:iCs w:val="0"/>
        </w:rPr>
        <w:tab/>
      </w:r>
      <w:r>
        <w:rPr>
          <w:i w:val="0"/>
          <w:iCs w:val="0"/>
        </w:rPr>
        <w:fldChar w:fldCharType="begin"/>
      </w:r>
      <w:r>
        <w:rPr>
          <w:i w:val="0"/>
          <w:iCs w:val="0"/>
        </w:rPr>
        <w:instrText xml:space="preserve"> PAGEREF _Toc7522 \h </w:instrText>
      </w:r>
      <w:r>
        <w:rPr>
          <w:i w:val="0"/>
          <w:iCs w:val="0"/>
        </w:rPr>
        <w:fldChar w:fldCharType="separate"/>
      </w:r>
      <w:r>
        <w:rPr>
          <w:i w:val="0"/>
          <w:iCs w:val="0"/>
        </w:rPr>
        <w:t>70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_Toc31437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1"/>
          <w:highlight w:val="none"/>
        </w:rPr>
        <w:t>2. 评审标准</w:t>
      </w:r>
      <w:r>
        <w:rPr>
          <w:i w:val="0"/>
          <w:iCs w:val="0"/>
        </w:rPr>
        <w:tab/>
      </w:r>
      <w:r>
        <w:rPr>
          <w:i w:val="0"/>
          <w:iCs w:val="0"/>
        </w:rPr>
        <w:fldChar w:fldCharType="begin"/>
      </w:r>
      <w:r>
        <w:rPr>
          <w:i w:val="0"/>
          <w:iCs w:val="0"/>
        </w:rPr>
        <w:instrText xml:space="preserve"> PAGEREF _Toc31437 \h </w:instrText>
      </w:r>
      <w:r>
        <w:rPr>
          <w:i w:val="0"/>
          <w:iCs w:val="0"/>
        </w:rPr>
        <w:fldChar w:fldCharType="separate"/>
      </w:r>
      <w:r>
        <w:rPr>
          <w:i w:val="0"/>
          <w:iCs w:val="0"/>
        </w:rPr>
        <w:t>70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_Toc21430 </w:instrText>
      </w:r>
      <w:r>
        <w:rPr>
          <w:rFonts w:hint="eastAsia" w:ascii="宋体" w:hAnsi="宋体" w:eastAsia="宋体" w:cs="宋体"/>
          <w:bCs/>
          <w:i w:val="0"/>
          <w:iCs w:val="0"/>
          <w:szCs w:val="20"/>
          <w:highlight w:val="none"/>
          <w:lang w:val="zh-CN"/>
        </w:rPr>
        <w:fldChar w:fldCharType="separate"/>
      </w:r>
      <w:r>
        <w:rPr>
          <w:rFonts w:hint="eastAsia" w:asciiTheme="minorEastAsia" w:hAnsiTheme="minorEastAsia" w:eastAsiaTheme="minorEastAsia" w:cstheme="minorEastAsia"/>
          <w:i w:val="0"/>
          <w:iCs w:val="0"/>
          <w:szCs w:val="21"/>
          <w:highlight w:val="none"/>
        </w:rPr>
        <w:t>2.1 初步评审标准</w:t>
      </w:r>
      <w:r>
        <w:rPr>
          <w:i w:val="0"/>
          <w:iCs w:val="0"/>
        </w:rPr>
        <w:tab/>
      </w:r>
      <w:r>
        <w:rPr>
          <w:i w:val="0"/>
          <w:iCs w:val="0"/>
        </w:rPr>
        <w:fldChar w:fldCharType="begin"/>
      </w:r>
      <w:r>
        <w:rPr>
          <w:i w:val="0"/>
          <w:iCs w:val="0"/>
        </w:rPr>
        <w:instrText xml:space="preserve"> PAGEREF _Toc21430 \h </w:instrText>
      </w:r>
      <w:r>
        <w:rPr>
          <w:i w:val="0"/>
          <w:iCs w:val="0"/>
        </w:rPr>
        <w:fldChar w:fldCharType="separate"/>
      </w:r>
      <w:r>
        <w:rPr>
          <w:i w:val="0"/>
          <w:iCs w:val="0"/>
        </w:rPr>
        <w:t>70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_Toc10223 </w:instrText>
      </w:r>
      <w:r>
        <w:rPr>
          <w:rFonts w:hint="eastAsia" w:ascii="宋体" w:hAnsi="宋体" w:eastAsia="宋体" w:cs="宋体"/>
          <w:bCs/>
          <w:i w:val="0"/>
          <w:iCs w:val="0"/>
          <w:szCs w:val="20"/>
          <w:highlight w:val="none"/>
          <w:lang w:val="zh-CN"/>
        </w:rPr>
        <w:fldChar w:fldCharType="separate"/>
      </w:r>
      <w:r>
        <w:rPr>
          <w:rFonts w:hint="eastAsia" w:asciiTheme="minorEastAsia" w:hAnsiTheme="minorEastAsia" w:eastAsiaTheme="minorEastAsia" w:cstheme="minorEastAsia"/>
          <w:i w:val="0"/>
          <w:iCs w:val="0"/>
          <w:szCs w:val="21"/>
          <w:highlight w:val="none"/>
        </w:rPr>
        <w:t>2.2 分值构成与评分标准</w:t>
      </w:r>
      <w:r>
        <w:rPr>
          <w:i w:val="0"/>
          <w:iCs w:val="0"/>
        </w:rPr>
        <w:tab/>
      </w:r>
      <w:r>
        <w:rPr>
          <w:i w:val="0"/>
          <w:iCs w:val="0"/>
        </w:rPr>
        <w:fldChar w:fldCharType="begin"/>
      </w:r>
      <w:r>
        <w:rPr>
          <w:i w:val="0"/>
          <w:iCs w:val="0"/>
        </w:rPr>
        <w:instrText xml:space="preserve"> PAGEREF _Toc10223 \h </w:instrText>
      </w:r>
      <w:r>
        <w:rPr>
          <w:i w:val="0"/>
          <w:iCs w:val="0"/>
        </w:rPr>
        <w:fldChar w:fldCharType="separate"/>
      </w:r>
      <w:r>
        <w:rPr>
          <w:i w:val="0"/>
          <w:iCs w:val="0"/>
        </w:rPr>
        <w:t>70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_Toc14108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1"/>
          <w:highlight w:val="none"/>
        </w:rPr>
        <w:t>3. 评标程序</w:t>
      </w:r>
      <w:r>
        <w:rPr>
          <w:i w:val="0"/>
          <w:iCs w:val="0"/>
        </w:rPr>
        <w:tab/>
      </w:r>
      <w:r>
        <w:rPr>
          <w:i w:val="0"/>
          <w:iCs w:val="0"/>
        </w:rPr>
        <w:fldChar w:fldCharType="begin"/>
      </w:r>
      <w:r>
        <w:rPr>
          <w:i w:val="0"/>
          <w:iCs w:val="0"/>
        </w:rPr>
        <w:instrText xml:space="preserve"> PAGEREF _Toc14108 \h </w:instrText>
      </w:r>
      <w:r>
        <w:rPr>
          <w:i w:val="0"/>
          <w:iCs w:val="0"/>
        </w:rPr>
        <w:fldChar w:fldCharType="separate"/>
      </w:r>
      <w:r>
        <w:rPr>
          <w:i w:val="0"/>
          <w:iCs w:val="0"/>
        </w:rPr>
        <w:t>70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_Toc11259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3.1 初步评审</w:t>
      </w:r>
      <w:r>
        <w:rPr>
          <w:i w:val="0"/>
          <w:iCs w:val="0"/>
        </w:rPr>
        <w:tab/>
      </w:r>
      <w:r>
        <w:rPr>
          <w:i w:val="0"/>
          <w:iCs w:val="0"/>
        </w:rPr>
        <w:fldChar w:fldCharType="begin"/>
      </w:r>
      <w:r>
        <w:rPr>
          <w:i w:val="0"/>
          <w:iCs w:val="0"/>
        </w:rPr>
        <w:instrText xml:space="preserve"> PAGEREF _Toc11259 \h </w:instrText>
      </w:r>
      <w:r>
        <w:rPr>
          <w:i w:val="0"/>
          <w:iCs w:val="0"/>
        </w:rPr>
        <w:fldChar w:fldCharType="separate"/>
      </w:r>
      <w:r>
        <w:rPr>
          <w:i w:val="0"/>
          <w:iCs w:val="0"/>
        </w:rPr>
        <w:t>70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_Toc21596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3.2 详细评审</w:t>
      </w:r>
      <w:r>
        <w:rPr>
          <w:i w:val="0"/>
          <w:iCs w:val="0"/>
        </w:rPr>
        <w:tab/>
      </w:r>
      <w:r>
        <w:rPr>
          <w:i w:val="0"/>
          <w:iCs w:val="0"/>
        </w:rPr>
        <w:fldChar w:fldCharType="begin"/>
      </w:r>
      <w:r>
        <w:rPr>
          <w:i w:val="0"/>
          <w:iCs w:val="0"/>
        </w:rPr>
        <w:instrText xml:space="preserve"> PAGEREF _Toc21596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_Toc15276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3.3 投标文件的澄清</w:t>
      </w:r>
      <w:r>
        <w:rPr>
          <w:i w:val="0"/>
          <w:iCs w:val="0"/>
        </w:rPr>
        <w:tab/>
      </w:r>
      <w:r>
        <w:rPr>
          <w:i w:val="0"/>
          <w:iCs w:val="0"/>
        </w:rPr>
        <w:fldChar w:fldCharType="begin"/>
      </w:r>
      <w:r>
        <w:rPr>
          <w:i w:val="0"/>
          <w:iCs w:val="0"/>
        </w:rPr>
        <w:instrText xml:space="preserve"> PAGEREF _Toc15276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_Toc17423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3.4 评标结果</w:t>
      </w:r>
      <w:r>
        <w:rPr>
          <w:i w:val="0"/>
          <w:iCs w:val="0"/>
        </w:rPr>
        <w:tab/>
      </w:r>
      <w:r>
        <w:rPr>
          <w:i w:val="0"/>
          <w:iCs w:val="0"/>
        </w:rPr>
        <w:fldChar w:fldCharType="begin"/>
      </w:r>
      <w:r>
        <w:rPr>
          <w:i w:val="0"/>
          <w:iCs w:val="0"/>
        </w:rPr>
        <w:instrText xml:space="preserve"> PAGEREF _Toc17423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_Toc4316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附件：综合评估法否决投标情况一览表</w:t>
      </w:r>
      <w:r>
        <w:rPr>
          <w:i w:val="0"/>
          <w:iCs w:val="0"/>
        </w:rPr>
        <w:tab/>
      </w:r>
      <w:r>
        <w:rPr>
          <w:i w:val="0"/>
          <w:iCs w:val="0"/>
        </w:rPr>
        <w:fldChar w:fldCharType="begin"/>
      </w:r>
      <w:r>
        <w:rPr>
          <w:i w:val="0"/>
          <w:iCs w:val="0"/>
        </w:rPr>
        <w:instrText xml:space="preserve"> PAGEREF _Toc4316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_Toc21958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kern w:val="0"/>
          <w:szCs w:val="44"/>
          <w:highlight w:val="none"/>
        </w:rPr>
        <w:t>第三章  评标办法（经评审的最低投标价法）</w:t>
      </w:r>
      <w:r>
        <w:rPr>
          <w:i w:val="0"/>
          <w:iCs w:val="0"/>
        </w:rPr>
        <w:tab/>
      </w:r>
      <w:r>
        <w:rPr>
          <w:i w:val="0"/>
          <w:iCs w:val="0"/>
        </w:rPr>
        <w:fldChar w:fldCharType="begin"/>
      </w:r>
      <w:r>
        <w:rPr>
          <w:i w:val="0"/>
          <w:iCs w:val="0"/>
        </w:rPr>
        <w:instrText xml:space="preserve"> PAGEREF _Toc21958 \h </w:instrText>
      </w:r>
      <w:r>
        <w:rPr>
          <w:i w:val="0"/>
          <w:iCs w:val="0"/>
        </w:rPr>
        <w:fldChar w:fldCharType="separate"/>
      </w:r>
      <w:r>
        <w:rPr>
          <w:i w:val="0"/>
          <w:iCs w:val="0"/>
        </w:rPr>
        <w:t>75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_Toc11658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32"/>
          <w:highlight w:val="none"/>
        </w:rPr>
        <w:t>评标办法前附表</w:t>
      </w:r>
      <w:r>
        <w:rPr>
          <w:i w:val="0"/>
          <w:iCs w:val="0"/>
        </w:rPr>
        <w:tab/>
      </w:r>
      <w:r>
        <w:rPr>
          <w:i w:val="0"/>
          <w:iCs w:val="0"/>
        </w:rPr>
        <w:fldChar w:fldCharType="begin"/>
      </w:r>
      <w:r>
        <w:rPr>
          <w:i w:val="0"/>
          <w:iCs w:val="0"/>
        </w:rPr>
        <w:instrText xml:space="preserve"> PAGEREF _Toc11658 \h </w:instrText>
      </w:r>
      <w:r>
        <w:rPr>
          <w:i w:val="0"/>
          <w:iCs w:val="0"/>
        </w:rPr>
        <w:fldChar w:fldCharType="separate"/>
      </w:r>
      <w:r>
        <w:rPr>
          <w:i w:val="0"/>
          <w:iCs w:val="0"/>
        </w:rPr>
        <w:t>75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_Toc31080 </w:instrText>
      </w:r>
      <w:r>
        <w:rPr>
          <w:rFonts w:hint="eastAsia" w:ascii="宋体" w:hAnsi="宋体" w:eastAsia="宋体" w:cs="宋体"/>
          <w:bCs/>
          <w:i w:val="0"/>
          <w:iCs w:val="0"/>
          <w:szCs w:val="20"/>
          <w:highlight w:val="none"/>
          <w:lang w:val="zh-CN"/>
        </w:rPr>
        <w:fldChar w:fldCharType="separate"/>
      </w:r>
      <w:r>
        <w:rPr>
          <w:rFonts w:hint="eastAsia" w:asciiTheme="minorEastAsia" w:hAnsiTheme="minorEastAsia" w:eastAsiaTheme="minorEastAsia" w:cstheme="minorEastAsia"/>
          <w:i w:val="0"/>
          <w:iCs w:val="0"/>
          <w:kern w:val="0"/>
          <w:szCs w:val="21"/>
          <w:highlight w:val="none"/>
        </w:rPr>
        <w:t>条款号</w:t>
      </w:r>
      <w:r>
        <w:rPr>
          <w:i w:val="0"/>
          <w:iCs w:val="0"/>
        </w:rPr>
        <w:tab/>
      </w:r>
      <w:r>
        <w:rPr>
          <w:i w:val="0"/>
          <w:iCs w:val="0"/>
        </w:rPr>
        <w:fldChar w:fldCharType="begin"/>
      </w:r>
      <w:r>
        <w:rPr>
          <w:i w:val="0"/>
          <w:iCs w:val="0"/>
        </w:rPr>
        <w:instrText xml:space="preserve"> PAGEREF _Toc31080 \h </w:instrText>
      </w:r>
      <w:r>
        <w:rPr>
          <w:i w:val="0"/>
          <w:iCs w:val="0"/>
        </w:rPr>
        <w:fldChar w:fldCharType="separate"/>
      </w:r>
      <w:r>
        <w:rPr>
          <w:i w:val="0"/>
          <w:iCs w:val="0"/>
        </w:rPr>
        <w:t>75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_Toc2110 </w:instrText>
      </w:r>
      <w:r>
        <w:rPr>
          <w:rFonts w:hint="eastAsia" w:ascii="宋体" w:hAnsi="宋体" w:eastAsia="宋体" w:cs="宋体"/>
          <w:bCs/>
          <w:i w:val="0"/>
          <w:iCs w:val="0"/>
          <w:szCs w:val="20"/>
          <w:highlight w:val="none"/>
          <w:lang w:val="zh-CN"/>
        </w:rPr>
        <w:fldChar w:fldCharType="separate"/>
      </w:r>
      <w:r>
        <w:rPr>
          <w:rFonts w:hint="eastAsia" w:asciiTheme="minorEastAsia" w:hAnsiTheme="minorEastAsia" w:eastAsiaTheme="minorEastAsia" w:cstheme="minorEastAsia"/>
          <w:i w:val="0"/>
          <w:iCs w:val="0"/>
          <w:kern w:val="0"/>
          <w:szCs w:val="21"/>
          <w:highlight w:val="none"/>
        </w:rPr>
        <w:t>评审因素</w:t>
      </w:r>
      <w:r>
        <w:rPr>
          <w:i w:val="0"/>
          <w:iCs w:val="0"/>
        </w:rPr>
        <w:tab/>
      </w:r>
      <w:r>
        <w:rPr>
          <w:i w:val="0"/>
          <w:iCs w:val="0"/>
        </w:rPr>
        <w:fldChar w:fldCharType="begin"/>
      </w:r>
      <w:r>
        <w:rPr>
          <w:i w:val="0"/>
          <w:iCs w:val="0"/>
        </w:rPr>
        <w:instrText xml:space="preserve"> PAGEREF _Toc2110 \h </w:instrText>
      </w:r>
      <w:r>
        <w:rPr>
          <w:i w:val="0"/>
          <w:iCs w:val="0"/>
        </w:rPr>
        <w:fldChar w:fldCharType="separate"/>
      </w:r>
      <w:r>
        <w:rPr>
          <w:i w:val="0"/>
          <w:iCs w:val="0"/>
        </w:rPr>
        <w:t>75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_Toc152 </w:instrText>
      </w:r>
      <w:r>
        <w:rPr>
          <w:rFonts w:hint="eastAsia" w:ascii="宋体" w:hAnsi="宋体" w:eastAsia="宋体" w:cs="宋体"/>
          <w:bCs/>
          <w:i w:val="0"/>
          <w:iCs w:val="0"/>
          <w:szCs w:val="20"/>
          <w:highlight w:val="none"/>
          <w:lang w:val="zh-CN"/>
        </w:rPr>
        <w:fldChar w:fldCharType="separate"/>
      </w:r>
      <w:r>
        <w:rPr>
          <w:rFonts w:hint="eastAsia" w:asciiTheme="minorEastAsia" w:hAnsiTheme="minorEastAsia" w:eastAsiaTheme="minorEastAsia" w:cstheme="minorEastAsia"/>
          <w:i w:val="0"/>
          <w:iCs w:val="0"/>
          <w:kern w:val="0"/>
          <w:szCs w:val="21"/>
          <w:highlight w:val="none"/>
        </w:rPr>
        <w:t>评审标准</w:t>
      </w:r>
      <w:r>
        <w:rPr>
          <w:i w:val="0"/>
          <w:iCs w:val="0"/>
        </w:rPr>
        <w:tab/>
      </w:r>
      <w:r>
        <w:rPr>
          <w:i w:val="0"/>
          <w:iCs w:val="0"/>
        </w:rPr>
        <w:fldChar w:fldCharType="begin"/>
      </w:r>
      <w:r>
        <w:rPr>
          <w:i w:val="0"/>
          <w:iCs w:val="0"/>
        </w:rPr>
        <w:instrText xml:space="preserve"> PAGEREF _Toc152 \h </w:instrText>
      </w:r>
      <w:r>
        <w:rPr>
          <w:i w:val="0"/>
          <w:iCs w:val="0"/>
        </w:rPr>
        <w:fldChar w:fldCharType="separate"/>
      </w:r>
      <w:r>
        <w:rPr>
          <w:i w:val="0"/>
          <w:iCs w:val="0"/>
        </w:rPr>
        <w:t>75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_Toc29797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napToGrid w:val="0"/>
          <w:szCs w:val="21"/>
          <w:highlight w:val="none"/>
        </w:rPr>
        <w:t>1. 评标方法</w:t>
      </w:r>
      <w:r>
        <w:rPr>
          <w:i w:val="0"/>
          <w:iCs w:val="0"/>
        </w:rPr>
        <w:tab/>
      </w:r>
      <w:r>
        <w:rPr>
          <w:i w:val="0"/>
          <w:iCs w:val="0"/>
        </w:rPr>
        <w:fldChar w:fldCharType="begin"/>
      </w:r>
      <w:r>
        <w:rPr>
          <w:i w:val="0"/>
          <w:iCs w:val="0"/>
        </w:rPr>
        <w:instrText xml:space="preserve"> PAGEREF _Toc29797 \h </w:instrText>
      </w:r>
      <w:r>
        <w:rPr>
          <w:i w:val="0"/>
          <w:iCs w:val="0"/>
        </w:rPr>
        <w:fldChar w:fldCharType="separate"/>
      </w:r>
      <w:r>
        <w:rPr>
          <w:i w:val="0"/>
          <w:iCs w:val="0"/>
        </w:rPr>
        <w:t>80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_Toc24604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napToGrid w:val="0"/>
          <w:szCs w:val="21"/>
          <w:highlight w:val="none"/>
        </w:rPr>
        <w:t>2.  评审标准</w:t>
      </w:r>
      <w:r>
        <w:rPr>
          <w:i w:val="0"/>
          <w:iCs w:val="0"/>
        </w:rPr>
        <w:tab/>
      </w:r>
      <w:r>
        <w:rPr>
          <w:i w:val="0"/>
          <w:iCs w:val="0"/>
        </w:rPr>
        <w:fldChar w:fldCharType="begin"/>
      </w:r>
      <w:r>
        <w:rPr>
          <w:i w:val="0"/>
          <w:iCs w:val="0"/>
        </w:rPr>
        <w:instrText xml:space="preserve"> PAGEREF _Toc24604 \h </w:instrText>
      </w:r>
      <w:r>
        <w:rPr>
          <w:i w:val="0"/>
          <w:iCs w:val="0"/>
        </w:rPr>
        <w:fldChar w:fldCharType="separate"/>
      </w:r>
      <w:r>
        <w:rPr>
          <w:i w:val="0"/>
          <w:iCs w:val="0"/>
        </w:rPr>
        <w:t>80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_Toc28305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2.1报价排序标准</w:t>
      </w:r>
      <w:r>
        <w:rPr>
          <w:i w:val="0"/>
          <w:iCs w:val="0"/>
        </w:rPr>
        <w:tab/>
      </w:r>
      <w:r>
        <w:rPr>
          <w:i w:val="0"/>
          <w:iCs w:val="0"/>
        </w:rPr>
        <w:fldChar w:fldCharType="begin"/>
      </w:r>
      <w:r>
        <w:rPr>
          <w:i w:val="0"/>
          <w:iCs w:val="0"/>
        </w:rPr>
        <w:instrText xml:space="preserve"> PAGEREF _Toc28305 \h </w:instrText>
      </w:r>
      <w:r>
        <w:rPr>
          <w:i w:val="0"/>
          <w:iCs w:val="0"/>
        </w:rPr>
        <w:fldChar w:fldCharType="separate"/>
      </w:r>
      <w:r>
        <w:rPr>
          <w:i w:val="0"/>
          <w:iCs w:val="0"/>
        </w:rPr>
        <w:t>80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_Toc29640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2.2符合性审查标准</w:t>
      </w:r>
      <w:r>
        <w:rPr>
          <w:i w:val="0"/>
          <w:iCs w:val="0"/>
        </w:rPr>
        <w:tab/>
      </w:r>
      <w:r>
        <w:rPr>
          <w:i w:val="0"/>
          <w:iCs w:val="0"/>
        </w:rPr>
        <w:fldChar w:fldCharType="begin"/>
      </w:r>
      <w:r>
        <w:rPr>
          <w:i w:val="0"/>
          <w:iCs w:val="0"/>
        </w:rPr>
        <w:instrText xml:space="preserve"> PAGEREF _Toc29640 \h </w:instrText>
      </w:r>
      <w:r>
        <w:rPr>
          <w:i w:val="0"/>
          <w:iCs w:val="0"/>
        </w:rPr>
        <w:fldChar w:fldCharType="separate"/>
      </w:r>
      <w:r>
        <w:rPr>
          <w:i w:val="0"/>
          <w:iCs w:val="0"/>
        </w:rPr>
        <w:t>80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_Toc30750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21"/>
          <w:highlight w:val="none"/>
        </w:rPr>
        <w:t>3.  评标程序</w:t>
      </w:r>
      <w:r>
        <w:rPr>
          <w:i w:val="0"/>
          <w:iCs w:val="0"/>
        </w:rPr>
        <w:tab/>
      </w:r>
      <w:r>
        <w:rPr>
          <w:i w:val="0"/>
          <w:iCs w:val="0"/>
        </w:rPr>
        <w:fldChar w:fldCharType="begin"/>
      </w:r>
      <w:r>
        <w:rPr>
          <w:i w:val="0"/>
          <w:iCs w:val="0"/>
        </w:rPr>
        <w:instrText xml:space="preserve"> PAGEREF _Toc30750 \h </w:instrText>
      </w:r>
      <w:r>
        <w:rPr>
          <w:i w:val="0"/>
          <w:iCs w:val="0"/>
        </w:rPr>
        <w:fldChar w:fldCharType="separate"/>
      </w:r>
      <w:r>
        <w:rPr>
          <w:i w:val="0"/>
          <w:iCs w:val="0"/>
        </w:rPr>
        <w:t>80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_Toc1097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3.1报价排序</w:t>
      </w:r>
      <w:r>
        <w:rPr>
          <w:i w:val="0"/>
          <w:iCs w:val="0"/>
        </w:rPr>
        <w:tab/>
      </w:r>
      <w:r>
        <w:rPr>
          <w:i w:val="0"/>
          <w:iCs w:val="0"/>
        </w:rPr>
        <w:fldChar w:fldCharType="begin"/>
      </w:r>
      <w:r>
        <w:rPr>
          <w:i w:val="0"/>
          <w:iCs w:val="0"/>
        </w:rPr>
        <w:instrText xml:space="preserve"> PAGEREF _Toc1097 \h </w:instrText>
      </w:r>
      <w:r>
        <w:rPr>
          <w:i w:val="0"/>
          <w:iCs w:val="0"/>
        </w:rPr>
        <w:fldChar w:fldCharType="separate"/>
      </w:r>
      <w:r>
        <w:rPr>
          <w:i w:val="0"/>
          <w:iCs w:val="0"/>
        </w:rPr>
        <w:t>80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_Toc24178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3.2符合性审查</w:t>
      </w:r>
      <w:r>
        <w:rPr>
          <w:i w:val="0"/>
          <w:iCs w:val="0"/>
        </w:rPr>
        <w:tab/>
      </w:r>
      <w:r>
        <w:rPr>
          <w:i w:val="0"/>
          <w:iCs w:val="0"/>
        </w:rPr>
        <w:fldChar w:fldCharType="begin"/>
      </w:r>
      <w:r>
        <w:rPr>
          <w:i w:val="0"/>
          <w:iCs w:val="0"/>
        </w:rPr>
        <w:instrText xml:space="preserve"> PAGEREF _Toc24178 \h </w:instrText>
      </w:r>
      <w:r>
        <w:rPr>
          <w:i w:val="0"/>
          <w:iCs w:val="0"/>
        </w:rPr>
        <w:fldChar w:fldCharType="separate"/>
      </w:r>
      <w:r>
        <w:rPr>
          <w:i w:val="0"/>
          <w:iCs w:val="0"/>
        </w:rPr>
        <w:t>80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_Toc13675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3.3 投标文件的澄清</w:t>
      </w:r>
      <w:r>
        <w:rPr>
          <w:i w:val="0"/>
          <w:iCs w:val="0"/>
        </w:rPr>
        <w:tab/>
      </w:r>
      <w:r>
        <w:rPr>
          <w:i w:val="0"/>
          <w:iCs w:val="0"/>
        </w:rPr>
        <w:fldChar w:fldCharType="begin"/>
      </w:r>
      <w:r>
        <w:rPr>
          <w:i w:val="0"/>
          <w:iCs w:val="0"/>
        </w:rPr>
        <w:instrText xml:space="preserve"> PAGEREF _Toc13675 \h </w:instrText>
      </w:r>
      <w:r>
        <w:rPr>
          <w:i w:val="0"/>
          <w:iCs w:val="0"/>
        </w:rPr>
        <w:fldChar w:fldCharType="separate"/>
      </w:r>
      <w:r>
        <w:rPr>
          <w:i w:val="0"/>
          <w:iCs w:val="0"/>
        </w:rPr>
        <w:t>81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_Toc7125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3.4 评标结果</w:t>
      </w:r>
      <w:r>
        <w:rPr>
          <w:i w:val="0"/>
          <w:iCs w:val="0"/>
        </w:rPr>
        <w:tab/>
      </w:r>
      <w:r>
        <w:rPr>
          <w:i w:val="0"/>
          <w:iCs w:val="0"/>
        </w:rPr>
        <w:fldChar w:fldCharType="begin"/>
      </w:r>
      <w:r>
        <w:rPr>
          <w:i w:val="0"/>
          <w:iCs w:val="0"/>
        </w:rPr>
        <w:instrText xml:space="preserve"> PAGEREF _Toc7125 \h </w:instrText>
      </w:r>
      <w:r>
        <w:rPr>
          <w:i w:val="0"/>
          <w:iCs w:val="0"/>
        </w:rPr>
        <w:fldChar w:fldCharType="separate"/>
      </w:r>
      <w:r>
        <w:rPr>
          <w:i w:val="0"/>
          <w:iCs w:val="0"/>
        </w:rPr>
        <w:t>81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_Toc4996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28"/>
          <w:highlight w:val="none"/>
        </w:rPr>
        <w:t>附件A：经评审的最低投标价法否决投标情况一览表</w:t>
      </w:r>
      <w:r>
        <w:rPr>
          <w:i w:val="0"/>
          <w:iCs w:val="0"/>
        </w:rPr>
        <w:tab/>
      </w:r>
      <w:r>
        <w:rPr>
          <w:i w:val="0"/>
          <w:iCs w:val="0"/>
        </w:rPr>
        <w:fldChar w:fldCharType="begin"/>
      </w:r>
      <w:r>
        <w:rPr>
          <w:i w:val="0"/>
          <w:iCs w:val="0"/>
        </w:rPr>
        <w:instrText xml:space="preserve"> PAGEREF _Toc4996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_Toc9441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highlight w:val="none"/>
        </w:rPr>
        <w:t>第四章  合同条款及格式</w:t>
      </w:r>
      <w:r>
        <w:rPr>
          <w:i w:val="0"/>
          <w:iCs w:val="0"/>
        </w:rPr>
        <w:tab/>
      </w:r>
      <w:r>
        <w:rPr>
          <w:i w:val="0"/>
          <w:iCs w:val="0"/>
        </w:rPr>
        <w:fldChar w:fldCharType="begin"/>
      </w:r>
      <w:r>
        <w:rPr>
          <w:i w:val="0"/>
          <w:iCs w:val="0"/>
        </w:rPr>
        <w:instrText xml:space="preserve"> PAGEREF _Toc9441 \h </w:instrText>
      </w:r>
      <w:r>
        <w:rPr>
          <w:i w:val="0"/>
          <w:iCs w:val="0"/>
        </w:rPr>
        <w:fldChar w:fldCharType="separate"/>
      </w:r>
      <w:r>
        <w:rPr>
          <w:i w:val="0"/>
          <w:iCs w:val="0"/>
        </w:rPr>
        <w:t>85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_Toc23546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第一节 合同协议书</w:t>
      </w:r>
      <w:r>
        <w:rPr>
          <w:i w:val="0"/>
          <w:iCs w:val="0"/>
        </w:rPr>
        <w:tab/>
      </w:r>
      <w:r>
        <w:rPr>
          <w:i w:val="0"/>
          <w:iCs w:val="0"/>
        </w:rPr>
        <w:fldChar w:fldCharType="begin"/>
      </w:r>
      <w:r>
        <w:rPr>
          <w:i w:val="0"/>
          <w:iCs w:val="0"/>
        </w:rPr>
        <w:instrText xml:space="preserve"> PAGEREF _Toc23546 \h </w:instrText>
      </w:r>
      <w:r>
        <w:rPr>
          <w:i w:val="0"/>
          <w:iCs w:val="0"/>
        </w:rPr>
        <w:fldChar w:fldCharType="separate"/>
      </w:r>
      <w:r>
        <w:rPr>
          <w:i w:val="0"/>
          <w:iCs w:val="0"/>
        </w:rPr>
        <w:t>85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_Toc14285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第二节 通用合同条款</w:t>
      </w:r>
      <w:r>
        <w:rPr>
          <w:i w:val="0"/>
          <w:iCs w:val="0"/>
        </w:rPr>
        <w:tab/>
      </w:r>
      <w:r>
        <w:rPr>
          <w:i w:val="0"/>
          <w:iCs w:val="0"/>
        </w:rPr>
        <w:fldChar w:fldCharType="begin"/>
      </w:r>
      <w:r>
        <w:rPr>
          <w:i w:val="0"/>
          <w:iCs w:val="0"/>
        </w:rPr>
        <w:instrText xml:space="preserve"> PAGEREF _Toc14285 \h </w:instrText>
      </w:r>
      <w:r>
        <w:rPr>
          <w:i w:val="0"/>
          <w:iCs w:val="0"/>
        </w:rPr>
        <w:fldChar w:fldCharType="separate"/>
      </w:r>
      <w:r>
        <w:rPr>
          <w:i w:val="0"/>
          <w:iCs w:val="0"/>
        </w:rPr>
        <w:t>88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_Toc6381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1.一般约定</w:t>
      </w:r>
      <w:r>
        <w:rPr>
          <w:i w:val="0"/>
          <w:iCs w:val="0"/>
        </w:rPr>
        <w:tab/>
      </w:r>
      <w:r>
        <w:rPr>
          <w:i w:val="0"/>
          <w:iCs w:val="0"/>
        </w:rPr>
        <w:fldChar w:fldCharType="begin"/>
      </w:r>
      <w:r>
        <w:rPr>
          <w:i w:val="0"/>
          <w:iCs w:val="0"/>
        </w:rPr>
        <w:instrText xml:space="preserve"> PAGEREF _Toc6381 \h </w:instrText>
      </w:r>
      <w:r>
        <w:rPr>
          <w:i w:val="0"/>
          <w:iCs w:val="0"/>
        </w:rPr>
        <w:fldChar w:fldCharType="separate"/>
      </w:r>
      <w:r>
        <w:rPr>
          <w:i w:val="0"/>
          <w:iCs w:val="0"/>
        </w:rPr>
        <w:t>88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_Toc28660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2.发包人义务</w:t>
      </w:r>
      <w:r>
        <w:rPr>
          <w:i w:val="0"/>
          <w:iCs w:val="0"/>
        </w:rPr>
        <w:tab/>
      </w:r>
      <w:r>
        <w:rPr>
          <w:i w:val="0"/>
          <w:iCs w:val="0"/>
        </w:rPr>
        <w:fldChar w:fldCharType="begin"/>
      </w:r>
      <w:r>
        <w:rPr>
          <w:i w:val="0"/>
          <w:iCs w:val="0"/>
        </w:rPr>
        <w:instrText xml:space="preserve"> PAGEREF _Toc28660 \h </w:instrText>
      </w:r>
      <w:r>
        <w:rPr>
          <w:i w:val="0"/>
          <w:iCs w:val="0"/>
        </w:rPr>
        <w:fldChar w:fldCharType="separate"/>
      </w:r>
      <w:r>
        <w:rPr>
          <w:i w:val="0"/>
          <w:iCs w:val="0"/>
        </w:rPr>
        <w:t>92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_Toc13080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3.发包人管理</w:t>
      </w:r>
      <w:r>
        <w:rPr>
          <w:i w:val="0"/>
          <w:iCs w:val="0"/>
        </w:rPr>
        <w:tab/>
      </w:r>
      <w:r>
        <w:rPr>
          <w:i w:val="0"/>
          <w:iCs w:val="0"/>
        </w:rPr>
        <w:fldChar w:fldCharType="begin"/>
      </w:r>
      <w:r>
        <w:rPr>
          <w:i w:val="0"/>
          <w:iCs w:val="0"/>
        </w:rPr>
        <w:instrText xml:space="preserve"> PAGEREF _Toc13080 \h </w:instrText>
      </w:r>
      <w:r>
        <w:rPr>
          <w:i w:val="0"/>
          <w:iCs w:val="0"/>
        </w:rPr>
        <w:fldChar w:fldCharType="separate"/>
      </w:r>
      <w:r>
        <w:rPr>
          <w:i w:val="0"/>
          <w:iCs w:val="0"/>
        </w:rPr>
        <w:t>93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_Toc10925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4.设计人义务</w:t>
      </w:r>
      <w:r>
        <w:rPr>
          <w:i w:val="0"/>
          <w:iCs w:val="0"/>
        </w:rPr>
        <w:tab/>
      </w:r>
      <w:r>
        <w:rPr>
          <w:i w:val="0"/>
          <w:iCs w:val="0"/>
        </w:rPr>
        <w:fldChar w:fldCharType="begin"/>
      </w:r>
      <w:r>
        <w:rPr>
          <w:i w:val="0"/>
          <w:iCs w:val="0"/>
        </w:rPr>
        <w:instrText xml:space="preserve"> PAGEREF _Toc10925 \h </w:instrText>
      </w:r>
      <w:r>
        <w:rPr>
          <w:i w:val="0"/>
          <w:iCs w:val="0"/>
        </w:rPr>
        <w:fldChar w:fldCharType="separate"/>
      </w:r>
      <w:r>
        <w:rPr>
          <w:i w:val="0"/>
          <w:iCs w:val="0"/>
        </w:rPr>
        <w:t>94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_Toc29664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5.勘察设计要求</w:t>
      </w:r>
      <w:r>
        <w:rPr>
          <w:i w:val="0"/>
          <w:iCs w:val="0"/>
        </w:rPr>
        <w:tab/>
      </w:r>
      <w:r>
        <w:rPr>
          <w:i w:val="0"/>
          <w:iCs w:val="0"/>
        </w:rPr>
        <w:fldChar w:fldCharType="begin"/>
      </w:r>
      <w:r>
        <w:rPr>
          <w:i w:val="0"/>
          <w:iCs w:val="0"/>
        </w:rPr>
        <w:instrText xml:space="preserve"> PAGEREF _Toc29664 \h </w:instrText>
      </w:r>
      <w:r>
        <w:rPr>
          <w:i w:val="0"/>
          <w:iCs w:val="0"/>
        </w:rPr>
        <w:fldChar w:fldCharType="separate"/>
      </w:r>
      <w:r>
        <w:rPr>
          <w:i w:val="0"/>
          <w:iCs w:val="0"/>
        </w:rPr>
        <w:t>97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_Toc28582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6.开始勘察设计和完成勘察设计</w:t>
      </w:r>
      <w:r>
        <w:rPr>
          <w:i w:val="0"/>
          <w:iCs w:val="0"/>
        </w:rPr>
        <w:tab/>
      </w:r>
      <w:r>
        <w:rPr>
          <w:i w:val="0"/>
          <w:iCs w:val="0"/>
        </w:rPr>
        <w:fldChar w:fldCharType="begin"/>
      </w:r>
      <w:r>
        <w:rPr>
          <w:i w:val="0"/>
          <w:iCs w:val="0"/>
        </w:rPr>
        <w:instrText xml:space="preserve"> PAGEREF _Toc28582 \h </w:instrText>
      </w:r>
      <w:r>
        <w:rPr>
          <w:i w:val="0"/>
          <w:iCs w:val="0"/>
        </w:rPr>
        <w:fldChar w:fldCharType="separate"/>
      </w:r>
      <w:r>
        <w:rPr>
          <w:i w:val="0"/>
          <w:iCs w:val="0"/>
        </w:rPr>
        <w:t>102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7.暂停勘察设计</w:t>
      </w:r>
      <w:r>
        <w:rPr>
          <w:i w:val="0"/>
          <w:iCs w:val="0"/>
        </w:rPr>
        <w:tab/>
      </w:r>
      <w:r>
        <w:rPr>
          <w:i w:val="0"/>
          <w:iCs w:val="0"/>
        </w:rPr>
        <w:fldChar w:fldCharType="begin"/>
      </w:r>
      <w:r>
        <w:rPr>
          <w:i w:val="0"/>
          <w:iCs w:val="0"/>
        </w:rPr>
        <w:instrText xml:space="preserve"> PAGEREF _Toc164 \h </w:instrText>
      </w:r>
      <w:r>
        <w:rPr>
          <w:i w:val="0"/>
          <w:iCs w:val="0"/>
        </w:rPr>
        <w:fldChar w:fldCharType="separate"/>
      </w:r>
      <w:r>
        <w:rPr>
          <w:i w:val="0"/>
          <w:iCs w:val="0"/>
        </w:rPr>
        <w:t>104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_Toc24937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8.勘察设计文件</w:t>
      </w:r>
      <w:r>
        <w:rPr>
          <w:i w:val="0"/>
          <w:iCs w:val="0"/>
        </w:rPr>
        <w:tab/>
      </w:r>
      <w:r>
        <w:rPr>
          <w:i w:val="0"/>
          <w:iCs w:val="0"/>
        </w:rPr>
        <w:fldChar w:fldCharType="begin"/>
      </w:r>
      <w:r>
        <w:rPr>
          <w:i w:val="0"/>
          <w:iCs w:val="0"/>
        </w:rPr>
        <w:instrText xml:space="preserve"> PAGEREF _Toc24937 \h </w:instrText>
      </w:r>
      <w:r>
        <w:rPr>
          <w:i w:val="0"/>
          <w:iCs w:val="0"/>
        </w:rPr>
        <w:fldChar w:fldCharType="separate"/>
      </w:r>
      <w:r>
        <w:rPr>
          <w:i w:val="0"/>
          <w:iCs w:val="0"/>
        </w:rPr>
        <w:t>105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_Toc25039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9.勘察设计责任与保险</w:t>
      </w:r>
      <w:r>
        <w:rPr>
          <w:i w:val="0"/>
          <w:iCs w:val="0"/>
        </w:rPr>
        <w:tab/>
      </w:r>
      <w:r>
        <w:rPr>
          <w:i w:val="0"/>
          <w:iCs w:val="0"/>
        </w:rPr>
        <w:fldChar w:fldCharType="begin"/>
      </w:r>
      <w:r>
        <w:rPr>
          <w:i w:val="0"/>
          <w:iCs w:val="0"/>
        </w:rPr>
        <w:instrText xml:space="preserve"> PAGEREF _Toc25039 \h </w:instrText>
      </w:r>
      <w:r>
        <w:rPr>
          <w:i w:val="0"/>
          <w:iCs w:val="0"/>
        </w:rPr>
        <w:fldChar w:fldCharType="separate"/>
      </w:r>
      <w:r>
        <w:rPr>
          <w:i w:val="0"/>
          <w:iCs w:val="0"/>
        </w:rPr>
        <w:t>106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_Toc7858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10.</w:t>
      </w:r>
      <w:r>
        <w:rPr>
          <w:rFonts w:hint="eastAsia" w:ascii="宋体" w:hAnsi="宋体" w:eastAsia="宋体" w:cs="宋体"/>
          <w:i w:val="0"/>
          <w:iCs w:val="0"/>
          <w:kern w:val="0"/>
          <w:szCs w:val="32"/>
          <w:highlight w:val="none"/>
          <w:lang w:eastAsia="zh-CN"/>
        </w:rPr>
        <w:t>招标和</w:t>
      </w:r>
      <w:r>
        <w:rPr>
          <w:rFonts w:hint="eastAsia" w:ascii="宋体" w:hAnsi="宋体" w:eastAsia="宋体" w:cs="宋体"/>
          <w:i w:val="0"/>
          <w:iCs w:val="0"/>
          <w:kern w:val="0"/>
          <w:szCs w:val="32"/>
          <w:highlight w:val="none"/>
        </w:rPr>
        <w:t>施工期间配合</w:t>
      </w:r>
      <w:r>
        <w:rPr>
          <w:i w:val="0"/>
          <w:iCs w:val="0"/>
        </w:rPr>
        <w:tab/>
      </w:r>
      <w:r>
        <w:rPr>
          <w:i w:val="0"/>
          <w:iCs w:val="0"/>
        </w:rPr>
        <w:fldChar w:fldCharType="begin"/>
      </w:r>
      <w:r>
        <w:rPr>
          <w:i w:val="0"/>
          <w:iCs w:val="0"/>
        </w:rPr>
        <w:instrText xml:space="preserve"> PAGEREF _Toc7858 \h </w:instrText>
      </w:r>
      <w:r>
        <w:rPr>
          <w:i w:val="0"/>
          <w:iCs w:val="0"/>
        </w:rPr>
        <w:fldChar w:fldCharType="separate"/>
      </w:r>
      <w:r>
        <w:rPr>
          <w:i w:val="0"/>
          <w:iCs w:val="0"/>
        </w:rPr>
        <w:t>107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_Toc31547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11.合同变更</w:t>
      </w:r>
      <w:r>
        <w:rPr>
          <w:i w:val="0"/>
          <w:iCs w:val="0"/>
        </w:rPr>
        <w:tab/>
      </w:r>
      <w:r>
        <w:rPr>
          <w:i w:val="0"/>
          <w:iCs w:val="0"/>
        </w:rPr>
        <w:fldChar w:fldCharType="begin"/>
      </w:r>
      <w:r>
        <w:rPr>
          <w:i w:val="0"/>
          <w:iCs w:val="0"/>
        </w:rPr>
        <w:instrText xml:space="preserve"> PAGEREF _Toc31547 \h </w:instrText>
      </w:r>
      <w:r>
        <w:rPr>
          <w:i w:val="0"/>
          <w:iCs w:val="0"/>
        </w:rPr>
        <w:fldChar w:fldCharType="separate"/>
      </w:r>
      <w:r>
        <w:rPr>
          <w:i w:val="0"/>
          <w:iCs w:val="0"/>
        </w:rPr>
        <w:t>108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_Toc952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12.合同价格与支付</w:t>
      </w:r>
      <w:r>
        <w:rPr>
          <w:i w:val="0"/>
          <w:iCs w:val="0"/>
        </w:rPr>
        <w:tab/>
      </w:r>
      <w:r>
        <w:rPr>
          <w:i w:val="0"/>
          <w:iCs w:val="0"/>
        </w:rPr>
        <w:fldChar w:fldCharType="begin"/>
      </w:r>
      <w:r>
        <w:rPr>
          <w:i w:val="0"/>
          <w:iCs w:val="0"/>
        </w:rPr>
        <w:instrText xml:space="preserve"> PAGEREF _Toc952 \h </w:instrText>
      </w:r>
      <w:r>
        <w:rPr>
          <w:i w:val="0"/>
          <w:iCs w:val="0"/>
        </w:rPr>
        <w:fldChar w:fldCharType="separate"/>
      </w:r>
      <w:r>
        <w:rPr>
          <w:i w:val="0"/>
          <w:iCs w:val="0"/>
        </w:rPr>
        <w:t>108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_Toc18660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13.不可抗力</w:t>
      </w:r>
      <w:r>
        <w:rPr>
          <w:i w:val="0"/>
          <w:iCs w:val="0"/>
        </w:rPr>
        <w:tab/>
      </w:r>
      <w:r>
        <w:rPr>
          <w:i w:val="0"/>
          <w:iCs w:val="0"/>
        </w:rPr>
        <w:fldChar w:fldCharType="begin"/>
      </w:r>
      <w:r>
        <w:rPr>
          <w:i w:val="0"/>
          <w:iCs w:val="0"/>
        </w:rPr>
        <w:instrText xml:space="preserve"> PAGEREF _Toc18660 \h </w:instrText>
      </w:r>
      <w:r>
        <w:rPr>
          <w:i w:val="0"/>
          <w:iCs w:val="0"/>
        </w:rPr>
        <w:fldChar w:fldCharType="separate"/>
      </w:r>
      <w:r>
        <w:rPr>
          <w:i w:val="0"/>
          <w:iCs w:val="0"/>
        </w:rPr>
        <w:t>110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_Toc29351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14.违约</w:t>
      </w:r>
      <w:r>
        <w:rPr>
          <w:i w:val="0"/>
          <w:iCs w:val="0"/>
        </w:rPr>
        <w:tab/>
      </w:r>
      <w:r>
        <w:rPr>
          <w:i w:val="0"/>
          <w:iCs w:val="0"/>
        </w:rPr>
        <w:fldChar w:fldCharType="begin"/>
      </w:r>
      <w:r>
        <w:rPr>
          <w:i w:val="0"/>
          <w:iCs w:val="0"/>
        </w:rPr>
        <w:instrText xml:space="preserve"> PAGEREF _Toc29351 \h </w:instrText>
      </w:r>
      <w:r>
        <w:rPr>
          <w:i w:val="0"/>
          <w:iCs w:val="0"/>
        </w:rPr>
        <w:fldChar w:fldCharType="separate"/>
      </w:r>
      <w:r>
        <w:rPr>
          <w:i w:val="0"/>
          <w:iCs w:val="0"/>
        </w:rPr>
        <w:t>111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_Toc2558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15.争议的解决</w:t>
      </w:r>
      <w:r>
        <w:rPr>
          <w:i w:val="0"/>
          <w:iCs w:val="0"/>
        </w:rPr>
        <w:tab/>
      </w:r>
      <w:r>
        <w:rPr>
          <w:i w:val="0"/>
          <w:iCs w:val="0"/>
        </w:rPr>
        <w:fldChar w:fldCharType="begin"/>
      </w:r>
      <w:r>
        <w:rPr>
          <w:i w:val="0"/>
          <w:iCs w:val="0"/>
        </w:rPr>
        <w:instrText xml:space="preserve"> PAGEREF _Toc2558 \h </w:instrText>
      </w:r>
      <w:r>
        <w:rPr>
          <w:i w:val="0"/>
          <w:iCs w:val="0"/>
        </w:rPr>
        <w:fldChar w:fldCharType="separate"/>
      </w:r>
      <w:r>
        <w:rPr>
          <w:i w:val="0"/>
          <w:iCs w:val="0"/>
        </w:rPr>
        <w:t>112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_Toc17609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第三节 专用合同条款</w:t>
      </w:r>
      <w:r>
        <w:rPr>
          <w:i w:val="0"/>
          <w:iCs w:val="0"/>
        </w:rPr>
        <w:tab/>
      </w:r>
      <w:r>
        <w:rPr>
          <w:i w:val="0"/>
          <w:iCs w:val="0"/>
        </w:rPr>
        <w:fldChar w:fldCharType="begin"/>
      </w:r>
      <w:r>
        <w:rPr>
          <w:i w:val="0"/>
          <w:iCs w:val="0"/>
        </w:rPr>
        <w:instrText xml:space="preserve"> PAGEREF _Toc17609 \h </w:instrText>
      </w:r>
      <w:r>
        <w:rPr>
          <w:i w:val="0"/>
          <w:iCs w:val="0"/>
        </w:rPr>
        <w:fldChar w:fldCharType="separate"/>
      </w:r>
      <w:r>
        <w:rPr>
          <w:i w:val="0"/>
          <w:iCs w:val="0"/>
        </w:rPr>
        <w:t>113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_Toc5607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1.一般约定</w:t>
      </w:r>
      <w:r>
        <w:rPr>
          <w:i w:val="0"/>
          <w:iCs w:val="0"/>
        </w:rPr>
        <w:tab/>
      </w:r>
      <w:r>
        <w:rPr>
          <w:i w:val="0"/>
          <w:iCs w:val="0"/>
        </w:rPr>
        <w:fldChar w:fldCharType="begin"/>
      </w:r>
      <w:r>
        <w:rPr>
          <w:i w:val="0"/>
          <w:iCs w:val="0"/>
        </w:rPr>
        <w:instrText xml:space="preserve"> PAGEREF _Toc5607 \h </w:instrText>
      </w:r>
      <w:r>
        <w:rPr>
          <w:i w:val="0"/>
          <w:iCs w:val="0"/>
        </w:rPr>
        <w:fldChar w:fldCharType="separate"/>
      </w:r>
      <w:r>
        <w:rPr>
          <w:i w:val="0"/>
          <w:iCs w:val="0"/>
        </w:rPr>
        <w:t>114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_Toc21053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2.发包人义务</w:t>
      </w:r>
      <w:r>
        <w:rPr>
          <w:i w:val="0"/>
          <w:iCs w:val="0"/>
        </w:rPr>
        <w:tab/>
      </w:r>
      <w:r>
        <w:rPr>
          <w:i w:val="0"/>
          <w:iCs w:val="0"/>
        </w:rPr>
        <w:fldChar w:fldCharType="begin"/>
      </w:r>
      <w:r>
        <w:rPr>
          <w:i w:val="0"/>
          <w:iCs w:val="0"/>
        </w:rPr>
        <w:instrText xml:space="preserve"> PAGEREF _Toc21053 \h </w:instrText>
      </w:r>
      <w:r>
        <w:rPr>
          <w:i w:val="0"/>
          <w:iCs w:val="0"/>
        </w:rPr>
        <w:fldChar w:fldCharType="separate"/>
      </w:r>
      <w:r>
        <w:rPr>
          <w:i w:val="0"/>
          <w:iCs w:val="0"/>
        </w:rPr>
        <w:t>116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_Toc12693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3.发包人管理</w:t>
      </w:r>
      <w:r>
        <w:rPr>
          <w:i w:val="0"/>
          <w:iCs w:val="0"/>
        </w:rPr>
        <w:tab/>
      </w:r>
      <w:r>
        <w:rPr>
          <w:i w:val="0"/>
          <w:iCs w:val="0"/>
        </w:rPr>
        <w:fldChar w:fldCharType="begin"/>
      </w:r>
      <w:r>
        <w:rPr>
          <w:i w:val="0"/>
          <w:iCs w:val="0"/>
        </w:rPr>
        <w:instrText xml:space="preserve"> PAGEREF _Toc12693 \h </w:instrText>
      </w:r>
      <w:r>
        <w:rPr>
          <w:i w:val="0"/>
          <w:iCs w:val="0"/>
        </w:rPr>
        <w:fldChar w:fldCharType="separate"/>
      </w:r>
      <w:r>
        <w:rPr>
          <w:i w:val="0"/>
          <w:iCs w:val="0"/>
        </w:rPr>
        <w:t>117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_Toc11313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4.设计人义务</w:t>
      </w:r>
      <w:r>
        <w:rPr>
          <w:i w:val="0"/>
          <w:iCs w:val="0"/>
        </w:rPr>
        <w:tab/>
      </w:r>
      <w:r>
        <w:rPr>
          <w:i w:val="0"/>
          <w:iCs w:val="0"/>
        </w:rPr>
        <w:fldChar w:fldCharType="begin"/>
      </w:r>
      <w:r>
        <w:rPr>
          <w:i w:val="0"/>
          <w:iCs w:val="0"/>
        </w:rPr>
        <w:instrText xml:space="preserve"> PAGEREF _Toc11313 \h </w:instrText>
      </w:r>
      <w:r>
        <w:rPr>
          <w:i w:val="0"/>
          <w:iCs w:val="0"/>
        </w:rPr>
        <w:fldChar w:fldCharType="separate"/>
      </w:r>
      <w:r>
        <w:rPr>
          <w:i w:val="0"/>
          <w:iCs w:val="0"/>
        </w:rPr>
        <w:t>118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_Toc12643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5.勘察设计要求</w:t>
      </w:r>
      <w:r>
        <w:rPr>
          <w:i w:val="0"/>
          <w:iCs w:val="0"/>
        </w:rPr>
        <w:tab/>
      </w:r>
      <w:r>
        <w:rPr>
          <w:i w:val="0"/>
          <w:iCs w:val="0"/>
        </w:rPr>
        <w:fldChar w:fldCharType="begin"/>
      </w:r>
      <w:r>
        <w:rPr>
          <w:i w:val="0"/>
          <w:iCs w:val="0"/>
        </w:rPr>
        <w:instrText xml:space="preserve"> PAGEREF _Toc12643 \h </w:instrText>
      </w:r>
      <w:r>
        <w:rPr>
          <w:i w:val="0"/>
          <w:iCs w:val="0"/>
        </w:rPr>
        <w:fldChar w:fldCharType="separate"/>
      </w:r>
      <w:r>
        <w:rPr>
          <w:i w:val="0"/>
          <w:iCs w:val="0"/>
        </w:rPr>
        <w:t>121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_Toc17898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6.开始勘察设计和完成勘察设计</w:t>
      </w:r>
      <w:r>
        <w:rPr>
          <w:i w:val="0"/>
          <w:iCs w:val="0"/>
        </w:rPr>
        <w:tab/>
      </w:r>
      <w:r>
        <w:rPr>
          <w:i w:val="0"/>
          <w:iCs w:val="0"/>
        </w:rPr>
        <w:fldChar w:fldCharType="begin"/>
      </w:r>
      <w:r>
        <w:rPr>
          <w:i w:val="0"/>
          <w:iCs w:val="0"/>
        </w:rPr>
        <w:instrText xml:space="preserve"> PAGEREF _Toc17898 \h </w:instrText>
      </w:r>
      <w:r>
        <w:rPr>
          <w:i w:val="0"/>
          <w:iCs w:val="0"/>
        </w:rPr>
        <w:fldChar w:fldCharType="separate"/>
      </w:r>
      <w:r>
        <w:rPr>
          <w:i w:val="0"/>
          <w:iCs w:val="0"/>
        </w:rPr>
        <w:t>121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_Toc21108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7.暂停勘察设计</w:t>
      </w:r>
      <w:r>
        <w:rPr>
          <w:i w:val="0"/>
          <w:iCs w:val="0"/>
        </w:rPr>
        <w:tab/>
      </w:r>
      <w:r>
        <w:rPr>
          <w:i w:val="0"/>
          <w:iCs w:val="0"/>
        </w:rPr>
        <w:fldChar w:fldCharType="begin"/>
      </w:r>
      <w:r>
        <w:rPr>
          <w:i w:val="0"/>
          <w:iCs w:val="0"/>
        </w:rPr>
        <w:instrText xml:space="preserve"> PAGEREF _Toc21108 \h </w:instrText>
      </w:r>
      <w:r>
        <w:rPr>
          <w:i w:val="0"/>
          <w:iCs w:val="0"/>
        </w:rPr>
        <w:fldChar w:fldCharType="separate"/>
      </w:r>
      <w:r>
        <w:rPr>
          <w:i w:val="0"/>
          <w:iCs w:val="0"/>
        </w:rPr>
        <w:t>122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_Toc27433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8.勘察设计文件</w:t>
      </w:r>
      <w:r>
        <w:rPr>
          <w:i w:val="0"/>
          <w:iCs w:val="0"/>
        </w:rPr>
        <w:tab/>
      </w:r>
      <w:r>
        <w:rPr>
          <w:i w:val="0"/>
          <w:iCs w:val="0"/>
        </w:rPr>
        <w:fldChar w:fldCharType="begin"/>
      </w:r>
      <w:r>
        <w:rPr>
          <w:i w:val="0"/>
          <w:iCs w:val="0"/>
        </w:rPr>
        <w:instrText xml:space="preserve"> PAGEREF _Toc27433 \h </w:instrText>
      </w:r>
      <w:r>
        <w:rPr>
          <w:i w:val="0"/>
          <w:iCs w:val="0"/>
        </w:rPr>
        <w:fldChar w:fldCharType="separate"/>
      </w:r>
      <w:r>
        <w:rPr>
          <w:i w:val="0"/>
          <w:iCs w:val="0"/>
        </w:rPr>
        <w:t>122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_Toc20484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9.勘察设计责任与保险</w:t>
      </w:r>
      <w:r>
        <w:rPr>
          <w:i w:val="0"/>
          <w:iCs w:val="0"/>
        </w:rPr>
        <w:tab/>
      </w:r>
      <w:r>
        <w:rPr>
          <w:i w:val="0"/>
          <w:iCs w:val="0"/>
        </w:rPr>
        <w:fldChar w:fldCharType="begin"/>
      </w:r>
      <w:r>
        <w:rPr>
          <w:i w:val="0"/>
          <w:iCs w:val="0"/>
        </w:rPr>
        <w:instrText xml:space="preserve"> PAGEREF _Toc20484 \h </w:instrText>
      </w:r>
      <w:r>
        <w:rPr>
          <w:i w:val="0"/>
          <w:iCs w:val="0"/>
        </w:rPr>
        <w:fldChar w:fldCharType="separate"/>
      </w:r>
      <w:r>
        <w:rPr>
          <w:i w:val="0"/>
          <w:iCs w:val="0"/>
        </w:rPr>
        <w:t>123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_Toc5809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10.</w:t>
      </w:r>
      <w:r>
        <w:rPr>
          <w:rFonts w:hint="eastAsia" w:ascii="宋体" w:hAnsi="宋体" w:eastAsia="宋体" w:cs="宋体"/>
          <w:i w:val="0"/>
          <w:iCs w:val="0"/>
          <w:kern w:val="0"/>
          <w:szCs w:val="32"/>
          <w:highlight w:val="none"/>
          <w:lang w:eastAsia="zh-CN"/>
        </w:rPr>
        <w:t>招标和</w:t>
      </w:r>
      <w:r>
        <w:rPr>
          <w:rFonts w:hint="eastAsia" w:ascii="宋体" w:hAnsi="宋体" w:eastAsia="宋体" w:cs="宋体"/>
          <w:i w:val="0"/>
          <w:iCs w:val="0"/>
          <w:kern w:val="0"/>
          <w:szCs w:val="32"/>
          <w:highlight w:val="none"/>
        </w:rPr>
        <w:t>施工期间配合</w:t>
      </w:r>
      <w:r>
        <w:rPr>
          <w:i w:val="0"/>
          <w:iCs w:val="0"/>
        </w:rPr>
        <w:tab/>
      </w:r>
      <w:r>
        <w:rPr>
          <w:i w:val="0"/>
          <w:iCs w:val="0"/>
        </w:rPr>
        <w:fldChar w:fldCharType="begin"/>
      </w:r>
      <w:r>
        <w:rPr>
          <w:i w:val="0"/>
          <w:iCs w:val="0"/>
        </w:rPr>
        <w:instrText xml:space="preserve"> PAGEREF _Toc5809 \h </w:instrText>
      </w:r>
      <w:r>
        <w:rPr>
          <w:i w:val="0"/>
          <w:iCs w:val="0"/>
        </w:rPr>
        <w:fldChar w:fldCharType="separate"/>
      </w:r>
      <w:r>
        <w:rPr>
          <w:i w:val="0"/>
          <w:iCs w:val="0"/>
        </w:rPr>
        <w:t>123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_Toc7260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11.合同变更</w:t>
      </w:r>
      <w:r>
        <w:rPr>
          <w:i w:val="0"/>
          <w:iCs w:val="0"/>
        </w:rPr>
        <w:tab/>
      </w:r>
      <w:r>
        <w:rPr>
          <w:i w:val="0"/>
          <w:iCs w:val="0"/>
        </w:rPr>
        <w:fldChar w:fldCharType="begin"/>
      </w:r>
      <w:r>
        <w:rPr>
          <w:i w:val="0"/>
          <w:iCs w:val="0"/>
        </w:rPr>
        <w:instrText xml:space="preserve"> PAGEREF _Toc7260 \h </w:instrText>
      </w:r>
      <w:r>
        <w:rPr>
          <w:i w:val="0"/>
          <w:iCs w:val="0"/>
        </w:rPr>
        <w:fldChar w:fldCharType="separate"/>
      </w:r>
      <w:r>
        <w:rPr>
          <w:i w:val="0"/>
          <w:iCs w:val="0"/>
        </w:rPr>
        <w:t>123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_Toc4598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12.合同价格与支付</w:t>
      </w:r>
      <w:r>
        <w:rPr>
          <w:i w:val="0"/>
          <w:iCs w:val="0"/>
        </w:rPr>
        <w:tab/>
      </w:r>
      <w:r>
        <w:rPr>
          <w:i w:val="0"/>
          <w:iCs w:val="0"/>
        </w:rPr>
        <w:fldChar w:fldCharType="begin"/>
      </w:r>
      <w:r>
        <w:rPr>
          <w:i w:val="0"/>
          <w:iCs w:val="0"/>
        </w:rPr>
        <w:instrText xml:space="preserve"> PAGEREF _Toc4598 \h </w:instrText>
      </w:r>
      <w:r>
        <w:rPr>
          <w:i w:val="0"/>
          <w:iCs w:val="0"/>
        </w:rPr>
        <w:fldChar w:fldCharType="separate"/>
      </w:r>
      <w:r>
        <w:rPr>
          <w:i w:val="0"/>
          <w:iCs w:val="0"/>
        </w:rPr>
        <w:t>124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_Toc8772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13.不可抗力</w:t>
      </w:r>
      <w:r>
        <w:rPr>
          <w:i w:val="0"/>
          <w:iCs w:val="0"/>
        </w:rPr>
        <w:tab/>
      </w:r>
      <w:r>
        <w:rPr>
          <w:i w:val="0"/>
          <w:iCs w:val="0"/>
        </w:rPr>
        <w:fldChar w:fldCharType="begin"/>
      </w:r>
      <w:r>
        <w:rPr>
          <w:i w:val="0"/>
          <w:iCs w:val="0"/>
        </w:rPr>
        <w:instrText xml:space="preserve"> PAGEREF _Toc8772 \h </w:instrText>
      </w:r>
      <w:r>
        <w:rPr>
          <w:i w:val="0"/>
          <w:iCs w:val="0"/>
        </w:rPr>
        <w:fldChar w:fldCharType="separate"/>
      </w:r>
      <w:r>
        <w:rPr>
          <w:i w:val="0"/>
          <w:iCs w:val="0"/>
        </w:rPr>
        <w:t>127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_Toc20283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14.违约</w:t>
      </w:r>
      <w:r>
        <w:rPr>
          <w:i w:val="0"/>
          <w:iCs w:val="0"/>
        </w:rPr>
        <w:tab/>
      </w:r>
      <w:r>
        <w:rPr>
          <w:i w:val="0"/>
          <w:iCs w:val="0"/>
        </w:rPr>
        <w:fldChar w:fldCharType="begin"/>
      </w:r>
      <w:r>
        <w:rPr>
          <w:i w:val="0"/>
          <w:iCs w:val="0"/>
        </w:rPr>
        <w:instrText xml:space="preserve"> PAGEREF _Toc20283 \h </w:instrText>
      </w:r>
      <w:r>
        <w:rPr>
          <w:i w:val="0"/>
          <w:iCs w:val="0"/>
        </w:rPr>
        <w:fldChar w:fldCharType="separate"/>
      </w:r>
      <w:r>
        <w:rPr>
          <w:i w:val="0"/>
          <w:iCs w:val="0"/>
        </w:rPr>
        <w:t>127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_Toc23333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15.争议的解决</w:t>
      </w:r>
      <w:r>
        <w:rPr>
          <w:i w:val="0"/>
          <w:iCs w:val="0"/>
        </w:rPr>
        <w:tab/>
      </w:r>
      <w:r>
        <w:rPr>
          <w:i w:val="0"/>
          <w:iCs w:val="0"/>
        </w:rPr>
        <w:fldChar w:fldCharType="begin"/>
      </w:r>
      <w:r>
        <w:rPr>
          <w:i w:val="0"/>
          <w:iCs w:val="0"/>
        </w:rPr>
        <w:instrText xml:space="preserve"> PAGEREF _Toc23333 \h </w:instrText>
      </w:r>
      <w:r>
        <w:rPr>
          <w:i w:val="0"/>
          <w:iCs w:val="0"/>
        </w:rPr>
        <w:fldChar w:fldCharType="separate"/>
      </w:r>
      <w:r>
        <w:rPr>
          <w:i w:val="0"/>
          <w:iCs w:val="0"/>
        </w:rPr>
        <w:t>132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_Toc14760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lang w:val="en-US" w:eastAsia="zh-CN"/>
        </w:rPr>
        <w:t>16.其他</w:t>
      </w:r>
      <w:r>
        <w:rPr>
          <w:i w:val="0"/>
          <w:iCs w:val="0"/>
        </w:rPr>
        <w:tab/>
      </w:r>
      <w:r>
        <w:rPr>
          <w:i w:val="0"/>
          <w:iCs w:val="0"/>
        </w:rPr>
        <w:fldChar w:fldCharType="begin"/>
      </w:r>
      <w:r>
        <w:rPr>
          <w:i w:val="0"/>
          <w:iCs w:val="0"/>
        </w:rPr>
        <w:instrText xml:space="preserve"> PAGEREF _Toc14760 \h </w:instrText>
      </w:r>
      <w:r>
        <w:rPr>
          <w:i w:val="0"/>
          <w:iCs w:val="0"/>
        </w:rPr>
        <w:fldChar w:fldCharType="separate"/>
      </w:r>
      <w:r>
        <w:rPr>
          <w:i w:val="0"/>
          <w:iCs w:val="0"/>
        </w:rPr>
        <w:t>132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_Toc10054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w:t>
      </w:r>
      <w:r>
        <w:rPr>
          <w:rFonts w:hint="eastAsia" w:ascii="宋体" w:hAnsi="宋体" w:eastAsia="宋体" w:cs="宋体"/>
          <w:i w:val="0"/>
          <w:iCs w:val="0"/>
          <w:kern w:val="0"/>
          <w:szCs w:val="32"/>
          <w:highlight w:val="none"/>
          <w:lang w:val="en-US" w:eastAsia="zh-CN"/>
        </w:rPr>
        <w:t>7</w:t>
      </w:r>
      <w:r>
        <w:rPr>
          <w:rFonts w:hint="eastAsia" w:ascii="宋体" w:hAnsi="宋体" w:eastAsia="宋体" w:cs="宋体"/>
          <w:i w:val="0"/>
          <w:iCs w:val="0"/>
          <w:kern w:val="0"/>
          <w:szCs w:val="32"/>
          <w:highlight w:val="none"/>
        </w:rPr>
        <w:t>.合同附件</w:t>
      </w:r>
      <w:r>
        <w:rPr>
          <w:i w:val="0"/>
          <w:iCs w:val="0"/>
        </w:rPr>
        <w:tab/>
      </w:r>
      <w:r>
        <w:rPr>
          <w:i w:val="0"/>
          <w:iCs w:val="0"/>
        </w:rPr>
        <w:fldChar w:fldCharType="begin"/>
      </w:r>
      <w:r>
        <w:rPr>
          <w:i w:val="0"/>
          <w:iCs w:val="0"/>
        </w:rPr>
        <w:instrText xml:space="preserve"> PAGEREF _Toc10054 \h </w:instrText>
      </w:r>
      <w:r>
        <w:rPr>
          <w:i w:val="0"/>
          <w:iCs w:val="0"/>
        </w:rPr>
        <w:fldChar w:fldCharType="separate"/>
      </w:r>
      <w:r>
        <w:rPr>
          <w:i w:val="0"/>
          <w:iCs w:val="0"/>
        </w:rPr>
        <w:t>132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_Toc21288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52"/>
          <w:highlight w:val="none"/>
        </w:rPr>
        <w:t>第 二 卷</w:t>
      </w:r>
      <w:r>
        <w:rPr>
          <w:i w:val="0"/>
          <w:iCs w:val="0"/>
        </w:rPr>
        <w:tab/>
      </w:r>
      <w:r>
        <w:rPr>
          <w:i w:val="0"/>
          <w:iCs w:val="0"/>
        </w:rPr>
        <w:fldChar w:fldCharType="begin"/>
      </w:r>
      <w:r>
        <w:rPr>
          <w:i w:val="0"/>
          <w:iCs w:val="0"/>
        </w:rPr>
        <w:instrText xml:space="preserve"> PAGEREF _Toc21288 \h </w:instrText>
      </w:r>
      <w:r>
        <w:rPr>
          <w:i w:val="0"/>
          <w:iCs w:val="0"/>
        </w:rPr>
        <w:fldChar w:fldCharType="separate"/>
      </w:r>
      <w:r>
        <w:rPr>
          <w:i w:val="0"/>
          <w:iCs w:val="0"/>
        </w:rPr>
        <w:t>139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20"/>
          <w:highlight w:val="none"/>
        </w:rPr>
        <w:t>第五章  发包人要求</w:t>
      </w:r>
      <w:r>
        <w:rPr>
          <w:i w:val="0"/>
          <w:iCs w:val="0"/>
        </w:rPr>
        <w:tab/>
      </w:r>
      <w:r>
        <w:rPr>
          <w:i w:val="0"/>
          <w:iCs w:val="0"/>
        </w:rPr>
        <w:fldChar w:fldCharType="begin"/>
      </w:r>
      <w:r>
        <w:rPr>
          <w:i w:val="0"/>
          <w:iCs w:val="0"/>
        </w:rPr>
        <w:instrText xml:space="preserve"> PAGEREF _Toc188 \h </w:instrText>
      </w:r>
      <w:r>
        <w:rPr>
          <w:i w:val="0"/>
          <w:iCs w:val="0"/>
        </w:rPr>
        <w:fldChar w:fldCharType="separate"/>
      </w:r>
      <w:r>
        <w:rPr>
          <w:i w:val="0"/>
          <w:iCs w:val="0"/>
        </w:rPr>
        <w:t>140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_Toc30215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一、勘察设计要求</w:t>
      </w:r>
      <w:r>
        <w:rPr>
          <w:i w:val="0"/>
          <w:iCs w:val="0"/>
        </w:rPr>
        <w:tab/>
      </w:r>
      <w:r>
        <w:rPr>
          <w:i w:val="0"/>
          <w:iCs w:val="0"/>
        </w:rPr>
        <w:fldChar w:fldCharType="begin"/>
      </w:r>
      <w:r>
        <w:rPr>
          <w:i w:val="0"/>
          <w:iCs w:val="0"/>
        </w:rPr>
        <w:instrText xml:space="preserve"> PAGEREF _Toc30215 \h </w:instrText>
      </w:r>
      <w:r>
        <w:rPr>
          <w:i w:val="0"/>
          <w:iCs w:val="0"/>
        </w:rPr>
        <w:fldChar w:fldCharType="separate"/>
      </w:r>
      <w:r>
        <w:rPr>
          <w:i w:val="0"/>
          <w:iCs w:val="0"/>
        </w:rPr>
        <w:t>141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_Toc9986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szCs w:val="21"/>
          <w:highlight w:val="none"/>
          <w:lang w:bidi="ar"/>
        </w:rPr>
        <w:t>二、适用规范标准</w:t>
      </w:r>
      <w:r>
        <w:rPr>
          <w:i w:val="0"/>
          <w:iCs w:val="0"/>
        </w:rPr>
        <w:tab/>
      </w:r>
      <w:r>
        <w:rPr>
          <w:i w:val="0"/>
          <w:iCs w:val="0"/>
        </w:rPr>
        <w:fldChar w:fldCharType="begin"/>
      </w:r>
      <w:r>
        <w:rPr>
          <w:i w:val="0"/>
          <w:iCs w:val="0"/>
        </w:rPr>
        <w:instrText xml:space="preserve"> PAGEREF _Toc9986 \h </w:instrText>
      </w:r>
      <w:r>
        <w:rPr>
          <w:i w:val="0"/>
          <w:iCs w:val="0"/>
        </w:rPr>
        <w:fldChar w:fldCharType="separate"/>
      </w:r>
      <w:r>
        <w:rPr>
          <w:i w:val="0"/>
          <w:iCs w:val="0"/>
        </w:rPr>
        <w:t>141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三、成果文件要求</w:t>
      </w:r>
      <w:r>
        <w:rPr>
          <w:i w:val="0"/>
          <w:iCs w:val="0"/>
        </w:rPr>
        <w:tab/>
      </w:r>
      <w:r>
        <w:rPr>
          <w:i w:val="0"/>
          <w:iCs w:val="0"/>
        </w:rPr>
        <w:fldChar w:fldCharType="begin"/>
      </w:r>
      <w:r>
        <w:rPr>
          <w:i w:val="0"/>
          <w:iCs w:val="0"/>
        </w:rPr>
        <w:instrText xml:space="preserve"> PAGEREF _Toc167 \h </w:instrText>
      </w:r>
      <w:r>
        <w:rPr>
          <w:i w:val="0"/>
          <w:iCs w:val="0"/>
        </w:rPr>
        <w:fldChar w:fldCharType="separate"/>
      </w:r>
      <w:r>
        <w:rPr>
          <w:i w:val="0"/>
          <w:iCs w:val="0"/>
        </w:rPr>
        <w:t>143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_Toc4200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四、发包人财产清单</w:t>
      </w:r>
      <w:r>
        <w:rPr>
          <w:i w:val="0"/>
          <w:iCs w:val="0"/>
        </w:rPr>
        <w:tab/>
      </w:r>
      <w:r>
        <w:rPr>
          <w:i w:val="0"/>
          <w:iCs w:val="0"/>
        </w:rPr>
        <w:fldChar w:fldCharType="begin"/>
      </w:r>
      <w:r>
        <w:rPr>
          <w:i w:val="0"/>
          <w:iCs w:val="0"/>
        </w:rPr>
        <w:instrText xml:space="preserve"> PAGEREF _Toc4200 \h </w:instrText>
      </w:r>
      <w:r>
        <w:rPr>
          <w:i w:val="0"/>
          <w:iCs w:val="0"/>
        </w:rPr>
        <w:fldChar w:fldCharType="separate"/>
      </w:r>
      <w:r>
        <w:rPr>
          <w:i w:val="0"/>
          <w:iCs w:val="0"/>
        </w:rPr>
        <w:t>144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_Toc9163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（一）发包人提供的设备、设施</w:t>
      </w:r>
      <w:r>
        <w:rPr>
          <w:i w:val="0"/>
          <w:iCs w:val="0"/>
        </w:rPr>
        <w:tab/>
      </w:r>
      <w:r>
        <w:rPr>
          <w:i w:val="0"/>
          <w:iCs w:val="0"/>
        </w:rPr>
        <w:fldChar w:fldCharType="begin"/>
      </w:r>
      <w:r>
        <w:rPr>
          <w:i w:val="0"/>
          <w:iCs w:val="0"/>
        </w:rPr>
        <w:instrText xml:space="preserve"> PAGEREF _Toc9163 \h </w:instrText>
      </w:r>
      <w:r>
        <w:rPr>
          <w:i w:val="0"/>
          <w:iCs w:val="0"/>
        </w:rPr>
        <w:fldChar w:fldCharType="separate"/>
      </w:r>
      <w:r>
        <w:rPr>
          <w:i w:val="0"/>
          <w:iCs w:val="0"/>
        </w:rPr>
        <w:t>144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_Toc6051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（二）发包人提供的资料</w:t>
      </w:r>
      <w:r>
        <w:rPr>
          <w:i w:val="0"/>
          <w:iCs w:val="0"/>
        </w:rPr>
        <w:tab/>
      </w:r>
      <w:r>
        <w:rPr>
          <w:i w:val="0"/>
          <w:iCs w:val="0"/>
        </w:rPr>
        <w:fldChar w:fldCharType="begin"/>
      </w:r>
      <w:r>
        <w:rPr>
          <w:i w:val="0"/>
          <w:iCs w:val="0"/>
        </w:rPr>
        <w:instrText xml:space="preserve"> PAGEREF _Toc6051 \h </w:instrText>
      </w:r>
      <w:r>
        <w:rPr>
          <w:i w:val="0"/>
          <w:iCs w:val="0"/>
        </w:rPr>
        <w:fldChar w:fldCharType="separate"/>
      </w:r>
      <w:r>
        <w:rPr>
          <w:i w:val="0"/>
          <w:iCs w:val="0"/>
        </w:rPr>
        <w:t>144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_Toc4164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（三）发包人财产使用要求及退还要求</w:t>
      </w:r>
      <w:r>
        <w:rPr>
          <w:i w:val="0"/>
          <w:iCs w:val="0"/>
        </w:rPr>
        <w:tab/>
      </w:r>
      <w:r>
        <w:rPr>
          <w:i w:val="0"/>
          <w:iCs w:val="0"/>
        </w:rPr>
        <w:fldChar w:fldCharType="begin"/>
      </w:r>
      <w:r>
        <w:rPr>
          <w:i w:val="0"/>
          <w:iCs w:val="0"/>
        </w:rPr>
        <w:instrText xml:space="preserve"> PAGEREF _Toc4164 \h </w:instrText>
      </w:r>
      <w:r>
        <w:rPr>
          <w:i w:val="0"/>
          <w:iCs w:val="0"/>
        </w:rPr>
        <w:fldChar w:fldCharType="separate"/>
      </w:r>
      <w:r>
        <w:rPr>
          <w:i w:val="0"/>
          <w:iCs w:val="0"/>
        </w:rPr>
        <w:t>144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_Toc20305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五、发包人提供的便利条件</w:t>
      </w:r>
      <w:r>
        <w:rPr>
          <w:i w:val="0"/>
          <w:iCs w:val="0"/>
        </w:rPr>
        <w:tab/>
      </w:r>
      <w:r>
        <w:rPr>
          <w:i w:val="0"/>
          <w:iCs w:val="0"/>
        </w:rPr>
        <w:fldChar w:fldCharType="begin"/>
      </w:r>
      <w:r>
        <w:rPr>
          <w:i w:val="0"/>
          <w:iCs w:val="0"/>
        </w:rPr>
        <w:instrText xml:space="preserve"> PAGEREF _Toc20305 \h </w:instrText>
      </w:r>
      <w:r>
        <w:rPr>
          <w:i w:val="0"/>
          <w:iCs w:val="0"/>
        </w:rPr>
        <w:fldChar w:fldCharType="separate"/>
      </w:r>
      <w:r>
        <w:rPr>
          <w:i w:val="0"/>
          <w:iCs w:val="0"/>
        </w:rPr>
        <w:t>144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_Toc26379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六、勘察设计人需要自备的工作条件</w:t>
      </w:r>
      <w:r>
        <w:rPr>
          <w:i w:val="0"/>
          <w:iCs w:val="0"/>
        </w:rPr>
        <w:tab/>
      </w:r>
      <w:r>
        <w:rPr>
          <w:i w:val="0"/>
          <w:iCs w:val="0"/>
        </w:rPr>
        <w:fldChar w:fldCharType="begin"/>
      </w:r>
      <w:r>
        <w:rPr>
          <w:i w:val="0"/>
          <w:iCs w:val="0"/>
        </w:rPr>
        <w:instrText xml:space="preserve"> PAGEREF _Toc26379 \h </w:instrText>
      </w:r>
      <w:r>
        <w:rPr>
          <w:i w:val="0"/>
          <w:iCs w:val="0"/>
        </w:rPr>
        <w:fldChar w:fldCharType="separate"/>
      </w:r>
      <w:r>
        <w:rPr>
          <w:i w:val="0"/>
          <w:iCs w:val="0"/>
        </w:rPr>
        <w:t>145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_Toc29229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七、发包人的其他要求</w:t>
      </w:r>
      <w:r>
        <w:rPr>
          <w:i w:val="0"/>
          <w:iCs w:val="0"/>
        </w:rPr>
        <w:tab/>
      </w:r>
      <w:r>
        <w:rPr>
          <w:i w:val="0"/>
          <w:iCs w:val="0"/>
        </w:rPr>
        <w:fldChar w:fldCharType="begin"/>
      </w:r>
      <w:r>
        <w:rPr>
          <w:i w:val="0"/>
          <w:iCs w:val="0"/>
        </w:rPr>
        <w:instrText xml:space="preserve"> PAGEREF _Toc29229 \h </w:instrText>
      </w:r>
      <w:r>
        <w:rPr>
          <w:i w:val="0"/>
          <w:iCs w:val="0"/>
        </w:rPr>
        <w:fldChar w:fldCharType="separate"/>
      </w:r>
      <w:r>
        <w:rPr>
          <w:i w:val="0"/>
          <w:iCs w:val="0"/>
        </w:rPr>
        <w:t>145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_Toc24130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44"/>
          <w:szCs w:val="20"/>
          <w:highlight w:val="none"/>
        </w:rPr>
        <w:t>第三卷</w:t>
      </w:r>
      <w:r>
        <w:rPr>
          <w:i w:val="0"/>
          <w:iCs w:val="0"/>
        </w:rPr>
        <w:tab/>
      </w:r>
      <w:r>
        <w:rPr>
          <w:i w:val="0"/>
          <w:iCs w:val="0"/>
        </w:rPr>
        <w:fldChar w:fldCharType="begin"/>
      </w:r>
      <w:r>
        <w:rPr>
          <w:i w:val="0"/>
          <w:iCs w:val="0"/>
        </w:rPr>
        <w:instrText xml:space="preserve"> PAGEREF _Toc24130 \h </w:instrText>
      </w:r>
      <w:r>
        <w:rPr>
          <w:i w:val="0"/>
          <w:iCs w:val="0"/>
        </w:rPr>
        <w:fldChar w:fldCharType="separate"/>
      </w:r>
      <w:r>
        <w:rPr>
          <w:i w:val="0"/>
          <w:iCs w:val="0"/>
        </w:rPr>
        <w:t>146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_Toc28152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44"/>
          <w:szCs w:val="20"/>
          <w:highlight w:val="none"/>
        </w:rPr>
        <w:t>第六章  投标文件格式</w:t>
      </w:r>
      <w:r>
        <w:rPr>
          <w:i w:val="0"/>
          <w:iCs w:val="0"/>
        </w:rPr>
        <w:tab/>
      </w:r>
      <w:r>
        <w:rPr>
          <w:i w:val="0"/>
          <w:iCs w:val="0"/>
        </w:rPr>
        <w:fldChar w:fldCharType="begin"/>
      </w:r>
      <w:r>
        <w:rPr>
          <w:i w:val="0"/>
          <w:iCs w:val="0"/>
        </w:rPr>
        <w:instrText xml:space="preserve"> PAGEREF _Toc28152 \h </w:instrText>
      </w:r>
      <w:r>
        <w:rPr>
          <w:i w:val="0"/>
          <w:iCs w:val="0"/>
        </w:rPr>
        <w:fldChar w:fldCharType="separate"/>
      </w:r>
      <w:r>
        <w:rPr>
          <w:i w:val="0"/>
          <w:iCs w:val="0"/>
        </w:rPr>
        <w:t>147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_Toc14947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一、投标函部分</w:t>
      </w:r>
      <w:r>
        <w:rPr>
          <w:i w:val="0"/>
          <w:iCs w:val="0"/>
        </w:rPr>
        <w:tab/>
      </w:r>
      <w:r>
        <w:rPr>
          <w:i w:val="0"/>
          <w:iCs w:val="0"/>
        </w:rPr>
        <w:fldChar w:fldCharType="begin"/>
      </w:r>
      <w:r>
        <w:rPr>
          <w:i w:val="0"/>
          <w:iCs w:val="0"/>
        </w:rPr>
        <w:instrText xml:space="preserve"> PAGEREF _Toc14947 \h </w:instrText>
      </w:r>
      <w:r>
        <w:rPr>
          <w:i w:val="0"/>
          <w:iCs w:val="0"/>
        </w:rPr>
        <w:fldChar w:fldCharType="separate"/>
      </w:r>
      <w:r>
        <w:rPr>
          <w:i w:val="0"/>
          <w:iCs w:val="0"/>
        </w:rPr>
        <w:t>149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_Toc20138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（一）投标函</w:t>
      </w:r>
      <w:r>
        <w:rPr>
          <w:i w:val="0"/>
          <w:iCs w:val="0"/>
        </w:rPr>
        <w:tab/>
      </w:r>
      <w:r>
        <w:rPr>
          <w:i w:val="0"/>
          <w:iCs w:val="0"/>
        </w:rPr>
        <w:fldChar w:fldCharType="begin"/>
      </w:r>
      <w:r>
        <w:rPr>
          <w:i w:val="0"/>
          <w:iCs w:val="0"/>
        </w:rPr>
        <w:instrText xml:space="preserve"> PAGEREF _Toc20138 \h </w:instrText>
      </w:r>
      <w:r>
        <w:rPr>
          <w:i w:val="0"/>
          <w:iCs w:val="0"/>
        </w:rPr>
        <w:fldChar w:fldCharType="separate"/>
      </w:r>
      <w:r>
        <w:rPr>
          <w:i w:val="0"/>
          <w:iCs w:val="0"/>
        </w:rPr>
        <w:t>152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_Toc8366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（二）投标函附录</w:t>
      </w:r>
      <w:r>
        <w:rPr>
          <w:i w:val="0"/>
          <w:iCs w:val="0"/>
        </w:rPr>
        <w:tab/>
      </w:r>
      <w:r>
        <w:rPr>
          <w:i w:val="0"/>
          <w:iCs w:val="0"/>
        </w:rPr>
        <w:fldChar w:fldCharType="begin"/>
      </w:r>
      <w:r>
        <w:rPr>
          <w:i w:val="0"/>
          <w:iCs w:val="0"/>
        </w:rPr>
        <w:instrText xml:space="preserve"> PAGEREF _Toc8366 \h </w:instrText>
      </w:r>
      <w:r>
        <w:rPr>
          <w:i w:val="0"/>
          <w:iCs w:val="0"/>
        </w:rPr>
        <w:fldChar w:fldCharType="separate"/>
      </w:r>
      <w:r>
        <w:rPr>
          <w:i w:val="0"/>
          <w:iCs w:val="0"/>
        </w:rPr>
        <w:t>154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_Toc19403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（三）法定代表人身份证明或授权委托书</w:t>
      </w:r>
      <w:r>
        <w:rPr>
          <w:i w:val="0"/>
          <w:iCs w:val="0"/>
        </w:rPr>
        <w:tab/>
      </w:r>
      <w:r>
        <w:rPr>
          <w:i w:val="0"/>
          <w:iCs w:val="0"/>
        </w:rPr>
        <w:fldChar w:fldCharType="begin"/>
      </w:r>
      <w:r>
        <w:rPr>
          <w:i w:val="0"/>
          <w:iCs w:val="0"/>
        </w:rPr>
        <w:instrText xml:space="preserve"> PAGEREF _Toc19403 \h </w:instrText>
      </w:r>
      <w:r>
        <w:rPr>
          <w:i w:val="0"/>
          <w:iCs w:val="0"/>
        </w:rPr>
        <w:fldChar w:fldCharType="separate"/>
      </w:r>
      <w:r>
        <w:rPr>
          <w:i w:val="0"/>
          <w:iCs w:val="0"/>
        </w:rPr>
        <w:t>155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_Toc15848 </w:instrText>
      </w:r>
      <w:r>
        <w:rPr>
          <w:rFonts w:hint="eastAsia" w:ascii="宋体" w:hAnsi="宋体" w:eastAsia="宋体" w:cs="宋体"/>
          <w:bCs/>
          <w:i w:val="0"/>
          <w:iCs w:val="0"/>
          <w:szCs w:val="20"/>
          <w:highlight w:val="none"/>
          <w:lang w:val="zh-CN"/>
        </w:rPr>
        <w:fldChar w:fldCharType="separate"/>
      </w:r>
      <w:r>
        <w:rPr>
          <w:rFonts w:hint="eastAsia" w:ascii="宋体" w:hAnsi="宋体" w:cs="宋体"/>
          <w:bCs w:val="0"/>
          <w:i w:val="0"/>
          <w:iCs w:val="0"/>
          <w:szCs w:val="20"/>
          <w:highlight w:val="none"/>
          <w:lang w:eastAsia="zh-CN"/>
        </w:rPr>
        <w:t>（</w:t>
      </w:r>
      <w:r>
        <w:rPr>
          <w:rFonts w:hint="eastAsia" w:ascii="宋体" w:hAnsi="宋体" w:cs="宋体"/>
          <w:bCs w:val="0"/>
          <w:i w:val="0"/>
          <w:iCs w:val="0"/>
          <w:szCs w:val="20"/>
          <w:highlight w:val="none"/>
          <w:lang w:val="en-US" w:eastAsia="zh-CN"/>
        </w:rPr>
        <w:t>四</w:t>
      </w:r>
      <w:r>
        <w:rPr>
          <w:rFonts w:hint="eastAsia" w:ascii="宋体" w:hAnsi="宋体" w:cs="宋体"/>
          <w:bCs w:val="0"/>
          <w:i w:val="0"/>
          <w:iCs w:val="0"/>
          <w:szCs w:val="20"/>
          <w:highlight w:val="none"/>
          <w:lang w:eastAsia="zh-CN"/>
        </w:rPr>
        <w:t>）</w:t>
      </w:r>
      <w:r>
        <w:rPr>
          <w:rFonts w:hint="eastAsia" w:ascii="宋体" w:hAnsi="宋体" w:eastAsia="宋体" w:cs="宋体"/>
          <w:bCs w:val="0"/>
          <w:i w:val="0"/>
          <w:iCs w:val="0"/>
          <w:szCs w:val="20"/>
          <w:highlight w:val="none"/>
        </w:rPr>
        <w:t>投标报价合理性说明（如有）</w:t>
      </w:r>
      <w:r>
        <w:rPr>
          <w:i w:val="0"/>
          <w:iCs w:val="0"/>
        </w:rPr>
        <w:tab/>
      </w:r>
      <w:r>
        <w:rPr>
          <w:i w:val="0"/>
          <w:iCs w:val="0"/>
        </w:rPr>
        <w:fldChar w:fldCharType="begin"/>
      </w:r>
      <w:r>
        <w:rPr>
          <w:i w:val="0"/>
          <w:iCs w:val="0"/>
        </w:rPr>
        <w:instrText xml:space="preserve"> PAGEREF _Toc15848 \h </w:instrText>
      </w:r>
      <w:r>
        <w:rPr>
          <w:i w:val="0"/>
          <w:iCs w:val="0"/>
        </w:rPr>
        <w:fldChar w:fldCharType="separate"/>
      </w:r>
      <w:r>
        <w:rPr>
          <w:i w:val="0"/>
          <w:iCs w:val="0"/>
        </w:rPr>
        <w:t>157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_Toc18530 </w:instrText>
      </w:r>
      <w:r>
        <w:rPr>
          <w:rFonts w:hint="eastAsia" w:ascii="宋体" w:hAnsi="宋体" w:eastAsia="宋体" w:cs="宋体"/>
          <w:bCs/>
          <w:i w:val="0"/>
          <w:iCs w:val="0"/>
          <w:szCs w:val="20"/>
          <w:highlight w:val="none"/>
          <w:lang w:val="zh-CN"/>
        </w:rPr>
        <w:fldChar w:fldCharType="separate"/>
      </w:r>
      <w:r>
        <w:rPr>
          <w:rFonts w:hint="eastAsia" w:ascii="宋体" w:hAnsi="宋体" w:cs="宋体"/>
          <w:i w:val="0"/>
          <w:iCs w:val="0"/>
          <w:szCs w:val="20"/>
          <w:highlight w:val="none"/>
          <w:lang w:val="en-US" w:eastAsia="zh-CN"/>
        </w:rPr>
        <w:t>（五）</w:t>
      </w:r>
      <w:r>
        <w:rPr>
          <w:rFonts w:hint="eastAsia" w:ascii="宋体" w:hAnsi="宋体" w:eastAsia="宋体" w:cs="宋体"/>
          <w:i w:val="0"/>
          <w:iCs w:val="0"/>
          <w:szCs w:val="20"/>
          <w:highlight w:val="none"/>
          <w:lang w:val="en-US" w:eastAsia="zh-CN"/>
        </w:rPr>
        <w:t>勘察设计</w:t>
      </w:r>
      <w:r>
        <w:rPr>
          <w:rFonts w:hint="eastAsia" w:ascii="宋体" w:hAnsi="宋体" w:eastAsia="宋体" w:cs="宋体"/>
          <w:i w:val="0"/>
          <w:iCs w:val="0"/>
          <w:szCs w:val="20"/>
          <w:highlight w:val="none"/>
        </w:rPr>
        <w:t>费用清单</w:t>
      </w:r>
      <w:r>
        <w:rPr>
          <w:rFonts w:hint="eastAsia" w:ascii="宋体" w:hAnsi="宋体" w:eastAsia="宋体" w:cs="宋体"/>
          <w:i w:val="0"/>
          <w:iCs w:val="0"/>
          <w:szCs w:val="20"/>
          <w:highlight w:val="none"/>
          <w:lang w:eastAsia="zh-CN"/>
        </w:rPr>
        <w:t>（</w:t>
      </w:r>
      <w:r>
        <w:rPr>
          <w:rFonts w:hint="eastAsia" w:ascii="宋体" w:hAnsi="宋体" w:eastAsia="宋体" w:cs="宋体"/>
          <w:i w:val="0"/>
          <w:iCs w:val="0"/>
          <w:szCs w:val="20"/>
          <w:highlight w:val="none"/>
          <w:lang w:val="en-US" w:eastAsia="zh-CN"/>
        </w:rPr>
        <w:t>如有</w:t>
      </w:r>
      <w:r>
        <w:rPr>
          <w:rFonts w:hint="eastAsia" w:ascii="宋体" w:hAnsi="宋体" w:eastAsia="宋体" w:cs="宋体"/>
          <w:i w:val="0"/>
          <w:iCs w:val="0"/>
          <w:szCs w:val="20"/>
          <w:highlight w:val="none"/>
          <w:lang w:eastAsia="zh-CN"/>
        </w:rPr>
        <w:t>）</w:t>
      </w:r>
      <w:r>
        <w:rPr>
          <w:i w:val="0"/>
          <w:iCs w:val="0"/>
        </w:rPr>
        <w:tab/>
      </w:r>
      <w:r>
        <w:rPr>
          <w:i w:val="0"/>
          <w:iCs w:val="0"/>
        </w:rPr>
        <w:fldChar w:fldCharType="begin"/>
      </w:r>
      <w:r>
        <w:rPr>
          <w:i w:val="0"/>
          <w:iCs w:val="0"/>
        </w:rPr>
        <w:instrText xml:space="preserve"> PAGEREF _Toc18530 \h </w:instrText>
      </w:r>
      <w:r>
        <w:rPr>
          <w:i w:val="0"/>
          <w:iCs w:val="0"/>
        </w:rPr>
        <w:fldChar w:fldCharType="separate"/>
      </w:r>
      <w:r>
        <w:rPr>
          <w:i w:val="0"/>
          <w:iCs w:val="0"/>
        </w:rPr>
        <w:t>158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_Toc5361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六</w:t>
      </w:r>
      <w:r>
        <w:rPr>
          <w:rFonts w:hint="eastAsia" w:ascii="宋体" w:hAnsi="宋体" w:eastAsia="宋体" w:cs="宋体"/>
          <w:i w:val="0"/>
          <w:iCs w:val="0"/>
          <w:szCs w:val="20"/>
          <w:highlight w:val="none"/>
        </w:rPr>
        <w:t>）其他费用清单</w:t>
      </w:r>
      <w:r>
        <w:rPr>
          <w:rFonts w:hint="eastAsia" w:ascii="宋体" w:hAnsi="宋体" w:eastAsia="宋体" w:cs="宋体"/>
          <w:i w:val="0"/>
          <w:iCs w:val="0"/>
          <w:szCs w:val="20"/>
          <w:highlight w:val="none"/>
          <w:lang w:eastAsia="zh-CN"/>
        </w:rPr>
        <w:t>（</w:t>
      </w:r>
      <w:r>
        <w:rPr>
          <w:rFonts w:hint="eastAsia" w:ascii="宋体" w:hAnsi="宋体" w:eastAsia="宋体" w:cs="宋体"/>
          <w:i w:val="0"/>
          <w:iCs w:val="0"/>
          <w:szCs w:val="20"/>
          <w:highlight w:val="none"/>
          <w:lang w:val="en-US" w:eastAsia="zh-CN"/>
        </w:rPr>
        <w:t>如有</w:t>
      </w:r>
      <w:r>
        <w:rPr>
          <w:rFonts w:hint="eastAsia" w:ascii="宋体" w:hAnsi="宋体" w:eastAsia="宋体" w:cs="宋体"/>
          <w:i w:val="0"/>
          <w:iCs w:val="0"/>
          <w:szCs w:val="20"/>
          <w:highlight w:val="none"/>
          <w:lang w:eastAsia="zh-CN"/>
        </w:rPr>
        <w:t>）</w:t>
      </w:r>
      <w:r>
        <w:rPr>
          <w:i w:val="0"/>
          <w:iCs w:val="0"/>
        </w:rPr>
        <w:tab/>
      </w:r>
      <w:r>
        <w:rPr>
          <w:i w:val="0"/>
          <w:iCs w:val="0"/>
        </w:rPr>
        <w:fldChar w:fldCharType="begin"/>
      </w:r>
      <w:r>
        <w:rPr>
          <w:i w:val="0"/>
          <w:iCs w:val="0"/>
        </w:rPr>
        <w:instrText xml:space="preserve"> PAGEREF _Toc5361 \h </w:instrText>
      </w:r>
      <w:r>
        <w:rPr>
          <w:i w:val="0"/>
          <w:iCs w:val="0"/>
        </w:rPr>
        <w:fldChar w:fldCharType="separate"/>
      </w:r>
      <w:r>
        <w:rPr>
          <w:i w:val="0"/>
          <w:iCs w:val="0"/>
        </w:rPr>
        <w:t>161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_Toc32764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二、商务部分</w:t>
      </w:r>
      <w:r>
        <w:rPr>
          <w:i w:val="0"/>
          <w:iCs w:val="0"/>
        </w:rPr>
        <w:tab/>
      </w:r>
      <w:r>
        <w:rPr>
          <w:i w:val="0"/>
          <w:iCs w:val="0"/>
        </w:rPr>
        <w:fldChar w:fldCharType="begin"/>
      </w:r>
      <w:r>
        <w:rPr>
          <w:i w:val="0"/>
          <w:iCs w:val="0"/>
        </w:rPr>
        <w:instrText xml:space="preserve"> PAGEREF _Toc32764 \h </w:instrText>
      </w:r>
      <w:r>
        <w:rPr>
          <w:i w:val="0"/>
          <w:iCs w:val="0"/>
        </w:rPr>
        <w:fldChar w:fldCharType="separate"/>
      </w:r>
      <w:r>
        <w:rPr>
          <w:i w:val="0"/>
          <w:iCs w:val="0"/>
        </w:rPr>
        <w:t>162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_Toc20132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三、技术部分</w:t>
      </w:r>
      <w:r>
        <w:rPr>
          <w:i w:val="0"/>
          <w:iCs w:val="0"/>
        </w:rPr>
        <w:tab/>
      </w:r>
      <w:r>
        <w:rPr>
          <w:i w:val="0"/>
          <w:iCs w:val="0"/>
        </w:rPr>
        <w:fldChar w:fldCharType="begin"/>
      </w:r>
      <w:r>
        <w:rPr>
          <w:i w:val="0"/>
          <w:iCs w:val="0"/>
        </w:rPr>
        <w:instrText xml:space="preserve"> PAGEREF _Toc20132 \h </w:instrText>
      </w:r>
      <w:r>
        <w:rPr>
          <w:i w:val="0"/>
          <w:iCs w:val="0"/>
        </w:rPr>
        <w:fldChar w:fldCharType="separate"/>
      </w:r>
      <w:r>
        <w:rPr>
          <w:i w:val="0"/>
          <w:iCs w:val="0"/>
        </w:rPr>
        <w:t>166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_Toc28033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32"/>
        </w:rPr>
        <w:t>（</w:t>
      </w:r>
      <w:r>
        <w:rPr>
          <w:rFonts w:hint="eastAsia" w:ascii="宋体" w:hAnsi="宋体" w:eastAsia="宋体" w:cs="宋体"/>
          <w:i w:val="0"/>
          <w:iCs w:val="0"/>
          <w:szCs w:val="32"/>
          <w:lang w:val="en-US" w:eastAsia="zh-CN"/>
        </w:rPr>
        <w:t>一</w:t>
      </w:r>
      <w:r>
        <w:rPr>
          <w:rFonts w:hint="eastAsia" w:ascii="宋体" w:hAnsi="宋体" w:eastAsia="宋体" w:cs="宋体"/>
          <w:i w:val="0"/>
          <w:iCs w:val="0"/>
          <w:szCs w:val="32"/>
        </w:rPr>
        <w:t>）法定代表人身份</w:t>
      </w:r>
      <w:r>
        <w:rPr>
          <w:rFonts w:hint="eastAsia" w:ascii="宋体" w:hAnsi="宋体" w:eastAsia="宋体" w:cs="宋体"/>
          <w:i w:val="0"/>
          <w:iCs w:val="0"/>
          <w:szCs w:val="32"/>
          <w:lang w:eastAsia="zh-CN"/>
        </w:rPr>
        <w:t>证明</w:t>
      </w:r>
      <w:r>
        <w:rPr>
          <w:rFonts w:hint="eastAsia" w:ascii="宋体" w:hAnsi="宋体" w:eastAsia="宋体" w:cs="宋体"/>
          <w:i w:val="0"/>
          <w:iCs w:val="0"/>
          <w:szCs w:val="32"/>
        </w:rPr>
        <w:t>或授权委托书</w:t>
      </w:r>
      <w:r>
        <w:rPr>
          <w:i w:val="0"/>
          <w:iCs w:val="0"/>
        </w:rPr>
        <w:tab/>
      </w:r>
      <w:r>
        <w:rPr>
          <w:i w:val="0"/>
          <w:iCs w:val="0"/>
        </w:rPr>
        <w:fldChar w:fldCharType="begin"/>
      </w:r>
      <w:r>
        <w:rPr>
          <w:i w:val="0"/>
          <w:iCs w:val="0"/>
        </w:rPr>
        <w:instrText xml:space="preserve"> PAGEREF _Toc28033 \h </w:instrText>
      </w:r>
      <w:r>
        <w:rPr>
          <w:i w:val="0"/>
          <w:iCs w:val="0"/>
        </w:rPr>
        <w:fldChar w:fldCharType="separate"/>
      </w:r>
      <w:r>
        <w:rPr>
          <w:i w:val="0"/>
          <w:iCs w:val="0"/>
        </w:rPr>
        <w:t>171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_Toc473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二</w:t>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eastAsia="zh-CN"/>
        </w:rPr>
        <w:t>共同投标协议</w:t>
      </w:r>
      <w:r>
        <w:rPr>
          <w:rFonts w:hint="eastAsia" w:ascii="宋体" w:hAnsi="宋体" w:eastAsia="宋体" w:cs="宋体"/>
          <w:i w:val="0"/>
          <w:iCs w:val="0"/>
          <w:szCs w:val="20"/>
          <w:highlight w:val="none"/>
        </w:rPr>
        <w:t>（如有）</w:t>
      </w:r>
      <w:r>
        <w:rPr>
          <w:i w:val="0"/>
          <w:iCs w:val="0"/>
        </w:rPr>
        <w:tab/>
      </w:r>
      <w:r>
        <w:rPr>
          <w:i w:val="0"/>
          <w:iCs w:val="0"/>
        </w:rPr>
        <w:fldChar w:fldCharType="begin"/>
      </w:r>
      <w:r>
        <w:rPr>
          <w:i w:val="0"/>
          <w:iCs w:val="0"/>
        </w:rPr>
        <w:instrText xml:space="preserve"> PAGEREF _Toc473 \h </w:instrText>
      </w:r>
      <w:r>
        <w:rPr>
          <w:i w:val="0"/>
          <w:iCs w:val="0"/>
        </w:rPr>
        <w:fldChar w:fldCharType="separate"/>
      </w:r>
      <w:r>
        <w:rPr>
          <w:i w:val="0"/>
          <w:iCs w:val="0"/>
        </w:rPr>
        <w:t>173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_Toc32181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三</w:t>
      </w:r>
      <w:r>
        <w:rPr>
          <w:rFonts w:hint="eastAsia" w:ascii="宋体" w:hAnsi="宋体" w:eastAsia="宋体" w:cs="宋体"/>
          <w:i w:val="0"/>
          <w:iCs w:val="0"/>
          <w:szCs w:val="20"/>
          <w:highlight w:val="none"/>
        </w:rPr>
        <w:t>）承诺</w:t>
      </w:r>
      <w:r>
        <w:rPr>
          <w:i w:val="0"/>
          <w:iCs w:val="0"/>
        </w:rPr>
        <w:tab/>
      </w:r>
      <w:r>
        <w:rPr>
          <w:i w:val="0"/>
          <w:iCs w:val="0"/>
        </w:rPr>
        <w:fldChar w:fldCharType="begin"/>
      </w:r>
      <w:r>
        <w:rPr>
          <w:i w:val="0"/>
          <w:iCs w:val="0"/>
        </w:rPr>
        <w:instrText xml:space="preserve"> PAGEREF _Toc32181 \h </w:instrText>
      </w:r>
      <w:r>
        <w:rPr>
          <w:i w:val="0"/>
          <w:iCs w:val="0"/>
        </w:rPr>
        <w:fldChar w:fldCharType="separate"/>
      </w:r>
      <w:r>
        <w:rPr>
          <w:i w:val="0"/>
          <w:iCs w:val="0"/>
        </w:rPr>
        <w:t>175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_Toc4770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四</w:t>
      </w:r>
      <w:r>
        <w:rPr>
          <w:rFonts w:hint="eastAsia" w:ascii="宋体" w:hAnsi="宋体" w:eastAsia="宋体" w:cs="宋体"/>
          <w:i w:val="0"/>
          <w:iCs w:val="0"/>
          <w:szCs w:val="20"/>
          <w:highlight w:val="none"/>
        </w:rPr>
        <w:t>）其他资料</w:t>
      </w:r>
      <w:r>
        <w:rPr>
          <w:i w:val="0"/>
          <w:iCs w:val="0"/>
        </w:rPr>
        <w:tab/>
      </w:r>
      <w:r>
        <w:rPr>
          <w:i w:val="0"/>
          <w:iCs w:val="0"/>
        </w:rPr>
        <w:fldChar w:fldCharType="begin"/>
      </w:r>
      <w:r>
        <w:rPr>
          <w:i w:val="0"/>
          <w:iCs w:val="0"/>
        </w:rPr>
        <w:instrText xml:space="preserve"> PAGEREF _Toc4770 \h </w:instrText>
      </w:r>
      <w:r>
        <w:rPr>
          <w:i w:val="0"/>
          <w:iCs w:val="0"/>
        </w:rPr>
        <w:fldChar w:fldCharType="separate"/>
      </w:r>
      <w:r>
        <w:rPr>
          <w:i w:val="0"/>
          <w:iCs w:val="0"/>
        </w:rPr>
        <w:t>177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highlight w:val="none"/>
        </w:rPr>
        <w:sectPr>
          <w:footerReference r:id="rId11"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ascii="宋体" w:hAnsi="宋体" w:eastAsia="宋体" w:cs="宋体"/>
          <w:bCs/>
          <w:i w:val="0"/>
          <w:iCs w:val="0"/>
          <w:color w:val="auto"/>
          <w:szCs w:val="20"/>
          <w:highlight w:val="none"/>
          <w:lang w:val="zh-CN"/>
        </w:rPr>
        <w:fldChar w:fldCharType="end"/>
      </w:r>
      <w:bookmarkEnd w:id="1"/>
      <w:bookmarkStart w:id="8" w:name="_Toc430530414"/>
    </w:p>
    <w:bookmarkEnd w:id="8"/>
    <w:p>
      <w:pPr>
        <w:spacing w:line="360" w:lineRule="auto"/>
        <w:rPr>
          <w:rFonts w:hint="eastAsia" w:ascii="宋体" w:hAnsi="宋体" w:eastAsia="宋体" w:cs="宋体"/>
          <w:color w:val="auto"/>
          <w:highlight w:val="none"/>
        </w:rPr>
      </w:pPr>
    </w:p>
    <w:p>
      <w:pPr>
        <w:pStyle w:val="3"/>
        <w:spacing w:before="0" w:after="0" w:line="480" w:lineRule="auto"/>
        <w:jc w:val="center"/>
        <w:rPr>
          <w:rFonts w:hint="eastAsia" w:ascii="宋体" w:hAnsi="宋体" w:eastAsia="宋体" w:cs="宋体"/>
          <w:color w:val="auto"/>
          <w:sz w:val="52"/>
          <w:szCs w:val="52"/>
          <w:highlight w:val="none"/>
        </w:rPr>
      </w:pPr>
      <w:bookmarkStart w:id="9" w:name="_Toc509218690"/>
      <w:bookmarkStart w:id="10" w:name="_Toc31208"/>
      <w:bookmarkStart w:id="11" w:name="_Toc75856793"/>
      <w:bookmarkStart w:id="12" w:name="_Toc20497"/>
      <w:bookmarkStart w:id="13" w:name="_Toc12727"/>
      <w:bookmarkStart w:id="14" w:name="_Toc25278"/>
      <w:bookmarkStart w:id="15" w:name="_Toc29320"/>
      <w:bookmarkStart w:id="16" w:name="_Toc1007"/>
      <w:bookmarkStart w:id="17" w:name="_Toc27557"/>
      <w:r>
        <w:rPr>
          <w:rFonts w:hint="eastAsia" w:ascii="宋体" w:hAnsi="宋体" w:eastAsia="宋体" w:cs="宋体"/>
          <w:color w:val="auto"/>
          <w:sz w:val="52"/>
          <w:szCs w:val="52"/>
          <w:highlight w:val="none"/>
        </w:rPr>
        <w:t>第 一 卷</w:t>
      </w:r>
      <w:bookmarkEnd w:id="9"/>
      <w:bookmarkEnd w:id="10"/>
      <w:bookmarkEnd w:id="11"/>
      <w:bookmarkEnd w:id="12"/>
      <w:bookmarkEnd w:id="13"/>
      <w:bookmarkEnd w:id="14"/>
      <w:bookmarkEnd w:id="15"/>
      <w:bookmarkEnd w:id="16"/>
      <w:bookmarkEnd w:id="17"/>
    </w:p>
    <w:p>
      <w:pPr>
        <w:spacing w:line="200" w:lineRule="exact"/>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3"/>
        <w:spacing w:line="360" w:lineRule="auto"/>
        <w:jc w:val="center"/>
        <w:rPr>
          <w:rFonts w:hint="eastAsia" w:ascii="宋体" w:hAnsi="宋体" w:eastAsia="宋体" w:cs="宋体"/>
          <w:snapToGrid w:val="0"/>
          <w:color w:val="auto"/>
          <w:kern w:val="0"/>
          <w:highlight w:val="none"/>
          <w:lang w:eastAsia="zh-CN"/>
        </w:rPr>
      </w:pPr>
      <w:bookmarkStart w:id="18" w:name="_Toc21624"/>
      <w:bookmarkStart w:id="19" w:name="_Toc6162"/>
      <w:bookmarkStart w:id="20" w:name="_Toc20291"/>
      <w:bookmarkStart w:id="21" w:name="_Toc5731"/>
      <w:bookmarkStart w:id="22" w:name="_Toc1630"/>
      <w:bookmarkStart w:id="23" w:name="_Toc28950"/>
      <w:bookmarkStart w:id="24" w:name="_Toc224103298"/>
      <w:bookmarkStart w:id="25" w:name="_Toc10951"/>
      <w:bookmarkStart w:id="26" w:name="_Toc430530415"/>
      <w:bookmarkStart w:id="27" w:name="_Toc75856794"/>
      <w:bookmarkStart w:id="28" w:name="_Toc509218691"/>
      <w:bookmarkStart w:id="29" w:name="_Toc287620666"/>
      <w:bookmarkStart w:id="30" w:name="_Toc287607727"/>
      <w:bookmarkStart w:id="31" w:name="_Toc277082535"/>
      <w:r>
        <w:rPr>
          <w:rFonts w:hint="eastAsia" w:ascii="宋体" w:hAnsi="宋体" w:eastAsia="宋体" w:cs="宋体"/>
          <w:snapToGrid w:val="0"/>
          <w:color w:val="auto"/>
          <w:kern w:val="0"/>
          <w:highlight w:val="none"/>
        </w:rPr>
        <w:t>第一章  招标公告</w:t>
      </w:r>
      <w:bookmarkEnd w:id="18"/>
      <w:bookmarkStart w:id="32" w:name="_Toc24956"/>
      <w:r>
        <w:rPr>
          <w:rFonts w:hint="eastAsia" w:ascii="宋体" w:hAnsi="宋体" w:eastAsia="宋体" w:cs="宋体"/>
          <w:snapToGrid w:val="0"/>
          <w:color w:val="auto"/>
          <w:kern w:val="0"/>
          <w:highlight w:val="none"/>
          <w:lang w:eastAsia="zh-CN"/>
        </w:rPr>
        <w:t>（适用于</w:t>
      </w:r>
      <w:bookmarkEnd w:id="19"/>
      <w:r>
        <w:rPr>
          <w:rFonts w:hint="eastAsia" w:ascii="宋体" w:hAnsi="宋体" w:eastAsia="宋体" w:cs="宋体"/>
          <w:snapToGrid w:val="0"/>
          <w:color w:val="auto"/>
          <w:kern w:val="0"/>
          <w:highlight w:val="none"/>
          <w:lang w:eastAsia="zh-CN"/>
        </w:rPr>
        <w:t>公开招标）</w:t>
      </w:r>
      <w:bookmarkEnd w:id="20"/>
      <w:bookmarkEnd w:id="21"/>
      <w:bookmarkEnd w:id="22"/>
      <w:bookmarkEnd w:id="23"/>
      <w:bookmarkEnd w:id="32"/>
    </w:p>
    <w:bookmarkEnd w:id="24"/>
    <w:bookmarkEnd w:id="25"/>
    <w:bookmarkEnd w:id="26"/>
    <w:bookmarkEnd w:id="27"/>
    <w:bookmarkEnd w:id="28"/>
    <w:bookmarkEnd w:id="29"/>
    <w:bookmarkEnd w:id="30"/>
    <w:bookmarkEnd w:id="31"/>
    <w:p>
      <w:pPr>
        <w:autoSpaceDE w:val="0"/>
        <w:autoSpaceDN w:val="0"/>
        <w:adjustRightInd w:val="0"/>
        <w:snapToGrid w:val="0"/>
        <w:spacing w:line="360" w:lineRule="auto"/>
        <w:jc w:val="center"/>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u w:val="single"/>
        </w:rPr>
        <w:t xml:space="preserve">                 （项目名称）</w:t>
      </w:r>
      <w:r>
        <w:rPr>
          <w:rFonts w:hint="eastAsia" w:ascii="宋体" w:hAnsi="宋体" w:eastAsia="宋体" w:cs="宋体"/>
          <w:snapToGrid w:val="0"/>
          <w:color w:val="auto"/>
          <w:w w:val="99"/>
          <w:kern w:val="0"/>
          <w:sz w:val="28"/>
          <w:szCs w:val="28"/>
          <w:highlight w:val="none"/>
        </w:rPr>
        <w:t>招标公告</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33" w:name="_Toc16839"/>
      <w:bookmarkStart w:id="34" w:name="_Toc28977"/>
      <w:bookmarkStart w:id="35" w:name="_Toc509218692"/>
      <w:bookmarkStart w:id="36" w:name="_Toc287607728"/>
      <w:bookmarkStart w:id="37" w:name="_Toc430530416"/>
      <w:bookmarkStart w:id="38" w:name="_Toc75856795"/>
      <w:bookmarkStart w:id="39" w:name="_Toc287620667"/>
      <w:bookmarkStart w:id="40" w:name="_Toc26443"/>
      <w:bookmarkStart w:id="41" w:name="_Toc16600"/>
      <w:bookmarkStart w:id="42" w:name="_Toc4619"/>
      <w:bookmarkStart w:id="43" w:name="_Toc19830"/>
      <w:bookmarkStart w:id="44" w:name="_Toc277082536"/>
      <w:bookmarkStart w:id="45" w:name="_Toc200359238"/>
      <w:bookmarkStart w:id="46" w:name="_Toc224103299"/>
      <w:bookmarkStart w:id="47" w:name="_Toc200359427"/>
      <w:bookmarkStart w:id="48" w:name="_Toc30408"/>
      <w:r>
        <w:rPr>
          <w:rFonts w:hint="eastAsia" w:ascii="宋体" w:hAnsi="宋体" w:eastAsia="宋体" w:cs="宋体"/>
          <w:snapToGrid w:val="0"/>
          <w:color w:val="auto"/>
          <w:sz w:val="28"/>
          <w:szCs w:val="28"/>
          <w:highlight w:val="none"/>
        </w:rPr>
        <w:t>1.  招标条件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pPr>
        <w:pageBreakBefore w:val="0"/>
        <w:widowControl w:val="0"/>
        <w:tabs>
          <w:tab w:val="left" w:pos="3315"/>
          <w:tab w:val="left" w:pos="3390"/>
          <w:tab w:val="left" w:pos="6120"/>
          <w:tab w:val="left" w:pos="8850"/>
        </w:tabs>
        <w:kinsoku/>
        <w:wordWrap/>
        <w:overflowPunct/>
        <w:topLinePunct w:val="0"/>
        <w:autoSpaceDE w:val="0"/>
        <w:autoSpaceDN w:val="0"/>
        <w:bidi w:val="0"/>
        <w:adjustRightInd w:val="0"/>
        <w:snapToGrid w:val="0"/>
        <w:spacing w:line="360" w:lineRule="auto"/>
        <w:ind w:firstLine="420"/>
        <w:jc w:val="distribute"/>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 xml:space="preserve">                 （工程名称）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（项目审批</w:t>
      </w:r>
      <w:r>
        <w:rPr>
          <w:rFonts w:hint="eastAsia" w:ascii="宋体" w:hAnsi="宋体" w:eastAsia="宋体" w:cs="宋体"/>
          <w:snapToGrid w:val="0"/>
          <w:color w:val="auto"/>
          <w:kern w:val="0"/>
          <w:szCs w:val="21"/>
          <w:highlight w:val="none"/>
          <w:u w:val="single"/>
          <w:lang w:eastAsia="zh-CN"/>
        </w:rPr>
        <w:t>或</w:t>
      </w:r>
      <w:r>
        <w:rPr>
          <w:rFonts w:hint="eastAsia" w:ascii="宋体" w:hAnsi="宋体" w:eastAsia="宋体" w:cs="宋体"/>
          <w:snapToGrid w:val="0"/>
          <w:color w:val="auto"/>
          <w:kern w:val="0"/>
          <w:szCs w:val="21"/>
          <w:highlight w:val="none"/>
          <w:u w:val="single"/>
        </w:rPr>
        <w:t>核准机关名称）</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（批文名称及编号）</w:t>
      </w:r>
      <w:r>
        <w:rPr>
          <w:rFonts w:hint="eastAsia" w:ascii="宋体" w:hAnsi="宋体" w:eastAsia="宋体" w:cs="宋体"/>
          <w:snapToGrid w:val="0"/>
          <w:color w:val="auto"/>
          <w:kern w:val="0"/>
          <w:szCs w:val="21"/>
          <w:highlight w:val="none"/>
        </w:rPr>
        <w:t>批准建设，项目业主为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pageBreakBefore w:val="0"/>
        <w:widowControl w:val="0"/>
        <w:tabs>
          <w:tab w:val="left" w:pos="3390"/>
          <w:tab w:val="left" w:pos="3420"/>
          <w:tab w:val="left" w:pos="6120"/>
          <w:tab w:val="left" w:pos="7540"/>
          <w:tab w:val="left" w:pos="8320"/>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（资金来源）</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eastAsia="宋体" w:cs="宋体"/>
          <w:snapToGrid w:val="0"/>
          <w:color w:val="auto"/>
          <w:kern w:val="0"/>
          <w:position w:val="-2"/>
          <w:szCs w:val="21"/>
          <w:highlight w:val="none"/>
          <w:u w:val="single"/>
        </w:rPr>
        <w:t>该工程的勘察设计</w:t>
      </w:r>
      <w:r>
        <w:rPr>
          <w:rFonts w:hint="eastAsia" w:ascii="宋体" w:hAnsi="宋体" w:eastAsia="宋体" w:cs="宋体"/>
          <w:snapToGrid w:val="0"/>
          <w:color w:val="auto"/>
          <w:kern w:val="0"/>
          <w:position w:val="-2"/>
          <w:szCs w:val="21"/>
          <w:highlight w:val="none"/>
        </w:rPr>
        <w:t>进行公开招标。</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49" w:name="_Toc32024"/>
      <w:bookmarkStart w:id="50" w:name="_Toc509218693"/>
      <w:bookmarkStart w:id="51" w:name="_Toc4926"/>
      <w:bookmarkStart w:id="52" w:name="_Toc5165"/>
      <w:bookmarkStart w:id="53" w:name="_Toc26327"/>
      <w:bookmarkStart w:id="54" w:name="_Toc224103300"/>
      <w:bookmarkStart w:id="55" w:name="_Toc277082537"/>
      <w:bookmarkStart w:id="56" w:name="_Toc200359428"/>
      <w:bookmarkStart w:id="57" w:name="_Toc200359239"/>
      <w:bookmarkStart w:id="58" w:name="_Toc75856796"/>
      <w:bookmarkStart w:id="59" w:name="_Toc1894"/>
      <w:bookmarkStart w:id="60" w:name="_Toc430530417"/>
      <w:bookmarkStart w:id="61" w:name="_Toc3356"/>
      <w:bookmarkStart w:id="62" w:name="_Toc287620668"/>
      <w:bookmarkStart w:id="63" w:name="_Toc2046"/>
      <w:bookmarkStart w:id="64" w:name="_Toc287607729"/>
      <w:r>
        <w:rPr>
          <w:rFonts w:hint="eastAsia" w:ascii="宋体" w:hAnsi="宋体" w:eastAsia="宋体" w:cs="宋体"/>
          <w:snapToGrid w:val="0"/>
          <w:color w:val="auto"/>
          <w:sz w:val="28"/>
          <w:szCs w:val="28"/>
          <w:highlight w:val="none"/>
        </w:rPr>
        <w:t>2.  项目概况与招标范围</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 xml:space="preserve">                          </w:t>
      </w:r>
    </w:p>
    <w:p>
      <w:pPr>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w:t>
      </w:r>
      <w:r>
        <w:rPr>
          <w:rFonts w:hint="eastAsia" w:ascii="宋体" w:hAnsi="宋体" w:eastAsia="宋体" w:cs="宋体"/>
          <w:i/>
          <w:color w:val="auto"/>
          <w:szCs w:val="21"/>
          <w:highlight w:val="none"/>
        </w:rPr>
        <w:t>公路里程、技术等级、重要构造物数量及结构型式（如特大桥）、大中桥总数及计长，隧道总数量及计长等。]</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Cs w:val="21"/>
          <w:highlight w:val="none"/>
          <w:u w:val="single"/>
        </w:rPr>
      </w:pPr>
      <w:r>
        <w:rPr>
          <w:rFonts w:hint="eastAsia" w:ascii="宋体" w:hAnsi="宋体" w:eastAsia="宋体" w:cs="宋体"/>
          <w:snapToGrid w:val="0"/>
          <w:color w:val="auto"/>
          <w:kern w:val="0"/>
          <w:szCs w:val="21"/>
          <w:highlight w:val="none"/>
        </w:rPr>
        <w:t>2.3 □本项目</w:t>
      </w:r>
      <w:r>
        <w:rPr>
          <w:rFonts w:hint="eastAsia" w:ascii="宋体" w:hAnsi="宋体" w:eastAsia="宋体" w:cs="宋体"/>
          <w:snapToGrid w:val="0"/>
          <w:color w:val="auto"/>
          <w:kern w:val="0"/>
          <w:szCs w:val="21"/>
          <w:highlight w:val="none"/>
          <w:lang w:val="en-US" w:eastAsia="zh-CN"/>
        </w:rPr>
        <w:t>工程总</w:t>
      </w:r>
      <w:r>
        <w:rPr>
          <w:rFonts w:hint="eastAsia" w:ascii="宋体" w:hAnsi="宋体" w:eastAsia="宋体" w:cs="宋体"/>
          <w:color w:val="auto"/>
          <w:szCs w:val="21"/>
          <w:highlight w:val="none"/>
        </w:rPr>
        <w:t>投资金额：</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Cs/>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lang w:eastAsia="zh-CN"/>
        </w:rPr>
        <w:t>本次招标项目建筑安装工程估算金额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本次招标项目勘察设计</w:t>
      </w:r>
      <w:r>
        <w:rPr>
          <w:rFonts w:hint="eastAsia" w:ascii="宋体" w:hAnsi="宋体" w:eastAsia="宋体" w:cs="宋体"/>
          <w:color w:val="auto"/>
          <w:szCs w:val="21"/>
          <w:highlight w:val="none"/>
        </w:rPr>
        <w:t>合同估算</w:t>
      </w:r>
      <w:r>
        <w:rPr>
          <w:rFonts w:hint="eastAsia" w:ascii="宋体" w:hAnsi="宋体" w:eastAsia="宋体" w:cs="宋体"/>
          <w:color w:val="auto"/>
          <w:szCs w:val="21"/>
          <w:highlight w:val="none"/>
          <w:lang w:val="en-US" w:eastAsia="zh-CN"/>
        </w:rPr>
        <w:t>金</w:t>
      </w:r>
      <w:r>
        <w:rPr>
          <w:rFonts w:hint="eastAsia" w:ascii="宋体" w:hAnsi="宋体" w:eastAsia="宋体" w:cs="宋体"/>
          <w:color w:val="auto"/>
          <w:szCs w:val="21"/>
          <w:highlight w:val="none"/>
        </w:rPr>
        <w:t>额：</w:t>
      </w:r>
      <w:r>
        <w:rPr>
          <w:rFonts w:hint="eastAsia" w:ascii="宋体" w:hAnsi="宋体" w:eastAsia="宋体" w:cs="宋体"/>
          <w:color w:val="auto"/>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lang w:val="en-US" w:eastAsia="zh-CN"/>
        </w:rPr>
        <w:t>及标段划分</w:t>
      </w:r>
      <w:r>
        <w:rPr>
          <w:rFonts w:hint="eastAsia" w:ascii="宋体" w:hAnsi="宋体" w:eastAsia="宋体" w:cs="宋体"/>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napToGrid w:val="0"/>
          <w:color w:val="auto"/>
          <w:kern w:val="0"/>
          <w:szCs w:val="21"/>
          <w:highlight w:val="none"/>
          <w:lang w:val="en-US" w:eastAsia="zh-CN"/>
        </w:rPr>
      </w:pPr>
      <w:r>
        <w:rPr>
          <w:rFonts w:hint="eastAsia" w:ascii="宋体" w:hAnsi="宋体" w:eastAsia="宋体" w:cs="宋体"/>
          <w:i w:val="0"/>
          <w:iCs/>
          <w:snapToGrid w:val="0"/>
          <w:color w:val="auto"/>
          <w:kern w:val="0"/>
          <w:szCs w:val="21"/>
          <w:highlight w:val="none"/>
          <w:lang w:val="en-US" w:eastAsia="zh-CN"/>
        </w:rPr>
        <w:t>2.4.1 招标范围</w:t>
      </w:r>
      <w:r>
        <w:rPr>
          <w:rFonts w:hint="eastAsia" w:ascii="宋体" w:hAnsi="宋体" w:eastAsia="宋体" w:cs="宋体"/>
          <w:iCs/>
          <w:snapToGrid w:val="0"/>
          <w:color w:val="auto"/>
          <w:kern w:val="0"/>
          <w:szCs w:val="21"/>
          <w:highlight w:val="none"/>
        </w:rPr>
        <w:t>：</w:t>
      </w:r>
      <w:r>
        <w:rPr>
          <w:rFonts w:hint="eastAsia" w:ascii="宋体" w:hAnsi="宋体" w:eastAsia="宋体" w:cs="宋体"/>
          <w:iCs/>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i/>
          <w:snapToGrid w:val="0"/>
          <w:color w:val="auto"/>
          <w:kern w:val="0"/>
          <w:szCs w:val="21"/>
          <w:highlight w:val="none"/>
        </w:rPr>
        <w:t>[提示：</w:t>
      </w:r>
      <w:r>
        <w:rPr>
          <w:rFonts w:hint="eastAsia" w:ascii="宋体" w:hAnsi="宋体" w:eastAsia="宋体" w:cs="宋体"/>
          <w:i/>
          <w:color w:val="auto"/>
          <w:szCs w:val="21"/>
          <w:highlight w:val="none"/>
        </w:rPr>
        <w:t>招标范围应准确明了，按照项目审批、核准文件采用工程专业术语进行填写</w:t>
      </w:r>
      <w:r>
        <w:rPr>
          <w:rFonts w:hint="eastAsia" w:ascii="宋体" w:hAnsi="宋体" w:eastAsia="宋体" w:cs="宋体"/>
          <w:i/>
          <w:color w:val="auto"/>
          <w:szCs w:val="21"/>
          <w:highlight w:val="none"/>
          <w:lang w:eastAsia="zh-CN"/>
        </w:rPr>
        <w:t>，</w:t>
      </w:r>
      <w:r>
        <w:rPr>
          <w:rFonts w:hint="eastAsia" w:ascii="宋体" w:hAnsi="宋体" w:eastAsia="宋体" w:cs="宋体"/>
          <w:i/>
          <w:color w:val="auto"/>
          <w:szCs w:val="21"/>
          <w:highlight w:val="none"/>
          <w:lang w:val="en-US" w:eastAsia="zh-CN"/>
        </w:rPr>
        <w:t>招标范围应明确招标项目所含的设计阶段</w:t>
      </w:r>
      <w:r>
        <w:rPr>
          <w:rFonts w:hint="eastAsia" w:ascii="宋体" w:hAnsi="宋体" w:eastAsia="宋体" w:cs="宋体"/>
          <w:i/>
          <w:color w:val="auto"/>
          <w:szCs w:val="21"/>
          <w:highlight w:val="none"/>
        </w:rPr>
        <w:t>。</w:t>
      </w:r>
      <w:r>
        <w:rPr>
          <w:rFonts w:hint="eastAsia" w:ascii="宋体" w:hAnsi="宋体" w:eastAsia="宋体" w:cs="宋体"/>
          <w:i/>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i w:val="0"/>
          <w:iCs/>
          <w:snapToGrid w:val="0"/>
          <w:color w:val="auto"/>
          <w:kern w:val="0"/>
          <w:szCs w:val="21"/>
          <w:highlight w:val="none"/>
          <w:lang w:val="en-US" w:eastAsia="zh-CN"/>
        </w:rPr>
        <w:t>2.4.2 标段划分</w:t>
      </w:r>
      <w:r>
        <w:rPr>
          <w:rFonts w:hint="eastAsia" w:ascii="宋体" w:hAnsi="宋体" w:eastAsia="宋体" w:cs="宋体"/>
          <w:iCs/>
          <w:snapToGrid w:val="0"/>
          <w:color w:val="auto"/>
          <w:kern w:val="0"/>
          <w:szCs w:val="21"/>
          <w:highlight w:val="none"/>
        </w:rPr>
        <w:t>：</w:t>
      </w:r>
      <w:r>
        <w:rPr>
          <w:rFonts w:hint="eastAsia" w:ascii="宋体" w:hAnsi="宋体" w:eastAsia="宋体" w:cs="宋体"/>
          <w:iCs/>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2.5 勘察设计服务期限：</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 xml:space="preserve"> 其他：</w:t>
      </w:r>
      <w:r>
        <w:rPr>
          <w:rFonts w:hint="eastAsia" w:ascii="宋体" w:hAnsi="宋体" w:eastAsia="宋体" w:cs="宋体"/>
          <w:snapToGrid w:val="0"/>
          <w:color w:val="auto"/>
          <w:kern w:val="0"/>
          <w:szCs w:val="21"/>
          <w:highlight w:val="none"/>
          <w:u w:val="single"/>
        </w:rPr>
        <w:t xml:space="preserve">                           </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65" w:name="_Toc277082538"/>
      <w:bookmarkStart w:id="66" w:name="_Toc28510"/>
      <w:bookmarkStart w:id="67" w:name="_Toc287620669"/>
      <w:bookmarkStart w:id="68" w:name="_Toc4933"/>
      <w:bookmarkStart w:id="69" w:name="_Toc200359429"/>
      <w:bookmarkStart w:id="70" w:name="_Toc29032"/>
      <w:bookmarkStart w:id="71" w:name="_Toc20963"/>
      <w:bookmarkStart w:id="72" w:name="_Toc509218694"/>
      <w:bookmarkStart w:id="73" w:name="_Toc224103301"/>
      <w:bookmarkStart w:id="74" w:name="_Toc200359240"/>
      <w:bookmarkStart w:id="75" w:name="_Toc430530418"/>
      <w:bookmarkStart w:id="76" w:name="_Toc287607730"/>
      <w:bookmarkStart w:id="77" w:name="_Toc2536"/>
      <w:bookmarkStart w:id="78" w:name="_Toc75856797"/>
      <w:bookmarkStart w:id="79" w:name="_Toc18932"/>
      <w:bookmarkStart w:id="80" w:name="_Toc1804"/>
      <w:r>
        <w:rPr>
          <w:rFonts w:hint="eastAsia" w:ascii="宋体" w:hAnsi="宋体" w:eastAsia="宋体" w:cs="宋体"/>
          <w:snapToGrid w:val="0"/>
          <w:color w:val="auto"/>
          <w:sz w:val="28"/>
          <w:szCs w:val="28"/>
          <w:highlight w:val="none"/>
        </w:rPr>
        <w:t>3.  投标人资格要求</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投标人应同时</w:t>
      </w:r>
      <w:r>
        <w:rPr>
          <w:rFonts w:hint="eastAsia" w:ascii="宋体" w:hAnsi="宋体" w:eastAsia="宋体" w:cs="宋体"/>
          <w:snapToGrid w:val="0"/>
          <w:color w:val="auto"/>
          <w:kern w:val="0"/>
          <w:szCs w:val="21"/>
          <w:highlight w:val="none"/>
          <w:lang w:val="en-US" w:eastAsia="zh-CN"/>
        </w:rPr>
        <w:t>具备</w:t>
      </w:r>
      <w:r>
        <w:rPr>
          <w:rFonts w:hint="eastAsia" w:ascii="宋体" w:hAnsi="宋体" w:eastAsia="宋体" w:cs="宋体"/>
          <w:snapToGrid w:val="0"/>
          <w:color w:val="auto"/>
          <w:kern w:val="0"/>
          <w:szCs w:val="21"/>
          <w:highlight w:val="none"/>
        </w:rPr>
        <w:t>建设行政主管部门颁发的下列勘察和设计两类资质：</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snapToGrid w:val="0"/>
          <w:color w:val="auto"/>
          <w:kern w:val="0"/>
          <w:szCs w:val="21"/>
          <w:highlight w:val="none"/>
        </w:rPr>
        <w:t>投标人应具备下列勘察资质之一：</w:t>
      </w:r>
    </w:p>
    <w:p>
      <w:pPr>
        <w:pageBreakBefore w:val="0"/>
        <w:widowControl w:val="0"/>
        <w:kinsoku/>
        <w:wordWrap/>
        <w:overflowPunct/>
        <w:topLinePunct w:val="0"/>
        <w:autoSpaceDE w:val="0"/>
        <w:autoSpaceDN w:val="0"/>
        <w:bidi w:val="0"/>
        <w:adjustRightInd w:val="0"/>
        <w:snapToGrid w:val="0"/>
        <w:spacing w:line="360" w:lineRule="auto"/>
        <w:ind w:firstLine="630" w:firstLineChars="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①工程勘察综合甲级资质。</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②工程勘察</w:t>
      </w:r>
      <w:r>
        <w:rPr>
          <w:rFonts w:hint="eastAsia" w:ascii="宋体" w:hAnsi="宋体" w:eastAsia="宋体" w:cs="宋体"/>
          <w:color w:val="auto"/>
          <w:szCs w:val="21"/>
          <w:highlight w:val="none"/>
          <w:u w:val="none"/>
        </w:rPr>
        <w:t>专业类</w:t>
      </w:r>
      <w:r>
        <w:rPr>
          <w:rFonts w:hint="eastAsia" w:ascii="宋体" w:hAnsi="宋体" w:eastAsia="宋体" w:cs="宋体"/>
          <w:color w:val="auto"/>
          <w:szCs w:val="21"/>
          <w:highlight w:val="none"/>
          <w:u w:val="single"/>
        </w:rPr>
        <w:t xml:space="preserve">          级及以上</w:t>
      </w:r>
      <w:r>
        <w:rPr>
          <w:rFonts w:hint="eastAsia" w:ascii="宋体" w:hAnsi="宋体" w:eastAsia="宋体" w:cs="宋体"/>
          <w:color w:val="auto"/>
          <w:szCs w:val="21"/>
          <w:highlight w:val="none"/>
        </w:rPr>
        <w:t>资质</w:t>
      </w:r>
      <w:r>
        <w:rPr>
          <w:rFonts w:hint="eastAsia" w:ascii="宋体" w:hAnsi="宋体" w:eastAsia="宋体" w:cs="宋体"/>
          <w:color w:val="auto"/>
          <w:szCs w:val="21"/>
          <w:highlight w:val="none"/>
          <w:lang w:eastAsia="zh-CN"/>
        </w:rPr>
        <w:t>；</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
          <w:color w:val="auto"/>
          <w:szCs w:val="21"/>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autoSpaceDE w:val="0"/>
        <w:autoSpaceDN w:val="0"/>
        <w:adjustRightInd w:val="0"/>
        <w:snapToGrid w:val="0"/>
        <w:spacing w:line="360" w:lineRule="auto"/>
        <w:ind w:firstLine="420" w:firstLineChars="20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[提示：勘察资质的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snapToGrid w:val="0"/>
          <w:color w:val="auto"/>
          <w:kern w:val="0"/>
          <w:szCs w:val="21"/>
          <w:highlight w:val="none"/>
        </w:rPr>
        <w:t>投标人应具备下列设计资质之一：</w:t>
      </w:r>
    </w:p>
    <w:p>
      <w:pPr>
        <w:pageBreakBefore w:val="0"/>
        <w:widowControl w:val="0"/>
        <w:kinsoku/>
        <w:wordWrap/>
        <w:overflowPunct/>
        <w:topLinePunct w:val="0"/>
        <w:autoSpaceDE w:val="0"/>
        <w:autoSpaceDN w:val="0"/>
        <w:bidi w:val="0"/>
        <w:adjustRightInd w:val="0"/>
        <w:snapToGrid w:val="0"/>
        <w:spacing w:line="360" w:lineRule="auto"/>
        <w:ind w:firstLine="63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①工程设计综合甲级资质</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 xml:space="preserve"> </w:t>
      </w:r>
    </w:p>
    <w:p>
      <w:pPr>
        <w:pageBreakBefore w:val="0"/>
        <w:widowControl w:val="0"/>
        <w:kinsoku/>
        <w:wordWrap/>
        <w:overflowPunct/>
        <w:topLinePunct w:val="0"/>
        <w:autoSpaceDE w:val="0"/>
        <w:autoSpaceDN w:val="0"/>
        <w:bidi w:val="0"/>
        <w:adjustRightInd w:val="0"/>
        <w:snapToGrid w:val="0"/>
        <w:spacing w:line="360" w:lineRule="auto"/>
        <w:ind w:firstLine="630"/>
        <w:textAlignment w:val="auto"/>
        <w:rPr>
          <w:rFonts w:hint="eastAsia" w:ascii="宋体" w:hAnsi="宋体" w:eastAsia="宋体" w:cs="宋体"/>
          <w:i w:val="0"/>
          <w:iCs/>
          <w:color w:val="auto"/>
          <w:szCs w:val="21"/>
          <w:highlight w:val="none"/>
          <w:lang w:val="en-US" w:eastAsia="zh-CN"/>
        </w:rPr>
      </w:pPr>
      <w:r>
        <w:rPr>
          <w:rFonts w:hint="eastAsia" w:ascii="宋体" w:hAnsi="宋体" w:eastAsia="宋体" w:cs="宋体"/>
          <w:i w:val="0"/>
          <w:iCs/>
          <w:color w:val="auto"/>
          <w:szCs w:val="21"/>
          <w:highlight w:val="none"/>
          <w:lang w:val="en-US" w:eastAsia="zh-CN"/>
        </w:rPr>
        <w:t>②工程设计</w:t>
      </w:r>
      <w:r>
        <w:rPr>
          <w:rFonts w:hint="eastAsia" w:ascii="宋体" w:hAnsi="宋体" w:eastAsia="宋体" w:cs="宋体"/>
          <w:i w:val="0"/>
          <w:iCs/>
          <w:color w:val="auto"/>
          <w:szCs w:val="21"/>
          <w:highlight w:val="none"/>
          <w:u w:val="single"/>
          <w:lang w:val="en-US" w:eastAsia="zh-CN"/>
        </w:rPr>
        <w:t xml:space="preserve">        </w:t>
      </w:r>
      <w:r>
        <w:rPr>
          <w:rFonts w:hint="eastAsia" w:ascii="宋体" w:hAnsi="宋体" w:cs="宋体"/>
          <w:i w:val="0"/>
          <w:iCs/>
          <w:color w:val="auto"/>
          <w:szCs w:val="21"/>
          <w:highlight w:val="none"/>
          <w:u w:val="none"/>
          <w:lang w:val="en-US" w:eastAsia="zh-CN"/>
        </w:rPr>
        <w:t xml:space="preserve">  </w:t>
      </w:r>
      <w:r>
        <w:rPr>
          <w:rFonts w:hint="eastAsia" w:ascii="宋体" w:hAnsi="宋体" w:eastAsia="宋体" w:cs="宋体"/>
          <w:i w:val="0"/>
          <w:iCs/>
          <w:color w:val="auto"/>
          <w:szCs w:val="21"/>
          <w:highlight w:val="none"/>
          <w:lang w:val="en-US" w:eastAsia="zh-CN"/>
        </w:rPr>
        <w:t>级及以上资质；</w:t>
      </w:r>
    </w:p>
    <w:p>
      <w:pPr>
        <w:pStyle w:val="2"/>
        <w:pageBreakBefore w:val="0"/>
        <w:widowControl w:val="0"/>
        <w:kinsoku/>
        <w:wordWrap/>
        <w:overflowPunct/>
        <w:topLinePunct w:val="0"/>
        <w:bidi w:val="0"/>
        <w:spacing w:after="0" w:line="360" w:lineRule="auto"/>
        <w:ind w:firstLine="843" w:firstLineChars="4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b/>
          <w:bCs/>
          <w:snapToGrid w:val="0"/>
          <w:color w:val="auto"/>
          <w:kern w:val="0"/>
          <w:szCs w:val="21"/>
          <w:highlight w:val="none"/>
        </w:rPr>
      </w:pPr>
      <w:r>
        <w:rPr>
          <w:rFonts w:hint="eastAsia" w:ascii="宋体" w:hAnsi="宋体" w:eastAsia="宋体" w:cs="宋体"/>
          <w:i/>
          <w:color w:val="auto"/>
          <w:szCs w:val="21"/>
          <w:highlight w:val="none"/>
        </w:rPr>
        <w:t>[提示：设计资质的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iCs/>
          <w:snapToGrid w:val="0"/>
          <w:color w:val="auto"/>
          <w:kern w:val="0"/>
          <w:szCs w:val="21"/>
          <w:highlight w:val="none"/>
        </w:rPr>
        <w:t>。</w:t>
      </w:r>
      <w:r>
        <w:rPr>
          <w:rFonts w:hint="eastAsia" w:ascii="宋体" w:hAnsi="宋体" w:eastAsia="宋体" w:cs="宋体"/>
          <w:i/>
          <w:color w:val="auto"/>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3.1.2 投标人还应在人员、业绩、设备、资金等方面具有相应的勘察设计能力，详见招标文件第二章投标人须知前附表第1.4.1项内容。</w:t>
      </w:r>
    </w:p>
    <w:p>
      <w:pPr>
        <w:pageBreakBefore w:val="0"/>
        <w:widowControl w:val="0"/>
        <w:tabs>
          <w:tab w:val="left" w:pos="3045"/>
          <w:tab w:val="left" w:pos="831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  本次招标□接受 □不接受联合体投标。联合体投标的，应满足下列要求：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81" w:name="_Toc28214"/>
      <w:bookmarkStart w:id="82" w:name="_Toc24082"/>
      <w:bookmarkStart w:id="83" w:name="_Toc32131"/>
      <w:bookmarkStart w:id="84" w:name="_Toc9605"/>
      <w:bookmarkStart w:id="85" w:name="_Toc13605"/>
      <w:bookmarkStart w:id="86" w:name="_Toc10246"/>
      <w:bookmarkStart w:id="87" w:name="_Toc30675"/>
      <w:bookmarkStart w:id="88" w:name="_Toc287620670"/>
      <w:bookmarkStart w:id="89" w:name="_Toc224103302"/>
      <w:bookmarkStart w:id="90" w:name="_Toc75856798"/>
      <w:bookmarkStart w:id="91" w:name="_Toc287607731"/>
      <w:bookmarkStart w:id="92" w:name="_Toc200359241"/>
      <w:bookmarkStart w:id="93" w:name="_Toc200359430"/>
      <w:bookmarkStart w:id="94" w:name="_Toc28302"/>
      <w:bookmarkStart w:id="95" w:name="_Toc509218695"/>
      <w:bookmarkStart w:id="96" w:name="_Toc430530419"/>
      <w:bookmarkStart w:id="97" w:name="_Toc277082539"/>
      <w:r>
        <w:rPr>
          <w:rFonts w:hint="eastAsia" w:ascii="宋体" w:hAnsi="宋体" w:eastAsia="宋体" w:cs="宋体"/>
          <w:snapToGrid w:val="0"/>
          <w:color w:val="auto"/>
          <w:sz w:val="28"/>
          <w:szCs w:val="28"/>
          <w:highlight w:val="none"/>
        </w:rPr>
        <w:t>4.  技术成果经济补偿</w:t>
      </w:r>
      <w:bookmarkEnd w:id="81"/>
      <w:bookmarkEnd w:id="82"/>
      <w:bookmarkEnd w:id="83"/>
      <w:bookmarkEnd w:id="84"/>
      <w:bookmarkEnd w:id="85"/>
      <w:bookmarkEnd w:id="86"/>
      <w:bookmarkEnd w:id="87"/>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本次招标对未中标人投标文件中的技术成果</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r>
        <w:rPr>
          <w:rFonts w:hint="eastAsia" w:ascii="宋体" w:hAnsi="宋体" w:eastAsia="宋体" w:cs="宋体"/>
          <w:color w:val="auto"/>
          <w:highlight w:val="none"/>
        </w:rPr>
        <w:t>（给予或不给予）经济补偿。</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b w:val="0"/>
          <w:bCs w:val="0"/>
          <w:snapToGrid/>
          <w:color w:val="auto"/>
          <w:sz w:val="21"/>
          <w:szCs w:val="24"/>
          <w:highlight w:val="none"/>
        </w:rPr>
      </w:pPr>
      <w:r>
        <w:rPr>
          <w:rFonts w:hint="eastAsia" w:ascii="宋体" w:hAnsi="宋体" w:eastAsia="宋体" w:cs="宋体"/>
          <w:b w:val="0"/>
          <w:bCs w:val="0"/>
          <w:color w:val="auto"/>
          <w:sz w:val="21"/>
          <w:szCs w:val="24"/>
          <w:highlight w:val="none"/>
        </w:rPr>
        <w:t>给予经济补偿的，招标人将按如下标准支付经济补偿费：</w:t>
      </w:r>
      <w:r>
        <w:rPr>
          <w:rFonts w:hint="eastAsia" w:ascii="宋体" w:hAnsi="宋体" w:eastAsia="宋体" w:cs="宋体"/>
          <w:b w:val="0"/>
          <w:bCs w:val="0"/>
          <w:color w:val="auto"/>
          <w:sz w:val="21"/>
          <w:szCs w:val="24"/>
          <w:highlight w:val="none"/>
          <w:u w:val="single"/>
        </w:rPr>
        <w:tab/>
      </w:r>
      <w:r>
        <w:rPr>
          <w:rFonts w:hint="eastAsia" w:ascii="宋体" w:hAnsi="宋体" w:eastAsia="宋体" w:cs="宋体"/>
          <w:b w:val="0"/>
          <w:bCs w:val="0"/>
          <w:color w:val="auto"/>
          <w:sz w:val="21"/>
          <w:szCs w:val="24"/>
          <w:highlight w:val="none"/>
          <w:u w:val="single"/>
        </w:rPr>
        <w:t xml:space="preserve">                   </w:t>
      </w:r>
      <w:r>
        <w:rPr>
          <w:rFonts w:hint="eastAsia" w:ascii="宋体" w:hAnsi="宋体" w:eastAsia="宋体" w:cs="宋体"/>
          <w:b w:val="0"/>
          <w:bCs w:val="0"/>
          <w:color w:val="auto"/>
          <w:sz w:val="21"/>
          <w:szCs w:val="24"/>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98" w:name="_Toc872"/>
      <w:bookmarkStart w:id="99" w:name="_Toc486"/>
      <w:bookmarkStart w:id="100" w:name="_Toc22165"/>
      <w:bookmarkStart w:id="101" w:name="_Toc17902"/>
      <w:bookmarkStart w:id="102" w:name="_Toc5399"/>
      <w:bookmarkStart w:id="103" w:name="_Toc10010"/>
      <w:r>
        <w:rPr>
          <w:rFonts w:hint="eastAsia" w:ascii="宋体" w:hAnsi="宋体" w:eastAsia="宋体" w:cs="宋体"/>
          <w:snapToGrid w:val="0"/>
          <w:color w:val="auto"/>
          <w:sz w:val="28"/>
          <w:szCs w:val="28"/>
          <w:highlight w:val="none"/>
          <w:lang w:val="en-US" w:eastAsia="zh-CN"/>
        </w:rPr>
        <w:t>5</w:t>
      </w:r>
      <w:r>
        <w:rPr>
          <w:rFonts w:hint="eastAsia" w:ascii="宋体" w:hAnsi="宋体" w:eastAsia="宋体" w:cs="宋体"/>
          <w:snapToGrid w:val="0"/>
          <w:color w:val="auto"/>
          <w:sz w:val="28"/>
          <w:szCs w:val="28"/>
          <w:highlight w:val="none"/>
        </w:rPr>
        <w:t>.  招标文件的获取</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.1  本招标项目采用全流程电子招投标，投标人在投标前可在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下载招标文件及其附件、澄清、修改、补充通知、最高限价通知等资料。参与投标的投标人需在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完成市场主体信息登记以及 CA 数字证书办理，办理方式请参见</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导航栏“主体信息”页面中“市场主体信息登记”“CA 数字证书办理”。若投标人未及时完成市场主体信息登记和 CA 数字证书办理导致无法完成全流程电子招投标的，责任自负。</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.2  投标人可在附件招标公告规定的时限内在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本项目招标公告网页下方“我要提问”栏提出疑问。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.3  招标人应在附件招标公告规定的时限内在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发布澄清或修改。</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04" w:name="_Toc287620671"/>
      <w:bookmarkStart w:id="105" w:name="_Toc23176"/>
      <w:bookmarkStart w:id="106" w:name="_Toc13668"/>
      <w:bookmarkStart w:id="107" w:name="_Toc200359431"/>
      <w:bookmarkStart w:id="108" w:name="_Toc17893"/>
      <w:bookmarkStart w:id="109" w:name="_Toc277082540"/>
      <w:bookmarkStart w:id="110" w:name="_Toc224103303"/>
      <w:bookmarkStart w:id="111" w:name="_Toc3844"/>
      <w:bookmarkStart w:id="112" w:name="_Toc430530420"/>
      <w:bookmarkStart w:id="113" w:name="_Toc287607732"/>
      <w:bookmarkStart w:id="114" w:name="_Toc75856799"/>
      <w:bookmarkStart w:id="115" w:name="_Toc200359242"/>
      <w:bookmarkStart w:id="116" w:name="_Toc26521"/>
      <w:bookmarkStart w:id="117" w:name="_Toc509218696"/>
      <w:bookmarkStart w:id="118" w:name="_Toc32018"/>
      <w:bookmarkStart w:id="119" w:name="_Toc28681"/>
      <w:r>
        <w:rPr>
          <w:rFonts w:hint="eastAsia" w:ascii="宋体" w:hAnsi="宋体" w:eastAsia="宋体" w:cs="宋体"/>
          <w:snapToGrid w:val="0"/>
          <w:color w:val="auto"/>
          <w:sz w:val="28"/>
          <w:szCs w:val="28"/>
          <w:highlight w:val="none"/>
          <w:lang w:val="en-US" w:eastAsia="zh-CN"/>
        </w:rPr>
        <w:t>6</w:t>
      </w:r>
      <w:r>
        <w:rPr>
          <w:rFonts w:hint="eastAsia" w:ascii="宋体" w:hAnsi="宋体" w:eastAsia="宋体" w:cs="宋体"/>
          <w:snapToGrid w:val="0"/>
          <w:color w:val="auto"/>
          <w:sz w:val="28"/>
          <w:szCs w:val="28"/>
          <w:highlight w:val="none"/>
        </w:rPr>
        <w:t>.  投标文件的递交</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pageBreakBefore w:val="0"/>
        <w:widowControl w:val="0"/>
        <w:tabs>
          <w:tab w:val="left" w:pos="2000"/>
          <w:tab w:val="left" w:pos="5580"/>
          <w:tab w:val="left" w:pos="6220"/>
          <w:tab w:val="left" w:pos="6840"/>
          <w:tab w:val="left" w:pos="7460"/>
          <w:tab w:val="left" w:pos="810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.1  投标文件递交的截止时间（投标截止时间，下同）详见附件招标公告规定的投标截止时间，投标人应当在投标截止时间前，通过互联网使用CA数字证书登录重庆市电子招投标系统，将加密的电子投标文件上传。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.2  未按要求加密的电子投标文件，将无法上传至重庆市电子招投标系统，逾期未完成上传投标文件的，视为撤回投标文件。</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20" w:name="_Toc25648"/>
      <w:bookmarkStart w:id="121" w:name="_Toc22342"/>
      <w:bookmarkStart w:id="122" w:name="_Toc200359243"/>
      <w:bookmarkStart w:id="123" w:name="_Toc287607733"/>
      <w:bookmarkStart w:id="124" w:name="_Toc75856800"/>
      <w:bookmarkStart w:id="125" w:name="_Toc224103304"/>
      <w:bookmarkStart w:id="126" w:name="_Toc7194"/>
      <w:bookmarkStart w:id="127" w:name="_Toc200359432"/>
      <w:bookmarkStart w:id="128" w:name="_Toc277082541"/>
      <w:bookmarkStart w:id="129" w:name="_Toc5541"/>
      <w:bookmarkStart w:id="130" w:name="_Toc32572"/>
      <w:bookmarkStart w:id="131" w:name="_Toc430530421"/>
      <w:bookmarkStart w:id="132" w:name="_Toc509218697"/>
      <w:bookmarkStart w:id="133" w:name="_Toc16774"/>
      <w:bookmarkStart w:id="134" w:name="_Toc4065"/>
      <w:bookmarkStart w:id="135" w:name="_Toc287620672"/>
      <w:r>
        <w:rPr>
          <w:rFonts w:hint="eastAsia" w:ascii="宋体" w:hAnsi="宋体" w:eastAsia="宋体" w:cs="宋体"/>
          <w:snapToGrid w:val="0"/>
          <w:color w:val="auto"/>
          <w:sz w:val="28"/>
          <w:szCs w:val="28"/>
          <w:highlight w:val="none"/>
          <w:lang w:val="en-US" w:eastAsia="zh-CN"/>
        </w:rPr>
        <w:t>7</w:t>
      </w:r>
      <w:r>
        <w:rPr>
          <w:rFonts w:hint="eastAsia" w:ascii="宋体" w:hAnsi="宋体" w:eastAsia="宋体" w:cs="宋体"/>
          <w:snapToGrid w:val="0"/>
          <w:color w:val="auto"/>
          <w:sz w:val="28"/>
          <w:szCs w:val="28"/>
          <w:highlight w:val="none"/>
        </w:rPr>
        <w:t>.  发布公告的媒介</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本次招标公告同时在</w:t>
      </w:r>
      <w:r>
        <w:rPr>
          <w:rFonts w:hint="eastAsia" w:ascii="宋体" w:hAnsi="宋体" w:eastAsia="宋体" w:cs="宋体"/>
          <w:snapToGrid w:val="0"/>
          <w:color w:val="auto"/>
          <w:kern w:val="0"/>
          <w:szCs w:val="21"/>
          <w:highlight w:val="none"/>
          <w:u w:val="single"/>
        </w:rPr>
        <w:t xml:space="preserve">                 （发布公告的媒介名称）</w:t>
      </w:r>
      <w:r>
        <w:rPr>
          <w:rFonts w:hint="eastAsia" w:ascii="宋体" w:hAnsi="宋体" w:eastAsia="宋体" w:cs="宋体"/>
          <w:snapToGrid w:val="0"/>
          <w:color w:val="auto"/>
          <w:kern w:val="0"/>
          <w:szCs w:val="21"/>
          <w:highlight w:val="none"/>
        </w:rPr>
        <w:t>上发布。</w:t>
      </w:r>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i/>
          <w:snapToGrid w:val="0"/>
          <w:color w:val="auto"/>
          <w:kern w:val="0"/>
          <w:szCs w:val="21"/>
          <w:highlight w:val="none"/>
        </w:rPr>
        <w:t>[提示：依法必须招标项目的招标公告，必须在重庆市公共资源交易监督网发布。]</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36" w:name="_Toc24733"/>
      <w:bookmarkStart w:id="137" w:name="_Toc75856801"/>
      <w:bookmarkStart w:id="138" w:name="_Toc430530422"/>
      <w:bookmarkStart w:id="139" w:name="_Toc509218698"/>
      <w:bookmarkStart w:id="140" w:name="_Toc27171"/>
      <w:bookmarkStart w:id="141" w:name="_Toc6797"/>
      <w:bookmarkStart w:id="142" w:name="_Toc12500"/>
      <w:bookmarkStart w:id="143" w:name="_Toc277082542"/>
      <w:bookmarkStart w:id="144" w:name="_Toc224103305"/>
      <w:bookmarkStart w:id="145" w:name="_Toc24245"/>
      <w:bookmarkStart w:id="146" w:name="_Toc25460"/>
      <w:bookmarkStart w:id="147" w:name="_Toc287620673"/>
      <w:bookmarkStart w:id="148" w:name="_Toc287607734"/>
      <w:bookmarkStart w:id="149" w:name="_Toc3749"/>
      <w:r>
        <w:rPr>
          <w:rFonts w:hint="eastAsia" w:ascii="宋体" w:hAnsi="宋体" w:eastAsia="宋体" w:cs="宋体"/>
          <w:snapToGrid w:val="0"/>
          <w:color w:val="auto"/>
          <w:sz w:val="28"/>
          <w:szCs w:val="28"/>
          <w:highlight w:val="none"/>
          <w:lang w:val="en-US" w:eastAsia="zh-CN"/>
        </w:rPr>
        <w:t>8</w:t>
      </w:r>
      <w:r>
        <w:rPr>
          <w:rFonts w:hint="eastAsia" w:ascii="宋体" w:hAnsi="宋体" w:eastAsia="宋体" w:cs="宋体"/>
          <w:snapToGrid w:val="0"/>
          <w:color w:val="auto"/>
          <w:sz w:val="28"/>
          <w:szCs w:val="28"/>
          <w:highlight w:val="none"/>
        </w:rPr>
        <w:t>.  联系方式</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招标代理机构：</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地    址：</w:t>
      </w:r>
      <w:r>
        <w:rPr>
          <w:rFonts w:hint="eastAsia" w:ascii="宋体" w:hAnsi="宋体" w:eastAsia="宋体" w:cs="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联 系 人：</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    话：</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    真：</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电子邮件：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电子邮件：</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开户银行：</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账    号：</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napToGrid w:val="0"/>
          <w:color w:val="auto"/>
          <w:kern w:val="0"/>
          <w:szCs w:val="21"/>
          <w:highlight w:val="none"/>
          <w:u w:val="single"/>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both"/>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3906" w:firstLineChars="186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napToGrid w:val="0"/>
          <w:color w:val="auto"/>
          <w:highlight w:val="none"/>
        </w:rPr>
      </w:pPr>
      <w:r>
        <w:rPr>
          <w:rFonts w:hint="eastAsia" w:ascii="宋体" w:hAnsi="宋体" w:eastAsia="宋体" w:cs="宋体"/>
          <w:snapToGrid w:val="0"/>
          <w:color w:val="auto"/>
          <w:kern w:val="0"/>
          <w:szCs w:val="21"/>
          <w:highlight w:val="none"/>
        </w:rPr>
        <w:br w:type="page"/>
      </w:r>
      <w:bookmarkStart w:id="150" w:name="_Toc287607735"/>
      <w:bookmarkStart w:id="151" w:name="_Toc5600"/>
      <w:bookmarkStart w:id="152" w:name="_Toc430530423"/>
      <w:bookmarkStart w:id="153" w:name="_Toc23931"/>
      <w:bookmarkStart w:id="154" w:name="_Toc287620674"/>
      <w:bookmarkStart w:id="155" w:name="_Toc30862"/>
      <w:bookmarkStart w:id="156" w:name="_Toc22503"/>
      <w:bookmarkStart w:id="157" w:name="_Toc224103306"/>
      <w:bookmarkStart w:id="158" w:name="_Toc509218699"/>
      <w:bookmarkStart w:id="159" w:name="_Toc21824"/>
      <w:bookmarkStart w:id="160" w:name="_Toc25437"/>
      <w:bookmarkStart w:id="161" w:name="_Toc6945"/>
      <w:bookmarkStart w:id="162" w:name="_Toc75856802"/>
      <w:r>
        <w:rPr>
          <w:rFonts w:hint="eastAsia" w:ascii="宋体" w:hAnsi="宋体" w:eastAsia="宋体" w:cs="宋体"/>
          <w:snapToGrid w:val="0"/>
          <w:color w:val="auto"/>
          <w:highlight w:val="none"/>
        </w:rPr>
        <w:t>第一章  投标邀请书（适用于邀请招标）</w:t>
      </w:r>
      <w:bookmarkEnd w:id="150"/>
      <w:bookmarkEnd w:id="151"/>
      <w:bookmarkEnd w:id="152"/>
      <w:bookmarkEnd w:id="153"/>
      <w:bookmarkEnd w:id="154"/>
      <w:bookmarkEnd w:id="155"/>
      <w:bookmarkEnd w:id="156"/>
      <w:bookmarkEnd w:id="157"/>
      <w:bookmarkEnd w:id="158"/>
      <w:bookmarkEnd w:id="159"/>
      <w:bookmarkEnd w:id="160"/>
      <w:bookmarkEnd w:id="161"/>
      <w:bookmarkEnd w:id="162"/>
    </w:p>
    <w:p>
      <w:pPr>
        <w:pageBreakBefore w:val="0"/>
        <w:widowControl w:val="0"/>
        <w:tabs>
          <w:tab w:val="left" w:pos="3425"/>
          <w:tab w:val="left" w:pos="5520"/>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color w:val="auto"/>
          <w:kern w:val="0"/>
          <w:sz w:val="28"/>
          <w:szCs w:val="28"/>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w w:val="99"/>
          <w:kern w:val="0"/>
          <w:sz w:val="28"/>
          <w:szCs w:val="28"/>
          <w:highlight w:val="none"/>
        </w:rPr>
        <w:t>投标邀请书</w:t>
      </w:r>
    </w:p>
    <w:p>
      <w:pPr>
        <w:pageBreakBefore w:val="0"/>
        <w:widowControl w:val="0"/>
        <w:tabs>
          <w:tab w:val="left" w:pos="294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snapToGrid w:val="0"/>
          <w:color w:val="auto"/>
          <w:sz w:val="28"/>
          <w:szCs w:val="28"/>
          <w:highlight w:val="none"/>
        </w:rPr>
      </w:pPr>
      <w:r>
        <w:rPr>
          <w:rFonts w:hint="eastAsia" w:ascii="宋体" w:hAnsi="宋体" w:eastAsia="宋体" w:cs="宋体"/>
          <w:snapToGrid w:val="0"/>
          <w:color w:val="auto"/>
          <w:kern w:val="0"/>
          <w:szCs w:val="21"/>
          <w:highlight w:val="none"/>
          <w:u w:val="single"/>
        </w:rPr>
        <w:t xml:space="preserve">                 （被邀请单位名称）</w:t>
      </w:r>
      <w:r>
        <w:rPr>
          <w:rFonts w:hint="eastAsia" w:ascii="宋体" w:hAnsi="宋体" w:eastAsia="宋体" w:cs="宋体"/>
          <w:b/>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63" w:name="_Toc287620675"/>
      <w:bookmarkStart w:id="164" w:name="_Toc224103307"/>
      <w:bookmarkStart w:id="165" w:name="_Toc5515"/>
      <w:bookmarkStart w:id="166" w:name="_Toc277082543"/>
      <w:bookmarkStart w:id="167" w:name="_Toc509218700"/>
      <w:bookmarkStart w:id="168" w:name="_Toc430530424"/>
      <w:bookmarkStart w:id="169" w:name="_Toc26234"/>
      <w:bookmarkStart w:id="170" w:name="_Toc75856803"/>
      <w:bookmarkStart w:id="171" w:name="_Toc10498"/>
      <w:bookmarkStart w:id="172" w:name="_Toc32432"/>
      <w:bookmarkStart w:id="173" w:name="_Toc27487"/>
      <w:bookmarkStart w:id="174" w:name="_Toc14845"/>
      <w:bookmarkStart w:id="175" w:name="_Toc287607736"/>
      <w:bookmarkStart w:id="176" w:name="_Toc17116"/>
      <w:r>
        <w:rPr>
          <w:rFonts w:hint="eastAsia" w:ascii="宋体" w:hAnsi="宋体" w:eastAsia="宋体" w:cs="宋体"/>
          <w:snapToGrid w:val="0"/>
          <w:color w:val="auto"/>
          <w:sz w:val="28"/>
          <w:szCs w:val="28"/>
          <w:highlight w:val="none"/>
        </w:rPr>
        <w:t>1.  招标条件</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pPr>
        <w:pageBreakBefore w:val="0"/>
        <w:widowControl w:val="0"/>
        <w:tabs>
          <w:tab w:val="left" w:pos="4305"/>
          <w:tab w:val="left" w:pos="4640"/>
          <w:tab w:val="left" w:pos="7240"/>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 xml:space="preserve">                 （工程名称）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（项目审批</w:t>
      </w:r>
      <w:r>
        <w:rPr>
          <w:rFonts w:hint="eastAsia" w:ascii="宋体" w:hAnsi="宋体" w:eastAsia="宋体" w:cs="宋体"/>
          <w:snapToGrid w:val="0"/>
          <w:color w:val="auto"/>
          <w:kern w:val="0"/>
          <w:szCs w:val="21"/>
          <w:highlight w:val="none"/>
          <w:u w:val="single"/>
          <w:lang w:eastAsia="zh-CN"/>
        </w:rPr>
        <w:t>或</w:t>
      </w:r>
      <w:r>
        <w:rPr>
          <w:rFonts w:hint="eastAsia" w:ascii="宋体" w:hAnsi="宋体" w:eastAsia="宋体" w:cs="宋体"/>
          <w:snapToGrid w:val="0"/>
          <w:color w:val="auto"/>
          <w:kern w:val="0"/>
          <w:szCs w:val="21"/>
          <w:highlight w:val="none"/>
          <w:u w:val="single"/>
        </w:rPr>
        <w:t>核准机关名称）</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（批文名称及编号）</w:t>
      </w:r>
      <w:r>
        <w:rPr>
          <w:rFonts w:hint="eastAsia" w:ascii="宋体" w:hAnsi="宋体" w:eastAsia="宋体" w:cs="宋体"/>
          <w:snapToGrid w:val="0"/>
          <w:color w:val="auto"/>
          <w:kern w:val="0"/>
          <w:szCs w:val="21"/>
          <w:highlight w:val="none"/>
        </w:rPr>
        <w:t>批准建设，项目业主为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（资金来源）</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，招标人为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。项目已具备招标条件，现邀请你单位参加</w:t>
      </w:r>
      <w:r>
        <w:rPr>
          <w:rFonts w:hint="eastAsia" w:ascii="宋体" w:hAnsi="宋体" w:eastAsia="宋体" w:cs="宋体"/>
          <w:snapToGrid w:val="0"/>
          <w:color w:val="auto"/>
          <w:kern w:val="0"/>
          <w:szCs w:val="21"/>
          <w:highlight w:val="none"/>
          <w:u w:val="single"/>
        </w:rPr>
        <w:t>该工程的勘察设计</w:t>
      </w:r>
      <w:r>
        <w:rPr>
          <w:rFonts w:hint="eastAsia" w:ascii="宋体" w:hAnsi="宋体" w:eastAsia="宋体" w:cs="宋体"/>
          <w:snapToGrid w:val="0"/>
          <w:color w:val="auto"/>
          <w:kern w:val="0"/>
          <w:szCs w:val="21"/>
          <w:highlight w:val="none"/>
        </w:rPr>
        <w:t>投标。</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77" w:name="_Toc29459"/>
      <w:bookmarkStart w:id="178" w:name="_Toc17078"/>
      <w:bookmarkStart w:id="179" w:name="_Toc277082544"/>
      <w:bookmarkStart w:id="180" w:name="_Toc13000"/>
      <w:bookmarkStart w:id="181" w:name="_Toc287620676"/>
      <w:bookmarkStart w:id="182" w:name="_Toc25111"/>
      <w:bookmarkStart w:id="183" w:name="_Toc224103308"/>
      <w:bookmarkStart w:id="184" w:name="_Toc430530425"/>
      <w:bookmarkStart w:id="185" w:name="_Toc8376"/>
      <w:bookmarkStart w:id="186" w:name="_Toc17839"/>
      <w:bookmarkStart w:id="187" w:name="_Toc1720"/>
      <w:bookmarkStart w:id="188" w:name="_Toc509218701"/>
      <w:bookmarkStart w:id="189" w:name="_Toc287607737"/>
      <w:bookmarkStart w:id="190" w:name="_Toc75856804"/>
      <w:r>
        <w:rPr>
          <w:rFonts w:hint="eastAsia" w:ascii="宋体" w:hAnsi="宋体" w:eastAsia="宋体" w:cs="宋体"/>
          <w:snapToGrid w:val="0"/>
          <w:color w:val="auto"/>
          <w:sz w:val="28"/>
          <w:szCs w:val="28"/>
          <w:highlight w:val="none"/>
        </w:rPr>
        <w:t>2.  项目概况与招标范围</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 xml:space="preserve">        </w:t>
      </w:r>
    </w:p>
    <w:p>
      <w:pPr>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w:t>
      </w:r>
      <w:r>
        <w:rPr>
          <w:rFonts w:hint="eastAsia" w:ascii="宋体" w:hAnsi="宋体" w:eastAsia="宋体" w:cs="宋体"/>
          <w:i/>
          <w:color w:val="auto"/>
          <w:szCs w:val="21"/>
          <w:highlight w:val="none"/>
        </w:rPr>
        <w:t>公路里程、技术等级、重要构造物数量及结构型式（如特大桥）、大中桥总数及计长，隧道总数量及计长等。]</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Cs w:val="21"/>
          <w:highlight w:val="none"/>
          <w:u w:val="single"/>
        </w:rPr>
      </w:pPr>
      <w:r>
        <w:rPr>
          <w:rFonts w:hint="eastAsia" w:ascii="宋体" w:hAnsi="宋体" w:eastAsia="宋体" w:cs="宋体"/>
          <w:snapToGrid w:val="0"/>
          <w:color w:val="auto"/>
          <w:kern w:val="0"/>
          <w:szCs w:val="21"/>
          <w:highlight w:val="none"/>
        </w:rPr>
        <w:t>2.3 □本项目</w:t>
      </w:r>
      <w:r>
        <w:rPr>
          <w:rFonts w:hint="eastAsia" w:ascii="宋体" w:hAnsi="宋体" w:eastAsia="宋体" w:cs="宋体"/>
          <w:snapToGrid w:val="0"/>
          <w:color w:val="auto"/>
          <w:kern w:val="0"/>
          <w:szCs w:val="21"/>
          <w:highlight w:val="none"/>
          <w:lang w:val="en-US" w:eastAsia="zh-CN"/>
        </w:rPr>
        <w:t>工程总</w:t>
      </w:r>
      <w:r>
        <w:rPr>
          <w:rFonts w:hint="eastAsia" w:ascii="宋体" w:hAnsi="宋体" w:eastAsia="宋体" w:cs="宋体"/>
          <w:color w:val="auto"/>
          <w:szCs w:val="21"/>
          <w:highlight w:val="none"/>
        </w:rPr>
        <w:t>投资金额：</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Cs/>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lang w:eastAsia="zh-CN"/>
        </w:rPr>
        <w:t>本次招标项目建筑安装工程估算金额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本次招标项目勘察设计</w:t>
      </w:r>
      <w:r>
        <w:rPr>
          <w:rFonts w:hint="eastAsia" w:ascii="宋体" w:hAnsi="宋体" w:eastAsia="宋体" w:cs="宋体"/>
          <w:color w:val="auto"/>
          <w:szCs w:val="21"/>
          <w:highlight w:val="none"/>
        </w:rPr>
        <w:t>合同估算</w:t>
      </w:r>
      <w:r>
        <w:rPr>
          <w:rFonts w:hint="eastAsia" w:ascii="宋体" w:hAnsi="宋体" w:eastAsia="宋体" w:cs="宋体"/>
          <w:color w:val="auto"/>
          <w:szCs w:val="21"/>
          <w:highlight w:val="none"/>
          <w:lang w:val="en-US" w:eastAsia="zh-CN"/>
        </w:rPr>
        <w:t>金</w:t>
      </w:r>
      <w:r>
        <w:rPr>
          <w:rFonts w:hint="eastAsia" w:ascii="宋体" w:hAnsi="宋体" w:eastAsia="宋体" w:cs="宋体"/>
          <w:color w:val="auto"/>
          <w:szCs w:val="21"/>
          <w:highlight w:val="none"/>
        </w:rPr>
        <w:t>额：</w:t>
      </w:r>
      <w:r>
        <w:rPr>
          <w:rFonts w:hint="eastAsia" w:ascii="宋体" w:hAnsi="宋体" w:eastAsia="宋体" w:cs="宋体"/>
          <w:color w:val="auto"/>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lang w:val="en-US" w:eastAsia="zh-CN"/>
        </w:rPr>
        <w:t>及标段划分</w:t>
      </w:r>
      <w:r>
        <w:rPr>
          <w:rFonts w:hint="eastAsia" w:ascii="宋体" w:hAnsi="宋体" w:eastAsia="宋体" w:cs="宋体"/>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napToGrid w:val="0"/>
          <w:color w:val="auto"/>
          <w:kern w:val="0"/>
          <w:szCs w:val="21"/>
          <w:highlight w:val="none"/>
          <w:lang w:val="en-US" w:eastAsia="zh-CN"/>
        </w:rPr>
      </w:pPr>
      <w:r>
        <w:rPr>
          <w:rFonts w:hint="eastAsia" w:ascii="宋体" w:hAnsi="宋体" w:eastAsia="宋体" w:cs="宋体"/>
          <w:i w:val="0"/>
          <w:iCs/>
          <w:snapToGrid w:val="0"/>
          <w:color w:val="auto"/>
          <w:kern w:val="0"/>
          <w:szCs w:val="21"/>
          <w:highlight w:val="none"/>
          <w:u w:val="none"/>
          <w:lang w:val="en-US" w:eastAsia="zh-CN"/>
        </w:rPr>
        <w:t>2.4.1 招标范围</w:t>
      </w:r>
      <w:r>
        <w:rPr>
          <w:rFonts w:hint="eastAsia" w:ascii="宋体" w:hAnsi="宋体" w:eastAsia="宋体" w:cs="宋体"/>
          <w:iCs/>
          <w:snapToGrid w:val="0"/>
          <w:color w:val="auto"/>
          <w:kern w:val="0"/>
          <w:szCs w:val="21"/>
          <w:highlight w:val="none"/>
          <w:u w:val="none"/>
        </w:rPr>
        <w:t>：</w:t>
      </w:r>
      <w:r>
        <w:rPr>
          <w:rFonts w:hint="eastAsia" w:ascii="宋体" w:hAnsi="宋体" w:eastAsia="宋体" w:cs="宋体"/>
          <w:iCs/>
          <w:snapToGrid w:val="0"/>
          <w:color w:val="auto"/>
          <w:kern w:val="0"/>
          <w:szCs w:val="21"/>
          <w:highlight w:val="none"/>
          <w:u w:val="single"/>
        </w:rPr>
        <w:t xml:space="preserve">                               </w:t>
      </w:r>
      <w:r>
        <w:rPr>
          <w:rFonts w:hint="eastAsia" w:ascii="宋体" w:hAnsi="宋体" w:eastAsia="宋体" w:cs="宋体"/>
          <w:iCs/>
          <w:snapToGrid w:val="0"/>
          <w:color w:val="auto"/>
          <w:kern w:val="0"/>
          <w:szCs w:val="21"/>
          <w:highlight w:val="none"/>
          <w:u w:val="non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w:t>
      </w:r>
      <w:r>
        <w:rPr>
          <w:rFonts w:hint="eastAsia" w:ascii="宋体" w:hAnsi="宋体" w:eastAsia="宋体" w:cs="宋体"/>
          <w:i/>
          <w:color w:val="auto"/>
          <w:szCs w:val="21"/>
          <w:highlight w:val="none"/>
        </w:rPr>
        <w:t>招标范围应准确明了，按照项目审批、核准文件采用工程专业术语进行填写</w:t>
      </w:r>
      <w:r>
        <w:rPr>
          <w:rFonts w:hint="eastAsia" w:ascii="宋体" w:hAnsi="宋体" w:eastAsia="宋体" w:cs="宋体"/>
          <w:i/>
          <w:color w:val="auto"/>
          <w:szCs w:val="21"/>
          <w:highlight w:val="none"/>
          <w:lang w:eastAsia="zh-CN"/>
        </w:rPr>
        <w:t>，</w:t>
      </w:r>
      <w:r>
        <w:rPr>
          <w:rFonts w:hint="eastAsia" w:ascii="宋体" w:hAnsi="宋体" w:eastAsia="宋体" w:cs="宋体"/>
          <w:i/>
          <w:color w:val="auto"/>
          <w:szCs w:val="21"/>
          <w:highlight w:val="none"/>
          <w:lang w:val="en-US" w:eastAsia="zh-CN"/>
        </w:rPr>
        <w:t>招标范围应明确招标项目所含的设计阶段</w:t>
      </w:r>
      <w:r>
        <w:rPr>
          <w:rFonts w:hint="eastAsia" w:ascii="宋体" w:hAnsi="宋体" w:eastAsia="宋体" w:cs="宋体"/>
          <w:i/>
          <w:color w:val="auto"/>
          <w:szCs w:val="21"/>
          <w:highlight w:val="none"/>
        </w:rPr>
        <w:t>。</w:t>
      </w:r>
      <w:r>
        <w:rPr>
          <w:rFonts w:hint="eastAsia" w:ascii="宋体" w:hAnsi="宋体" w:eastAsia="宋体" w:cs="宋体"/>
          <w:i/>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i w:val="0"/>
          <w:iCs/>
          <w:snapToGrid w:val="0"/>
          <w:color w:val="auto"/>
          <w:kern w:val="0"/>
          <w:szCs w:val="21"/>
          <w:highlight w:val="none"/>
          <w:lang w:val="en-US" w:eastAsia="zh-CN"/>
        </w:rPr>
        <w:t>2.4.2 标段划分</w:t>
      </w:r>
      <w:r>
        <w:rPr>
          <w:rFonts w:hint="eastAsia" w:ascii="宋体" w:hAnsi="宋体" w:eastAsia="宋体" w:cs="宋体"/>
          <w:iCs/>
          <w:snapToGrid w:val="0"/>
          <w:color w:val="auto"/>
          <w:kern w:val="0"/>
          <w:szCs w:val="21"/>
          <w:highlight w:val="none"/>
        </w:rPr>
        <w:t>：</w:t>
      </w:r>
      <w:r>
        <w:rPr>
          <w:rFonts w:hint="eastAsia" w:ascii="宋体" w:hAnsi="宋体" w:eastAsia="宋体" w:cs="宋体"/>
          <w:iCs/>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2.5 勘察设计服务期限：</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 xml:space="preserve"> 其他：</w:t>
      </w:r>
      <w:r>
        <w:rPr>
          <w:rFonts w:hint="eastAsia" w:ascii="宋体" w:hAnsi="宋体" w:eastAsia="宋体" w:cs="宋体"/>
          <w:snapToGrid w:val="0"/>
          <w:color w:val="auto"/>
          <w:kern w:val="0"/>
          <w:szCs w:val="21"/>
          <w:highlight w:val="none"/>
          <w:u w:val="single"/>
        </w:rPr>
        <w:t xml:space="preserve">        </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91" w:name="_Toc17572"/>
      <w:bookmarkStart w:id="192" w:name="_Toc29584"/>
      <w:bookmarkStart w:id="193" w:name="_Toc31442"/>
      <w:bookmarkStart w:id="194" w:name="_Toc277082545"/>
      <w:bookmarkStart w:id="195" w:name="_Toc22354"/>
      <w:bookmarkStart w:id="196" w:name="_Toc430530426"/>
      <w:bookmarkStart w:id="197" w:name="_Toc224103309"/>
      <w:bookmarkStart w:id="198" w:name="_Toc14040"/>
      <w:bookmarkStart w:id="199" w:name="_Toc509218702"/>
      <w:bookmarkStart w:id="200" w:name="_Toc75856805"/>
      <w:bookmarkStart w:id="201" w:name="_Toc24705"/>
      <w:bookmarkStart w:id="202" w:name="_Toc287607738"/>
      <w:bookmarkStart w:id="203" w:name="_Toc13865"/>
      <w:bookmarkStart w:id="204" w:name="_Toc287620677"/>
      <w:r>
        <w:rPr>
          <w:rFonts w:hint="eastAsia" w:ascii="宋体" w:hAnsi="宋体" w:eastAsia="宋体" w:cs="宋体"/>
          <w:snapToGrid w:val="0"/>
          <w:color w:val="auto"/>
          <w:sz w:val="28"/>
          <w:szCs w:val="28"/>
          <w:highlight w:val="none"/>
        </w:rPr>
        <w:t>3.  投标人资格要求</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投标人应同时</w:t>
      </w:r>
      <w:r>
        <w:rPr>
          <w:rFonts w:hint="eastAsia" w:ascii="宋体" w:hAnsi="宋体" w:eastAsia="宋体" w:cs="宋体"/>
          <w:snapToGrid w:val="0"/>
          <w:color w:val="auto"/>
          <w:kern w:val="0"/>
          <w:szCs w:val="21"/>
          <w:highlight w:val="none"/>
          <w:lang w:val="en-US" w:eastAsia="zh-CN"/>
        </w:rPr>
        <w:t>具备</w:t>
      </w:r>
      <w:r>
        <w:rPr>
          <w:rFonts w:hint="eastAsia" w:ascii="宋体" w:hAnsi="宋体" w:eastAsia="宋体" w:cs="宋体"/>
          <w:snapToGrid w:val="0"/>
          <w:color w:val="auto"/>
          <w:kern w:val="0"/>
          <w:szCs w:val="21"/>
          <w:highlight w:val="none"/>
        </w:rPr>
        <w:t>建设行政主管部门颁发的下列勘察和设计两类资质：</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snapToGrid w:val="0"/>
          <w:color w:val="auto"/>
          <w:kern w:val="0"/>
          <w:szCs w:val="21"/>
          <w:highlight w:val="none"/>
        </w:rPr>
        <w:t>投标人应具备下列勘察资质之一：</w:t>
      </w:r>
    </w:p>
    <w:p>
      <w:pPr>
        <w:pageBreakBefore w:val="0"/>
        <w:widowControl w:val="0"/>
        <w:kinsoku/>
        <w:wordWrap/>
        <w:overflowPunct/>
        <w:topLinePunct w:val="0"/>
        <w:autoSpaceDE w:val="0"/>
        <w:autoSpaceDN w:val="0"/>
        <w:bidi w:val="0"/>
        <w:adjustRightInd w:val="0"/>
        <w:snapToGrid w:val="0"/>
        <w:spacing w:line="360" w:lineRule="auto"/>
        <w:ind w:firstLine="630" w:firstLineChars="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①工程勘察综合甲级资质；</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②工程勘察</w:t>
      </w:r>
      <w:r>
        <w:rPr>
          <w:rFonts w:hint="eastAsia" w:ascii="宋体" w:hAnsi="宋体" w:eastAsia="宋体" w:cs="宋体"/>
          <w:color w:val="auto"/>
          <w:szCs w:val="21"/>
          <w:highlight w:val="none"/>
          <w:u w:val="none"/>
        </w:rPr>
        <w:t>专业类</w:t>
      </w:r>
      <w:r>
        <w:rPr>
          <w:rFonts w:hint="eastAsia" w:ascii="宋体" w:hAnsi="宋体" w:eastAsia="宋体" w:cs="宋体"/>
          <w:color w:val="auto"/>
          <w:szCs w:val="21"/>
          <w:highlight w:val="none"/>
          <w:u w:val="single"/>
        </w:rPr>
        <w:t xml:space="preserve">             级及以上</w:t>
      </w:r>
      <w:r>
        <w:rPr>
          <w:rFonts w:hint="eastAsia" w:ascii="宋体" w:hAnsi="宋体" w:eastAsia="宋体" w:cs="宋体"/>
          <w:color w:val="auto"/>
          <w:szCs w:val="21"/>
          <w:highlight w:val="none"/>
        </w:rPr>
        <w:t>资质</w:t>
      </w:r>
      <w:r>
        <w:rPr>
          <w:rFonts w:hint="eastAsia" w:ascii="宋体" w:hAnsi="宋体" w:eastAsia="宋体" w:cs="宋体"/>
          <w:color w:val="auto"/>
          <w:szCs w:val="21"/>
          <w:highlight w:val="none"/>
          <w:lang w:eastAsia="zh-CN"/>
        </w:rPr>
        <w:t>；</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[提示：勘察资质的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（2）</w:t>
      </w:r>
      <w:r>
        <w:rPr>
          <w:rFonts w:hint="eastAsia" w:ascii="宋体" w:hAnsi="宋体" w:eastAsia="宋体" w:cs="宋体"/>
          <w:snapToGrid w:val="0"/>
          <w:color w:val="auto"/>
          <w:kern w:val="0"/>
          <w:szCs w:val="21"/>
          <w:highlight w:val="none"/>
        </w:rPr>
        <w:t>投标人应具备下列设计资质之一：</w:t>
      </w:r>
    </w:p>
    <w:p>
      <w:pPr>
        <w:pageBreakBefore w:val="0"/>
        <w:widowControl w:val="0"/>
        <w:kinsoku/>
        <w:wordWrap/>
        <w:overflowPunct/>
        <w:topLinePunct w:val="0"/>
        <w:autoSpaceDE w:val="0"/>
        <w:autoSpaceDN w:val="0"/>
        <w:bidi w:val="0"/>
        <w:adjustRightInd w:val="0"/>
        <w:snapToGrid w:val="0"/>
        <w:spacing w:line="360" w:lineRule="auto"/>
        <w:ind w:firstLine="63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①工程设计综合甲级资质</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 xml:space="preserve"> </w:t>
      </w:r>
    </w:p>
    <w:p>
      <w:pPr>
        <w:pageBreakBefore w:val="0"/>
        <w:widowControl w:val="0"/>
        <w:kinsoku/>
        <w:wordWrap/>
        <w:overflowPunct/>
        <w:topLinePunct w:val="0"/>
        <w:autoSpaceDE w:val="0"/>
        <w:autoSpaceDN w:val="0"/>
        <w:bidi w:val="0"/>
        <w:adjustRightInd w:val="0"/>
        <w:snapToGrid w:val="0"/>
        <w:spacing w:line="360" w:lineRule="auto"/>
        <w:ind w:firstLine="630"/>
        <w:textAlignment w:val="auto"/>
        <w:rPr>
          <w:rFonts w:hint="eastAsia" w:ascii="宋体" w:hAnsi="宋体" w:eastAsia="宋体" w:cs="宋体"/>
          <w:i w:val="0"/>
          <w:iCs/>
          <w:color w:val="auto"/>
          <w:szCs w:val="21"/>
          <w:highlight w:val="none"/>
          <w:lang w:val="en-US" w:eastAsia="zh-CN"/>
        </w:rPr>
      </w:pPr>
      <w:r>
        <w:rPr>
          <w:rFonts w:hint="eastAsia" w:ascii="宋体" w:hAnsi="宋体" w:eastAsia="宋体" w:cs="宋体"/>
          <w:i w:val="0"/>
          <w:iCs/>
          <w:color w:val="auto"/>
          <w:szCs w:val="21"/>
          <w:highlight w:val="none"/>
          <w:lang w:val="en-US" w:eastAsia="zh-CN"/>
        </w:rPr>
        <w:t>②工程设计</w:t>
      </w:r>
      <w:r>
        <w:rPr>
          <w:rFonts w:hint="eastAsia" w:ascii="宋体" w:hAnsi="宋体" w:eastAsia="宋体" w:cs="宋体"/>
          <w:i w:val="0"/>
          <w:iCs/>
          <w:color w:val="auto"/>
          <w:szCs w:val="21"/>
          <w:highlight w:val="none"/>
          <w:u w:val="single"/>
          <w:lang w:val="en-US" w:eastAsia="zh-CN"/>
        </w:rPr>
        <w:t xml:space="preserve">          </w:t>
      </w:r>
      <w:r>
        <w:rPr>
          <w:rFonts w:hint="eastAsia" w:ascii="宋体" w:hAnsi="宋体" w:cs="宋体"/>
          <w:i w:val="0"/>
          <w:iCs/>
          <w:color w:val="auto"/>
          <w:szCs w:val="21"/>
          <w:highlight w:val="none"/>
          <w:u w:val="none"/>
          <w:lang w:val="en-US" w:eastAsia="zh-CN"/>
        </w:rPr>
        <w:t xml:space="preserve"> </w:t>
      </w:r>
      <w:r>
        <w:rPr>
          <w:rFonts w:hint="eastAsia" w:ascii="宋体" w:hAnsi="宋体" w:eastAsia="宋体" w:cs="宋体"/>
          <w:i w:val="0"/>
          <w:iCs/>
          <w:color w:val="auto"/>
          <w:szCs w:val="21"/>
          <w:highlight w:val="none"/>
          <w:lang w:val="en-US" w:eastAsia="zh-CN"/>
        </w:rPr>
        <w:t>级及以上资质；</w:t>
      </w:r>
    </w:p>
    <w:p>
      <w:pPr>
        <w:autoSpaceDE w:val="0"/>
        <w:autoSpaceDN w:val="0"/>
        <w:adjustRightInd w:val="0"/>
        <w:snapToGrid w:val="0"/>
        <w:spacing w:line="360" w:lineRule="auto"/>
        <w:ind w:firstLine="630" w:firstLineChars="300"/>
        <w:rPr>
          <w:rFonts w:hint="eastAsia" w:ascii="宋体" w:hAnsi="宋体" w:eastAsia="宋体" w:cs="宋体"/>
          <w:color w:val="auto"/>
          <w:szCs w:val="21"/>
          <w:highlight w:val="none"/>
        </w:rPr>
      </w:pPr>
      <w:r>
        <w:rPr>
          <w:rFonts w:hint="eastAsia" w:ascii="宋体" w:hAnsi="宋体" w:eastAsia="宋体" w:cs="宋体"/>
          <w:i w:val="0"/>
          <w:iCs/>
          <w:color w:val="auto"/>
          <w:szCs w:val="21"/>
          <w:highlight w:val="none"/>
          <w:lang w:val="en-US" w:eastAsia="zh-CN"/>
        </w:rPr>
        <w:t>③</w:t>
      </w:r>
      <w:r>
        <w:rPr>
          <w:rFonts w:hint="eastAsia" w:ascii="宋体" w:hAnsi="宋体" w:eastAsia="宋体" w:cs="宋体"/>
          <w:i w:val="0"/>
          <w:iCs/>
          <w:color w:val="auto"/>
          <w:szCs w:val="21"/>
          <w:highlight w:val="none"/>
          <w:u w:val="single"/>
          <w:lang w:val="en-US" w:eastAsia="zh-CN"/>
        </w:rPr>
        <w:t xml:space="preserve">         </w:t>
      </w:r>
      <w:r>
        <w:rPr>
          <w:rFonts w:hint="eastAsia" w:ascii="宋体" w:hAnsi="宋体" w:eastAsia="宋体" w:cs="宋体"/>
          <w:color w:val="auto"/>
          <w:highlight w:val="none"/>
        </w:rPr>
        <w:t>；</w:t>
      </w:r>
    </w:p>
    <w:p>
      <w:pPr>
        <w:pStyle w:val="2"/>
        <w:pageBreakBefore w:val="0"/>
        <w:widowControl w:val="0"/>
        <w:kinsoku/>
        <w:wordWrap/>
        <w:overflowPunct/>
        <w:topLinePunct w:val="0"/>
        <w:bidi w:val="0"/>
        <w:spacing w:after="0" w:line="360" w:lineRule="auto"/>
        <w:textAlignment w:val="auto"/>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b/>
          <w:bCs/>
          <w:snapToGrid w:val="0"/>
          <w:color w:val="auto"/>
          <w:kern w:val="0"/>
          <w:szCs w:val="21"/>
          <w:highlight w:val="none"/>
        </w:rPr>
      </w:pPr>
      <w:r>
        <w:rPr>
          <w:rFonts w:hint="eastAsia" w:ascii="宋体" w:hAnsi="宋体" w:eastAsia="宋体" w:cs="宋体"/>
          <w:i/>
          <w:color w:val="auto"/>
          <w:szCs w:val="21"/>
          <w:highlight w:val="none"/>
        </w:rPr>
        <w:t xml:space="preserve"> [提示：设计资质的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iCs/>
          <w:snapToGrid w:val="0"/>
          <w:color w:val="auto"/>
          <w:kern w:val="0"/>
          <w:szCs w:val="21"/>
          <w:highlight w:val="none"/>
        </w:rPr>
        <w:t>。</w:t>
      </w:r>
      <w:r>
        <w:rPr>
          <w:rFonts w:hint="eastAsia" w:ascii="宋体" w:hAnsi="宋体" w:eastAsia="宋体" w:cs="宋体"/>
          <w:i/>
          <w:color w:val="auto"/>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3.1.2</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投标人还应在人员、业绩、设备、资金等方面具有相应的勘察设计能力，详见招标文件第二章投标人须知前附表第1.4.1项内容。</w:t>
      </w:r>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  你单位□可以 □不可以组成联合体投标。联合体投标的，应满足下列要求：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05" w:name="_Toc28105"/>
      <w:bookmarkStart w:id="206" w:name="_Toc15494"/>
      <w:bookmarkStart w:id="207" w:name="_Toc566"/>
      <w:bookmarkStart w:id="208" w:name="_Toc23197"/>
      <w:bookmarkStart w:id="209" w:name="_Toc19588"/>
      <w:bookmarkStart w:id="210" w:name="_Toc280"/>
      <w:bookmarkStart w:id="211" w:name="_Toc28782"/>
      <w:bookmarkStart w:id="212" w:name="_Toc277082546"/>
      <w:bookmarkStart w:id="213" w:name="_Toc75856806"/>
      <w:bookmarkStart w:id="214" w:name="_Toc509218703"/>
      <w:bookmarkStart w:id="215" w:name="_Toc20029"/>
      <w:bookmarkStart w:id="216" w:name="_Toc430530427"/>
      <w:bookmarkStart w:id="217" w:name="_Toc224103310"/>
      <w:bookmarkStart w:id="218" w:name="_Toc287607739"/>
      <w:bookmarkStart w:id="219" w:name="_Toc287620678"/>
      <w:r>
        <w:rPr>
          <w:rFonts w:hint="eastAsia" w:ascii="宋体" w:hAnsi="宋体" w:eastAsia="宋体" w:cs="宋体"/>
          <w:snapToGrid w:val="0"/>
          <w:color w:val="auto"/>
          <w:sz w:val="28"/>
          <w:szCs w:val="28"/>
          <w:highlight w:val="none"/>
        </w:rPr>
        <w:t>4.  技术成果经济补偿</w:t>
      </w:r>
      <w:bookmarkEnd w:id="205"/>
      <w:bookmarkEnd w:id="206"/>
      <w:bookmarkEnd w:id="207"/>
      <w:bookmarkEnd w:id="208"/>
      <w:bookmarkEnd w:id="209"/>
      <w:bookmarkEnd w:id="210"/>
      <w:bookmarkEnd w:id="211"/>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本次招标对未中标人投标文件中的技术成果</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（给予或不给予）经济补偿。</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color w:val="auto"/>
          <w:sz w:val="21"/>
          <w:szCs w:val="24"/>
          <w:highlight w:val="none"/>
        </w:rPr>
      </w:pPr>
      <w:r>
        <w:rPr>
          <w:rFonts w:hint="eastAsia" w:ascii="宋体" w:hAnsi="宋体" w:eastAsia="宋体" w:cs="宋体"/>
          <w:color w:val="auto"/>
          <w:highlight w:val="none"/>
        </w:rPr>
        <w:t>给予经济补偿的，招标人将按如下标准支付经济补偿费：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20" w:name="_Toc3043"/>
      <w:bookmarkStart w:id="221" w:name="_Toc15156"/>
      <w:bookmarkStart w:id="222" w:name="_Toc30976"/>
      <w:bookmarkStart w:id="223" w:name="_Toc3101"/>
      <w:bookmarkStart w:id="224" w:name="_Toc21923"/>
      <w:bookmarkStart w:id="225" w:name="_Toc23507"/>
      <w:r>
        <w:rPr>
          <w:rFonts w:hint="eastAsia" w:ascii="宋体" w:hAnsi="宋体" w:eastAsia="宋体" w:cs="宋体"/>
          <w:snapToGrid w:val="0"/>
          <w:color w:val="auto"/>
          <w:sz w:val="28"/>
          <w:szCs w:val="28"/>
          <w:highlight w:val="none"/>
          <w:lang w:val="en-US" w:eastAsia="zh-CN"/>
        </w:rPr>
        <w:t>5</w:t>
      </w:r>
      <w:r>
        <w:rPr>
          <w:rFonts w:hint="eastAsia" w:ascii="宋体" w:hAnsi="宋体" w:eastAsia="宋体" w:cs="宋体"/>
          <w:snapToGrid w:val="0"/>
          <w:color w:val="auto"/>
          <w:sz w:val="28"/>
          <w:szCs w:val="28"/>
          <w:highlight w:val="none"/>
        </w:rPr>
        <w:t>.  招标文件的获取</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pPr>
        <w:pageBreakBefore w:val="0"/>
        <w:widowControl w:val="0"/>
        <w:tabs>
          <w:tab w:val="left" w:pos="525"/>
          <w:tab w:val="left" w:pos="5080"/>
        </w:tabs>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bookmarkStart w:id="226" w:name="_Toc287607740"/>
      <w:bookmarkStart w:id="227" w:name="_Toc287620679"/>
      <w:bookmarkStart w:id="228" w:name="_Toc224103311"/>
      <w:bookmarkStart w:id="229" w:name="_Toc277082547"/>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.1  本招标项目采用全流程电子招投标，招标人必须将招标文件及其附件、澄清、修改、补充通知、最高限价通知等全部招标资料通过重庆市电子招投标系统送达所有被邀请投标人。</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.2  投标人可在附件投标邀请书规定的时限内通过重庆市电子招投标系统对本项目招标文件提出疑问。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.3 招标人应在附件投标邀请书规定的时限内通过重庆市电子招投标系统发布澄清或修改。</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30" w:name="_Toc509218704"/>
      <w:bookmarkStart w:id="231" w:name="_Toc28737"/>
      <w:bookmarkStart w:id="232" w:name="_Toc4976"/>
      <w:bookmarkStart w:id="233" w:name="_Toc13107"/>
      <w:bookmarkStart w:id="234" w:name="_Toc3135"/>
      <w:bookmarkStart w:id="235" w:name="_Toc11268"/>
      <w:bookmarkStart w:id="236" w:name="_Toc1970"/>
      <w:bookmarkStart w:id="237" w:name="_Toc430530428"/>
      <w:bookmarkStart w:id="238" w:name="_Toc75856807"/>
      <w:bookmarkStart w:id="239" w:name="_Toc6524"/>
      <w:r>
        <w:rPr>
          <w:rFonts w:hint="eastAsia" w:ascii="宋体" w:hAnsi="宋体" w:eastAsia="宋体" w:cs="宋体"/>
          <w:snapToGrid w:val="0"/>
          <w:color w:val="auto"/>
          <w:sz w:val="28"/>
          <w:szCs w:val="28"/>
          <w:highlight w:val="none"/>
          <w:lang w:val="en-US" w:eastAsia="zh-CN"/>
        </w:rPr>
        <w:t>6</w:t>
      </w:r>
      <w:r>
        <w:rPr>
          <w:rFonts w:hint="eastAsia" w:ascii="宋体" w:hAnsi="宋体" w:eastAsia="宋体" w:cs="宋体"/>
          <w:snapToGrid w:val="0"/>
          <w:color w:val="auto"/>
          <w:sz w:val="28"/>
          <w:szCs w:val="28"/>
          <w:highlight w:val="none"/>
        </w:rPr>
        <w:t>.  投标文件的递交</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pPr>
        <w:pageBreakBefore w:val="0"/>
        <w:widowControl w:val="0"/>
        <w:tabs>
          <w:tab w:val="left" w:pos="1580"/>
          <w:tab w:val="left" w:pos="6000"/>
          <w:tab w:val="left" w:pos="6320"/>
          <w:tab w:val="left" w:pos="6887"/>
          <w:tab w:val="left" w:pos="7475"/>
        </w:tabs>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.1  投标文件递交的截止时间（投标截止时间，下同）详见附件投标邀请书规定的投标截止时间，投标人应当在投标截止时间前，通过互联网使用CA数字证书登录重庆市电子招投标系统，将加密的电子投标文件上传。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.2  未按要求加密的电子投标文件，将无法上传至重庆市电子招投标系统，逾期未完成上传投标文件的，视为撤回投标文件。</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40" w:name="_Toc8801"/>
      <w:bookmarkStart w:id="241" w:name="_Toc26106"/>
      <w:bookmarkStart w:id="242" w:name="_Toc287607741"/>
      <w:bookmarkStart w:id="243" w:name="_Toc430530429"/>
      <w:bookmarkStart w:id="244" w:name="_Toc9212"/>
      <w:bookmarkStart w:id="245" w:name="_Toc8537"/>
      <w:bookmarkStart w:id="246" w:name="_Toc509218705"/>
      <w:bookmarkStart w:id="247" w:name="_Toc224103312"/>
      <w:bookmarkStart w:id="248" w:name="_Toc75856808"/>
      <w:bookmarkStart w:id="249" w:name="_Toc16515"/>
      <w:bookmarkStart w:id="250" w:name="_Toc5526"/>
      <w:bookmarkStart w:id="251" w:name="_Toc3687"/>
      <w:bookmarkStart w:id="252" w:name="_Toc287620680"/>
      <w:bookmarkStart w:id="253" w:name="_Toc277082548"/>
      <w:r>
        <w:rPr>
          <w:rFonts w:hint="eastAsia" w:ascii="宋体" w:hAnsi="宋体" w:eastAsia="宋体" w:cs="宋体"/>
          <w:snapToGrid w:val="0"/>
          <w:color w:val="auto"/>
          <w:sz w:val="28"/>
          <w:szCs w:val="28"/>
          <w:highlight w:val="none"/>
          <w:lang w:val="en-US" w:eastAsia="zh-CN"/>
        </w:rPr>
        <w:t>7</w:t>
      </w:r>
      <w:r>
        <w:rPr>
          <w:rFonts w:hint="eastAsia" w:ascii="宋体" w:hAnsi="宋体" w:eastAsia="宋体" w:cs="宋体"/>
          <w:snapToGrid w:val="0"/>
          <w:color w:val="auto"/>
          <w:sz w:val="28"/>
          <w:szCs w:val="28"/>
          <w:highlight w:val="none"/>
        </w:rPr>
        <w:t>.  确认</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pPr>
        <w:pageBreakBefore w:val="0"/>
        <w:widowControl w:val="0"/>
        <w:tabs>
          <w:tab w:val="left" w:pos="633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本招标项目采用全流程电子招投标，被邀请投标人通过重庆市电子招投标系统确认。</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54" w:name="_Toc287607742"/>
      <w:bookmarkStart w:id="255" w:name="_Toc18508"/>
      <w:bookmarkStart w:id="256" w:name="_Toc22120"/>
      <w:bookmarkStart w:id="257" w:name="_Toc75856809"/>
      <w:bookmarkStart w:id="258" w:name="_Toc430530430"/>
      <w:bookmarkStart w:id="259" w:name="_Toc5232"/>
      <w:bookmarkStart w:id="260" w:name="_Toc277082549"/>
      <w:bookmarkStart w:id="261" w:name="_Toc509218706"/>
      <w:bookmarkStart w:id="262" w:name="_Toc13388"/>
      <w:bookmarkStart w:id="263" w:name="_Toc287620681"/>
      <w:bookmarkStart w:id="264" w:name="_Toc19515"/>
      <w:bookmarkStart w:id="265" w:name="_Toc224103313"/>
      <w:bookmarkStart w:id="266" w:name="_Toc26479"/>
      <w:bookmarkStart w:id="267" w:name="_Toc15824"/>
      <w:r>
        <w:rPr>
          <w:rFonts w:hint="eastAsia" w:ascii="宋体" w:hAnsi="宋体" w:eastAsia="宋体" w:cs="宋体"/>
          <w:snapToGrid w:val="0"/>
          <w:color w:val="auto"/>
          <w:sz w:val="28"/>
          <w:szCs w:val="28"/>
          <w:highlight w:val="none"/>
          <w:lang w:val="en-US" w:eastAsia="zh-CN"/>
        </w:rPr>
        <w:t>8</w:t>
      </w:r>
      <w:r>
        <w:rPr>
          <w:rFonts w:hint="eastAsia" w:ascii="宋体" w:hAnsi="宋体" w:eastAsia="宋体" w:cs="宋体"/>
          <w:snapToGrid w:val="0"/>
          <w:color w:val="auto"/>
          <w:sz w:val="28"/>
          <w:szCs w:val="28"/>
          <w:highlight w:val="none"/>
        </w:rPr>
        <w:t>.  联系方式</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招标代理机构：</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地    址：  </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联 系 人：</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    话：</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    真：</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电子邮件：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电子邮件：</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开户银行：</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账    号：</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lang w:val="en-US" w:eastAsia="zh-CN"/>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both"/>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color w:val="auto"/>
          <w:kern w:val="0"/>
          <w:szCs w:val="21"/>
          <w:highlight w:val="none"/>
          <w:u w:val="single"/>
        </w:rPr>
      </w:pP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color w:val="auto"/>
          <w:kern w:val="0"/>
          <w:szCs w:val="21"/>
          <w:highlight w:val="none"/>
          <w:u w:val="single"/>
        </w:rPr>
      </w:pP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pStyle w:val="3"/>
        <w:spacing w:line="360" w:lineRule="auto"/>
        <w:jc w:val="center"/>
        <w:rPr>
          <w:rFonts w:hint="eastAsia" w:ascii="宋体" w:hAnsi="宋体" w:eastAsia="宋体" w:cs="宋体"/>
          <w:snapToGrid w:val="0"/>
          <w:color w:val="auto"/>
          <w:highlight w:val="none"/>
        </w:rPr>
      </w:pPr>
      <w:r>
        <w:rPr>
          <w:rFonts w:hint="eastAsia" w:ascii="宋体" w:hAnsi="宋体" w:eastAsia="宋体" w:cs="宋体"/>
          <w:snapToGrid w:val="0"/>
          <w:color w:val="auto"/>
          <w:kern w:val="0"/>
          <w:szCs w:val="21"/>
          <w:highlight w:val="none"/>
        </w:rPr>
        <w:br w:type="page"/>
      </w:r>
      <w:bookmarkStart w:id="268" w:name="_Toc224103315"/>
      <w:bookmarkStart w:id="269" w:name="_Toc287607744"/>
      <w:bookmarkStart w:id="270" w:name="_Toc287620683"/>
      <w:bookmarkStart w:id="271" w:name="_Toc18425"/>
      <w:bookmarkStart w:id="272" w:name="_Toc430530432"/>
      <w:bookmarkStart w:id="273" w:name="_Toc6800"/>
      <w:bookmarkStart w:id="274" w:name="_Toc75856810"/>
      <w:bookmarkStart w:id="275" w:name="_Toc10651"/>
      <w:bookmarkStart w:id="276" w:name="_Toc8259"/>
      <w:bookmarkStart w:id="277" w:name="_Toc7519"/>
      <w:bookmarkStart w:id="278" w:name="_Toc13422"/>
      <w:bookmarkStart w:id="279" w:name="_Toc11172"/>
      <w:r>
        <w:rPr>
          <w:rFonts w:hint="eastAsia" w:ascii="宋体" w:hAnsi="宋体" w:eastAsia="宋体" w:cs="宋体"/>
          <w:snapToGrid w:val="0"/>
          <w:color w:val="auto"/>
          <w:highlight w:val="none"/>
        </w:rPr>
        <w:t>第二章  投标人须知</w:t>
      </w:r>
      <w:bookmarkEnd w:id="268"/>
      <w:bookmarkEnd w:id="269"/>
      <w:bookmarkEnd w:id="270"/>
      <w:bookmarkEnd w:id="271"/>
      <w:bookmarkEnd w:id="272"/>
      <w:bookmarkEnd w:id="273"/>
      <w:bookmarkEnd w:id="274"/>
      <w:bookmarkEnd w:id="275"/>
      <w:bookmarkEnd w:id="276"/>
      <w:bookmarkEnd w:id="277"/>
      <w:bookmarkEnd w:id="278"/>
      <w:bookmarkEnd w:id="279"/>
      <w:bookmarkStart w:id="280" w:name="_Toc287620684"/>
      <w:bookmarkStart w:id="281" w:name="_Toc430530433"/>
      <w:bookmarkStart w:id="282" w:name="_Toc224103316"/>
      <w:bookmarkStart w:id="283" w:name="_Toc277082551"/>
      <w:bookmarkStart w:id="284" w:name="_Toc287607745"/>
    </w:p>
    <w:p>
      <w:pPr>
        <w:pStyle w:val="4"/>
        <w:spacing w:before="100" w:after="100" w:line="360" w:lineRule="auto"/>
        <w:rPr>
          <w:rFonts w:hint="eastAsia" w:ascii="宋体" w:hAnsi="宋体" w:eastAsia="宋体" w:cs="宋体"/>
          <w:color w:val="auto"/>
          <w:highlight w:val="none"/>
        </w:rPr>
      </w:pPr>
      <w:bookmarkStart w:id="285" w:name="_Toc19106"/>
      <w:bookmarkStart w:id="286" w:name="_Toc75856811"/>
      <w:bookmarkStart w:id="287" w:name="_Toc29175"/>
      <w:bookmarkStart w:id="288" w:name="_Toc23258"/>
      <w:bookmarkStart w:id="289" w:name="_Toc13468"/>
      <w:bookmarkStart w:id="290" w:name="_Toc8541"/>
      <w:bookmarkStart w:id="291" w:name="_Toc26163"/>
      <w:bookmarkStart w:id="292" w:name="_Toc15546"/>
      <w:bookmarkStart w:id="293" w:name="_Toc509218708"/>
      <w:r>
        <w:rPr>
          <w:rFonts w:hint="eastAsia" w:ascii="宋体" w:hAnsi="宋体" w:eastAsia="宋体" w:cs="宋体"/>
          <w:color w:val="auto"/>
          <w:highlight w:val="none"/>
        </w:rPr>
        <w:t>投标人须知前附表</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46"/>
        <w:tblpPr w:leftFromText="180" w:rightFromText="180" w:vertAnchor="text" w:horzAnchor="page" w:tblpX="1372" w:tblpY="449"/>
        <w:tblOverlap w:val="never"/>
        <w:tblW w:w="910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1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条 款 号</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条款名称</w:t>
            </w:r>
          </w:p>
        </w:tc>
        <w:tc>
          <w:tcPr>
            <w:tcW w:w="6128"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招标人</w:t>
            </w:r>
          </w:p>
        </w:tc>
        <w:tc>
          <w:tcPr>
            <w:tcW w:w="6128" w:type="dxa"/>
            <w:vAlign w:val="center"/>
          </w:tcPr>
          <w:p>
            <w:pPr>
              <w:keepNext w:val="0"/>
              <w:keepLines w:val="0"/>
              <w:pageBreakBefore w:val="0"/>
              <w:widowControl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widowControl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widowControl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联系人：</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widowControl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招标代理机构</w:t>
            </w:r>
          </w:p>
        </w:tc>
        <w:tc>
          <w:tcPr>
            <w:tcW w:w="6128" w:type="dxa"/>
            <w:vAlign w:val="center"/>
          </w:tcPr>
          <w:p>
            <w:pPr>
              <w:keepNext w:val="0"/>
              <w:keepLines w:val="0"/>
              <w:pageBreakBefore w:val="0"/>
              <w:widowControl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widowControl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widowControl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联系人：</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widowControl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招标项目名称</w:t>
            </w:r>
          </w:p>
        </w:tc>
        <w:tc>
          <w:tcPr>
            <w:tcW w:w="6128" w:type="dxa"/>
            <w:vAlign w:val="center"/>
          </w:tcPr>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项目建设地点</w:t>
            </w:r>
          </w:p>
        </w:tc>
        <w:tc>
          <w:tcPr>
            <w:tcW w:w="6128" w:type="dxa"/>
            <w:vAlign w:val="center"/>
          </w:tcPr>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1.1.6</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项目建设规模</w:t>
            </w:r>
          </w:p>
        </w:tc>
        <w:tc>
          <w:tcPr>
            <w:tcW w:w="6128" w:type="dxa"/>
            <w:vAlign w:val="center"/>
          </w:tcPr>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snapToGrid w:val="0"/>
                <w:color w:val="auto"/>
                <w:kern w:val="0"/>
                <w:sz w:val="21"/>
                <w:szCs w:val="21"/>
                <w:highlight w:val="none"/>
              </w:rPr>
            </w:pPr>
            <w:r>
              <w:rPr>
                <w:rFonts w:hint="eastAsia" w:ascii="宋体" w:hAnsi="宋体" w:eastAsia="宋体" w:cs="宋体"/>
                <w:i/>
                <w:snapToGrid w:val="0"/>
                <w:color w:val="auto"/>
                <w:kern w:val="0"/>
                <w:sz w:val="21"/>
                <w:szCs w:val="21"/>
                <w:highlight w:val="none"/>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1.1.7</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项目估算</w:t>
            </w:r>
            <w:r>
              <w:rPr>
                <w:rFonts w:hint="eastAsia" w:ascii="宋体" w:hAnsi="宋体" w:eastAsia="宋体" w:cs="宋体"/>
                <w:color w:val="auto"/>
                <w:kern w:val="0"/>
                <w:sz w:val="21"/>
                <w:szCs w:val="21"/>
                <w:highlight w:val="none"/>
                <w:lang w:val="en-US" w:eastAsia="zh-CN"/>
              </w:rPr>
              <w:t>/概算</w:t>
            </w:r>
            <w:r>
              <w:rPr>
                <w:rFonts w:hint="eastAsia" w:ascii="宋体" w:hAnsi="宋体" w:eastAsia="宋体" w:cs="宋体"/>
                <w:color w:val="auto"/>
                <w:kern w:val="0"/>
                <w:sz w:val="21"/>
                <w:szCs w:val="21"/>
                <w:highlight w:val="none"/>
              </w:rPr>
              <w:t>金额</w:t>
            </w:r>
          </w:p>
        </w:tc>
        <w:tc>
          <w:tcPr>
            <w:tcW w:w="6128" w:type="dxa"/>
            <w:vAlign w:val="center"/>
          </w:tcPr>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□本项目</w:t>
            </w:r>
            <w:r>
              <w:rPr>
                <w:rFonts w:hint="eastAsia" w:ascii="宋体" w:hAnsi="宋体" w:eastAsia="宋体" w:cs="宋体"/>
                <w:color w:val="auto"/>
                <w:sz w:val="21"/>
                <w:szCs w:val="21"/>
                <w:highlight w:val="none"/>
                <w:lang w:val="en-US" w:eastAsia="zh-CN"/>
              </w:rPr>
              <w:t>工程总</w:t>
            </w:r>
            <w:r>
              <w:rPr>
                <w:rFonts w:hint="eastAsia" w:ascii="宋体" w:hAnsi="宋体" w:eastAsia="宋体" w:cs="宋体"/>
                <w:color w:val="auto"/>
                <w:sz w:val="21"/>
                <w:szCs w:val="21"/>
                <w:highlight w:val="none"/>
              </w:rPr>
              <w:t>投资金额：</w:t>
            </w:r>
            <w:r>
              <w:rPr>
                <w:rFonts w:hint="eastAsia" w:ascii="宋体" w:hAnsi="宋体" w:eastAsia="宋体" w:cs="宋体"/>
                <w:color w:val="auto"/>
                <w:sz w:val="21"/>
                <w:szCs w:val="21"/>
                <w:highlight w:val="none"/>
                <w:u w:val="single"/>
              </w:rPr>
              <w:t xml:space="preserve">           </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本次招标项目建筑安装工程估算金额</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after="0" w:line="40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□本次招标项目勘察设计合同估算</w:t>
            </w:r>
            <w:r>
              <w:rPr>
                <w:rFonts w:hint="eastAsia" w:ascii="宋体" w:hAnsi="宋体" w:eastAsia="宋体" w:cs="宋体"/>
                <w:color w:val="auto"/>
                <w:sz w:val="21"/>
                <w:szCs w:val="21"/>
                <w:highlight w:val="none"/>
                <w:lang w:val="en-US" w:eastAsia="zh-CN"/>
              </w:rPr>
              <w:t>金</w:t>
            </w:r>
            <w:r>
              <w:rPr>
                <w:rFonts w:hint="eastAsia" w:ascii="宋体" w:hAnsi="宋体" w:eastAsia="宋体" w:cs="宋体"/>
                <w:color w:val="auto"/>
                <w:sz w:val="21"/>
                <w:szCs w:val="21"/>
                <w:highlight w:val="none"/>
              </w:rPr>
              <w:t>额：</w:t>
            </w:r>
            <w:r>
              <w:rPr>
                <w:rFonts w:hint="eastAsia" w:ascii="宋体" w:hAnsi="宋体" w:eastAsia="宋体" w:cs="宋体"/>
                <w:color w:val="auto"/>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1.2.1</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资金来源及比例</w:t>
            </w:r>
          </w:p>
        </w:tc>
        <w:tc>
          <w:tcPr>
            <w:tcW w:w="6128" w:type="dxa"/>
            <w:vAlign w:val="center"/>
          </w:tcPr>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1.2.2</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资金落实情况</w:t>
            </w:r>
          </w:p>
        </w:tc>
        <w:tc>
          <w:tcPr>
            <w:tcW w:w="6128" w:type="dxa"/>
            <w:vAlign w:val="center"/>
          </w:tcPr>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1.3.1</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招标范围</w:t>
            </w:r>
          </w:p>
        </w:tc>
        <w:tc>
          <w:tcPr>
            <w:tcW w:w="6128" w:type="dxa"/>
            <w:vAlign w:val="center"/>
          </w:tcPr>
          <w:p>
            <w:pPr>
              <w:keepNext w:val="0"/>
              <w:keepLines w:val="0"/>
              <w:pageBreakBefore w:val="0"/>
              <w:widowControl w:val="0"/>
              <w:kinsoku/>
              <w:wordWrap/>
              <w:overflowPunct/>
              <w:topLinePunct w:val="0"/>
              <w:bidi w:val="0"/>
              <w:snapToGrid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sz w:val="21"/>
                <w:szCs w:val="21"/>
                <w:highlight w:val="none"/>
              </w:rPr>
            </w:pPr>
            <w:r>
              <w:rPr>
                <w:rFonts w:hint="eastAsia" w:ascii="宋体" w:hAnsi="宋体" w:eastAsia="宋体" w:cs="宋体"/>
                <w:i/>
                <w:color w:val="auto"/>
                <w:sz w:val="21"/>
                <w:szCs w:val="21"/>
                <w:highlight w:val="none"/>
              </w:rPr>
              <w:t>[提示：</w:t>
            </w:r>
            <w:r>
              <w:rPr>
                <w:rFonts w:hint="eastAsia" w:ascii="宋体" w:hAnsi="宋体" w:eastAsia="宋体" w:cs="宋体"/>
                <w:i/>
                <w:snapToGrid w:val="0"/>
                <w:color w:val="auto"/>
                <w:kern w:val="0"/>
                <w:sz w:val="21"/>
                <w:szCs w:val="21"/>
                <w:highlight w:val="none"/>
              </w:rPr>
              <w:t>与招标公告保持一致</w:t>
            </w:r>
            <w:r>
              <w:rPr>
                <w:rFonts w:hint="eastAsia" w:ascii="宋体" w:hAnsi="宋体" w:eastAsia="宋体" w:cs="宋体"/>
                <w:i/>
                <w:color w:val="auto"/>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勘察设计服务期限</w:t>
            </w:r>
          </w:p>
        </w:tc>
        <w:tc>
          <w:tcPr>
            <w:tcW w:w="6128" w:type="dxa"/>
            <w:vAlign w:val="center"/>
          </w:tcPr>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质量标准</w:t>
            </w:r>
          </w:p>
        </w:tc>
        <w:tc>
          <w:tcPr>
            <w:tcW w:w="6128" w:type="dxa"/>
            <w:vAlign w:val="center"/>
          </w:tcPr>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工程勘察设计严格执行</w:t>
            </w:r>
            <w:r>
              <w:rPr>
                <w:rFonts w:hint="eastAsia" w:ascii="宋体" w:hAnsi="宋体" w:eastAsia="宋体" w:cs="宋体"/>
                <w:snapToGrid w:val="0"/>
                <w:color w:val="auto"/>
                <w:kern w:val="0"/>
                <w:sz w:val="21"/>
                <w:szCs w:val="21"/>
                <w:highlight w:val="none"/>
                <w:lang w:bidi="ar"/>
              </w:rPr>
              <w:t>工程建设</w:t>
            </w:r>
            <w:r>
              <w:rPr>
                <w:rFonts w:hint="eastAsia" w:ascii="宋体" w:hAnsi="宋体" w:eastAsia="宋体" w:cs="宋体"/>
                <w:color w:val="auto"/>
                <w:sz w:val="21"/>
                <w:szCs w:val="21"/>
                <w:highlight w:val="none"/>
              </w:rPr>
              <w:t>强制性质量标准，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i/>
                <w:color w:val="auto"/>
                <w:sz w:val="21"/>
                <w:szCs w:val="21"/>
                <w:highlight w:val="none"/>
              </w:rPr>
              <w:t>[提示：根据工程实际情况确定合理的质量要求。]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1.3.4</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安全目标</w:t>
            </w:r>
          </w:p>
        </w:tc>
        <w:tc>
          <w:tcPr>
            <w:tcW w:w="6128" w:type="dxa"/>
            <w:vAlign w:val="center"/>
          </w:tcPr>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i w:val="0"/>
                <w:color w:val="auto"/>
                <w:sz w:val="21"/>
                <w:szCs w:val="21"/>
                <w:highlight w:val="none"/>
                <w:lang w:eastAsia="zh-CN"/>
              </w:rPr>
            </w:pPr>
            <w:r>
              <w:rPr>
                <w:rFonts w:hint="eastAsia" w:ascii="宋体" w:hAnsi="宋体" w:eastAsia="宋体" w:cs="宋体"/>
                <w:i w:val="0"/>
                <w:color w:val="auto"/>
                <w:sz w:val="21"/>
                <w:szCs w:val="21"/>
                <w:highlight w:val="none"/>
                <w:u w:val="single"/>
                <w:lang w:val="en-US" w:eastAsia="zh-CN"/>
              </w:rPr>
              <w:t xml:space="preserve">                 </w:t>
            </w:r>
            <w:r>
              <w:rPr>
                <w:rFonts w:hint="eastAsia" w:ascii="宋体" w:hAnsi="宋体" w:eastAsia="宋体" w:cs="宋体"/>
                <w:i/>
                <w:iCs/>
                <w:color w:val="auto"/>
                <w:sz w:val="21"/>
                <w:szCs w:val="21"/>
                <w:highlight w:val="none"/>
                <w:lang w:val="en-US" w:eastAsia="zh-CN"/>
              </w:rPr>
              <w:t>[</w:t>
            </w:r>
            <w:r>
              <w:rPr>
                <w:rFonts w:hint="eastAsia" w:ascii="宋体" w:hAnsi="宋体" w:eastAsia="宋体" w:cs="宋体"/>
                <w:i/>
                <w:iCs/>
                <w:color w:val="auto"/>
                <w:sz w:val="21"/>
                <w:szCs w:val="21"/>
                <w:highlight w:val="none"/>
              </w:rPr>
              <w:t>提示：</w:t>
            </w:r>
            <w:r>
              <w:rPr>
                <w:rFonts w:hint="eastAsia" w:ascii="宋体" w:hAnsi="宋体" w:eastAsia="宋体" w:cs="宋体"/>
                <w:i/>
                <w:iCs/>
                <w:color w:val="auto"/>
                <w:sz w:val="21"/>
                <w:szCs w:val="21"/>
                <w:highlight w:val="none"/>
                <w:lang w:val="en-US" w:eastAsia="zh-CN"/>
              </w:rPr>
              <w:t>招标人应根据招标项目具体特点和实际需要，对工程勘察设计过程中的人员安全提出目标要求。</w:t>
            </w:r>
            <w:r>
              <w:rPr>
                <w:rFonts w:hint="eastAsia" w:ascii="宋体" w:hAnsi="宋体" w:eastAsia="宋体" w:cs="宋体"/>
                <w:i/>
                <w:iCs/>
                <w:color w:val="auto"/>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w:t>
            </w: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w:t>
            </w: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w:t>
            </w: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w:t>
            </w: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投标人资质条件、能力和信誉</w:t>
            </w: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投标人资质条件、能力和信誉</w:t>
            </w: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投标人资质条件、能力和信誉</w:t>
            </w: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投标人资质条件、能力和信誉</w:t>
            </w: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tc>
        <w:tc>
          <w:tcPr>
            <w:tcW w:w="6128"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color w:val="auto"/>
                <w:sz w:val="21"/>
                <w:szCs w:val="21"/>
                <w:highlight w:val="none"/>
              </w:rPr>
            </w:pPr>
            <w:r>
              <w:rPr>
                <w:rFonts w:hint="eastAsia" w:ascii="宋体" w:hAnsi="宋体" w:eastAsia="宋体" w:cs="宋体"/>
                <w:i/>
                <w:color w:val="auto"/>
                <w:sz w:val="21"/>
                <w:szCs w:val="21"/>
                <w:highlight w:val="none"/>
              </w:rPr>
              <w:t>[提示：适用于未进行资格预审的项目，第1、4、5、6项必须具备；第2、3项由招标人根据项目情况选设。]</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bookmarkStart w:id="294" w:name="OLE_LINK1"/>
            <w:r>
              <w:rPr>
                <w:rFonts w:hint="eastAsia" w:ascii="宋体" w:hAnsi="宋体" w:eastAsia="宋体" w:cs="宋体"/>
                <w:color w:val="auto"/>
                <w:sz w:val="21"/>
                <w:szCs w:val="21"/>
                <w:highlight w:val="none"/>
              </w:rPr>
              <w:t>本工程勘察设计招标实行资格后审，投标人应</w:t>
            </w:r>
            <w:bookmarkStart w:id="295" w:name="一是"/>
            <w:bookmarkEnd w:id="295"/>
            <w:r>
              <w:rPr>
                <w:rFonts w:hint="eastAsia" w:ascii="宋体" w:hAnsi="宋体" w:eastAsia="宋体" w:cs="宋体"/>
                <w:color w:val="auto"/>
                <w:sz w:val="21"/>
                <w:szCs w:val="21"/>
                <w:highlight w:val="none"/>
              </w:rPr>
              <w:t>具备以下资格条件：</w:t>
            </w:r>
          </w:p>
          <w:bookmarkEnd w:id="294"/>
          <w:p>
            <w:pPr>
              <w:keepNext w:val="0"/>
              <w:keepLines w:val="0"/>
              <w:pageBreakBefore w:val="0"/>
              <w:widowControl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1.资质条件、</w:t>
            </w:r>
            <w:r>
              <w:rPr>
                <w:rFonts w:hint="eastAsia" w:ascii="宋体" w:hAnsi="宋体" w:cs="宋体"/>
                <w:b/>
                <w:color w:val="auto"/>
                <w:sz w:val="21"/>
                <w:szCs w:val="21"/>
                <w:highlight w:val="none"/>
                <w:lang w:eastAsia="zh-CN"/>
              </w:rPr>
              <w:t>独立法人资格</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color w:val="auto"/>
                <w:sz w:val="21"/>
                <w:szCs w:val="21"/>
                <w:highlight w:val="none"/>
              </w:rPr>
            </w:pPr>
            <w:r>
              <w:rPr>
                <w:rFonts w:hint="eastAsia" w:ascii="宋体" w:hAnsi="宋体" w:eastAsia="宋体" w:cs="宋体"/>
                <w:i/>
                <w:color w:val="auto"/>
                <w:sz w:val="21"/>
                <w:szCs w:val="21"/>
                <w:highlight w:val="none"/>
              </w:rPr>
              <w:t>[提示：勘察资质</w:t>
            </w:r>
            <w:r>
              <w:rPr>
                <w:rFonts w:hint="eastAsia" w:ascii="宋体" w:hAnsi="宋体" w:eastAsia="宋体" w:cs="宋体"/>
                <w:i/>
                <w:color w:val="auto"/>
                <w:sz w:val="21"/>
                <w:szCs w:val="21"/>
                <w:highlight w:val="none"/>
                <w:lang w:eastAsia="zh-CN"/>
              </w:rPr>
              <w:t>、</w:t>
            </w:r>
            <w:r>
              <w:rPr>
                <w:rFonts w:hint="eastAsia" w:ascii="宋体" w:hAnsi="宋体" w:eastAsia="宋体" w:cs="宋体"/>
                <w:i/>
                <w:color w:val="auto"/>
                <w:sz w:val="21"/>
                <w:szCs w:val="21"/>
                <w:highlight w:val="none"/>
              </w:rPr>
              <w:t>设计资质的</w:t>
            </w:r>
            <w:r>
              <w:rPr>
                <w:rFonts w:hint="eastAsia" w:ascii="宋体" w:hAnsi="宋体" w:eastAsia="宋体" w:cs="宋体"/>
                <w:i/>
                <w:sz w:val="21"/>
                <w:szCs w:val="21"/>
              </w:rPr>
              <w:t>设置按照</w:t>
            </w:r>
            <w:r>
              <w:rPr>
                <w:rFonts w:hint="eastAsia" w:ascii="宋体" w:hAnsi="宋体" w:eastAsia="宋体" w:cs="宋体"/>
                <w:i/>
                <w:sz w:val="21"/>
                <w:szCs w:val="21"/>
                <w:lang w:val="en-US" w:eastAsia="zh-CN"/>
              </w:rPr>
              <w:t>住房城乡建设行业主管部门相关规定执行</w:t>
            </w:r>
            <w:r>
              <w:rPr>
                <w:rFonts w:hint="eastAsia" w:ascii="宋体" w:hAnsi="宋体" w:eastAsia="宋体" w:cs="宋体"/>
                <w:i/>
                <w:sz w:val="21"/>
                <w:szCs w:val="21"/>
              </w:rPr>
              <w:t>。</w:t>
            </w:r>
            <w:r>
              <w:rPr>
                <w:rFonts w:hint="eastAsia" w:ascii="宋体" w:hAnsi="宋体" w:eastAsia="宋体" w:cs="宋体"/>
                <w:i/>
                <w:color w:val="auto"/>
                <w:sz w:val="21"/>
                <w:szCs w:val="21"/>
                <w:highlight w:val="none"/>
              </w:rPr>
              <w:t>]</w:t>
            </w:r>
          </w:p>
          <w:p>
            <w:pPr>
              <w:keepNext w:val="0"/>
              <w:keepLines w:val="0"/>
              <w:pageBreakBefore w:val="0"/>
              <w:widowControl w:val="0"/>
              <w:tabs>
                <w:tab w:val="left" w:pos="2420"/>
                <w:tab w:val="left" w:pos="5445"/>
              </w:tabs>
              <w:kinsoku/>
              <w:wordWrap/>
              <w:overflowPunct/>
              <w:topLinePunct w:val="0"/>
              <w:autoSpaceDE w:val="0"/>
              <w:autoSpaceDN w:val="0"/>
              <w:bidi w:val="0"/>
              <w:adjustRightInd w:val="0"/>
              <w:snapToGrid w:val="0"/>
              <w:spacing w:line="400" w:lineRule="exact"/>
              <w:ind w:firstLine="42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snapToGrid w:val="0"/>
                <w:color w:val="auto"/>
                <w:kern w:val="0"/>
                <w:sz w:val="21"/>
                <w:szCs w:val="21"/>
                <w:highlight w:val="none"/>
              </w:rPr>
              <w:t>投标人应同时</w:t>
            </w:r>
            <w:r>
              <w:rPr>
                <w:rFonts w:hint="eastAsia" w:ascii="宋体" w:hAnsi="宋体" w:eastAsia="宋体" w:cs="宋体"/>
                <w:snapToGrid w:val="0"/>
                <w:color w:val="auto"/>
                <w:kern w:val="0"/>
                <w:sz w:val="21"/>
                <w:szCs w:val="21"/>
                <w:highlight w:val="none"/>
                <w:lang w:val="en-US" w:eastAsia="zh-CN"/>
              </w:rPr>
              <w:t>具备</w:t>
            </w:r>
            <w:r>
              <w:rPr>
                <w:rFonts w:hint="eastAsia" w:ascii="宋体" w:hAnsi="宋体" w:eastAsia="宋体" w:cs="宋体"/>
                <w:snapToGrid w:val="0"/>
                <w:color w:val="auto"/>
                <w:kern w:val="0"/>
                <w:sz w:val="21"/>
                <w:szCs w:val="21"/>
                <w:highlight w:val="none"/>
              </w:rPr>
              <w:t>建设行政主管部门颁发的下列勘察和设计两类资质：</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I、</w:t>
            </w:r>
            <w:r>
              <w:rPr>
                <w:rFonts w:hint="eastAsia" w:ascii="宋体" w:hAnsi="宋体" w:eastAsia="宋体" w:cs="宋体"/>
                <w:snapToGrid w:val="0"/>
                <w:color w:val="auto"/>
                <w:kern w:val="0"/>
                <w:sz w:val="21"/>
                <w:szCs w:val="21"/>
                <w:highlight w:val="none"/>
              </w:rPr>
              <w:t>投标人应具备下列勘察资质之一：</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①工程勘察综合甲级资质。</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②工程勘察专业类</w:t>
            </w:r>
            <w:r>
              <w:rPr>
                <w:rFonts w:hint="eastAsia" w:ascii="宋体" w:hAnsi="宋体" w:eastAsia="宋体" w:cs="宋体"/>
                <w:color w:val="auto"/>
                <w:sz w:val="21"/>
                <w:szCs w:val="21"/>
                <w:highlight w:val="none"/>
                <w:u w:val="single"/>
              </w:rPr>
              <w:t xml:space="preserve">             级及以上</w:t>
            </w:r>
            <w:r>
              <w:rPr>
                <w:rFonts w:hint="eastAsia" w:ascii="宋体" w:hAnsi="宋体" w:eastAsia="宋体" w:cs="宋体"/>
                <w:color w:val="auto"/>
                <w:sz w:val="21"/>
                <w:szCs w:val="21"/>
                <w:highlight w:val="none"/>
              </w:rPr>
              <w:t>资质</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2" w:firstLineChars="3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II、</w:t>
            </w:r>
            <w:r>
              <w:rPr>
                <w:rFonts w:hint="eastAsia" w:ascii="宋体" w:hAnsi="宋体" w:eastAsia="宋体" w:cs="宋体"/>
                <w:snapToGrid w:val="0"/>
                <w:color w:val="auto"/>
                <w:kern w:val="0"/>
                <w:sz w:val="21"/>
                <w:szCs w:val="21"/>
                <w:highlight w:val="none"/>
              </w:rPr>
              <w:t>投标人应具备下列设计资质之一：</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①工程设计综合甲级资质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0"/>
              <w:textAlignment w:val="auto"/>
              <w:rPr>
                <w:rFonts w:hint="eastAsia" w:ascii="宋体" w:hAnsi="宋体" w:eastAsia="宋体" w:cs="宋体"/>
                <w:i w:val="0"/>
                <w:iCs/>
                <w:color w:val="auto"/>
                <w:sz w:val="21"/>
                <w:szCs w:val="21"/>
                <w:highlight w:val="none"/>
                <w:lang w:val="en-US" w:eastAsia="zh-CN"/>
              </w:rPr>
            </w:pPr>
            <w:r>
              <w:rPr>
                <w:rFonts w:hint="eastAsia" w:ascii="宋体" w:hAnsi="宋体" w:eastAsia="宋体" w:cs="宋体"/>
                <w:i w:val="0"/>
                <w:iCs/>
                <w:color w:val="auto"/>
                <w:sz w:val="21"/>
                <w:szCs w:val="21"/>
                <w:highlight w:val="none"/>
                <w:lang w:val="en-US" w:eastAsia="zh-CN"/>
              </w:rPr>
              <w:t>②工程设计</w:t>
            </w:r>
            <w:r>
              <w:rPr>
                <w:rFonts w:hint="eastAsia" w:ascii="宋体" w:hAnsi="宋体" w:eastAsia="宋体" w:cs="宋体"/>
                <w:color w:val="auto"/>
                <w:sz w:val="21"/>
                <w:szCs w:val="21"/>
                <w:highlight w:val="none"/>
                <w:u w:val="single"/>
              </w:rPr>
              <w:t xml:space="preserve">             级及以上</w:t>
            </w:r>
            <w:r>
              <w:rPr>
                <w:rFonts w:hint="eastAsia" w:ascii="宋体" w:hAnsi="宋体" w:eastAsia="宋体" w:cs="宋体"/>
                <w:i w:val="0"/>
                <w:iCs/>
                <w:color w:val="auto"/>
                <w:sz w:val="21"/>
                <w:szCs w:val="21"/>
                <w:highlight w:val="none"/>
                <w:lang w:val="en-US" w:eastAsia="zh-CN"/>
              </w:rPr>
              <w:t>资质；</w:t>
            </w:r>
          </w:p>
          <w:p>
            <w:pPr>
              <w:pStyle w:val="2"/>
              <w:keepNext w:val="0"/>
              <w:keepLines w:val="0"/>
              <w:pageBreakBefore w:val="0"/>
              <w:widowControl w:val="0"/>
              <w:kinsoku/>
              <w:wordWrap/>
              <w:overflowPunct/>
              <w:topLinePunct w:val="0"/>
              <w:bidi w:val="0"/>
              <w:spacing w:after="0" w:line="400" w:lineRule="exact"/>
              <w:ind w:firstLine="630" w:firstLineChars="300"/>
              <w:textAlignment w:val="auto"/>
              <w:rPr>
                <w:rFonts w:hint="eastAsia" w:ascii="宋体" w:hAnsi="宋体" w:eastAsia="宋体" w:cs="宋体"/>
                <w:i w:val="0"/>
                <w:iCs/>
                <w:color w:val="auto"/>
                <w:sz w:val="21"/>
                <w:szCs w:val="21"/>
                <w:highlight w:val="none"/>
                <w:u w:val="single"/>
                <w:lang w:val="en-US" w:eastAsia="zh-CN"/>
              </w:rPr>
            </w:pPr>
            <w:r>
              <w:rPr>
                <w:rFonts w:hint="eastAsia" w:ascii="宋体" w:hAnsi="宋体" w:eastAsia="宋体" w:cs="宋体"/>
                <w:i w:val="0"/>
                <w:iCs/>
                <w:color w:val="auto"/>
                <w:sz w:val="21"/>
                <w:szCs w:val="21"/>
                <w:highlight w:val="none"/>
                <w:lang w:val="en-US" w:eastAsia="zh-CN"/>
              </w:rPr>
              <w:t>③</w:t>
            </w:r>
            <w:r>
              <w:rPr>
                <w:rFonts w:hint="eastAsia" w:ascii="宋体" w:hAnsi="宋体" w:eastAsia="宋体" w:cs="宋体"/>
                <w:i w:val="0"/>
                <w:iCs/>
                <w:color w:val="auto"/>
                <w:sz w:val="21"/>
                <w:szCs w:val="21"/>
                <w:highlight w:val="none"/>
                <w:u w:val="single"/>
                <w:lang w:val="en-US" w:eastAsia="zh-CN"/>
              </w:rPr>
              <w:t xml:space="preserve">         </w:t>
            </w:r>
            <w:r>
              <w:rPr>
                <w:rFonts w:hint="eastAsia" w:ascii="宋体" w:hAnsi="宋体" w:eastAsia="宋体" w:cs="宋体"/>
                <w:i w:val="0"/>
                <w:iCs/>
                <w:color w:val="auto"/>
                <w:sz w:val="21"/>
                <w:szCs w:val="21"/>
                <w:highlight w:val="none"/>
                <w:u w:val="none"/>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val="0"/>
              <w:spacing w:after="0" w:line="400" w:lineRule="exact"/>
              <w:ind w:firstLine="632" w:firstLineChars="3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有效的资质证书。</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w:t>
            </w:r>
            <w:r>
              <w:rPr>
                <w:rFonts w:hint="eastAsia" w:ascii="宋体" w:hAnsi="宋体" w:eastAsia="宋体" w:cs="宋体"/>
                <w:sz w:val="21"/>
                <w:szCs w:val="21"/>
                <w:lang w:val="en-US" w:eastAsia="zh-CN"/>
              </w:rPr>
              <w:t>须提供共同投标协议，并</w:t>
            </w:r>
            <w:r>
              <w:rPr>
                <w:rFonts w:hint="eastAsia" w:ascii="宋体" w:hAnsi="宋体" w:eastAsia="宋体" w:cs="宋体"/>
                <w:sz w:val="21"/>
                <w:szCs w:val="21"/>
              </w:rPr>
              <w:t>按</w:t>
            </w:r>
            <w:r>
              <w:rPr>
                <w:rFonts w:hint="eastAsia" w:ascii="宋体" w:hAnsi="宋体" w:eastAsia="宋体" w:cs="宋体"/>
                <w:sz w:val="21"/>
                <w:szCs w:val="21"/>
                <w:lang w:val="en-US" w:eastAsia="zh-CN"/>
              </w:rPr>
              <w:t>共同投标协议</w:t>
            </w:r>
            <w:r>
              <w:rPr>
                <w:rFonts w:hint="eastAsia" w:ascii="宋体" w:hAnsi="宋体" w:eastAsia="宋体" w:cs="宋体"/>
                <w:sz w:val="21"/>
                <w:szCs w:val="21"/>
              </w:rPr>
              <w:t>约定的分工提供</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（2）具备</w:t>
            </w:r>
            <w:r>
              <w:rPr>
                <w:rFonts w:hint="eastAsia" w:ascii="宋体" w:hAnsi="宋体" w:eastAsia="宋体" w:cs="宋体"/>
                <w:color w:val="auto"/>
                <w:sz w:val="21"/>
                <w:szCs w:val="21"/>
                <w:highlight w:val="none"/>
                <w:lang w:val="en-US" w:eastAsia="zh-CN"/>
              </w:rPr>
              <w:t>独立法人资格</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注：不得将投标人营业执照记载的经营范围作为评审因素。</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有效的营业执照。</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联合体投标的，联合体各方均</w:t>
            </w:r>
            <w:r>
              <w:rPr>
                <w:rFonts w:hint="eastAsia" w:ascii="宋体" w:hAnsi="宋体" w:eastAsia="宋体" w:cs="宋体"/>
                <w:color w:val="auto"/>
                <w:sz w:val="21"/>
                <w:szCs w:val="21"/>
                <w:highlight w:val="none"/>
                <w:lang w:val="en-US" w:eastAsia="zh-CN"/>
              </w:rPr>
              <w:t>须满足并</w:t>
            </w:r>
            <w:r>
              <w:rPr>
                <w:rFonts w:hint="eastAsia" w:ascii="宋体" w:hAnsi="宋体" w:eastAsia="宋体" w:cs="宋体"/>
                <w:color w:val="auto"/>
                <w:sz w:val="21"/>
                <w:szCs w:val="21"/>
                <w:highlight w:val="none"/>
              </w:rPr>
              <w:t>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□2.财务要求</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i/>
                <w:kern w:val="0"/>
                <w:sz w:val="21"/>
                <w:szCs w:val="21"/>
              </w:rPr>
              <w:t>[提示：招标人</w:t>
            </w:r>
            <w:r>
              <w:rPr>
                <w:rFonts w:hint="eastAsia" w:ascii="宋体" w:hAnsi="宋体" w:eastAsia="宋体" w:cs="宋体"/>
                <w:i/>
                <w:kern w:val="0"/>
                <w:sz w:val="21"/>
                <w:szCs w:val="21"/>
                <w:lang w:val="en-US" w:eastAsia="zh-CN"/>
              </w:rPr>
              <w:t>可选择以下三种方式之一，</w:t>
            </w:r>
            <w:r>
              <w:rPr>
                <w:rFonts w:hint="eastAsia" w:ascii="宋体" w:hAnsi="宋体" w:eastAsia="宋体" w:cs="宋体"/>
                <w:i/>
                <w:kern w:val="0"/>
                <w:sz w:val="21"/>
                <w:szCs w:val="21"/>
              </w:rPr>
              <w:t>可</w:t>
            </w:r>
            <w:r>
              <w:rPr>
                <w:rFonts w:hint="eastAsia" w:ascii="宋体" w:hAnsi="宋体" w:eastAsia="宋体" w:cs="宋体"/>
                <w:i/>
                <w:kern w:val="0"/>
                <w:sz w:val="21"/>
                <w:szCs w:val="21"/>
                <w:lang w:val="en-US" w:eastAsia="zh-CN"/>
              </w:rPr>
              <w:t>设置近</w:t>
            </w:r>
            <w:r>
              <w:rPr>
                <w:rFonts w:hint="eastAsia" w:ascii="宋体" w:hAnsi="宋体" w:eastAsia="宋体" w:cs="宋体"/>
                <w:i/>
                <w:kern w:val="0"/>
                <w:sz w:val="21"/>
                <w:szCs w:val="21"/>
              </w:rPr>
              <w:t>1至3年的年度财务要求。]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u w:val="none"/>
                <w:lang w:val="en-US" w:eastAsia="zh-CN"/>
              </w:rPr>
            </w:pPr>
            <w:r>
              <w:rPr>
                <w:rFonts w:hint="eastAsia" w:ascii="宋体" w:hAnsi="宋体" w:eastAsia="宋体" w:cs="宋体"/>
                <w:color w:val="auto"/>
                <w:sz w:val="21"/>
                <w:szCs w:val="21"/>
                <w:highlight w:val="none"/>
                <w:u w:val="none"/>
              </w:rPr>
              <w:t>□</w:t>
            </w:r>
            <w:r>
              <w:rPr>
                <w:rFonts w:hint="eastAsia" w:ascii="宋体" w:hAnsi="宋体" w:eastAsia="宋体" w:cs="宋体"/>
                <w:color w:val="auto"/>
                <w:kern w:val="0"/>
                <w:sz w:val="21"/>
                <w:szCs w:val="21"/>
                <w:highlight w:val="none"/>
                <w:u w:val="none"/>
                <w:lang w:val="en-US" w:eastAsia="zh-CN"/>
              </w:rPr>
              <w:t>方式一</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年的</w:t>
            </w:r>
            <w:r>
              <w:rPr>
                <w:rFonts w:hint="eastAsia" w:ascii="宋体" w:hAnsi="宋体" w:eastAsia="宋体" w:cs="宋体"/>
                <w:color w:val="auto"/>
                <w:kern w:val="0"/>
                <w:sz w:val="21"/>
                <w:szCs w:val="21"/>
                <w:highlight w:val="none"/>
                <w:lang w:eastAsia="zh-CN"/>
              </w:rPr>
              <w:t>各</w:t>
            </w:r>
            <w:r>
              <w:rPr>
                <w:rFonts w:hint="eastAsia" w:ascii="宋体" w:hAnsi="宋体" w:eastAsia="宋体" w:cs="宋体"/>
                <w:color w:val="auto"/>
                <w:kern w:val="0"/>
                <w:sz w:val="21"/>
                <w:szCs w:val="21"/>
                <w:highlight w:val="none"/>
              </w:rPr>
              <w:t>年度财务状况不亏损。</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u w:val="none"/>
                <w:lang w:val="en-US" w:eastAsia="zh-CN"/>
              </w:rPr>
            </w:pPr>
            <w:r>
              <w:rPr>
                <w:rFonts w:hint="eastAsia" w:ascii="宋体" w:hAnsi="宋体" w:eastAsia="宋体" w:cs="宋体"/>
                <w:color w:val="auto"/>
                <w:sz w:val="21"/>
                <w:szCs w:val="21"/>
                <w:highlight w:val="none"/>
                <w:u w:val="none"/>
              </w:rPr>
              <w:t>□</w:t>
            </w:r>
            <w:r>
              <w:rPr>
                <w:rFonts w:hint="eastAsia" w:ascii="宋体" w:hAnsi="宋体" w:eastAsia="宋体" w:cs="宋体"/>
                <w:color w:val="auto"/>
                <w:kern w:val="0"/>
                <w:sz w:val="21"/>
                <w:szCs w:val="21"/>
                <w:highlight w:val="none"/>
                <w:u w:val="none"/>
                <w:lang w:val="en-US" w:eastAsia="zh-CN"/>
              </w:rPr>
              <w:t>方式二</w:t>
            </w:r>
          </w:p>
          <w:p>
            <w:pPr>
              <w:keepNext w:val="0"/>
              <w:keepLines w:val="0"/>
              <w:pageBreakBefore w:val="0"/>
              <w:widowControl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lang w:val="en-US" w:eastAsia="zh-CN"/>
              </w:rPr>
              <w:t>的年度财务状况累计不亏损。</w:t>
            </w:r>
          </w:p>
          <w:p>
            <w:pPr>
              <w:keepNext w:val="0"/>
              <w:keepLines w:val="0"/>
              <w:pageBreakBefore w:val="0"/>
              <w:widowControl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eastAsia="zh-CN"/>
              </w:rPr>
              <w:t>方式</w:t>
            </w:r>
            <w:r>
              <w:rPr>
                <w:rFonts w:hint="eastAsia" w:ascii="宋体" w:hAnsi="宋体" w:eastAsia="宋体" w:cs="宋体"/>
                <w:color w:val="auto"/>
                <w:kern w:val="0"/>
                <w:sz w:val="21"/>
                <w:szCs w:val="21"/>
                <w:highlight w:val="none"/>
                <w:lang w:val="en-US" w:eastAsia="zh-CN"/>
              </w:rPr>
              <w:t>三</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lang w:eastAsia="zh-CN"/>
              </w:rPr>
              <w:t>的</w:t>
            </w:r>
            <w:r>
              <w:rPr>
                <w:rFonts w:hint="eastAsia" w:ascii="宋体" w:hAnsi="宋体" w:eastAsia="宋体" w:cs="宋体"/>
                <w:color w:val="auto"/>
                <w:kern w:val="0"/>
                <w:sz w:val="21"/>
                <w:szCs w:val="21"/>
                <w:highlight w:val="none"/>
                <w:lang w:val="en-US" w:eastAsia="zh-CN"/>
              </w:rPr>
              <w:t>年度</w:t>
            </w:r>
            <w:r>
              <w:rPr>
                <w:rFonts w:hint="eastAsia" w:ascii="宋体" w:hAnsi="宋体" w:eastAsia="宋体" w:cs="宋体"/>
                <w:color w:val="auto"/>
                <w:kern w:val="0"/>
                <w:sz w:val="21"/>
                <w:szCs w:val="21"/>
                <w:highlight w:val="none"/>
                <w:lang w:eastAsia="zh-CN"/>
              </w:rPr>
              <w:t>财务状况未出现连续亏损。</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会计师事务所或审计机构出具的合法有效的财务审计报告及财务报表，财务报表须至少包括现金流量表、资产负债表、利润表。</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联合体投标的，联合体各方均</w:t>
            </w:r>
            <w:r>
              <w:rPr>
                <w:rFonts w:hint="eastAsia" w:ascii="宋体" w:hAnsi="宋体" w:eastAsia="宋体" w:cs="宋体"/>
                <w:color w:val="auto"/>
                <w:sz w:val="21"/>
                <w:szCs w:val="21"/>
                <w:highlight w:val="none"/>
                <w:lang w:val="en-US" w:eastAsia="zh-CN"/>
              </w:rPr>
              <w:t>须</w:t>
            </w:r>
            <w:r>
              <w:rPr>
                <w:rFonts w:hint="eastAsia" w:ascii="宋体" w:hAnsi="宋体" w:eastAsia="宋体" w:cs="宋体"/>
                <w:color w:val="auto"/>
                <w:sz w:val="21"/>
                <w:szCs w:val="21"/>
                <w:highlight w:val="none"/>
              </w:rPr>
              <w:t>满足</w:t>
            </w:r>
            <w:r>
              <w:rPr>
                <w:rFonts w:hint="eastAsia" w:ascii="宋体" w:hAnsi="宋体" w:eastAsia="宋体" w:cs="宋体"/>
                <w:color w:val="auto"/>
                <w:sz w:val="21"/>
                <w:szCs w:val="21"/>
                <w:highlight w:val="none"/>
                <w:lang w:val="en-US" w:eastAsia="zh-CN"/>
              </w:rPr>
              <w:t>并提供</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i/>
                <w:color w:val="auto"/>
                <w:kern w:val="0"/>
                <w:sz w:val="21"/>
                <w:szCs w:val="21"/>
                <w:highlight w:val="none"/>
                <w:lang w:val="en-US" w:eastAsia="zh-CN"/>
              </w:rPr>
            </w:pPr>
            <w:r>
              <w:rPr>
                <w:rFonts w:hint="eastAsia" w:ascii="宋体" w:hAnsi="宋体" w:eastAsia="宋体" w:cs="宋体"/>
                <w:b/>
                <w:color w:val="auto"/>
                <w:sz w:val="21"/>
                <w:szCs w:val="21"/>
                <w:highlight w:val="none"/>
              </w:rPr>
              <w:t>□3.业绩要求</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sz w:val="21"/>
                <w:szCs w:val="21"/>
                <w:highlight w:val="none"/>
                <w:lang w:val="en-US" w:eastAsia="zh-CN"/>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勘察业绩要求</w:t>
            </w:r>
            <w:r>
              <w:rPr>
                <w:rFonts w:hint="eastAsia" w:ascii="宋体" w:hAnsi="宋体" w:eastAsia="宋体" w:cs="宋体"/>
                <w:i/>
                <w:sz w:val="21"/>
                <w:szCs w:val="21"/>
                <w:highlight w:val="none"/>
                <w:lang w:val="en-US" w:eastAsia="zh-CN"/>
              </w:rPr>
              <w:t>[提示：设置的业绩指标不得超过本项目对应指标。]</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snapToGrid/>
                <w:color w:val="auto"/>
                <w:sz w:val="21"/>
                <w:szCs w:val="21"/>
                <w:highlight w:val="none"/>
                <w:u w:val="none"/>
                <w:lang w:eastAsia="zh-CN"/>
              </w:rPr>
              <w:t>投标人</w:t>
            </w:r>
            <w:r>
              <w:rPr>
                <w:rFonts w:hint="eastAsia" w:ascii="宋体" w:hAnsi="宋体" w:eastAsia="宋体" w:cs="宋体"/>
                <w:snapToGrid/>
                <w:color w:val="auto"/>
                <w:sz w:val="21"/>
                <w:szCs w:val="21"/>
                <w:highlight w:val="none"/>
                <w:u w:val="none"/>
                <w:lang w:val="en-US" w:eastAsia="zh-CN"/>
              </w:rPr>
              <w:t>自</w:t>
            </w:r>
            <w:r>
              <w:rPr>
                <w:rFonts w:hint="eastAsia" w:ascii="宋体" w:hAnsi="宋体" w:eastAsia="宋体" w:cs="宋体"/>
                <w:snapToGrid/>
                <w:color w:val="auto"/>
                <w:sz w:val="21"/>
                <w:szCs w:val="21"/>
                <w:highlight w:val="none"/>
                <w:u w:val="single"/>
                <w:lang w:eastAsia="zh-CN"/>
              </w:rPr>
              <w:t xml:space="preserve">    </w:t>
            </w:r>
            <w:r>
              <w:rPr>
                <w:rFonts w:hint="eastAsia" w:ascii="宋体" w:hAnsi="宋体" w:eastAsia="宋体" w:cs="宋体"/>
                <w:snapToGrid/>
                <w:color w:val="auto"/>
                <w:sz w:val="21"/>
                <w:szCs w:val="21"/>
                <w:highlight w:val="none"/>
                <w:u w:val="none"/>
                <w:lang w:eastAsia="zh-CN"/>
              </w:rPr>
              <w:t>年1月1日起</w:t>
            </w:r>
            <w:r>
              <w:rPr>
                <w:rFonts w:hint="eastAsia" w:ascii="宋体" w:hAnsi="宋体" w:eastAsia="宋体" w:cs="宋体"/>
                <w:i/>
                <w:iCs/>
                <w:snapToGrid/>
                <w:color w:val="auto"/>
                <w:sz w:val="21"/>
                <w:szCs w:val="21"/>
                <w:highlight w:val="none"/>
                <w:u w:val="none"/>
                <w:lang w:val="en-US" w:eastAsia="zh-CN"/>
              </w:rPr>
              <w:t>[</w:t>
            </w:r>
            <w:r>
              <w:rPr>
                <w:rFonts w:hint="eastAsia" w:ascii="宋体" w:hAnsi="宋体" w:eastAsia="宋体" w:cs="宋体"/>
                <w:i/>
                <w:iCs/>
                <w:snapToGrid/>
                <w:color w:val="auto"/>
                <w:sz w:val="21"/>
                <w:szCs w:val="21"/>
                <w:highlight w:val="none"/>
                <w:u w:val="none"/>
                <w:lang w:eastAsia="zh-CN"/>
              </w:rPr>
              <w:t>提示：指投标截止日前3年</w:t>
            </w:r>
            <w:r>
              <w:rPr>
                <w:rFonts w:hint="eastAsia" w:ascii="宋体" w:hAnsi="宋体" w:eastAsia="宋体" w:cs="宋体"/>
                <w:i/>
                <w:iCs/>
                <w:snapToGrid/>
                <w:color w:val="auto"/>
                <w:sz w:val="21"/>
                <w:szCs w:val="21"/>
                <w:highlight w:val="none"/>
                <w:u w:val="none"/>
                <w:lang w:val="en-US" w:eastAsia="zh-CN"/>
              </w:rPr>
              <w:t>及以上，</w:t>
            </w:r>
            <w:r>
              <w:rPr>
                <w:rFonts w:hint="eastAsia" w:ascii="宋体" w:hAnsi="宋体" w:eastAsia="宋体" w:cs="宋体"/>
                <w:i/>
                <w:iCs/>
                <w:snapToGrid/>
                <w:color w:val="auto"/>
                <w:sz w:val="21"/>
                <w:szCs w:val="21"/>
                <w:highlight w:val="none"/>
                <w:u w:val="none"/>
                <w:lang w:eastAsia="zh-CN"/>
              </w:rPr>
              <w:t>不包含投标截止日当年]</w:t>
            </w:r>
            <w:r>
              <w:rPr>
                <w:rFonts w:hint="eastAsia" w:ascii="宋体" w:hAnsi="宋体" w:eastAsia="宋体" w:cs="宋体"/>
                <w:snapToGrid/>
                <w:color w:val="auto"/>
                <w:sz w:val="21"/>
                <w:szCs w:val="21"/>
                <w:highlight w:val="none"/>
                <w:u w:val="none"/>
                <w:lang w:eastAsia="zh-CN"/>
              </w:rPr>
              <w:t>至投标截止日止（以合同签订时间为准），</w:t>
            </w:r>
            <w:r>
              <w:rPr>
                <w:rFonts w:hint="eastAsia" w:ascii="宋体" w:hAnsi="宋体" w:eastAsia="宋体" w:cs="宋体"/>
                <w:color w:val="auto"/>
                <w:sz w:val="21"/>
                <w:szCs w:val="21"/>
                <w:highlight w:val="none"/>
                <w:lang w:val="en-US" w:eastAsia="zh-CN"/>
              </w:rPr>
              <w:t>完成过1个</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勘察业绩</w:t>
            </w:r>
            <w:r>
              <w:rPr>
                <w:rFonts w:hint="eastAsia" w:ascii="宋体" w:hAnsi="宋体" w:eastAsia="宋体" w:cs="宋体"/>
                <w:color w:val="auto"/>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en-US" w:eastAsia="zh-CN"/>
              </w:rPr>
              <w:t>模式一</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该业绩的</w:t>
            </w:r>
            <w:r>
              <w:rPr>
                <w:rFonts w:hint="eastAsia" w:ascii="宋体" w:hAnsi="宋体" w:eastAsia="宋体" w:cs="宋体"/>
                <w:color w:val="auto"/>
                <w:kern w:val="0"/>
                <w:sz w:val="21"/>
                <w:szCs w:val="21"/>
                <w:highlight w:val="none"/>
              </w:rPr>
              <w:t>合同协议书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。若提供的业绩证明材料不能体现</w:t>
            </w:r>
            <w:r>
              <w:rPr>
                <w:rFonts w:hint="eastAsia" w:ascii="宋体" w:hAnsi="宋体" w:eastAsia="宋体" w:cs="宋体"/>
                <w:color w:val="auto"/>
                <w:kern w:val="0"/>
                <w:sz w:val="21"/>
                <w:szCs w:val="21"/>
                <w:highlight w:val="none"/>
                <w:lang w:val="en-US" w:eastAsia="zh-CN"/>
              </w:rPr>
              <w:t>上述业绩指标</w:t>
            </w:r>
            <w:r>
              <w:rPr>
                <w:rFonts w:hint="eastAsia" w:ascii="宋体" w:hAnsi="宋体" w:eastAsia="宋体" w:cs="宋体"/>
                <w:color w:val="auto"/>
                <w:kern w:val="0"/>
                <w:sz w:val="21"/>
                <w:szCs w:val="21"/>
                <w:highlight w:val="none"/>
              </w:rPr>
              <w:t>的，应</w:t>
            </w:r>
            <w:r>
              <w:rPr>
                <w:rFonts w:hint="eastAsia" w:ascii="宋体" w:hAnsi="宋体" w:eastAsia="宋体" w:cs="宋体"/>
                <w:color w:val="auto"/>
                <w:kern w:val="0"/>
                <w:sz w:val="21"/>
                <w:szCs w:val="21"/>
                <w:highlight w:val="none"/>
                <w:lang w:val="en-US" w:eastAsia="zh-CN"/>
              </w:rPr>
              <w:t>补充</w:t>
            </w:r>
            <w:r>
              <w:rPr>
                <w:rFonts w:hint="eastAsia" w:ascii="宋体" w:hAnsi="宋体" w:eastAsia="宋体" w:cs="宋体"/>
                <w:color w:val="auto"/>
                <w:kern w:val="0"/>
                <w:sz w:val="21"/>
                <w:szCs w:val="21"/>
                <w:highlight w:val="none"/>
              </w:rPr>
              <w:t>提供业主证明。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□联合体投标的，按</w:t>
            </w:r>
            <w:r>
              <w:rPr>
                <w:rFonts w:hint="eastAsia" w:ascii="宋体" w:hAnsi="宋体" w:eastAsia="宋体" w:cs="宋体"/>
                <w:sz w:val="21"/>
                <w:szCs w:val="21"/>
                <w:lang w:val="en-US" w:eastAsia="zh-CN"/>
              </w:rPr>
              <w:t>共同投标协议</w:t>
            </w:r>
            <w:r>
              <w:rPr>
                <w:rFonts w:hint="eastAsia" w:ascii="宋体" w:hAnsi="宋体" w:eastAsia="宋体" w:cs="宋体"/>
                <w:color w:val="auto"/>
                <w:kern w:val="0"/>
                <w:sz w:val="21"/>
                <w:szCs w:val="21"/>
                <w:highlight w:val="none"/>
              </w:rPr>
              <w:t>约定的分工提供。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当上述资料中针对同一指标存在不一致时</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以</w:t>
            </w:r>
            <w:r>
              <w:rPr>
                <w:rFonts w:hint="eastAsia" w:ascii="宋体" w:hAnsi="宋体" w:eastAsia="宋体" w:cs="宋体"/>
                <w:color w:val="auto"/>
                <w:sz w:val="21"/>
                <w:szCs w:val="21"/>
                <w:highlight w:val="none"/>
                <w:lang w:eastAsia="zh-CN"/>
              </w:rPr>
              <w:t>合同协议书</w:t>
            </w:r>
            <w:r>
              <w:rPr>
                <w:rFonts w:hint="eastAsia" w:ascii="宋体" w:hAnsi="宋体" w:eastAsia="宋体" w:cs="宋体"/>
                <w:color w:val="auto"/>
                <w:sz w:val="21"/>
                <w:szCs w:val="21"/>
                <w:highlight w:val="none"/>
              </w:rPr>
              <w:t>为准</w:t>
            </w:r>
            <w:r>
              <w:rPr>
                <w:rFonts w:hint="eastAsia" w:ascii="宋体" w:hAnsi="宋体" w:eastAsia="宋体" w:cs="宋体"/>
                <w:color w:val="auto"/>
                <w:sz w:val="21"/>
                <w:szCs w:val="21"/>
                <w:highlight w:val="none"/>
                <w:lang w:eastAsia="zh-CN"/>
              </w:rPr>
              <w:t>（注：提供了前述“业主证明”的以“业主证明”为准）</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投标人提供的业绩为联合体业绩的，其在该业绩中的工作分工应与本项目承担的工作一致。</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en-US" w:eastAsia="zh-CN"/>
              </w:rPr>
              <w:t>模式二</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该</w:t>
            </w:r>
            <w:r>
              <w:rPr>
                <w:rFonts w:hint="eastAsia" w:ascii="宋体" w:hAnsi="宋体" w:eastAsia="宋体" w:cs="宋体"/>
                <w:color w:val="auto"/>
                <w:sz w:val="21"/>
                <w:szCs w:val="21"/>
                <w:highlight w:val="none"/>
              </w:rPr>
              <w:t>业绩在交通运输部“全国公路建设市场</w:t>
            </w:r>
            <w:r>
              <w:rPr>
                <w:rFonts w:hint="eastAsia" w:ascii="宋体" w:hAnsi="宋体" w:eastAsia="宋体" w:cs="宋体"/>
                <w:color w:val="auto"/>
                <w:sz w:val="21"/>
                <w:szCs w:val="21"/>
                <w:highlight w:val="none"/>
                <w:lang w:eastAsia="zh-CN"/>
              </w:rPr>
              <w:t>监督</w:t>
            </w:r>
            <w:r>
              <w:rPr>
                <w:rFonts w:hint="eastAsia" w:ascii="宋体" w:hAnsi="宋体" w:eastAsia="宋体" w:cs="宋体"/>
                <w:color w:val="auto"/>
                <w:sz w:val="21"/>
                <w:szCs w:val="21"/>
                <w:highlight w:val="none"/>
              </w:rPr>
              <w:t>管理系统”或</w:t>
            </w:r>
            <w:r>
              <w:rPr>
                <w:rFonts w:hint="eastAsia" w:ascii="宋体" w:hAnsi="宋体" w:eastAsia="宋体" w:cs="宋体"/>
                <w:color w:val="auto"/>
                <w:sz w:val="21"/>
                <w:szCs w:val="21"/>
                <w:highlight w:val="none"/>
                <w:lang w:val="en-US" w:eastAsia="zh-CN"/>
              </w:rPr>
              <w:t>项目所在地</w:t>
            </w:r>
            <w:r>
              <w:rPr>
                <w:rFonts w:hint="eastAsia" w:ascii="宋体" w:hAnsi="宋体" w:eastAsia="宋体" w:cs="宋体"/>
                <w:color w:val="auto"/>
                <w:kern w:val="2"/>
                <w:sz w:val="21"/>
                <w:szCs w:val="21"/>
                <w:highlight w:val="none"/>
                <w:u w:val="none"/>
                <w:lang w:val="en-US" w:eastAsia="zh-CN"/>
              </w:rPr>
              <w:t>省级交通运输行政主管部门官方平台</w:t>
            </w:r>
            <w:r>
              <w:rPr>
                <w:rFonts w:hint="eastAsia" w:ascii="宋体" w:hAnsi="宋体" w:eastAsia="宋体" w:cs="宋体"/>
                <w:color w:val="auto"/>
                <w:sz w:val="21"/>
                <w:szCs w:val="21"/>
                <w:highlight w:val="none"/>
              </w:rPr>
              <w:t>查询到的相关项目网页截图。</w:t>
            </w:r>
            <w:r>
              <w:rPr>
                <w:rFonts w:hint="eastAsia" w:ascii="宋体" w:hAnsi="宋体" w:eastAsia="宋体" w:cs="宋体"/>
                <w:color w:val="auto"/>
                <w:highlight w:val="none"/>
              </w:rPr>
              <w:t>网页截图能够完全反映业绩要求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，无须再提供其他业绩证明材料；</w:t>
            </w:r>
            <w:r>
              <w:rPr>
                <w:rFonts w:hint="eastAsia" w:ascii="宋体" w:hAnsi="宋体" w:eastAsia="宋体" w:cs="宋体"/>
                <w:color w:val="auto"/>
                <w:highlight w:val="none"/>
              </w:rPr>
              <w:t>若网页截图不能完全反映业绩要求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，可以补充提供□合同协议书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none"/>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□联合体投标的，按</w:t>
            </w:r>
            <w:r>
              <w:rPr>
                <w:rFonts w:hint="eastAsia" w:ascii="宋体" w:hAnsi="宋体" w:eastAsia="宋体" w:cs="宋体"/>
                <w:sz w:val="21"/>
                <w:szCs w:val="21"/>
                <w:lang w:val="en-US" w:eastAsia="zh-CN"/>
              </w:rPr>
              <w:t>共同投标协议</w:t>
            </w:r>
            <w:r>
              <w:rPr>
                <w:rFonts w:hint="eastAsia" w:ascii="宋体" w:hAnsi="宋体" w:eastAsia="宋体" w:cs="宋体"/>
                <w:color w:val="auto"/>
                <w:kern w:val="0"/>
                <w:sz w:val="21"/>
                <w:szCs w:val="21"/>
                <w:highlight w:val="none"/>
              </w:rPr>
              <w:t>约定的分工提供。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Cs w:val="21"/>
                <w:highlight w:val="none"/>
              </w:rPr>
              <w:t>当上述</w:t>
            </w:r>
            <w:r>
              <w:rPr>
                <w:rFonts w:hint="eastAsia" w:ascii="宋体" w:hAnsi="宋体" w:eastAsia="宋体" w:cs="宋体"/>
                <w:color w:val="auto"/>
                <w:szCs w:val="21"/>
                <w:highlight w:val="none"/>
                <w:lang w:eastAsia="zh-CN"/>
              </w:rPr>
              <w:t>业绩证明材料</w:t>
            </w:r>
            <w:r>
              <w:rPr>
                <w:rFonts w:hint="eastAsia" w:ascii="宋体" w:hAnsi="宋体" w:eastAsia="宋体" w:cs="宋体"/>
                <w:color w:val="auto"/>
                <w:szCs w:val="21"/>
                <w:highlight w:val="none"/>
              </w:rPr>
              <w:t>中</w:t>
            </w:r>
            <w:r>
              <w:rPr>
                <w:rFonts w:hint="eastAsia" w:ascii="宋体" w:hAnsi="宋体" w:eastAsia="宋体" w:cs="宋体"/>
                <w:color w:val="auto"/>
                <w:sz w:val="21"/>
                <w:szCs w:val="21"/>
                <w:highlight w:val="none"/>
              </w:rPr>
              <w:t>针对同一指标存在不一致时，以相关项目网页截图为准。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投标人提供的业绩为联合体业绩的，其在该业绩中的工作分工应与本项目承担的工作一致。</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sz w:val="21"/>
                <w:szCs w:val="21"/>
                <w:highlight w:val="none"/>
                <w:lang w:val="en-US" w:eastAsia="zh-CN"/>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 xml:space="preserve"> 设计业绩要求</w:t>
            </w:r>
            <w:r>
              <w:rPr>
                <w:rFonts w:hint="eastAsia" w:ascii="宋体" w:hAnsi="宋体" w:eastAsia="宋体" w:cs="宋体"/>
                <w:i/>
                <w:sz w:val="21"/>
                <w:szCs w:val="21"/>
                <w:highlight w:val="none"/>
                <w:lang w:val="en-US" w:eastAsia="zh-CN"/>
              </w:rPr>
              <w:t>[提示：设置的业绩指标不得超过本项目对应指标。]</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snapToGrid/>
                <w:color w:val="auto"/>
                <w:sz w:val="21"/>
                <w:szCs w:val="21"/>
                <w:highlight w:val="none"/>
                <w:u w:val="none"/>
                <w:lang w:val="en-US" w:eastAsia="zh-CN"/>
              </w:rPr>
              <w:t>自</w:t>
            </w:r>
            <w:r>
              <w:rPr>
                <w:rFonts w:hint="eastAsia" w:ascii="宋体" w:hAnsi="宋体" w:eastAsia="宋体" w:cs="宋体"/>
                <w:snapToGrid/>
                <w:color w:val="auto"/>
                <w:sz w:val="21"/>
                <w:szCs w:val="21"/>
                <w:highlight w:val="none"/>
                <w:u w:val="single"/>
                <w:lang w:eastAsia="zh-CN"/>
              </w:rPr>
              <w:t xml:space="preserve">    </w:t>
            </w:r>
            <w:r>
              <w:rPr>
                <w:rFonts w:hint="eastAsia" w:ascii="宋体" w:hAnsi="宋体" w:eastAsia="宋体" w:cs="宋体"/>
                <w:snapToGrid/>
                <w:color w:val="auto"/>
                <w:sz w:val="21"/>
                <w:szCs w:val="21"/>
                <w:highlight w:val="none"/>
                <w:u w:val="none"/>
                <w:lang w:eastAsia="zh-CN"/>
              </w:rPr>
              <w:t>年1月1日起</w:t>
            </w:r>
            <w:r>
              <w:rPr>
                <w:rFonts w:hint="eastAsia" w:ascii="宋体" w:hAnsi="宋体" w:eastAsia="宋体" w:cs="宋体"/>
                <w:i/>
                <w:iCs/>
                <w:snapToGrid/>
                <w:color w:val="auto"/>
                <w:sz w:val="21"/>
                <w:szCs w:val="21"/>
                <w:highlight w:val="none"/>
                <w:u w:val="none"/>
                <w:lang w:val="en-US" w:eastAsia="zh-CN"/>
              </w:rPr>
              <w:t>[</w:t>
            </w:r>
            <w:r>
              <w:rPr>
                <w:rFonts w:hint="eastAsia" w:ascii="宋体" w:hAnsi="宋体" w:eastAsia="宋体" w:cs="宋体"/>
                <w:i/>
                <w:iCs/>
                <w:snapToGrid/>
                <w:color w:val="auto"/>
                <w:sz w:val="21"/>
                <w:szCs w:val="21"/>
                <w:highlight w:val="none"/>
                <w:u w:val="none"/>
                <w:lang w:eastAsia="zh-CN"/>
              </w:rPr>
              <w:t>提示：指投标截止日前3年</w:t>
            </w:r>
            <w:r>
              <w:rPr>
                <w:rFonts w:hint="eastAsia" w:ascii="宋体" w:hAnsi="宋体" w:eastAsia="宋体" w:cs="宋体"/>
                <w:i/>
                <w:iCs/>
                <w:snapToGrid/>
                <w:color w:val="auto"/>
                <w:sz w:val="21"/>
                <w:szCs w:val="21"/>
                <w:highlight w:val="none"/>
                <w:u w:val="none"/>
                <w:lang w:val="en-US" w:eastAsia="zh-CN"/>
              </w:rPr>
              <w:t>及以上，</w:t>
            </w:r>
            <w:r>
              <w:rPr>
                <w:rFonts w:hint="eastAsia" w:ascii="宋体" w:hAnsi="宋体" w:eastAsia="宋体" w:cs="宋体"/>
                <w:i/>
                <w:iCs/>
                <w:snapToGrid/>
                <w:color w:val="auto"/>
                <w:sz w:val="21"/>
                <w:szCs w:val="21"/>
                <w:highlight w:val="none"/>
                <w:u w:val="none"/>
                <w:lang w:eastAsia="zh-CN"/>
              </w:rPr>
              <w:t>不包含投标截止日当年]</w:t>
            </w:r>
            <w:r>
              <w:rPr>
                <w:rFonts w:hint="eastAsia" w:ascii="宋体" w:hAnsi="宋体" w:eastAsia="宋体" w:cs="宋体"/>
                <w:snapToGrid/>
                <w:color w:val="auto"/>
                <w:sz w:val="21"/>
                <w:szCs w:val="21"/>
                <w:highlight w:val="none"/>
                <w:u w:val="none"/>
                <w:lang w:eastAsia="zh-CN"/>
              </w:rPr>
              <w:t>至投标截止日止</w:t>
            </w:r>
            <w:r>
              <w:rPr>
                <w:rFonts w:hint="eastAsia" w:ascii="宋体" w:hAnsi="宋体" w:eastAsia="宋体" w:cs="宋体"/>
                <w:color w:val="auto"/>
                <w:sz w:val="21"/>
                <w:szCs w:val="21"/>
                <w:highlight w:val="none"/>
              </w:rPr>
              <w:t>（□以施工图设计结束时间为准□以</w:t>
            </w:r>
            <w:r>
              <w:rPr>
                <w:rFonts w:hint="eastAsia" w:ascii="宋体" w:hAnsi="宋体" w:eastAsia="宋体" w:cs="宋体"/>
                <w:color w:val="auto"/>
                <w:sz w:val="21"/>
                <w:szCs w:val="21"/>
                <w:highlight w:val="none"/>
                <w:lang w:eastAsia="zh-CN"/>
              </w:rPr>
              <w:t>初步</w:t>
            </w:r>
            <w:r>
              <w:rPr>
                <w:rFonts w:hint="eastAsia" w:ascii="宋体" w:hAnsi="宋体" w:eastAsia="宋体" w:cs="宋体"/>
                <w:color w:val="auto"/>
                <w:sz w:val="21"/>
                <w:szCs w:val="21"/>
                <w:highlight w:val="none"/>
              </w:rPr>
              <w:t>设计结束时间为准</w:t>
            </w:r>
            <w:r>
              <w:rPr>
                <w:rFonts w:hint="eastAsia" w:ascii="宋体" w:hAnsi="宋体" w:eastAsia="宋体" w:cs="宋体"/>
                <w:i/>
                <w:iCs/>
                <w:color w:val="auto"/>
                <w:kern w:val="0"/>
                <w:sz w:val="21"/>
                <w:szCs w:val="21"/>
                <w:highlight w:val="none"/>
                <w:lang w:val="en-US" w:eastAsia="zh-CN"/>
              </w:rPr>
              <w:t>[提示：依据本项目招标范围，选择其一进行设置，即本项目招标范围未包含施工图设计的，则选择“</w:t>
            </w:r>
            <w:r>
              <w:rPr>
                <w:rFonts w:hint="eastAsia" w:ascii="宋体" w:hAnsi="宋体" w:eastAsia="宋体" w:cs="宋体"/>
                <w:i/>
                <w:iCs/>
                <w:color w:val="auto"/>
                <w:kern w:val="0"/>
                <w:sz w:val="21"/>
                <w:szCs w:val="21"/>
                <w:highlight w:val="none"/>
              </w:rPr>
              <w:t>以</w:t>
            </w:r>
            <w:r>
              <w:rPr>
                <w:rFonts w:hint="eastAsia" w:ascii="宋体" w:hAnsi="宋体" w:eastAsia="宋体" w:cs="宋体"/>
                <w:i/>
                <w:iCs/>
                <w:color w:val="auto"/>
                <w:kern w:val="0"/>
                <w:sz w:val="21"/>
                <w:szCs w:val="21"/>
                <w:highlight w:val="none"/>
                <w:lang w:eastAsia="zh-CN"/>
              </w:rPr>
              <w:t>初步</w:t>
            </w:r>
            <w:r>
              <w:rPr>
                <w:rFonts w:hint="eastAsia" w:ascii="宋体" w:hAnsi="宋体" w:eastAsia="宋体" w:cs="宋体"/>
                <w:i/>
                <w:iCs/>
                <w:color w:val="auto"/>
                <w:kern w:val="0"/>
                <w:sz w:val="21"/>
                <w:szCs w:val="21"/>
                <w:highlight w:val="none"/>
              </w:rPr>
              <w:t>设计结束时间为准</w:t>
            </w:r>
            <w:r>
              <w:rPr>
                <w:rFonts w:hint="eastAsia" w:ascii="宋体" w:hAnsi="宋体" w:eastAsia="宋体" w:cs="宋体"/>
                <w:i/>
                <w:iCs/>
                <w:color w:val="auto"/>
                <w:kern w:val="0"/>
                <w:sz w:val="21"/>
                <w:szCs w:val="21"/>
                <w:highlight w:val="none"/>
                <w:lang w:eastAsia="zh-CN"/>
              </w:rPr>
              <w:t>”</w:t>
            </w:r>
            <w:r>
              <w:rPr>
                <w:rFonts w:hint="eastAsia" w:ascii="宋体" w:hAnsi="宋体" w:eastAsia="宋体" w:cs="宋体"/>
                <w:i/>
                <w:iCs/>
                <w:color w:val="auto"/>
                <w:kern w:val="0"/>
                <w:sz w:val="21"/>
                <w:szCs w:val="21"/>
                <w:highlight w:val="none"/>
                <w:lang w:val="en-US"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完成</w:t>
            </w:r>
            <w:r>
              <w:rPr>
                <w:rFonts w:hint="eastAsia" w:ascii="宋体" w:hAnsi="宋体" w:eastAsia="宋体" w:cs="宋体"/>
                <w:color w:val="auto"/>
                <w:sz w:val="21"/>
                <w:szCs w:val="21"/>
                <w:highlight w:val="none"/>
                <w:lang w:val="en-US" w:eastAsia="zh-CN"/>
              </w:rPr>
              <w:t>过1个</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设计业绩。</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该</w:t>
            </w:r>
            <w:r>
              <w:rPr>
                <w:rFonts w:hint="eastAsia" w:ascii="宋体" w:hAnsi="宋体" w:eastAsia="宋体" w:cs="宋体"/>
                <w:color w:val="auto"/>
                <w:sz w:val="21"/>
                <w:szCs w:val="21"/>
                <w:highlight w:val="none"/>
              </w:rPr>
              <w:t>业绩在交通运输部“全国公路建设市场</w:t>
            </w:r>
            <w:r>
              <w:rPr>
                <w:rFonts w:hint="eastAsia" w:ascii="宋体" w:hAnsi="宋体" w:eastAsia="宋体" w:cs="宋体"/>
                <w:color w:val="auto"/>
                <w:sz w:val="21"/>
                <w:szCs w:val="21"/>
                <w:highlight w:val="none"/>
                <w:lang w:eastAsia="zh-CN"/>
              </w:rPr>
              <w:t>监督</w:t>
            </w:r>
            <w:r>
              <w:rPr>
                <w:rFonts w:hint="eastAsia" w:ascii="宋体" w:hAnsi="宋体" w:eastAsia="宋体" w:cs="宋体"/>
                <w:color w:val="auto"/>
                <w:sz w:val="21"/>
                <w:szCs w:val="21"/>
                <w:highlight w:val="none"/>
              </w:rPr>
              <w:t>管理系统”或</w:t>
            </w:r>
            <w:r>
              <w:rPr>
                <w:rFonts w:hint="eastAsia" w:ascii="宋体" w:hAnsi="宋体" w:eastAsia="宋体" w:cs="宋体"/>
                <w:color w:val="auto"/>
                <w:sz w:val="21"/>
                <w:szCs w:val="21"/>
                <w:highlight w:val="none"/>
                <w:lang w:val="en-US" w:eastAsia="zh-CN"/>
              </w:rPr>
              <w:t>项目所在地</w:t>
            </w:r>
            <w:r>
              <w:rPr>
                <w:rFonts w:hint="eastAsia" w:ascii="宋体" w:hAnsi="宋体" w:eastAsia="宋体" w:cs="宋体"/>
                <w:color w:val="auto"/>
                <w:kern w:val="2"/>
                <w:sz w:val="21"/>
                <w:szCs w:val="21"/>
                <w:highlight w:val="none"/>
                <w:u w:val="none"/>
                <w:lang w:val="en-US" w:eastAsia="zh-CN"/>
              </w:rPr>
              <w:t>省级交通运输行政主管部门官方平台</w:t>
            </w:r>
            <w:r>
              <w:rPr>
                <w:rFonts w:hint="eastAsia" w:ascii="宋体" w:hAnsi="宋体" w:eastAsia="宋体" w:cs="宋体"/>
                <w:color w:val="auto"/>
                <w:sz w:val="21"/>
                <w:szCs w:val="21"/>
                <w:highlight w:val="none"/>
              </w:rPr>
              <w:t>查询到的相关项目网页截图。</w:t>
            </w:r>
            <w:r>
              <w:rPr>
                <w:rFonts w:hint="eastAsia" w:ascii="宋体" w:hAnsi="宋体" w:eastAsia="宋体" w:cs="宋体"/>
                <w:color w:val="auto"/>
                <w:highlight w:val="none"/>
              </w:rPr>
              <w:t>网页截图能够完全反映业绩要求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，无须再提供其他业绩证明材料；</w:t>
            </w:r>
            <w:r>
              <w:rPr>
                <w:rFonts w:hint="eastAsia" w:ascii="宋体" w:hAnsi="宋体" w:eastAsia="宋体" w:cs="宋体"/>
                <w:color w:val="auto"/>
                <w:highlight w:val="none"/>
              </w:rPr>
              <w:t>若网页截图不能完全反映业绩要求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，□可以补充提供合同协议书</w:t>
            </w:r>
            <w:r>
              <w:rPr>
                <w:rFonts w:hint="eastAsia" w:ascii="宋体" w:hAnsi="宋体" w:eastAsia="宋体" w:cs="宋体"/>
                <w:color w:val="auto"/>
                <w:sz w:val="21"/>
                <w:szCs w:val="21"/>
                <w:highlight w:val="none"/>
                <w:lang w:eastAsia="zh-CN"/>
              </w:rPr>
              <w:t>或已完成施工图设计的其他</w:t>
            </w:r>
            <w:r>
              <w:rPr>
                <w:rFonts w:hint="eastAsia" w:ascii="宋体" w:hAnsi="宋体" w:eastAsia="宋体" w:cs="宋体"/>
                <w:color w:val="auto"/>
                <w:sz w:val="21"/>
                <w:szCs w:val="21"/>
                <w:highlight w:val="none"/>
              </w:rPr>
              <w:t>证明材料</w:t>
            </w:r>
            <w:r>
              <w:rPr>
                <w:rFonts w:hint="eastAsia" w:ascii="宋体" w:hAnsi="宋体" w:eastAsia="宋体" w:cs="宋体"/>
                <w:color w:val="auto"/>
                <w:sz w:val="21"/>
                <w:szCs w:val="21"/>
                <w:highlight w:val="none"/>
                <w:lang w:eastAsia="zh-CN"/>
              </w:rPr>
              <w:t>或业主证明</w:t>
            </w:r>
            <w:r>
              <w:rPr>
                <w:rFonts w:hint="eastAsia" w:ascii="宋体" w:hAnsi="宋体" w:eastAsia="宋体" w:cs="宋体"/>
                <w:color w:val="auto"/>
                <w:sz w:val="21"/>
                <w:szCs w:val="21"/>
                <w:highlight w:val="none"/>
              </w:rPr>
              <w:t>□可以补充提供合同协议书</w:t>
            </w:r>
            <w:r>
              <w:rPr>
                <w:rFonts w:hint="eastAsia" w:ascii="宋体" w:hAnsi="宋体" w:eastAsia="宋体" w:cs="宋体"/>
                <w:color w:val="auto"/>
                <w:sz w:val="21"/>
                <w:szCs w:val="21"/>
                <w:highlight w:val="none"/>
                <w:lang w:eastAsia="zh-CN"/>
              </w:rPr>
              <w:t>或已完成初步设计的其他</w:t>
            </w:r>
            <w:r>
              <w:rPr>
                <w:rFonts w:hint="eastAsia" w:ascii="宋体" w:hAnsi="宋体" w:eastAsia="宋体" w:cs="宋体"/>
                <w:color w:val="auto"/>
                <w:sz w:val="21"/>
                <w:szCs w:val="21"/>
                <w:highlight w:val="none"/>
              </w:rPr>
              <w:t>证明材料</w:t>
            </w:r>
            <w:r>
              <w:rPr>
                <w:rFonts w:hint="eastAsia" w:ascii="宋体" w:hAnsi="宋体" w:eastAsia="宋体" w:cs="宋体"/>
                <w:color w:val="auto"/>
                <w:sz w:val="21"/>
                <w:szCs w:val="21"/>
                <w:highlight w:val="none"/>
                <w:lang w:eastAsia="zh-CN"/>
              </w:rPr>
              <w:t>或业主证明</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Cs w:val="21"/>
                <w:highlight w:val="none"/>
              </w:rPr>
              <w:t>当上述</w:t>
            </w:r>
            <w:r>
              <w:rPr>
                <w:rFonts w:hint="eastAsia" w:ascii="宋体" w:hAnsi="宋体" w:eastAsia="宋体" w:cs="宋体"/>
                <w:color w:val="auto"/>
                <w:szCs w:val="21"/>
                <w:highlight w:val="none"/>
                <w:lang w:eastAsia="zh-CN"/>
              </w:rPr>
              <w:t>业绩证明材料</w:t>
            </w:r>
            <w:r>
              <w:rPr>
                <w:rFonts w:hint="eastAsia" w:ascii="宋体" w:hAnsi="宋体" w:eastAsia="宋体" w:cs="宋体"/>
                <w:color w:val="auto"/>
                <w:szCs w:val="21"/>
                <w:highlight w:val="none"/>
              </w:rPr>
              <w:t>中</w:t>
            </w:r>
            <w:r>
              <w:rPr>
                <w:rFonts w:hint="eastAsia" w:ascii="宋体" w:hAnsi="宋体" w:eastAsia="宋体" w:cs="宋体"/>
                <w:color w:val="auto"/>
                <w:sz w:val="21"/>
                <w:szCs w:val="21"/>
                <w:highlight w:val="none"/>
              </w:rPr>
              <w:t>针对同一指标存在不一致时，以相关项目网页截图为准。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投标人提供的业绩为联合体业绩的，其在该业绩中的工作分工应与本项目承担的工作一致。</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color w:val="auto"/>
                <w:sz w:val="21"/>
                <w:szCs w:val="21"/>
                <w:highlight w:val="none"/>
                <w:lang w:val="en-US" w:eastAsia="zh-CN"/>
              </w:rPr>
              <w:t>若同一业绩同时满足3.1</w:t>
            </w:r>
            <w:r>
              <w:rPr>
                <w:rFonts w:hint="eastAsia" w:ascii="宋体" w:hAnsi="宋体" w:eastAsia="宋体" w:cs="宋体"/>
                <w:color w:val="auto"/>
                <w:kern w:val="0"/>
                <w:sz w:val="21"/>
                <w:szCs w:val="21"/>
                <w:highlight w:val="none"/>
                <w:lang w:eastAsia="zh-CN"/>
              </w:rPr>
              <w:t>勘察业绩</w:t>
            </w:r>
            <w:r>
              <w:rPr>
                <w:rFonts w:hint="eastAsia" w:ascii="宋体" w:hAnsi="宋体" w:eastAsia="宋体" w:cs="宋体"/>
                <w:color w:val="auto"/>
                <w:sz w:val="21"/>
                <w:szCs w:val="21"/>
                <w:highlight w:val="none"/>
                <w:lang w:val="en-US" w:eastAsia="zh-CN"/>
              </w:rPr>
              <w:t>和3.2</w:t>
            </w:r>
            <w:r>
              <w:rPr>
                <w:rFonts w:hint="eastAsia" w:ascii="宋体" w:hAnsi="宋体" w:eastAsia="宋体" w:cs="宋体"/>
                <w:color w:val="auto"/>
                <w:kern w:val="0"/>
                <w:sz w:val="21"/>
                <w:szCs w:val="21"/>
                <w:highlight w:val="none"/>
              </w:rPr>
              <w:t>设计业绩要求</w:t>
            </w:r>
            <w:r>
              <w:rPr>
                <w:rFonts w:hint="eastAsia" w:ascii="宋体" w:hAnsi="宋体" w:eastAsia="宋体" w:cs="宋体"/>
                <w:color w:val="auto"/>
                <w:kern w:val="0"/>
                <w:sz w:val="21"/>
                <w:szCs w:val="21"/>
                <w:highlight w:val="none"/>
                <w:lang w:eastAsia="zh-CN"/>
              </w:rPr>
              <w:t>的，则符合本项目的业绩要求</w:t>
            </w:r>
            <w:r>
              <w:rPr>
                <w:rFonts w:hint="eastAsia" w:ascii="宋体" w:hAnsi="宋体" w:eastAsia="宋体" w:cs="宋体"/>
                <w:i/>
                <w:iCs/>
                <w:color w:val="auto"/>
                <w:sz w:val="21"/>
                <w:szCs w:val="21"/>
                <w:highlight w:val="none"/>
                <w:lang w:val="en-US" w:eastAsia="zh-CN"/>
              </w:rPr>
              <w:t>。</w:t>
            </w:r>
          </w:p>
          <w:p>
            <w:pPr>
              <w:keepNext w:val="0"/>
              <w:keepLines w:val="0"/>
              <w:pageBreakBefore w:val="0"/>
              <w:widowControl w:val="0"/>
              <w:kinsoku/>
              <w:wordWrap/>
              <w:overflowPunct/>
              <w:topLinePunct w:val="0"/>
              <w:bidi w:val="0"/>
              <w:adjustRightInd w:val="0"/>
              <w:snapToGrid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4.投标截止日投标资格情况</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投标人不得存在下列情形之一：</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（1）被人民法院列入失信被执行人名单且在被执行期内；</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eastAsia="zh-CN"/>
              </w:rPr>
              <w:t>被国家、重庆市（含市或任意区县）有关行政部门处以取消投标资格处罚或禁止从业处罚，且在处罚期限内的。</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承诺</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格式见第六章投标文件格式）</w:t>
            </w:r>
            <w:r>
              <w:rPr>
                <w:rFonts w:hint="eastAsia" w:ascii="宋体" w:hAnsi="宋体" w:eastAsia="宋体" w:cs="宋体"/>
                <w:color w:val="auto"/>
                <w:sz w:val="21"/>
                <w:szCs w:val="21"/>
                <w:highlight w:val="none"/>
                <w:u w:val="none"/>
                <w:lang w:eastAsia="zh-CN"/>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联合体投标的，联合体各成员均不得存在以上情形之一，由联合体牵头人代表联合体各成员进行承诺。</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bidi w:val="0"/>
              <w:snapToGrid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5.项目负责人、勘察负责人及设计负责人资格要求</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5.1项目负责人</w:t>
            </w:r>
            <w:r>
              <w:rPr>
                <w:rFonts w:hint="eastAsia" w:ascii="宋体" w:hAnsi="宋体" w:eastAsia="宋体" w:cs="宋体"/>
                <w:i/>
                <w:iCs/>
                <w:color w:val="auto"/>
                <w:kern w:val="0"/>
                <w:sz w:val="21"/>
                <w:szCs w:val="21"/>
                <w:highlight w:val="none"/>
                <w:lang w:val="en-US" w:eastAsia="zh-CN"/>
              </w:rPr>
              <w:t>[提示：项目负责人兼任情况由招标人在下列选项中选择其一进行设置]</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选项一：不允许项目负责人兼任</w:t>
            </w:r>
            <w:r>
              <w:rPr>
                <w:rFonts w:hint="eastAsia" w:ascii="宋体" w:hAnsi="宋体" w:eastAsia="宋体" w:cs="宋体"/>
                <w:color w:val="auto"/>
                <w:kern w:val="0"/>
                <w:sz w:val="21"/>
                <w:szCs w:val="21"/>
                <w:highlight w:val="none"/>
                <w:lang w:eastAsia="zh-CN"/>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选项二：</w:t>
            </w:r>
            <w:r>
              <w:rPr>
                <w:rFonts w:hint="eastAsia" w:ascii="宋体" w:hAnsi="宋体" w:eastAsia="宋体" w:cs="宋体"/>
                <w:color w:val="auto"/>
                <w:kern w:val="0"/>
                <w:sz w:val="21"/>
                <w:szCs w:val="21"/>
                <w:highlight w:val="none"/>
                <w:lang w:val="en-US" w:eastAsia="zh-CN"/>
              </w:rPr>
              <w:t>允许项目负责人兼任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lang w:val="en-US" w:eastAsia="zh-CN"/>
              </w:rPr>
              <w:t>勘察负责人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lang w:val="en-US" w:eastAsia="zh-CN"/>
              </w:rPr>
              <w:t>设计负责人（</w:t>
            </w:r>
            <w:r>
              <w:rPr>
                <w:rFonts w:hint="eastAsia" w:ascii="宋体" w:hAnsi="宋体" w:eastAsia="宋体" w:cs="宋体"/>
                <w:color w:val="auto"/>
                <w:sz w:val="21"/>
                <w:szCs w:val="21"/>
                <w:highlight w:val="none"/>
                <w:lang w:val="en-US" w:eastAsia="zh-CN"/>
              </w:rPr>
              <w:t>注：</w:t>
            </w:r>
            <w:r>
              <w:rPr>
                <w:rFonts w:hint="eastAsia" w:ascii="宋体" w:hAnsi="宋体" w:eastAsia="宋体" w:cs="宋体"/>
                <w:color w:val="auto"/>
                <w:kern w:val="0"/>
                <w:sz w:val="21"/>
                <w:szCs w:val="21"/>
                <w:highlight w:val="none"/>
                <w:lang w:val="en-US" w:eastAsia="zh-CN"/>
              </w:rPr>
              <w:t>投标人选择拟派项目负责人兼任的，该项目负责人应同时满足相应人员的要求）</w:t>
            </w:r>
            <w:r>
              <w:rPr>
                <w:rFonts w:hint="eastAsia" w:ascii="宋体" w:hAnsi="宋体" w:eastAsia="宋体" w:cs="宋体"/>
                <w:color w:val="auto"/>
                <w:kern w:val="0"/>
                <w:sz w:val="21"/>
                <w:szCs w:val="21"/>
                <w:highlight w:val="none"/>
                <w:lang w:eastAsia="zh-CN"/>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5.1.1投标人拟派的项目负责人必须是投标人本单位人员，□具备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级及以上</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专业</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lang w:eastAsia="zh-CN"/>
              </w:rPr>
              <w:t>技术</w:t>
            </w:r>
            <w:r>
              <w:rPr>
                <w:rFonts w:hint="eastAsia" w:ascii="宋体" w:hAnsi="宋体" w:eastAsia="宋体" w:cs="宋体"/>
                <w:color w:val="auto"/>
                <w:sz w:val="21"/>
                <w:szCs w:val="21"/>
                <w:highlight w:val="none"/>
                <w:u w:val="none"/>
              </w:rPr>
              <w:t>职称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具备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执业资格并已在投标人本单位注册</w:t>
            </w:r>
            <w:r>
              <w:rPr>
                <w:rFonts w:hint="eastAsia" w:ascii="宋体" w:hAnsi="宋体" w:eastAsia="宋体" w:cs="宋体"/>
                <w:color w:val="auto"/>
                <w:sz w:val="21"/>
                <w:szCs w:val="21"/>
                <w:highlight w:val="none"/>
                <w:lang w:eastAsia="zh-CN"/>
              </w:rPr>
              <w:t>执业</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拟派项目负责人</w:t>
            </w:r>
            <w:r>
              <w:rPr>
                <w:rFonts w:hint="eastAsia" w:ascii="宋体" w:hAnsi="宋体" w:eastAsia="宋体" w:cs="宋体"/>
                <w:color w:val="auto"/>
                <w:kern w:val="0"/>
                <w:sz w:val="21"/>
                <w:szCs w:val="21"/>
                <w:highlight w:val="none"/>
                <w:lang w:val="en-US" w:eastAsia="zh-CN"/>
              </w:rPr>
              <w:t>有效</w:t>
            </w:r>
            <w:r>
              <w:rPr>
                <w:rFonts w:hint="eastAsia" w:ascii="宋体" w:hAnsi="宋体" w:eastAsia="宋体" w:cs="宋体"/>
                <w:color w:val="auto"/>
                <w:kern w:val="0"/>
                <w:sz w:val="21"/>
                <w:szCs w:val="21"/>
                <w:highlight w:val="none"/>
                <w:lang w:eastAsia="zh-CN"/>
              </w:rPr>
              <w:t>的</w:t>
            </w:r>
            <w:r>
              <w:rPr>
                <w:rFonts w:hint="eastAsia" w:ascii="宋体" w:hAnsi="宋体" w:eastAsia="宋体" w:cs="宋体"/>
                <w:color w:val="auto"/>
                <w:kern w:val="0"/>
                <w:sz w:val="21"/>
                <w:szCs w:val="21"/>
                <w:highlight w:val="none"/>
              </w:rPr>
              <w:t>身份证、</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职称证、</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注册证，投标人为其缴纳的养老保险证明材料。</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联合体投标的，由联合体牵头人提供。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5.1.2投标人须承诺拟派</w:t>
            </w:r>
            <w:r>
              <w:rPr>
                <w:rFonts w:hint="eastAsia" w:ascii="宋体" w:hAnsi="宋体" w:eastAsia="宋体" w:cs="宋体"/>
                <w:color w:val="auto"/>
                <w:sz w:val="21"/>
                <w:szCs w:val="21"/>
                <w:highlight w:val="none"/>
                <w:lang w:eastAsia="zh-CN"/>
              </w:rPr>
              <w:t>项目负责人</w:t>
            </w:r>
            <w:r>
              <w:rPr>
                <w:rFonts w:hint="eastAsia" w:ascii="宋体" w:hAnsi="宋体" w:eastAsia="宋体" w:cs="宋体"/>
                <w:color w:val="auto"/>
                <w:sz w:val="21"/>
                <w:szCs w:val="21"/>
                <w:highlight w:val="none"/>
              </w:rPr>
              <w:t>履职</w:t>
            </w:r>
            <w:r>
              <w:rPr>
                <w:rFonts w:hint="eastAsia" w:ascii="宋体" w:hAnsi="宋体" w:eastAsia="宋体" w:cs="宋体"/>
                <w:color w:val="auto"/>
                <w:sz w:val="21"/>
                <w:szCs w:val="21"/>
                <w:highlight w:val="none"/>
                <w:lang w:eastAsia="zh-CN"/>
              </w:rPr>
              <w:t>、未被取消投标资格和未被禁止从业</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（1）履职承诺要求：承诺拟派项目负责人中标后在本项目履职，签订合同时拟派的项目负责人必须与投标文件中的</w:t>
            </w:r>
            <w:r>
              <w:rPr>
                <w:rFonts w:hint="eastAsia" w:ascii="宋体" w:hAnsi="宋体" w:eastAsia="宋体" w:cs="宋体"/>
                <w:color w:val="auto"/>
                <w:sz w:val="21"/>
                <w:szCs w:val="21"/>
                <w:highlight w:val="none"/>
                <w:lang w:eastAsia="zh-CN"/>
              </w:rPr>
              <w:t>项目负责人</w:t>
            </w:r>
            <w:r>
              <w:rPr>
                <w:rFonts w:hint="eastAsia" w:ascii="宋体" w:hAnsi="宋体" w:eastAsia="宋体" w:cs="宋体"/>
                <w:color w:val="auto"/>
                <w:sz w:val="21"/>
                <w:szCs w:val="21"/>
                <w:highlight w:val="none"/>
              </w:rPr>
              <w:t>一致，并满足办理相关手续的要求。不能按承诺履职的，招标人将按合同相关条款要求投标人承担责任并上报行政主管部门，给招标人造成损失的，投标人依法承担</w:t>
            </w:r>
            <w:r>
              <w:rPr>
                <w:rFonts w:hint="eastAsia" w:ascii="宋体" w:hAnsi="宋体" w:eastAsia="宋体" w:cs="宋体"/>
                <w:color w:val="auto"/>
                <w:sz w:val="21"/>
                <w:szCs w:val="21"/>
                <w:highlight w:val="none"/>
                <w:lang w:eastAsia="zh-CN"/>
              </w:rPr>
              <w:t>赔偿责任或违约责任</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拟派项目负责人中标后不得随意更换</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未被取消投标资格和未被禁止从业</w:t>
            </w:r>
            <w:r>
              <w:rPr>
                <w:rFonts w:hint="eastAsia" w:ascii="宋体" w:hAnsi="宋体" w:eastAsia="宋体" w:cs="宋体"/>
                <w:color w:val="auto"/>
                <w:sz w:val="21"/>
                <w:szCs w:val="21"/>
                <w:highlight w:val="none"/>
              </w:rPr>
              <w:t>承诺要求：承诺拟派项目负责人未被</w:t>
            </w:r>
            <w:r>
              <w:rPr>
                <w:rFonts w:hint="eastAsia" w:ascii="宋体" w:hAnsi="宋体" w:eastAsia="宋体" w:cs="宋体"/>
                <w:color w:val="auto"/>
                <w:sz w:val="21"/>
                <w:szCs w:val="21"/>
                <w:highlight w:val="none"/>
                <w:lang w:eastAsia="zh-CN"/>
              </w:rPr>
              <w:t>重庆市（含市或任意区县）</w:t>
            </w:r>
            <w:r>
              <w:rPr>
                <w:rFonts w:hint="eastAsia" w:ascii="宋体" w:hAnsi="宋体" w:eastAsia="宋体" w:cs="宋体"/>
                <w:color w:val="auto"/>
                <w:sz w:val="21"/>
                <w:szCs w:val="21"/>
                <w:highlight w:val="none"/>
                <w:lang w:val="en-US" w:eastAsia="zh-CN"/>
              </w:rPr>
              <w:t>有关行政部门</w:t>
            </w:r>
            <w:r>
              <w:rPr>
                <w:rFonts w:hint="eastAsia" w:ascii="宋体" w:hAnsi="宋体" w:eastAsia="宋体" w:cs="宋体"/>
                <w:color w:val="auto"/>
                <w:sz w:val="21"/>
                <w:szCs w:val="21"/>
                <w:highlight w:val="none"/>
                <w:lang w:eastAsia="zh-CN"/>
              </w:rPr>
              <w:t>取消投标资格或禁止从业</w:t>
            </w:r>
            <w:r>
              <w:rPr>
                <w:rFonts w:hint="eastAsia" w:ascii="宋体" w:hAnsi="宋体" w:eastAsia="宋体" w:cs="宋体"/>
                <w:color w:val="auto"/>
                <w:sz w:val="21"/>
                <w:szCs w:val="21"/>
                <w:highlight w:val="none"/>
              </w:rPr>
              <w:t>。若被</w:t>
            </w:r>
            <w:r>
              <w:rPr>
                <w:rFonts w:hint="eastAsia" w:ascii="宋体" w:hAnsi="宋体" w:eastAsia="宋体" w:cs="宋体"/>
                <w:color w:val="auto"/>
                <w:sz w:val="21"/>
                <w:szCs w:val="21"/>
                <w:highlight w:val="none"/>
                <w:lang w:eastAsia="zh-CN"/>
              </w:rPr>
              <w:t>取消投标资格或禁止从业</w:t>
            </w:r>
            <w:r>
              <w:rPr>
                <w:rFonts w:hint="eastAsia" w:ascii="宋体" w:hAnsi="宋体" w:eastAsia="宋体" w:cs="宋体"/>
                <w:color w:val="auto"/>
                <w:sz w:val="21"/>
                <w:szCs w:val="21"/>
                <w:highlight w:val="none"/>
              </w:rPr>
              <w:t>但仍参加投标，将被否决投标；已取得中标候选人资格或中标资格的，招标人有权取消其中标候选人资格或中标资格；给招标人造成损失的，投标人依法承担赔偿责任</w:t>
            </w:r>
            <w:r>
              <w:rPr>
                <w:rFonts w:hint="eastAsia" w:ascii="宋体" w:hAnsi="宋体" w:eastAsia="宋体" w:cs="宋体"/>
                <w:color w:val="auto"/>
                <w:sz w:val="21"/>
                <w:szCs w:val="21"/>
                <w:highlight w:val="none"/>
                <w:lang w:val="en-US" w:eastAsia="zh-CN"/>
              </w:rPr>
              <w:t>或</w:t>
            </w:r>
            <w:r>
              <w:rPr>
                <w:rFonts w:hint="eastAsia" w:ascii="宋体" w:hAnsi="宋体" w:eastAsia="宋体" w:cs="宋体"/>
                <w:color w:val="auto"/>
                <w:sz w:val="21"/>
                <w:szCs w:val="21"/>
                <w:highlight w:val="none"/>
              </w:rPr>
              <w:t>违约</w:t>
            </w:r>
            <w:r>
              <w:rPr>
                <w:rFonts w:hint="eastAsia" w:ascii="宋体" w:hAnsi="宋体" w:eastAsia="宋体" w:cs="宋体"/>
                <w:color w:val="auto"/>
                <w:sz w:val="21"/>
                <w:szCs w:val="21"/>
                <w:highlight w:val="none"/>
                <w:lang w:val="en-US" w:eastAsia="zh-CN"/>
              </w:rPr>
              <w:t>责任</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）未提供上述承诺或承诺内容不符合要求的，由评标委员会作否决投标处理。以上承诺同时作为合同的附件。</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napToGrid/>
                <w:color w:val="auto"/>
                <w:kern w:val="0"/>
                <w:sz w:val="21"/>
                <w:szCs w:val="21"/>
                <w:highlight w:val="none"/>
                <w:lang w:val="en-US" w:eastAsia="zh-CN"/>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拟派</w:t>
            </w:r>
            <w:r>
              <w:rPr>
                <w:rFonts w:hint="eastAsia" w:ascii="宋体" w:hAnsi="宋体" w:eastAsia="宋体" w:cs="宋体"/>
                <w:color w:val="auto"/>
                <w:sz w:val="21"/>
                <w:szCs w:val="21"/>
                <w:highlight w:val="none"/>
                <w:lang w:eastAsia="zh-CN"/>
              </w:rPr>
              <w:t>项目负责人</w:t>
            </w:r>
            <w:r>
              <w:rPr>
                <w:rFonts w:hint="eastAsia" w:ascii="宋体" w:hAnsi="宋体" w:eastAsia="宋体" w:cs="宋体"/>
                <w:color w:val="auto"/>
                <w:sz w:val="21"/>
                <w:szCs w:val="21"/>
                <w:highlight w:val="none"/>
              </w:rPr>
              <w:t>履职</w:t>
            </w:r>
            <w:r>
              <w:rPr>
                <w:rFonts w:hint="eastAsia" w:ascii="宋体" w:hAnsi="宋体" w:eastAsia="宋体" w:cs="宋体"/>
                <w:color w:val="auto"/>
                <w:sz w:val="21"/>
                <w:szCs w:val="21"/>
                <w:highlight w:val="none"/>
                <w:lang w:eastAsia="zh-CN"/>
              </w:rPr>
              <w:t>、未被取消投标资格或未被禁止从业</w:t>
            </w:r>
            <w:r>
              <w:rPr>
                <w:rFonts w:hint="eastAsia" w:ascii="宋体" w:hAnsi="宋体" w:eastAsia="宋体" w:cs="宋体"/>
                <w:color w:val="auto"/>
                <w:sz w:val="21"/>
                <w:szCs w:val="21"/>
                <w:highlight w:val="none"/>
              </w:rPr>
              <w:t>的承诺（格式见第六章投标文件格式）</w:t>
            </w:r>
            <w:r>
              <w:rPr>
                <w:rFonts w:hint="eastAsia" w:ascii="宋体" w:hAnsi="宋体" w:eastAsia="宋体" w:cs="宋体"/>
                <w:snapToGrid/>
                <w:color w:val="auto"/>
                <w:kern w:val="0"/>
                <w:sz w:val="21"/>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□5.1.3项目负责人业绩要求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i/>
                <w:iCs/>
                <w:color w:val="auto"/>
                <w:kern w:val="0"/>
                <w:szCs w:val="21"/>
                <w:highlight w:val="none"/>
              </w:rPr>
              <w:t>[</w:t>
            </w:r>
            <w:r>
              <w:rPr>
                <w:rFonts w:hint="eastAsia" w:ascii="宋体" w:hAnsi="宋体" w:eastAsia="宋体" w:cs="宋体"/>
                <w:i/>
                <w:iCs/>
                <w:color w:val="auto"/>
                <w:kern w:val="0"/>
                <w:sz w:val="21"/>
                <w:szCs w:val="21"/>
                <w:highlight w:val="none"/>
                <w:lang w:val="en-US" w:eastAsia="zh-CN"/>
              </w:rPr>
              <w:t>提示：项目负责人业绩</w:t>
            </w:r>
            <w:r>
              <w:rPr>
                <w:rFonts w:hint="eastAsia" w:ascii="宋体" w:hAnsi="宋体" w:eastAsia="宋体" w:cs="宋体"/>
                <w:i/>
                <w:iCs/>
                <w:sz w:val="21"/>
                <w:szCs w:val="21"/>
                <w:highlight w:val="none"/>
                <w:lang w:val="en-US" w:eastAsia="zh-CN"/>
              </w:rPr>
              <w:t>指标不得超过本项目对应指标。可单独勾选方式一勘察业绩或方式二设计业绩，也可同时勾选方式一勘察业绩和方式二设计业绩。</w:t>
            </w:r>
            <w:r>
              <w:rPr>
                <w:rFonts w:hint="eastAsia" w:ascii="宋体" w:hAnsi="宋体" w:eastAsia="宋体" w:cs="宋体"/>
                <w:i/>
                <w:iCs/>
                <w:color w:val="auto"/>
                <w:kern w:val="0"/>
                <w:szCs w:val="21"/>
                <w:highlight w:val="none"/>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□方式</w:t>
            </w:r>
            <w:r>
              <w:rPr>
                <w:rFonts w:hint="eastAsia" w:ascii="宋体" w:hAnsi="宋体" w:eastAsia="宋体" w:cs="宋体"/>
                <w:color w:val="auto"/>
                <w:sz w:val="21"/>
                <w:szCs w:val="21"/>
                <w:highlight w:val="none"/>
                <w:lang w:eastAsia="zh-CN"/>
              </w:rPr>
              <w:t>一：</w:t>
            </w:r>
            <w:r>
              <w:rPr>
                <w:rFonts w:hint="eastAsia" w:ascii="宋体" w:hAnsi="宋体" w:eastAsia="宋体" w:cs="宋体"/>
                <w:color w:val="auto"/>
                <w:sz w:val="21"/>
                <w:szCs w:val="21"/>
                <w:highlight w:val="none"/>
                <w:lang w:val="en-US" w:eastAsia="zh-CN"/>
              </w:rPr>
              <w:t>勘察业绩</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拟派项目负责人</w:t>
            </w:r>
            <w:r>
              <w:rPr>
                <w:rFonts w:hint="eastAsia" w:ascii="宋体" w:hAnsi="宋体" w:eastAsia="宋体" w:cs="宋体"/>
                <w:color w:val="auto"/>
                <w:kern w:val="0"/>
                <w:sz w:val="21"/>
                <w:szCs w:val="21"/>
                <w:highlight w:val="none"/>
                <w:lang w:val="en-US" w:eastAsia="zh-CN"/>
              </w:rPr>
              <w:t>自</w:t>
            </w:r>
            <w:r>
              <w:rPr>
                <w:rFonts w:hint="eastAsia" w:ascii="宋体" w:hAnsi="宋体" w:eastAsia="宋体" w:cs="宋体"/>
                <w:snapToGrid/>
                <w:color w:val="auto"/>
                <w:sz w:val="21"/>
                <w:szCs w:val="21"/>
                <w:highlight w:val="none"/>
                <w:u w:val="single"/>
                <w:lang w:eastAsia="zh-CN"/>
              </w:rPr>
              <w:t xml:space="preserve">    </w:t>
            </w:r>
            <w:r>
              <w:rPr>
                <w:rFonts w:hint="eastAsia" w:ascii="宋体" w:hAnsi="宋体" w:eastAsia="宋体" w:cs="宋体"/>
                <w:snapToGrid/>
                <w:color w:val="auto"/>
                <w:sz w:val="21"/>
                <w:szCs w:val="21"/>
                <w:highlight w:val="none"/>
                <w:u w:val="none"/>
                <w:lang w:eastAsia="zh-CN"/>
              </w:rPr>
              <w:t>年1月1日起</w:t>
            </w:r>
            <w:r>
              <w:rPr>
                <w:rFonts w:hint="eastAsia" w:ascii="宋体" w:hAnsi="宋体" w:eastAsia="宋体" w:cs="宋体"/>
                <w:i/>
                <w:iCs/>
                <w:snapToGrid/>
                <w:color w:val="auto"/>
                <w:sz w:val="21"/>
                <w:szCs w:val="21"/>
                <w:highlight w:val="none"/>
                <w:u w:val="none"/>
                <w:lang w:val="en-US" w:eastAsia="zh-CN"/>
              </w:rPr>
              <w:t>[</w:t>
            </w:r>
            <w:r>
              <w:rPr>
                <w:rFonts w:hint="eastAsia" w:ascii="宋体" w:hAnsi="宋体" w:eastAsia="宋体" w:cs="宋体"/>
                <w:i/>
                <w:iCs/>
                <w:snapToGrid/>
                <w:color w:val="auto"/>
                <w:sz w:val="21"/>
                <w:szCs w:val="21"/>
                <w:highlight w:val="none"/>
                <w:u w:val="none"/>
                <w:lang w:eastAsia="zh-CN"/>
              </w:rPr>
              <w:t>提示：指投标截止日前3年</w:t>
            </w:r>
            <w:r>
              <w:rPr>
                <w:rFonts w:hint="eastAsia" w:ascii="宋体" w:hAnsi="宋体" w:eastAsia="宋体" w:cs="宋体"/>
                <w:i/>
                <w:iCs/>
                <w:snapToGrid/>
                <w:color w:val="auto"/>
                <w:sz w:val="21"/>
                <w:szCs w:val="21"/>
                <w:highlight w:val="none"/>
                <w:u w:val="none"/>
                <w:lang w:val="en-US" w:eastAsia="zh-CN"/>
              </w:rPr>
              <w:t>及以上，</w:t>
            </w:r>
            <w:r>
              <w:rPr>
                <w:rFonts w:hint="eastAsia" w:ascii="宋体" w:hAnsi="宋体" w:eastAsia="宋体" w:cs="宋体"/>
                <w:i/>
                <w:iCs/>
                <w:snapToGrid/>
                <w:color w:val="auto"/>
                <w:sz w:val="21"/>
                <w:szCs w:val="21"/>
                <w:highlight w:val="none"/>
                <w:u w:val="none"/>
                <w:lang w:eastAsia="zh-CN"/>
              </w:rPr>
              <w:t>不包含投标截止日当年]</w:t>
            </w:r>
            <w:r>
              <w:rPr>
                <w:rFonts w:hint="eastAsia" w:ascii="宋体" w:hAnsi="宋体" w:eastAsia="宋体" w:cs="宋体"/>
                <w:snapToGrid/>
                <w:color w:val="auto"/>
                <w:sz w:val="21"/>
                <w:szCs w:val="21"/>
                <w:highlight w:val="none"/>
                <w:u w:val="none"/>
                <w:lang w:eastAsia="zh-CN"/>
              </w:rPr>
              <w:t>至投标截止日止</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u w:val="single"/>
              </w:rPr>
              <w:t>以</w:t>
            </w:r>
            <w:r>
              <w:rPr>
                <w:rFonts w:hint="eastAsia" w:ascii="宋体" w:hAnsi="宋体" w:eastAsia="宋体" w:cs="宋体"/>
                <w:color w:val="auto"/>
                <w:kern w:val="0"/>
                <w:sz w:val="21"/>
                <w:szCs w:val="21"/>
                <w:highlight w:val="none"/>
                <w:u w:val="single"/>
                <w:lang w:val="en-US" w:eastAsia="zh-CN"/>
              </w:rPr>
              <w:t>合同签订时间为准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完成过1个</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并在该业绩中担任</w:t>
            </w:r>
            <w:r>
              <w:rPr>
                <w:rFonts w:hint="eastAsia" w:ascii="宋体" w:hAnsi="宋体" w:eastAsia="宋体" w:cs="宋体"/>
                <w:color w:val="auto"/>
                <w:kern w:val="0"/>
                <w:sz w:val="21"/>
                <w:szCs w:val="21"/>
                <w:highlight w:val="none"/>
                <w:u w:val="single"/>
                <w:lang w:val="en-US" w:eastAsia="zh-CN"/>
              </w:rPr>
              <w:t>项目负责人（或勘察</w:t>
            </w:r>
            <w:r>
              <w:rPr>
                <w:rFonts w:hint="eastAsia" w:ascii="宋体" w:hAnsi="宋体" w:cs="宋体"/>
                <w:color w:val="auto"/>
                <w:kern w:val="0"/>
                <w:sz w:val="21"/>
                <w:szCs w:val="21"/>
                <w:highlight w:val="none"/>
                <w:u w:val="single"/>
                <w:lang w:val="en-US" w:eastAsia="zh-CN"/>
              </w:rPr>
              <w:t>项目</w:t>
            </w:r>
            <w:r>
              <w:rPr>
                <w:rFonts w:hint="eastAsia" w:ascii="宋体" w:hAnsi="宋体" w:eastAsia="宋体" w:cs="宋体"/>
                <w:color w:val="auto"/>
                <w:kern w:val="0"/>
                <w:sz w:val="21"/>
                <w:szCs w:val="21"/>
                <w:highlight w:val="none"/>
                <w:u w:val="single"/>
                <w:lang w:val="en-US" w:eastAsia="zh-CN"/>
              </w:rPr>
              <w:t>负责人）</w:t>
            </w:r>
            <w:r>
              <w:rPr>
                <w:rFonts w:hint="eastAsia" w:ascii="宋体" w:hAnsi="宋体" w:eastAsia="宋体" w:cs="宋体"/>
                <w:color w:val="auto"/>
                <w:kern w:val="0"/>
                <w:sz w:val="21"/>
                <w:szCs w:val="21"/>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eastAsia="zh-CN"/>
              </w:rPr>
              <w:t>模式一</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合同协议书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。若提供的上述业绩证明材料不能体现</w:t>
            </w:r>
            <w:r>
              <w:rPr>
                <w:rFonts w:hint="eastAsia" w:ascii="宋体" w:hAnsi="宋体" w:eastAsia="宋体" w:cs="宋体"/>
                <w:color w:val="auto"/>
                <w:kern w:val="0"/>
                <w:sz w:val="21"/>
                <w:szCs w:val="21"/>
                <w:highlight w:val="none"/>
                <w:lang w:val="en-US" w:eastAsia="zh-CN"/>
              </w:rPr>
              <w:t>上述业绩指标</w:t>
            </w:r>
            <w:r>
              <w:rPr>
                <w:rFonts w:hint="eastAsia" w:ascii="宋体" w:hAnsi="宋体" w:eastAsia="宋体" w:cs="宋体"/>
                <w:color w:val="auto"/>
                <w:kern w:val="0"/>
                <w:sz w:val="21"/>
                <w:szCs w:val="21"/>
                <w:highlight w:val="none"/>
              </w:rPr>
              <w:t>的，应</w:t>
            </w:r>
            <w:r>
              <w:rPr>
                <w:rFonts w:hint="eastAsia" w:ascii="宋体" w:hAnsi="宋体" w:eastAsia="宋体" w:cs="宋体"/>
                <w:color w:val="auto"/>
                <w:kern w:val="0"/>
                <w:sz w:val="21"/>
                <w:szCs w:val="21"/>
                <w:highlight w:val="none"/>
                <w:lang w:val="en-US" w:eastAsia="zh-CN"/>
              </w:rPr>
              <w:t>补充</w:t>
            </w:r>
            <w:r>
              <w:rPr>
                <w:rFonts w:hint="eastAsia" w:ascii="宋体" w:hAnsi="宋体" w:eastAsia="宋体" w:cs="宋体"/>
                <w:color w:val="auto"/>
                <w:kern w:val="0"/>
                <w:sz w:val="21"/>
                <w:szCs w:val="21"/>
                <w:highlight w:val="none"/>
              </w:rPr>
              <w:t>提供业主证明。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联合体投标的，由联合体牵头人提供。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注：</w:t>
            </w:r>
            <w:r>
              <w:rPr>
                <w:rFonts w:hint="eastAsia" w:ascii="宋体" w:hAnsi="宋体" w:eastAsia="宋体" w:cs="宋体"/>
                <w:color w:val="auto"/>
                <w:sz w:val="21"/>
                <w:szCs w:val="21"/>
                <w:highlight w:val="none"/>
              </w:rPr>
              <w:t>当上述资料中针对同一指标存在不一致时</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以</w:t>
            </w:r>
            <w:r>
              <w:rPr>
                <w:rFonts w:hint="eastAsia" w:ascii="宋体" w:hAnsi="宋体" w:eastAsia="宋体" w:cs="宋体"/>
                <w:color w:val="auto"/>
                <w:sz w:val="21"/>
                <w:szCs w:val="21"/>
                <w:highlight w:val="none"/>
                <w:lang w:eastAsia="zh-CN"/>
              </w:rPr>
              <w:t>合同协议书</w:t>
            </w:r>
            <w:r>
              <w:rPr>
                <w:rFonts w:hint="eastAsia" w:ascii="宋体" w:hAnsi="宋体" w:eastAsia="宋体" w:cs="宋体"/>
                <w:color w:val="auto"/>
                <w:sz w:val="21"/>
                <w:szCs w:val="21"/>
                <w:highlight w:val="none"/>
              </w:rPr>
              <w:t>为准</w:t>
            </w:r>
            <w:r>
              <w:rPr>
                <w:rFonts w:hint="eastAsia" w:ascii="宋体" w:hAnsi="宋体" w:eastAsia="宋体" w:cs="宋体"/>
                <w:color w:val="auto"/>
                <w:sz w:val="21"/>
                <w:szCs w:val="21"/>
                <w:highlight w:val="none"/>
                <w:lang w:eastAsia="zh-CN"/>
              </w:rPr>
              <w:t>（注：提供了前述“业主证明”的以“业主证明”为准）</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模式二：</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25" w:firstLineChars="298"/>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该</w:t>
            </w:r>
            <w:r>
              <w:rPr>
                <w:rFonts w:hint="eastAsia" w:ascii="宋体" w:hAnsi="宋体" w:eastAsia="宋体" w:cs="宋体"/>
                <w:color w:val="auto"/>
                <w:sz w:val="21"/>
                <w:szCs w:val="21"/>
                <w:highlight w:val="none"/>
              </w:rPr>
              <w:t>业绩在交通运输部“全国公路建设市场</w:t>
            </w:r>
            <w:r>
              <w:rPr>
                <w:rFonts w:hint="eastAsia" w:ascii="宋体" w:hAnsi="宋体" w:eastAsia="宋体" w:cs="宋体"/>
                <w:color w:val="auto"/>
                <w:sz w:val="21"/>
                <w:szCs w:val="21"/>
                <w:highlight w:val="none"/>
                <w:lang w:eastAsia="zh-CN"/>
              </w:rPr>
              <w:t>监督</w:t>
            </w:r>
            <w:r>
              <w:rPr>
                <w:rFonts w:hint="eastAsia" w:ascii="宋体" w:hAnsi="宋体" w:eastAsia="宋体" w:cs="宋体"/>
                <w:color w:val="auto"/>
                <w:sz w:val="21"/>
                <w:szCs w:val="21"/>
                <w:highlight w:val="none"/>
              </w:rPr>
              <w:t>管理系统”或</w:t>
            </w:r>
            <w:r>
              <w:rPr>
                <w:rFonts w:hint="eastAsia" w:ascii="宋体" w:hAnsi="宋体" w:eastAsia="宋体" w:cs="宋体"/>
                <w:color w:val="auto"/>
                <w:sz w:val="21"/>
                <w:szCs w:val="21"/>
                <w:highlight w:val="none"/>
                <w:lang w:val="en-US" w:eastAsia="zh-CN"/>
              </w:rPr>
              <w:t>项目所在地</w:t>
            </w:r>
            <w:r>
              <w:rPr>
                <w:rFonts w:hint="eastAsia" w:ascii="宋体" w:hAnsi="宋体" w:eastAsia="宋体" w:cs="宋体"/>
                <w:color w:val="auto"/>
                <w:kern w:val="2"/>
                <w:sz w:val="21"/>
                <w:szCs w:val="21"/>
                <w:highlight w:val="none"/>
                <w:u w:val="none"/>
                <w:lang w:val="en-US" w:eastAsia="zh-CN"/>
              </w:rPr>
              <w:t>省级交通运输行政主管部门官方平台</w:t>
            </w:r>
            <w:r>
              <w:rPr>
                <w:rFonts w:hint="eastAsia" w:ascii="宋体" w:hAnsi="宋体" w:eastAsia="宋体" w:cs="宋体"/>
                <w:color w:val="auto"/>
                <w:sz w:val="21"/>
                <w:szCs w:val="21"/>
                <w:highlight w:val="none"/>
              </w:rPr>
              <w:t>查询到的相关项目网页截图。</w:t>
            </w:r>
            <w:r>
              <w:rPr>
                <w:rFonts w:hint="eastAsia" w:ascii="宋体" w:hAnsi="宋体" w:eastAsia="宋体" w:cs="宋体"/>
                <w:color w:val="auto"/>
                <w:highlight w:val="none"/>
              </w:rPr>
              <w:t>网页截图能够完全反映业绩要求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，无须再提供其他业绩证明材料；</w:t>
            </w:r>
            <w:r>
              <w:rPr>
                <w:rFonts w:hint="eastAsia" w:ascii="宋体" w:hAnsi="宋体" w:eastAsia="宋体" w:cs="宋体"/>
                <w:color w:val="auto"/>
                <w:highlight w:val="none"/>
              </w:rPr>
              <w:t>若网页截图不能完全反映业绩要求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，可以补充提供□合同协议书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none"/>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25" w:firstLineChars="2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联合体投标的，由联合体牵头人提供。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625" w:firstLineChars="2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注：当上述资料中针对同一指标存在不一致时，以相关项目网页截图为准。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□方式</w:t>
            </w:r>
            <w:r>
              <w:rPr>
                <w:rFonts w:hint="eastAsia" w:ascii="宋体" w:hAnsi="宋体" w:eastAsia="宋体" w:cs="宋体"/>
                <w:color w:val="auto"/>
                <w:sz w:val="21"/>
                <w:szCs w:val="21"/>
                <w:highlight w:val="none"/>
                <w:lang w:val="en-US" w:eastAsia="zh-CN"/>
              </w:rPr>
              <w:t>二：设计业绩</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auto"/>
                <w:sz w:val="21"/>
                <w:szCs w:val="21"/>
                <w:highlight w:val="none"/>
              </w:rPr>
              <w:t>拟派</w:t>
            </w:r>
            <w:r>
              <w:rPr>
                <w:rFonts w:hint="eastAsia" w:ascii="宋体" w:hAnsi="宋体" w:eastAsia="宋体" w:cs="宋体"/>
                <w:color w:val="auto"/>
                <w:sz w:val="21"/>
                <w:szCs w:val="21"/>
                <w:highlight w:val="none"/>
                <w:lang w:eastAsia="zh-CN"/>
              </w:rPr>
              <w:t>项目负责人</w:t>
            </w:r>
            <w:r>
              <w:rPr>
                <w:rFonts w:hint="eastAsia" w:ascii="宋体" w:hAnsi="宋体" w:eastAsia="宋体" w:cs="宋体"/>
                <w:snapToGrid/>
                <w:color w:val="auto"/>
                <w:sz w:val="21"/>
                <w:szCs w:val="21"/>
                <w:highlight w:val="none"/>
                <w:u w:val="none"/>
                <w:lang w:val="en-US" w:eastAsia="zh-CN"/>
              </w:rPr>
              <w:t>自</w:t>
            </w:r>
            <w:r>
              <w:rPr>
                <w:rFonts w:hint="eastAsia" w:ascii="宋体" w:hAnsi="宋体" w:eastAsia="宋体" w:cs="宋体"/>
                <w:snapToGrid/>
                <w:color w:val="auto"/>
                <w:sz w:val="21"/>
                <w:szCs w:val="21"/>
                <w:highlight w:val="none"/>
                <w:u w:val="single"/>
                <w:lang w:eastAsia="zh-CN"/>
              </w:rPr>
              <w:t xml:space="preserve">    </w:t>
            </w:r>
            <w:r>
              <w:rPr>
                <w:rFonts w:hint="eastAsia" w:ascii="宋体" w:hAnsi="宋体" w:eastAsia="宋体" w:cs="宋体"/>
                <w:snapToGrid/>
                <w:color w:val="auto"/>
                <w:sz w:val="21"/>
                <w:szCs w:val="21"/>
                <w:highlight w:val="none"/>
                <w:u w:val="none"/>
                <w:lang w:eastAsia="zh-CN"/>
              </w:rPr>
              <w:t>年1月1日起</w:t>
            </w:r>
            <w:r>
              <w:rPr>
                <w:rFonts w:hint="eastAsia" w:ascii="宋体" w:hAnsi="宋体" w:eastAsia="宋体" w:cs="宋体"/>
                <w:i/>
                <w:iCs/>
                <w:snapToGrid/>
                <w:color w:val="auto"/>
                <w:sz w:val="21"/>
                <w:szCs w:val="21"/>
                <w:highlight w:val="none"/>
                <w:u w:val="none"/>
                <w:lang w:val="en-US" w:eastAsia="zh-CN"/>
              </w:rPr>
              <w:t>[</w:t>
            </w:r>
            <w:r>
              <w:rPr>
                <w:rFonts w:hint="eastAsia" w:ascii="宋体" w:hAnsi="宋体" w:eastAsia="宋体" w:cs="宋体"/>
                <w:i/>
                <w:iCs/>
                <w:snapToGrid/>
                <w:color w:val="auto"/>
                <w:sz w:val="21"/>
                <w:szCs w:val="21"/>
                <w:highlight w:val="none"/>
                <w:u w:val="none"/>
                <w:lang w:eastAsia="zh-CN"/>
              </w:rPr>
              <w:t>提示：指投标截止日前3年</w:t>
            </w:r>
            <w:r>
              <w:rPr>
                <w:rFonts w:hint="eastAsia" w:ascii="宋体" w:hAnsi="宋体" w:eastAsia="宋体" w:cs="宋体"/>
                <w:i/>
                <w:iCs/>
                <w:snapToGrid/>
                <w:color w:val="auto"/>
                <w:sz w:val="21"/>
                <w:szCs w:val="21"/>
                <w:highlight w:val="none"/>
                <w:u w:val="none"/>
                <w:lang w:val="en-US" w:eastAsia="zh-CN"/>
              </w:rPr>
              <w:t>及以上，</w:t>
            </w:r>
            <w:r>
              <w:rPr>
                <w:rFonts w:hint="eastAsia" w:ascii="宋体" w:hAnsi="宋体" w:eastAsia="宋体" w:cs="宋体"/>
                <w:i/>
                <w:iCs/>
                <w:snapToGrid/>
                <w:color w:val="auto"/>
                <w:sz w:val="21"/>
                <w:szCs w:val="21"/>
                <w:highlight w:val="none"/>
                <w:u w:val="none"/>
                <w:lang w:eastAsia="zh-CN"/>
              </w:rPr>
              <w:t>不包含投标截止日当年]</w:t>
            </w:r>
            <w:r>
              <w:rPr>
                <w:rFonts w:hint="eastAsia" w:ascii="宋体" w:hAnsi="宋体" w:eastAsia="宋体" w:cs="宋体"/>
                <w:snapToGrid/>
                <w:color w:val="auto"/>
                <w:sz w:val="21"/>
                <w:szCs w:val="21"/>
                <w:highlight w:val="none"/>
                <w:u w:val="none"/>
                <w:lang w:eastAsia="zh-CN"/>
              </w:rPr>
              <w:t>至投标截止日止</w:t>
            </w:r>
            <w:r>
              <w:rPr>
                <w:rFonts w:hint="eastAsia" w:ascii="宋体" w:hAnsi="宋体" w:eastAsia="宋体" w:cs="宋体"/>
                <w:color w:val="auto"/>
                <w:sz w:val="21"/>
                <w:szCs w:val="21"/>
                <w:highlight w:val="none"/>
              </w:rPr>
              <w:t>（□以施工图设计结束时间为准□以</w:t>
            </w:r>
            <w:r>
              <w:rPr>
                <w:rFonts w:hint="eastAsia" w:ascii="宋体" w:hAnsi="宋体" w:eastAsia="宋体" w:cs="宋体"/>
                <w:color w:val="auto"/>
                <w:sz w:val="21"/>
                <w:szCs w:val="21"/>
                <w:highlight w:val="none"/>
                <w:lang w:eastAsia="zh-CN"/>
              </w:rPr>
              <w:t>初步</w:t>
            </w:r>
            <w:r>
              <w:rPr>
                <w:rFonts w:hint="eastAsia" w:ascii="宋体" w:hAnsi="宋体" w:eastAsia="宋体" w:cs="宋体"/>
                <w:color w:val="auto"/>
                <w:sz w:val="21"/>
                <w:szCs w:val="21"/>
                <w:highlight w:val="none"/>
              </w:rPr>
              <w:t>设计结束时间为准）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完成过1个</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设计</w:t>
            </w: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并在该业绩</w:t>
            </w:r>
            <w:r>
              <w:rPr>
                <w:rFonts w:hint="eastAsia" w:ascii="宋体" w:hAnsi="宋体" w:eastAsia="宋体" w:cs="宋体"/>
                <w:color w:val="auto"/>
                <w:kern w:val="0"/>
                <w:sz w:val="21"/>
                <w:szCs w:val="21"/>
                <w:highlight w:val="none"/>
              </w:rPr>
              <w:t>中担任</w:t>
            </w:r>
            <w:r>
              <w:rPr>
                <w:rFonts w:hint="eastAsia" w:ascii="宋体" w:hAnsi="宋体" w:eastAsia="宋体" w:cs="宋体"/>
                <w:color w:val="auto"/>
                <w:kern w:val="0"/>
                <w:sz w:val="21"/>
                <w:szCs w:val="21"/>
                <w:highlight w:val="none"/>
                <w:u w:val="single"/>
                <w:lang w:val="en-US" w:eastAsia="zh-CN"/>
              </w:rPr>
              <w:t>项目负责人（或</w:t>
            </w:r>
            <w:r>
              <w:rPr>
                <w:rFonts w:hint="eastAsia" w:ascii="宋体" w:hAnsi="宋体" w:eastAsia="宋体" w:cs="宋体"/>
                <w:color w:val="auto"/>
                <w:kern w:val="0"/>
                <w:sz w:val="21"/>
                <w:szCs w:val="21"/>
                <w:highlight w:val="none"/>
                <w:u w:val="single"/>
              </w:rPr>
              <w:t>设计负责人</w:t>
            </w:r>
            <w:r>
              <w:rPr>
                <w:rFonts w:hint="eastAsia" w:ascii="宋体" w:hAnsi="宋体" w:eastAsia="宋体" w:cs="宋体"/>
                <w:color w:val="auto"/>
                <w:kern w:val="0"/>
                <w:sz w:val="21"/>
                <w:szCs w:val="21"/>
                <w:highlight w:val="none"/>
                <w:u w:val="single"/>
                <w:lang w:val="en-US" w:eastAsia="zh-CN"/>
              </w:rPr>
              <w:t>）</w:t>
            </w:r>
            <w:r>
              <w:rPr>
                <w:rFonts w:hint="eastAsia" w:ascii="宋体" w:hAnsi="宋体" w:eastAsia="宋体" w:cs="宋体"/>
                <w:color w:val="auto"/>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该</w:t>
            </w:r>
            <w:r>
              <w:rPr>
                <w:rFonts w:hint="eastAsia" w:ascii="宋体" w:hAnsi="宋体" w:eastAsia="宋体" w:cs="宋体"/>
                <w:color w:val="auto"/>
                <w:sz w:val="21"/>
                <w:szCs w:val="21"/>
                <w:highlight w:val="none"/>
              </w:rPr>
              <w:t>项目负责人业绩在交通运输部“全国公路建设市场</w:t>
            </w:r>
            <w:r>
              <w:rPr>
                <w:rFonts w:hint="eastAsia" w:ascii="宋体" w:hAnsi="宋体" w:eastAsia="宋体" w:cs="宋体"/>
                <w:color w:val="auto"/>
                <w:sz w:val="21"/>
                <w:szCs w:val="21"/>
                <w:highlight w:val="none"/>
                <w:lang w:eastAsia="zh-CN"/>
              </w:rPr>
              <w:t>监督</w:t>
            </w:r>
            <w:r>
              <w:rPr>
                <w:rFonts w:hint="eastAsia" w:ascii="宋体" w:hAnsi="宋体" w:eastAsia="宋体" w:cs="宋体"/>
                <w:color w:val="auto"/>
                <w:sz w:val="21"/>
                <w:szCs w:val="21"/>
                <w:highlight w:val="none"/>
              </w:rPr>
              <w:t>管理系统”或</w:t>
            </w:r>
            <w:r>
              <w:rPr>
                <w:rFonts w:hint="eastAsia" w:ascii="宋体" w:hAnsi="宋体" w:eastAsia="宋体" w:cs="宋体"/>
                <w:color w:val="auto"/>
                <w:sz w:val="21"/>
                <w:szCs w:val="21"/>
                <w:highlight w:val="none"/>
                <w:lang w:val="en-US" w:eastAsia="zh-CN"/>
              </w:rPr>
              <w:t>项目所在地</w:t>
            </w:r>
            <w:r>
              <w:rPr>
                <w:rFonts w:hint="eastAsia" w:ascii="宋体" w:hAnsi="宋体" w:eastAsia="宋体" w:cs="宋体"/>
                <w:color w:val="auto"/>
                <w:kern w:val="2"/>
                <w:sz w:val="21"/>
                <w:szCs w:val="21"/>
                <w:highlight w:val="none"/>
                <w:u w:val="none"/>
                <w:lang w:val="en-US" w:eastAsia="zh-CN"/>
              </w:rPr>
              <w:t>省级交通运输行政主管部门官方平台</w:t>
            </w:r>
            <w:r>
              <w:rPr>
                <w:rFonts w:hint="eastAsia" w:ascii="宋体" w:hAnsi="宋体" w:eastAsia="宋体" w:cs="宋体"/>
                <w:color w:val="auto"/>
                <w:sz w:val="21"/>
                <w:szCs w:val="21"/>
                <w:highlight w:val="none"/>
              </w:rPr>
              <w:t>查询到的相关项目网页截图。</w:t>
            </w:r>
            <w:r>
              <w:rPr>
                <w:rFonts w:hint="eastAsia" w:ascii="宋体" w:hAnsi="宋体" w:eastAsia="宋体" w:cs="宋体"/>
                <w:color w:val="auto"/>
                <w:highlight w:val="none"/>
              </w:rPr>
              <w:t>网页截图能够完全反映业绩要求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，无须再提供其他业绩证明材料；</w:t>
            </w:r>
            <w:r>
              <w:rPr>
                <w:rFonts w:hint="eastAsia" w:ascii="宋体" w:hAnsi="宋体" w:eastAsia="宋体" w:cs="宋体"/>
                <w:color w:val="auto"/>
                <w:highlight w:val="none"/>
              </w:rPr>
              <w:t>若网页截图不能完全反映业绩要求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，□可以补充提供合同协议书</w:t>
            </w:r>
            <w:r>
              <w:rPr>
                <w:rFonts w:hint="eastAsia" w:ascii="宋体" w:hAnsi="宋体" w:eastAsia="宋体" w:cs="宋体"/>
                <w:color w:val="auto"/>
                <w:sz w:val="21"/>
                <w:szCs w:val="21"/>
                <w:highlight w:val="none"/>
                <w:lang w:eastAsia="zh-CN"/>
              </w:rPr>
              <w:t>或已完成施工图设计的其他</w:t>
            </w:r>
            <w:r>
              <w:rPr>
                <w:rFonts w:hint="eastAsia" w:ascii="宋体" w:hAnsi="宋体" w:eastAsia="宋体" w:cs="宋体"/>
                <w:color w:val="auto"/>
                <w:sz w:val="21"/>
                <w:szCs w:val="21"/>
                <w:highlight w:val="none"/>
              </w:rPr>
              <w:t>证明材料</w:t>
            </w:r>
            <w:r>
              <w:rPr>
                <w:rFonts w:hint="eastAsia" w:ascii="宋体" w:hAnsi="宋体" w:eastAsia="宋体" w:cs="宋体"/>
                <w:color w:val="auto"/>
                <w:sz w:val="21"/>
                <w:szCs w:val="21"/>
                <w:highlight w:val="none"/>
                <w:lang w:eastAsia="zh-CN"/>
              </w:rPr>
              <w:t>或业主证明</w:t>
            </w:r>
            <w:r>
              <w:rPr>
                <w:rFonts w:hint="eastAsia" w:ascii="宋体" w:hAnsi="宋体" w:eastAsia="宋体" w:cs="宋体"/>
                <w:color w:val="auto"/>
                <w:sz w:val="21"/>
                <w:szCs w:val="21"/>
                <w:highlight w:val="none"/>
              </w:rPr>
              <w:t>□可以补充提供合同协议书</w:t>
            </w:r>
            <w:r>
              <w:rPr>
                <w:rFonts w:hint="eastAsia" w:ascii="宋体" w:hAnsi="宋体" w:eastAsia="宋体" w:cs="宋体"/>
                <w:color w:val="auto"/>
                <w:sz w:val="21"/>
                <w:szCs w:val="21"/>
                <w:highlight w:val="none"/>
                <w:lang w:eastAsia="zh-CN"/>
              </w:rPr>
              <w:t>或已完成初步设计的其他</w:t>
            </w:r>
            <w:r>
              <w:rPr>
                <w:rFonts w:hint="eastAsia" w:ascii="宋体" w:hAnsi="宋体" w:eastAsia="宋体" w:cs="宋体"/>
                <w:color w:val="auto"/>
                <w:sz w:val="21"/>
                <w:szCs w:val="21"/>
                <w:highlight w:val="none"/>
              </w:rPr>
              <w:t>证明材料</w:t>
            </w:r>
            <w:r>
              <w:rPr>
                <w:rFonts w:hint="eastAsia" w:ascii="宋体" w:hAnsi="宋体" w:eastAsia="宋体" w:cs="宋体"/>
                <w:color w:val="auto"/>
                <w:sz w:val="21"/>
                <w:szCs w:val="21"/>
                <w:highlight w:val="none"/>
                <w:lang w:eastAsia="zh-CN"/>
              </w:rPr>
              <w:t>或业主证明</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联合体投标的，由联合体牵头人提供。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Cs w:val="21"/>
                <w:highlight w:val="none"/>
              </w:rPr>
              <w:t>当上述</w:t>
            </w:r>
            <w:r>
              <w:rPr>
                <w:rFonts w:hint="eastAsia" w:ascii="宋体" w:hAnsi="宋体" w:eastAsia="宋体" w:cs="宋体"/>
                <w:color w:val="auto"/>
                <w:szCs w:val="21"/>
                <w:highlight w:val="none"/>
                <w:lang w:eastAsia="zh-CN"/>
              </w:rPr>
              <w:t>业绩证明材料</w:t>
            </w:r>
            <w:r>
              <w:rPr>
                <w:rFonts w:hint="eastAsia" w:ascii="宋体" w:hAnsi="宋体" w:eastAsia="宋体" w:cs="宋体"/>
                <w:color w:val="auto"/>
                <w:szCs w:val="21"/>
                <w:highlight w:val="none"/>
              </w:rPr>
              <w:t>中</w:t>
            </w:r>
            <w:r>
              <w:rPr>
                <w:rFonts w:hint="eastAsia" w:ascii="宋体" w:hAnsi="宋体" w:eastAsia="宋体" w:cs="宋体"/>
                <w:color w:val="auto"/>
                <w:sz w:val="21"/>
                <w:szCs w:val="21"/>
                <w:highlight w:val="none"/>
              </w:rPr>
              <w:t>针对同一指标存在不一致时，以相关项目网页截图为准。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lang w:val="en-US" w:eastAsia="zh-CN"/>
              </w:rPr>
              <w:t>若同一业绩同时满足方式一</w:t>
            </w:r>
            <w:r>
              <w:rPr>
                <w:rFonts w:hint="eastAsia" w:ascii="宋体" w:hAnsi="宋体" w:eastAsia="宋体" w:cs="宋体"/>
                <w:color w:val="auto"/>
                <w:kern w:val="0"/>
                <w:sz w:val="21"/>
                <w:szCs w:val="21"/>
                <w:highlight w:val="none"/>
                <w:lang w:eastAsia="zh-CN"/>
              </w:rPr>
              <w:t>勘察业绩</w:t>
            </w:r>
            <w:r>
              <w:rPr>
                <w:rFonts w:hint="eastAsia" w:ascii="宋体" w:hAnsi="宋体" w:eastAsia="宋体" w:cs="宋体"/>
                <w:color w:val="auto"/>
                <w:sz w:val="21"/>
                <w:szCs w:val="21"/>
                <w:highlight w:val="none"/>
                <w:lang w:val="en-US" w:eastAsia="zh-CN"/>
              </w:rPr>
              <w:t>和方式二</w:t>
            </w:r>
            <w:r>
              <w:rPr>
                <w:rFonts w:hint="eastAsia" w:ascii="宋体" w:hAnsi="宋体" w:eastAsia="宋体" w:cs="宋体"/>
                <w:color w:val="auto"/>
                <w:kern w:val="0"/>
                <w:sz w:val="21"/>
                <w:szCs w:val="21"/>
                <w:highlight w:val="none"/>
              </w:rPr>
              <w:t>设计业绩要求</w:t>
            </w:r>
            <w:r>
              <w:rPr>
                <w:rFonts w:hint="eastAsia" w:ascii="宋体" w:hAnsi="宋体" w:eastAsia="宋体" w:cs="宋体"/>
                <w:color w:val="auto"/>
                <w:kern w:val="0"/>
                <w:sz w:val="21"/>
                <w:szCs w:val="21"/>
                <w:highlight w:val="none"/>
                <w:lang w:eastAsia="zh-CN"/>
              </w:rPr>
              <w:t>的，则符合本项目的业绩要求</w:t>
            </w:r>
            <w:r>
              <w:rPr>
                <w:rFonts w:hint="eastAsia" w:ascii="宋体" w:hAnsi="宋体" w:eastAsia="宋体" w:cs="宋体"/>
                <w:i/>
                <w:iCs/>
                <w:color w:val="auto"/>
                <w:sz w:val="21"/>
                <w:szCs w:val="21"/>
                <w:highlight w:val="none"/>
                <w:lang w:val="en-US" w:eastAsia="zh-CN"/>
              </w:rPr>
              <w:t>[提示：同时勾选</w:t>
            </w:r>
            <w:r>
              <w:rPr>
                <w:rFonts w:hint="eastAsia" w:ascii="宋体" w:hAnsi="宋体" w:eastAsia="宋体" w:cs="宋体"/>
                <w:i/>
                <w:iCs/>
                <w:color w:val="auto"/>
                <w:kern w:val="0"/>
                <w:sz w:val="21"/>
                <w:szCs w:val="21"/>
                <w:highlight w:val="none"/>
                <w:lang w:eastAsia="zh-CN"/>
              </w:rPr>
              <w:t>方式一</w:t>
            </w:r>
            <w:r>
              <w:rPr>
                <w:rFonts w:hint="eastAsia" w:ascii="宋体" w:hAnsi="宋体" w:eastAsia="宋体" w:cs="宋体"/>
                <w:i/>
                <w:iCs/>
                <w:color w:val="auto"/>
                <w:kern w:val="0"/>
                <w:sz w:val="21"/>
                <w:szCs w:val="21"/>
                <w:highlight w:val="none"/>
                <w:lang w:val="en-US" w:eastAsia="zh-CN"/>
              </w:rPr>
              <w:t>勘察业绩和</w:t>
            </w:r>
            <w:r>
              <w:rPr>
                <w:rFonts w:hint="eastAsia" w:ascii="宋体" w:hAnsi="宋体" w:eastAsia="宋体" w:cs="宋体"/>
                <w:i/>
                <w:iCs/>
                <w:color w:val="auto"/>
                <w:kern w:val="0"/>
                <w:sz w:val="21"/>
                <w:szCs w:val="21"/>
                <w:highlight w:val="none"/>
                <w:lang w:eastAsia="zh-CN"/>
              </w:rPr>
              <w:t>方式二</w:t>
            </w:r>
            <w:r>
              <w:rPr>
                <w:rFonts w:hint="eastAsia" w:ascii="宋体" w:hAnsi="宋体" w:eastAsia="宋体" w:cs="宋体"/>
                <w:i/>
                <w:iCs/>
                <w:color w:val="auto"/>
                <w:kern w:val="0"/>
                <w:sz w:val="21"/>
                <w:szCs w:val="21"/>
                <w:highlight w:val="none"/>
              </w:rPr>
              <w:t>设计业绩</w:t>
            </w:r>
            <w:r>
              <w:rPr>
                <w:rFonts w:hint="eastAsia" w:ascii="宋体" w:hAnsi="宋体" w:eastAsia="宋体" w:cs="宋体"/>
                <w:i/>
                <w:iCs/>
                <w:color w:val="auto"/>
                <w:kern w:val="0"/>
                <w:sz w:val="21"/>
                <w:szCs w:val="21"/>
                <w:highlight w:val="none"/>
                <w:lang w:eastAsia="zh-CN"/>
              </w:rPr>
              <w:t>时，则必须勾选。</w:t>
            </w:r>
            <w:r>
              <w:rPr>
                <w:rFonts w:hint="eastAsia" w:ascii="宋体" w:hAnsi="宋体" w:eastAsia="宋体" w:cs="宋体"/>
                <w:i/>
                <w:iCs/>
                <w:color w:val="auto"/>
                <w:sz w:val="21"/>
                <w:szCs w:val="21"/>
                <w:highlight w:val="none"/>
                <w:lang w:val="en-US" w:eastAsia="zh-CN"/>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5.2勘察负责人</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勘察负责人由项目负责人兼任，具体要求详见5.1项目负责人；</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5.2.1</w:t>
            </w:r>
            <w:r>
              <w:rPr>
                <w:rFonts w:hint="eastAsia" w:ascii="宋体" w:hAnsi="宋体" w:eastAsia="宋体" w:cs="宋体"/>
                <w:color w:val="auto"/>
                <w:sz w:val="21"/>
                <w:szCs w:val="21"/>
                <w:highlight w:val="none"/>
              </w:rPr>
              <w:t>投标人拟派的勘察负责人必须是投标人本单位人员，□具备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级及以上</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专业</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lang w:eastAsia="zh-CN"/>
              </w:rPr>
              <w:t>技术</w:t>
            </w:r>
            <w:r>
              <w:rPr>
                <w:rFonts w:hint="eastAsia" w:ascii="宋体" w:hAnsi="宋体" w:eastAsia="宋体" w:cs="宋体"/>
                <w:color w:val="auto"/>
                <w:sz w:val="21"/>
                <w:szCs w:val="21"/>
                <w:highlight w:val="none"/>
                <w:u w:val="none"/>
              </w:rPr>
              <w:t>职称</w:t>
            </w:r>
            <w:r>
              <w:rPr>
                <w:rFonts w:hint="eastAsia" w:ascii="宋体" w:hAnsi="宋体" w:eastAsia="宋体" w:cs="宋体"/>
                <w:color w:val="auto"/>
                <w:sz w:val="21"/>
                <w:szCs w:val="21"/>
                <w:highlight w:val="none"/>
              </w:rPr>
              <w:t>；□具备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执业资格并已在投标人本单位注册执业。</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拟派勘察负责人</w:t>
            </w:r>
            <w:r>
              <w:rPr>
                <w:rFonts w:hint="eastAsia" w:ascii="宋体" w:hAnsi="宋体" w:eastAsia="宋体" w:cs="宋体"/>
                <w:color w:val="auto"/>
                <w:kern w:val="0"/>
                <w:sz w:val="21"/>
                <w:szCs w:val="21"/>
                <w:highlight w:val="none"/>
                <w:lang w:eastAsia="zh-CN"/>
              </w:rPr>
              <w:t>的</w:t>
            </w:r>
            <w:r>
              <w:rPr>
                <w:rFonts w:hint="eastAsia" w:ascii="宋体" w:hAnsi="宋体" w:eastAsia="宋体" w:cs="宋体"/>
                <w:color w:val="auto"/>
                <w:kern w:val="0"/>
                <w:sz w:val="21"/>
                <w:szCs w:val="21"/>
                <w:highlight w:val="none"/>
                <w:lang w:val="en-US" w:eastAsia="zh-CN"/>
              </w:rPr>
              <w:t>有效的</w:t>
            </w:r>
            <w:r>
              <w:rPr>
                <w:rFonts w:hint="eastAsia" w:ascii="宋体" w:hAnsi="宋体" w:eastAsia="宋体" w:cs="宋体"/>
                <w:color w:val="auto"/>
                <w:kern w:val="0"/>
                <w:sz w:val="21"/>
                <w:szCs w:val="21"/>
                <w:highlight w:val="none"/>
              </w:rPr>
              <w:t>身份证、</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职称证、</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注册证，投标人为其缴纳的养老保险证明材料。</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联合体投标的，由联合体中负责勘察的单位提供。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.2投标人须承诺拟派勘察负责人履职</w:t>
            </w:r>
            <w:r>
              <w:rPr>
                <w:rFonts w:hint="eastAsia" w:ascii="宋体" w:hAnsi="宋体" w:eastAsia="宋体" w:cs="宋体"/>
                <w:color w:val="auto"/>
                <w:sz w:val="21"/>
                <w:szCs w:val="21"/>
                <w:highlight w:val="none"/>
                <w:lang w:eastAsia="zh-CN"/>
              </w:rPr>
              <w:t>、未被取消投标资格或未被禁止从业</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履职承诺要求：承诺拟派勘察负责人中标后在本项目履职，签订合同时拟派的勘察负责人必须与投标文件中的勘察负责人一致，并满足办理相关手续的要求。不能按承诺履职的，招标人将按合同相关条款要求投标人承担责任并上报行政主管部门，给招标人造成损失的，投标人依法承担</w:t>
            </w:r>
            <w:r>
              <w:rPr>
                <w:rFonts w:hint="eastAsia" w:ascii="宋体" w:hAnsi="宋体" w:eastAsia="宋体" w:cs="宋体"/>
                <w:color w:val="auto"/>
                <w:sz w:val="21"/>
                <w:szCs w:val="21"/>
                <w:highlight w:val="none"/>
                <w:lang w:eastAsia="zh-CN"/>
              </w:rPr>
              <w:t>违约责任或赔偿责任</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拟派</w:t>
            </w:r>
            <w:r>
              <w:rPr>
                <w:rFonts w:hint="eastAsia" w:ascii="宋体" w:hAnsi="宋体" w:eastAsia="宋体" w:cs="宋体"/>
                <w:color w:val="auto"/>
                <w:sz w:val="21"/>
                <w:szCs w:val="21"/>
                <w:highlight w:val="none"/>
              </w:rPr>
              <w:t>勘察负责人</w:t>
            </w:r>
            <w:r>
              <w:rPr>
                <w:rFonts w:hint="eastAsia" w:ascii="宋体" w:hAnsi="宋体" w:eastAsia="宋体" w:cs="宋体"/>
                <w:color w:val="auto"/>
                <w:sz w:val="21"/>
                <w:szCs w:val="21"/>
                <w:highlight w:val="none"/>
                <w:lang w:val="en-US" w:eastAsia="zh-CN"/>
              </w:rPr>
              <w:t>中标后不得随意更换</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未被取消投标资格和未被禁止从业</w:t>
            </w:r>
            <w:r>
              <w:rPr>
                <w:rFonts w:hint="eastAsia" w:ascii="宋体" w:hAnsi="宋体" w:eastAsia="宋体" w:cs="宋体"/>
                <w:color w:val="auto"/>
                <w:sz w:val="21"/>
                <w:szCs w:val="21"/>
                <w:highlight w:val="none"/>
              </w:rPr>
              <w:t>承诺要求：承诺拟派</w:t>
            </w:r>
            <w:r>
              <w:rPr>
                <w:rFonts w:hint="eastAsia" w:ascii="宋体" w:hAnsi="宋体" w:eastAsia="宋体" w:cs="宋体"/>
                <w:color w:val="auto"/>
                <w:sz w:val="21"/>
                <w:szCs w:val="21"/>
                <w:highlight w:val="none"/>
                <w:lang w:eastAsia="zh-CN"/>
              </w:rPr>
              <w:t>勘察</w:t>
            </w:r>
            <w:r>
              <w:rPr>
                <w:rFonts w:hint="eastAsia" w:ascii="宋体" w:hAnsi="宋体" w:eastAsia="宋体" w:cs="宋体"/>
                <w:color w:val="auto"/>
                <w:sz w:val="21"/>
                <w:szCs w:val="21"/>
                <w:highlight w:val="none"/>
              </w:rPr>
              <w:t>负责人未被</w:t>
            </w:r>
            <w:r>
              <w:rPr>
                <w:rFonts w:hint="eastAsia" w:ascii="宋体" w:hAnsi="宋体" w:eastAsia="宋体" w:cs="宋体"/>
                <w:color w:val="auto"/>
                <w:sz w:val="21"/>
                <w:szCs w:val="21"/>
                <w:highlight w:val="none"/>
                <w:lang w:eastAsia="zh-CN"/>
              </w:rPr>
              <w:t>重庆市（含市或任意区县）</w:t>
            </w:r>
            <w:r>
              <w:rPr>
                <w:rFonts w:hint="eastAsia" w:ascii="宋体" w:hAnsi="宋体" w:eastAsia="宋体" w:cs="宋体"/>
                <w:color w:val="auto"/>
                <w:sz w:val="21"/>
                <w:szCs w:val="21"/>
                <w:highlight w:val="none"/>
                <w:lang w:val="en-US" w:eastAsia="zh-CN"/>
              </w:rPr>
              <w:t>有关行政部门</w:t>
            </w:r>
            <w:r>
              <w:rPr>
                <w:rFonts w:hint="eastAsia" w:ascii="宋体" w:hAnsi="宋体" w:eastAsia="宋体" w:cs="宋体"/>
                <w:color w:val="auto"/>
                <w:sz w:val="21"/>
                <w:szCs w:val="21"/>
                <w:highlight w:val="none"/>
                <w:lang w:eastAsia="zh-CN"/>
              </w:rPr>
              <w:t>取消投标资格或禁止从业</w:t>
            </w:r>
            <w:r>
              <w:rPr>
                <w:rFonts w:hint="eastAsia" w:ascii="宋体" w:hAnsi="宋体" w:eastAsia="宋体" w:cs="宋体"/>
                <w:color w:val="auto"/>
                <w:sz w:val="21"/>
                <w:szCs w:val="21"/>
                <w:highlight w:val="none"/>
              </w:rPr>
              <w:t>。若被</w:t>
            </w:r>
            <w:r>
              <w:rPr>
                <w:rFonts w:hint="eastAsia" w:ascii="宋体" w:hAnsi="宋体" w:eastAsia="宋体" w:cs="宋体"/>
                <w:color w:val="auto"/>
                <w:sz w:val="21"/>
                <w:szCs w:val="21"/>
                <w:highlight w:val="none"/>
                <w:lang w:eastAsia="zh-CN"/>
              </w:rPr>
              <w:t>取消投标资格或禁止从业</w:t>
            </w:r>
            <w:r>
              <w:rPr>
                <w:rFonts w:hint="eastAsia" w:ascii="宋体" w:hAnsi="宋体" w:eastAsia="宋体" w:cs="宋体"/>
                <w:color w:val="auto"/>
                <w:sz w:val="21"/>
                <w:szCs w:val="21"/>
                <w:highlight w:val="none"/>
              </w:rPr>
              <w:t>但仍参加投标，将被否决投标；已取得中标候选人资格或中标资格的，招标人有权取消其中标候选人资格或中标资格；给招标人造成损失的，投标人依法承担赔偿责任</w:t>
            </w:r>
            <w:r>
              <w:rPr>
                <w:rFonts w:hint="eastAsia" w:ascii="宋体" w:hAnsi="宋体" w:eastAsia="宋体" w:cs="宋体"/>
                <w:color w:val="auto"/>
                <w:sz w:val="21"/>
                <w:szCs w:val="21"/>
                <w:highlight w:val="none"/>
                <w:lang w:val="en-US" w:eastAsia="zh-CN"/>
              </w:rPr>
              <w:t>或</w:t>
            </w:r>
            <w:r>
              <w:rPr>
                <w:rFonts w:hint="eastAsia" w:ascii="宋体" w:hAnsi="宋体" w:eastAsia="宋体" w:cs="宋体"/>
                <w:color w:val="auto"/>
                <w:sz w:val="21"/>
                <w:szCs w:val="21"/>
                <w:highlight w:val="none"/>
              </w:rPr>
              <w:t>违约</w:t>
            </w:r>
            <w:r>
              <w:rPr>
                <w:rFonts w:hint="eastAsia" w:ascii="宋体" w:hAnsi="宋体" w:eastAsia="宋体" w:cs="宋体"/>
                <w:color w:val="auto"/>
                <w:sz w:val="21"/>
                <w:szCs w:val="21"/>
                <w:highlight w:val="none"/>
                <w:lang w:val="en-US" w:eastAsia="zh-CN"/>
              </w:rPr>
              <w:t>责任</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）未提供上述承诺或承诺内容不符合要求的，由评标委员会作否决投标处理。以上承诺同时作为合同的附件。</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napToGrid/>
                <w:color w:val="auto"/>
                <w:kern w:val="0"/>
                <w:sz w:val="21"/>
                <w:szCs w:val="21"/>
                <w:highlight w:val="none"/>
                <w:lang w:val="en-US" w:eastAsia="zh-CN"/>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拟派勘察负责人履职</w:t>
            </w:r>
            <w:r>
              <w:rPr>
                <w:rFonts w:hint="eastAsia" w:ascii="宋体" w:hAnsi="宋体" w:eastAsia="宋体" w:cs="宋体"/>
                <w:color w:val="auto"/>
                <w:sz w:val="21"/>
                <w:szCs w:val="21"/>
                <w:highlight w:val="none"/>
                <w:lang w:eastAsia="zh-CN"/>
              </w:rPr>
              <w:t>、未被取消投标资格或未被禁止从业</w:t>
            </w:r>
            <w:r>
              <w:rPr>
                <w:rFonts w:hint="eastAsia" w:ascii="宋体" w:hAnsi="宋体" w:eastAsia="宋体" w:cs="宋体"/>
                <w:color w:val="auto"/>
                <w:sz w:val="21"/>
                <w:szCs w:val="21"/>
                <w:highlight w:val="none"/>
              </w:rPr>
              <w:t>的承诺（格式见第六章投标文件格式）</w:t>
            </w:r>
            <w:r>
              <w:rPr>
                <w:rFonts w:hint="eastAsia" w:ascii="宋体" w:hAnsi="宋体" w:eastAsia="宋体" w:cs="宋体"/>
                <w:snapToGrid/>
                <w:color w:val="auto"/>
                <w:kern w:val="0"/>
                <w:sz w:val="21"/>
                <w:szCs w:val="21"/>
                <w:highlight w:val="none"/>
                <w:lang w:val="en-US" w:eastAsia="zh-CN"/>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联合体投标的，由联合体中负责勘察的单位提供。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勘察负责人业绩要求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拟派勘察负责人</w:t>
            </w:r>
            <w:r>
              <w:rPr>
                <w:rFonts w:hint="eastAsia" w:ascii="宋体" w:hAnsi="宋体" w:eastAsia="宋体" w:cs="宋体"/>
                <w:color w:val="auto"/>
                <w:kern w:val="0"/>
                <w:sz w:val="21"/>
                <w:szCs w:val="21"/>
                <w:highlight w:val="none"/>
                <w:lang w:val="en-US" w:eastAsia="zh-CN"/>
              </w:rPr>
              <w:t>自</w:t>
            </w:r>
            <w:r>
              <w:rPr>
                <w:rFonts w:hint="eastAsia" w:ascii="宋体" w:hAnsi="宋体" w:eastAsia="宋体" w:cs="宋体"/>
                <w:snapToGrid/>
                <w:color w:val="auto"/>
                <w:sz w:val="21"/>
                <w:szCs w:val="21"/>
                <w:highlight w:val="none"/>
                <w:u w:val="single"/>
                <w:lang w:eastAsia="zh-CN"/>
              </w:rPr>
              <w:t xml:space="preserve">    </w:t>
            </w:r>
            <w:r>
              <w:rPr>
                <w:rFonts w:hint="eastAsia" w:ascii="宋体" w:hAnsi="宋体" w:eastAsia="宋体" w:cs="宋体"/>
                <w:snapToGrid/>
                <w:color w:val="auto"/>
                <w:sz w:val="21"/>
                <w:szCs w:val="21"/>
                <w:highlight w:val="none"/>
                <w:u w:val="none"/>
                <w:lang w:eastAsia="zh-CN"/>
              </w:rPr>
              <w:t>年1月1日起</w:t>
            </w:r>
            <w:r>
              <w:rPr>
                <w:rFonts w:hint="eastAsia" w:ascii="宋体" w:hAnsi="宋体" w:eastAsia="宋体" w:cs="宋体"/>
                <w:i/>
                <w:iCs/>
                <w:snapToGrid/>
                <w:color w:val="auto"/>
                <w:sz w:val="21"/>
                <w:szCs w:val="21"/>
                <w:highlight w:val="none"/>
                <w:u w:val="none"/>
                <w:lang w:val="en-US" w:eastAsia="zh-CN"/>
              </w:rPr>
              <w:t>[</w:t>
            </w:r>
            <w:r>
              <w:rPr>
                <w:rFonts w:hint="eastAsia" w:ascii="宋体" w:hAnsi="宋体" w:eastAsia="宋体" w:cs="宋体"/>
                <w:i/>
                <w:iCs/>
                <w:snapToGrid/>
                <w:color w:val="auto"/>
                <w:sz w:val="21"/>
                <w:szCs w:val="21"/>
                <w:highlight w:val="none"/>
                <w:u w:val="none"/>
                <w:lang w:eastAsia="zh-CN"/>
              </w:rPr>
              <w:t>提示：指投标截止日前3年</w:t>
            </w:r>
            <w:r>
              <w:rPr>
                <w:rFonts w:hint="eastAsia" w:ascii="宋体" w:hAnsi="宋体" w:eastAsia="宋体" w:cs="宋体"/>
                <w:i/>
                <w:iCs/>
                <w:snapToGrid/>
                <w:color w:val="auto"/>
                <w:sz w:val="21"/>
                <w:szCs w:val="21"/>
                <w:highlight w:val="none"/>
                <w:u w:val="none"/>
                <w:lang w:val="en-US" w:eastAsia="zh-CN"/>
              </w:rPr>
              <w:t>及以上，</w:t>
            </w:r>
            <w:r>
              <w:rPr>
                <w:rFonts w:hint="eastAsia" w:ascii="宋体" w:hAnsi="宋体" w:eastAsia="宋体" w:cs="宋体"/>
                <w:i/>
                <w:iCs/>
                <w:snapToGrid/>
                <w:color w:val="auto"/>
                <w:sz w:val="21"/>
                <w:szCs w:val="21"/>
                <w:highlight w:val="none"/>
                <w:u w:val="none"/>
                <w:lang w:eastAsia="zh-CN"/>
              </w:rPr>
              <w:t>不包含投标截止日当年]</w:t>
            </w:r>
            <w:r>
              <w:rPr>
                <w:rFonts w:hint="eastAsia" w:ascii="宋体" w:hAnsi="宋体" w:eastAsia="宋体" w:cs="宋体"/>
                <w:snapToGrid/>
                <w:color w:val="auto"/>
                <w:sz w:val="21"/>
                <w:szCs w:val="21"/>
                <w:highlight w:val="none"/>
                <w:u w:val="none"/>
                <w:lang w:eastAsia="zh-CN"/>
              </w:rPr>
              <w:t>至投标截止日止</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u w:val="single"/>
              </w:rPr>
              <w:t>以</w:t>
            </w:r>
            <w:r>
              <w:rPr>
                <w:rFonts w:hint="eastAsia" w:ascii="宋体" w:hAnsi="宋体" w:eastAsia="宋体" w:cs="宋体"/>
                <w:color w:val="auto"/>
                <w:kern w:val="0"/>
                <w:sz w:val="21"/>
                <w:szCs w:val="21"/>
                <w:highlight w:val="none"/>
                <w:u w:val="single"/>
                <w:lang w:val="en-US" w:eastAsia="zh-CN"/>
              </w:rPr>
              <w:t>合同签订时间为准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完成过1个</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并在该业绩</w:t>
            </w:r>
            <w:r>
              <w:rPr>
                <w:rFonts w:hint="eastAsia" w:ascii="宋体" w:hAnsi="宋体" w:eastAsia="宋体" w:cs="宋体"/>
                <w:color w:val="auto"/>
                <w:kern w:val="0"/>
                <w:sz w:val="21"/>
                <w:szCs w:val="21"/>
                <w:highlight w:val="none"/>
              </w:rPr>
              <w:t>中担任</w:t>
            </w:r>
            <w:r>
              <w:rPr>
                <w:rFonts w:hint="eastAsia" w:ascii="宋体" w:hAnsi="宋体" w:eastAsia="宋体" w:cs="宋体"/>
                <w:color w:val="auto"/>
                <w:kern w:val="0"/>
                <w:sz w:val="21"/>
                <w:szCs w:val="21"/>
                <w:highlight w:val="none"/>
                <w:u w:val="single"/>
              </w:rPr>
              <w:t>项目负责人</w:t>
            </w:r>
            <w:r>
              <w:rPr>
                <w:rFonts w:hint="eastAsia" w:ascii="宋体" w:hAnsi="宋体" w:eastAsia="宋体" w:cs="宋体"/>
                <w:color w:val="auto"/>
                <w:kern w:val="0"/>
                <w:sz w:val="21"/>
                <w:szCs w:val="21"/>
                <w:highlight w:val="none"/>
                <w:u w:val="single"/>
                <w:lang w:eastAsia="zh-CN"/>
              </w:rPr>
              <w:t>（</w:t>
            </w:r>
            <w:r>
              <w:rPr>
                <w:rFonts w:hint="eastAsia" w:ascii="宋体" w:hAnsi="宋体" w:eastAsia="宋体" w:cs="宋体"/>
                <w:color w:val="auto"/>
                <w:kern w:val="0"/>
                <w:sz w:val="21"/>
                <w:szCs w:val="21"/>
                <w:highlight w:val="none"/>
                <w:u w:val="single"/>
                <w:lang w:val="en-US" w:eastAsia="zh-CN"/>
              </w:rPr>
              <w:t>或</w:t>
            </w:r>
            <w:r>
              <w:rPr>
                <w:rFonts w:hint="eastAsia" w:ascii="宋体" w:hAnsi="宋体" w:eastAsia="宋体" w:cs="宋体"/>
                <w:color w:val="auto"/>
                <w:kern w:val="0"/>
                <w:sz w:val="21"/>
                <w:szCs w:val="21"/>
                <w:highlight w:val="none"/>
                <w:u w:val="single"/>
              </w:rPr>
              <w:t>勘察</w:t>
            </w:r>
            <w:r>
              <w:rPr>
                <w:rFonts w:hint="eastAsia" w:ascii="宋体" w:hAnsi="宋体" w:cs="宋体"/>
                <w:color w:val="auto"/>
                <w:kern w:val="0"/>
                <w:sz w:val="21"/>
                <w:szCs w:val="21"/>
                <w:highlight w:val="none"/>
                <w:u w:val="single"/>
                <w:lang w:val="en-US" w:eastAsia="zh-CN"/>
              </w:rPr>
              <w:t>项目</w:t>
            </w:r>
            <w:r>
              <w:rPr>
                <w:rFonts w:hint="eastAsia" w:ascii="宋体" w:hAnsi="宋体" w:eastAsia="宋体" w:cs="宋体"/>
                <w:color w:val="auto"/>
                <w:kern w:val="0"/>
                <w:sz w:val="21"/>
                <w:szCs w:val="21"/>
                <w:highlight w:val="none"/>
                <w:u w:val="single"/>
              </w:rPr>
              <w:t>负责人</w:t>
            </w:r>
            <w:r>
              <w:rPr>
                <w:rFonts w:hint="eastAsia" w:ascii="宋体" w:hAnsi="宋体" w:eastAsia="宋体" w:cs="宋体"/>
                <w:color w:val="auto"/>
                <w:kern w:val="0"/>
                <w:sz w:val="21"/>
                <w:szCs w:val="21"/>
                <w:highlight w:val="none"/>
                <w:u w:val="single"/>
                <w:lang w:eastAsia="zh-CN"/>
              </w:rPr>
              <w:t>）</w:t>
            </w:r>
            <w:r>
              <w:rPr>
                <w:rFonts w:hint="eastAsia" w:ascii="宋体" w:hAnsi="宋体" w:eastAsia="宋体" w:cs="宋体"/>
                <w:color w:val="auto"/>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eastAsia="zh-CN"/>
              </w:rPr>
              <w:t>模式一：</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合同协议书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。若提供的上述业绩证明材料不能体现</w:t>
            </w:r>
            <w:r>
              <w:rPr>
                <w:rFonts w:hint="eastAsia" w:ascii="宋体" w:hAnsi="宋体" w:eastAsia="宋体" w:cs="宋体"/>
                <w:color w:val="auto"/>
                <w:kern w:val="0"/>
                <w:sz w:val="21"/>
                <w:szCs w:val="21"/>
                <w:highlight w:val="none"/>
                <w:lang w:val="en-US" w:eastAsia="zh-CN"/>
              </w:rPr>
              <w:t>上述业绩指标</w:t>
            </w:r>
            <w:r>
              <w:rPr>
                <w:rFonts w:hint="eastAsia" w:ascii="宋体" w:hAnsi="宋体" w:eastAsia="宋体" w:cs="宋体"/>
                <w:color w:val="auto"/>
                <w:kern w:val="0"/>
                <w:sz w:val="21"/>
                <w:szCs w:val="21"/>
                <w:highlight w:val="none"/>
              </w:rPr>
              <w:t>的，应</w:t>
            </w:r>
            <w:r>
              <w:rPr>
                <w:rFonts w:hint="eastAsia" w:ascii="宋体" w:hAnsi="宋体" w:eastAsia="宋体" w:cs="宋体"/>
                <w:color w:val="auto"/>
                <w:kern w:val="0"/>
                <w:sz w:val="21"/>
                <w:szCs w:val="21"/>
                <w:highlight w:val="none"/>
                <w:lang w:val="en-US" w:eastAsia="zh-CN"/>
              </w:rPr>
              <w:t>补充</w:t>
            </w:r>
            <w:r>
              <w:rPr>
                <w:rFonts w:hint="eastAsia" w:ascii="宋体" w:hAnsi="宋体" w:eastAsia="宋体" w:cs="宋体"/>
                <w:color w:val="auto"/>
                <w:kern w:val="0"/>
                <w:sz w:val="21"/>
                <w:szCs w:val="21"/>
                <w:highlight w:val="none"/>
              </w:rPr>
              <w:t>提供业主证明。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联合体投标的，由联合体中负责勘察的单位提供。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注：</w:t>
            </w:r>
            <w:r>
              <w:rPr>
                <w:rFonts w:hint="eastAsia" w:ascii="宋体" w:hAnsi="宋体" w:eastAsia="宋体" w:cs="宋体"/>
                <w:color w:val="auto"/>
                <w:sz w:val="21"/>
                <w:szCs w:val="21"/>
                <w:highlight w:val="none"/>
              </w:rPr>
              <w:t>当上述资料中针对同一指标存在不一致时</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以</w:t>
            </w:r>
            <w:r>
              <w:rPr>
                <w:rFonts w:hint="eastAsia" w:ascii="宋体" w:hAnsi="宋体" w:eastAsia="宋体" w:cs="宋体"/>
                <w:color w:val="auto"/>
                <w:sz w:val="21"/>
                <w:szCs w:val="21"/>
                <w:highlight w:val="none"/>
                <w:lang w:eastAsia="zh-CN"/>
              </w:rPr>
              <w:t>合同协议书</w:t>
            </w:r>
            <w:r>
              <w:rPr>
                <w:rFonts w:hint="eastAsia" w:ascii="宋体" w:hAnsi="宋体" w:eastAsia="宋体" w:cs="宋体"/>
                <w:color w:val="auto"/>
                <w:sz w:val="21"/>
                <w:szCs w:val="21"/>
                <w:highlight w:val="none"/>
              </w:rPr>
              <w:t>为准</w:t>
            </w:r>
            <w:r>
              <w:rPr>
                <w:rFonts w:hint="eastAsia" w:ascii="宋体" w:hAnsi="宋体" w:eastAsia="宋体" w:cs="宋体"/>
                <w:color w:val="auto"/>
                <w:sz w:val="21"/>
                <w:szCs w:val="21"/>
                <w:highlight w:val="none"/>
                <w:lang w:eastAsia="zh-CN"/>
              </w:rPr>
              <w:t>（注：提供了前述“业主证明”的以“业主证明”为准）</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模式二：</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该</w:t>
            </w:r>
            <w:r>
              <w:rPr>
                <w:rFonts w:hint="eastAsia" w:ascii="宋体" w:hAnsi="宋体" w:eastAsia="宋体" w:cs="宋体"/>
                <w:color w:val="auto"/>
                <w:sz w:val="21"/>
                <w:szCs w:val="21"/>
                <w:highlight w:val="none"/>
              </w:rPr>
              <w:t>业绩在交通运输部“全国公路建设市场</w:t>
            </w:r>
            <w:r>
              <w:rPr>
                <w:rFonts w:hint="eastAsia" w:ascii="宋体" w:hAnsi="宋体" w:eastAsia="宋体" w:cs="宋体"/>
                <w:color w:val="auto"/>
                <w:sz w:val="21"/>
                <w:szCs w:val="21"/>
                <w:highlight w:val="none"/>
                <w:lang w:eastAsia="zh-CN"/>
              </w:rPr>
              <w:t>监督</w:t>
            </w:r>
            <w:r>
              <w:rPr>
                <w:rFonts w:hint="eastAsia" w:ascii="宋体" w:hAnsi="宋体" w:eastAsia="宋体" w:cs="宋体"/>
                <w:color w:val="auto"/>
                <w:sz w:val="21"/>
                <w:szCs w:val="21"/>
                <w:highlight w:val="none"/>
              </w:rPr>
              <w:t>管理系统”或</w:t>
            </w:r>
            <w:r>
              <w:rPr>
                <w:rFonts w:hint="eastAsia" w:ascii="宋体" w:hAnsi="宋体" w:eastAsia="宋体" w:cs="宋体"/>
                <w:color w:val="auto"/>
                <w:sz w:val="21"/>
                <w:szCs w:val="21"/>
                <w:highlight w:val="none"/>
                <w:lang w:val="en-US" w:eastAsia="zh-CN"/>
              </w:rPr>
              <w:t>项目所在地</w:t>
            </w:r>
            <w:r>
              <w:rPr>
                <w:rFonts w:hint="eastAsia" w:ascii="宋体" w:hAnsi="宋体" w:eastAsia="宋体" w:cs="宋体"/>
                <w:color w:val="auto"/>
                <w:kern w:val="2"/>
                <w:sz w:val="21"/>
                <w:szCs w:val="21"/>
                <w:highlight w:val="none"/>
                <w:u w:val="none"/>
                <w:lang w:val="en-US" w:eastAsia="zh-CN"/>
              </w:rPr>
              <w:t>省级交通运输行政主管部门官方平台</w:t>
            </w:r>
            <w:r>
              <w:rPr>
                <w:rFonts w:hint="eastAsia" w:ascii="宋体" w:hAnsi="宋体" w:eastAsia="宋体" w:cs="宋体"/>
                <w:color w:val="auto"/>
                <w:sz w:val="21"/>
                <w:szCs w:val="21"/>
                <w:highlight w:val="none"/>
              </w:rPr>
              <w:t>查询到的相关项目网页截图。</w:t>
            </w:r>
            <w:r>
              <w:rPr>
                <w:rFonts w:hint="eastAsia" w:ascii="宋体" w:hAnsi="宋体" w:eastAsia="宋体" w:cs="宋体"/>
                <w:color w:val="auto"/>
                <w:highlight w:val="none"/>
              </w:rPr>
              <w:t>网页截图能够完全反映业绩要求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，无须再提供其他业绩证明材料；</w:t>
            </w:r>
            <w:r>
              <w:rPr>
                <w:rFonts w:hint="eastAsia" w:ascii="宋体" w:hAnsi="宋体" w:eastAsia="宋体" w:cs="宋体"/>
                <w:color w:val="auto"/>
                <w:highlight w:val="none"/>
              </w:rPr>
              <w:t>若网页截图不能完全反映业绩要求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，可以补充提供□合同协议书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none"/>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联合体投标的，由联合体中负责勘察的单位提供。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Cs w:val="21"/>
                <w:highlight w:val="none"/>
              </w:rPr>
              <w:t>当上述</w:t>
            </w:r>
            <w:r>
              <w:rPr>
                <w:rFonts w:hint="eastAsia" w:ascii="宋体" w:hAnsi="宋体" w:eastAsia="宋体" w:cs="宋体"/>
                <w:color w:val="auto"/>
                <w:szCs w:val="21"/>
                <w:highlight w:val="none"/>
                <w:lang w:eastAsia="zh-CN"/>
              </w:rPr>
              <w:t>业绩证明材料</w:t>
            </w:r>
            <w:r>
              <w:rPr>
                <w:rFonts w:hint="eastAsia" w:ascii="宋体" w:hAnsi="宋体" w:eastAsia="宋体" w:cs="宋体"/>
                <w:color w:val="auto"/>
                <w:szCs w:val="21"/>
                <w:highlight w:val="none"/>
              </w:rPr>
              <w:t>中</w:t>
            </w:r>
            <w:r>
              <w:rPr>
                <w:rFonts w:hint="eastAsia" w:ascii="宋体" w:hAnsi="宋体" w:eastAsia="宋体" w:cs="宋体"/>
                <w:color w:val="auto"/>
                <w:sz w:val="21"/>
                <w:szCs w:val="21"/>
                <w:highlight w:val="none"/>
              </w:rPr>
              <w:t>针对同一指标存在不一致时，以相关项目网页截图为准。</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5.3设计负责人</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设计负责人由项目负责人兼任，具体要求详见5.1项目负责人；</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5.3.1投标人拟派的设计负责人必须是投标人本单位人员，□具备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级及以上</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专业</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lang w:eastAsia="zh-CN"/>
              </w:rPr>
              <w:t>技术</w:t>
            </w:r>
            <w:r>
              <w:rPr>
                <w:rFonts w:hint="eastAsia" w:ascii="宋体" w:hAnsi="宋体" w:eastAsia="宋体" w:cs="宋体"/>
                <w:color w:val="auto"/>
                <w:sz w:val="21"/>
                <w:szCs w:val="21"/>
                <w:highlight w:val="none"/>
                <w:u w:val="none"/>
              </w:rPr>
              <w:t>职称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具备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执业资格并已在投标人本单位注册</w:t>
            </w:r>
            <w:r>
              <w:rPr>
                <w:rFonts w:hint="eastAsia" w:ascii="宋体" w:hAnsi="宋体" w:eastAsia="宋体" w:cs="宋体"/>
                <w:color w:val="auto"/>
                <w:sz w:val="21"/>
                <w:szCs w:val="21"/>
                <w:highlight w:val="none"/>
                <w:u w:val="none"/>
                <w:lang w:val="en-US" w:eastAsia="zh-CN"/>
              </w:rPr>
              <w:t>执业</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拟派设计负责人</w:t>
            </w:r>
            <w:r>
              <w:rPr>
                <w:rFonts w:hint="eastAsia" w:ascii="宋体" w:hAnsi="宋体" w:eastAsia="宋体" w:cs="宋体"/>
                <w:color w:val="auto"/>
                <w:kern w:val="0"/>
                <w:sz w:val="21"/>
                <w:szCs w:val="21"/>
                <w:highlight w:val="none"/>
                <w:lang w:val="en-US" w:eastAsia="zh-CN"/>
              </w:rPr>
              <w:t>有效</w:t>
            </w:r>
            <w:r>
              <w:rPr>
                <w:rFonts w:hint="eastAsia" w:ascii="宋体" w:hAnsi="宋体" w:eastAsia="宋体" w:cs="宋体"/>
                <w:color w:val="auto"/>
                <w:kern w:val="0"/>
                <w:sz w:val="21"/>
                <w:szCs w:val="21"/>
                <w:highlight w:val="none"/>
                <w:lang w:eastAsia="zh-CN"/>
              </w:rPr>
              <w:t>的</w:t>
            </w:r>
            <w:r>
              <w:rPr>
                <w:rFonts w:hint="eastAsia" w:ascii="宋体" w:hAnsi="宋体" w:eastAsia="宋体" w:cs="宋体"/>
                <w:color w:val="auto"/>
                <w:kern w:val="0"/>
                <w:sz w:val="21"/>
                <w:szCs w:val="21"/>
                <w:highlight w:val="none"/>
              </w:rPr>
              <w:t>身份证、</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职称证、</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注册证，投标人为其缴纳的养老保险证明材料。</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w:t>
            </w:r>
            <w:r>
              <w:rPr>
                <w:rFonts w:hint="eastAsia" w:ascii="宋体" w:hAnsi="宋体" w:eastAsia="宋体" w:cs="宋体"/>
                <w:color w:val="auto"/>
                <w:sz w:val="21"/>
                <w:szCs w:val="21"/>
                <w:highlight w:val="none"/>
                <w:lang w:val="en-US" w:eastAsia="zh-CN"/>
              </w:rPr>
              <w:t>设计</w:t>
            </w:r>
            <w:r>
              <w:rPr>
                <w:rFonts w:hint="eastAsia" w:ascii="宋体" w:hAnsi="宋体" w:eastAsia="宋体" w:cs="宋体"/>
                <w:color w:val="auto"/>
                <w:sz w:val="21"/>
                <w:szCs w:val="21"/>
                <w:highlight w:val="none"/>
              </w:rPr>
              <w:t>的单位提供。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.2投标人须承诺拟派设计负责人履职</w:t>
            </w:r>
            <w:r>
              <w:rPr>
                <w:rFonts w:hint="eastAsia" w:ascii="宋体" w:hAnsi="宋体" w:eastAsia="宋体" w:cs="宋体"/>
                <w:color w:val="auto"/>
                <w:sz w:val="21"/>
                <w:szCs w:val="21"/>
                <w:highlight w:val="none"/>
                <w:lang w:eastAsia="zh-CN"/>
              </w:rPr>
              <w:t>、未被取消投标资格或未被禁止从业</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履职承诺要求：承诺拟派设计负责人中标后在本项目履职，签订合同时拟派的设计负责人必须与投标文件中的设计负责人一致，并满足办理相关手续的要求。不能按承诺履职的，招标人将按合同相关条款要求投标人承担责任并上报行政主管部门，给招标人造成损失的，投标人依法承担</w:t>
            </w:r>
            <w:r>
              <w:rPr>
                <w:rFonts w:hint="eastAsia" w:ascii="宋体" w:hAnsi="宋体" w:eastAsia="宋体" w:cs="宋体"/>
                <w:color w:val="auto"/>
                <w:sz w:val="21"/>
                <w:szCs w:val="21"/>
                <w:highlight w:val="none"/>
                <w:lang w:eastAsia="zh-CN"/>
              </w:rPr>
              <w:t>违约责任或赔偿责任</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拟派</w:t>
            </w:r>
            <w:r>
              <w:rPr>
                <w:rFonts w:hint="eastAsia" w:ascii="宋体" w:hAnsi="宋体" w:eastAsia="宋体" w:cs="宋体"/>
                <w:color w:val="auto"/>
                <w:sz w:val="21"/>
                <w:szCs w:val="21"/>
                <w:highlight w:val="none"/>
              </w:rPr>
              <w:t>设计负责人</w:t>
            </w:r>
            <w:r>
              <w:rPr>
                <w:rFonts w:hint="eastAsia" w:ascii="宋体" w:hAnsi="宋体" w:eastAsia="宋体" w:cs="宋体"/>
                <w:color w:val="auto"/>
                <w:sz w:val="21"/>
                <w:szCs w:val="21"/>
                <w:highlight w:val="none"/>
                <w:lang w:val="en-US" w:eastAsia="zh-CN"/>
              </w:rPr>
              <w:t>中标后不得随意更换</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未被取消投标资格和未被禁止从业</w:t>
            </w:r>
            <w:r>
              <w:rPr>
                <w:rFonts w:hint="eastAsia" w:ascii="宋体" w:hAnsi="宋体" w:eastAsia="宋体" w:cs="宋体"/>
                <w:color w:val="auto"/>
                <w:sz w:val="21"/>
                <w:szCs w:val="21"/>
                <w:highlight w:val="none"/>
              </w:rPr>
              <w:t>承诺要求：承诺拟派</w:t>
            </w:r>
            <w:r>
              <w:rPr>
                <w:rFonts w:hint="eastAsia" w:ascii="宋体" w:hAnsi="宋体" w:eastAsia="宋体" w:cs="宋体"/>
                <w:color w:val="auto"/>
                <w:sz w:val="21"/>
                <w:szCs w:val="21"/>
                <w:highlight w:val="none"/>
                <w:lang w:eastAsia="zh-CN"/>
              </w:rPr>
              <w:t>设计</w:t>
            </w:r>
            <w:r>
              <w:rPr>
                <w:rFonts w:hint="eastAsia" w:ascii="宋体" w:hAnsi="宋体" w:eastAsia="宋体" w:cs="宋体"/>
                <w:color w:val="auto"/>
                <w:sz w:val="21"/>
                <w:szCs w:val="21"/>
                <w:highlight w:val="none"/>
              </w:rPr>
              <w:t>负责人未被</w:t>
            </w:r>
            <w:r>
              <w:rPr>
                <w:rFonts w:hint="eastAsia" w:ascii="宋体" w:hAnsi="宋体" w:eastAsia="宋体" w:cs="宋体"/>
                <w:color w:val="auto"/>
                <w:sz w:val="21"/>
                <w:szCs w:val="21"/>
                <w:highlight w:val="none"/>
                <w:lang w:eastAsia="zh-CN"/>
              </w:rPr>
              <w:t>重庆市（含市或任意区县）</w:t>
            </w:r>
            <w:r>
              <w:rPr>
                <w:rFonts w:hint="eastAsia" w:ascii="宋体" w:hAnsi="宋体" w:eastAsia="宋体" w:cs="宋体"/>
                <w:color w:val="auto"/>
                <w:sz w:val="21"/>
                <w:szCs w:val="21"/>
                <w:highlight w:val="none"/>
                <w:lang w:val="en-US" w:eastAsia="zh-CN"/>
              </w:rPr>
              <w:t>有关行政部门</w:t>
            </w:r>
            <w:r>
              <w:rPr>
                <w:rFonts w:hint="eastAsia" w:ascii="宋体" w:hAnsi="宋体" w:eastAsia="宋体" w:cs="宋体"/>
                <w:color w:val="auto"/>
                <w:sz w:val="21"/>
                <w:szCs w:val="21"/>
                <w:highlight w:val="none"/>
                <w:lang w:eastAsia="zh-CN"/>
              </w:rPr>
              <w:t>取消投标资格或禁止从业</w:t>
            </w:r>
            <w:r>
              <w:rPr>
                <w:rFonts w:hint="eastAsia" w:ascii="宋体" w:hAnsi="宋体" w:eastAsia="宋体" w:cs="宋体"/>
                <w:color w:val="auto"/>
                <w:sz w:val="21"/>
                <w:szCs w:val="21"/>
                <w:highlight w:val="none"/>
              </w:rPr>
              <w:t>。若被</w:t>
            </w:r>
            <w:r>
              <w:rPr>
                <w:rFonts w:hint="eastAsia" w:ascii="宋体" w:hAnsi="宋体" w:eastAsia="宋体" w:cs="宋体"/>
                <w:color w:val="auto"/>
                <w:sz w:val="21"/>
                <w:szCs w:val="21"/>
                <w:highlight w:val="none"/>
                <w:lang w:eastAsia="zh-CN"/>
              </w:rPr>
              <w:t>取消投标资格或禁止从业</w:t>
            </w:r>
            <w:r>
              <w:rPr>
                <w:rFonts w:hint="eastAsia" w:ascii="宋体" w:hAnsi="宋体" w:eastAsia="宋体" w:cs="宋体"/>
                <w:color w:val="auto"/>
                <w:sz w:val="21"/>
                <w:szCs w:val="21"/>
                <w:highlight w:val="none"/>
              </w:rPr>
              <w:t>但仍参加投标，将被否决投标；已取得中标候选人资格或中标资格的，招标人有权取消其中标候选人资格或中标资格；给招标人造成损失的，投标人依法承担赔偿责任</w:t>
            </w:r>
            <w:r>
              <w:rPr>
                <w:rFonts w:hint="eastAsia" w:ascii="宋体" w:hAnsi="宋体" w:eastAsia="宋体" w:cs="宋体"/>
                <w:color w:val="auto"/>
                <w:sz w:val="21"/>
                <w:szCs w:val="21"/>
                <w:highlight w:val="none"/>
                <w:lang w:val="en-US" w:eastAsia="zh-CN"/>
              </w:rPr>
              <w:t>或</w:t>
            </w:r>
            <w:r>
              <w:rPr>
                <w:rFonts w:hint="eastAsia" w:ascii="宋体" w:hAnsi="宋体" w:eastAsia="宋体" w:cs="宋体"/>
                <w:color w:val="auto"/>
                <w:sz w:val="21"/>
                <w:szCs w:val="21"/>
                <w:highlight w:val="none"/>
              </w:rPr>
              <w:t>违约</w:t>
            </w:r>
            <w:r>
              <w:rPr>
                <w:rFonts w:hint="eastAsia" w:ascii="宋体" w:hAnsi="宋体" w:eastAsia="宋体" w:cs="宋体"/>
                <w:color w:val="auto"/>
                <w:sz w:val="21"/>
                <w:szCs w:val="21"/>
                <w:highlight w:val="none"/>
                <w:lang w:val="en-US" w:eastAsia="zh-CN"/>
              </w:rPr>
              <w:t>责任</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）未提供上述承诺或承诺内容不符合要求的，由评标委员会作否决投标处理。以上承诺同时作为合同的附件。</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拟派设计负责人履职未被取消投标资格或未被禁止从业的承诺（格式见第六章投标文件格式）</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w:t>
            </w:r>
            <w:r>
              <w:rPr>
                <w:rFonts w:hint="eastAsia" w:ascii="宋体" w:hAnsi="宋体" w:eastAsia="宋体" w:cs="宋体"/>
                <w:color w:val="auto"/>
                <w:sz w:val="21"/>
                <w:szCs w:val="21"/>
                <w:highlight w:val="none"/>
                <w:lang w:val="en-US" w:eastAsia="zh-CN"/>
              </w:rPr>
              <w:t>设计</w:t>
            </w:r>
            <w:r>
              <w:rPr>
                <w:rFonts w:hint="eastAsia" w:ascii="宋体" w:hAnsi="宋体" w:eastAsia="宋体" w:cs="宋体"/>
                <w:color w:val="auto"/>
                <w:sz w:val="21"/>
                <w:szCs w:val="21"/>
                <w:highlight w:val="none"/>
              </w:rPr>
              <w:t>的单位提供。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kern w:val="0"/>
                <w:sz w:val="21"/>
                <w:szCs w:val="21"/>
                <w:highlight w:val="none"/>
              </w:rPr>
              <w:t>设计负责人</w:t>
            </w:r>
            <w:r>
              <w:rPr>
                <w:rFonts w:hint="eastAsia" w:ascii="宋体" w:hAnsi="宋体" w:eastAsia="宋体" w:cs="宋体"/>
                <w:color w:val="auto"/>
                <w:sz w:val="21"/>
                <w:szCs w:val="21"/>
                <w:highlight w:val="none"/>
              </w:rPr>
              <w:t>业绩要求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拟派设计负责人</w:t>
            </w:r>
            <w:r>
              <w:rPr>
                <w:rFonts w:hint="eastAsia" w:ascii="宋体" w:hAnsi="宋体" w:eastAsia="宋体" w:cs="宋体"/>
                <w:snapToGrid/>
                <w:color w:val="auto"/>
                <w:sz w:val="21"/>
                <w:szCs w:val="21"/>
                <w:highlight w:val="none"/>
                <w:u w:val="none"/>
                <w:lang w:eastAsia="zh-CN"/>
              </w:rPr>
              <w:t>在</w:t>
            </w:r>
            <w:r>
              <w:rPr>
                <w:rFonts w:hint="eastAsia" w:ascii="宋体" w:hAnsi="宋体" w:eastAsia="宋体" w:cs="宋体"/>
                <w:snapToGrid/>
                <w:color w:val="auto"/>
                <w:sz w:val="21"/>
                <w:szCs w:val="21"/>
                <w:highlight w:val="none"/>
                <w:u w:val="single"/>
                <w:lang w:eastAsia="zh-CN"/>
              </w:rPr>
              <w:t xml:space="preserve">    </w:t>
            </w:r>
            <w:r>
              <w:rPr>
                <w:rFonts w:hint="eastAsia" w:ascii="宋体" w:hAnsi="宋体" w:eastAsia="宋体" w:cs="宋体"/>
                <w:snapToGrid/>
                <w:color w:val="auto"/>
                <w:sz w:val="21"/>
                <w:szCs w:val="21"/>
                <w:highlight w:val="none"/>
                <w:u w:val="none"/>
                <w:lang w:eastAsia="zh-CN"/>
              </w:rPr>
              <w:t>年1月1日起</w:t>
            </w:r>
            <w:r>
              <w:rPr>
                <w:rFonts w:hint="eastAsia" w:ascii="宋体" w:hAnsi="宋体" w:eastAsia="宋体" w:cs="宋体"/>
                <w:i/>
                <w:iCs/>
                <w:snapToGrid/>
                <w:color w:val="auto"/>
                <w:sz w:val="21"/>
                <w:szCs w:val="21"/>
                <w:highlight w:val="none"/>
                <w:u w:val="none"/>
                <w:lang w:val="en-US" w:eastAsia="zh-CN"/>
              </w:rPr>
              <w:t>[</w:t>
            </w:r>
            <w:r>
              <w:rPr>
                <w:rFonts w:hint="eastAsia" w:ascii="宋体" w:hAnsi="宋体" w:eastAsia="宋体" w:cs="宋体"/>
                <w:i/>
                <w:iCs/>
                <w:snapToGrid/>
                <w:color w:val="auto"/>
                <w:sz w:val="21"/>
                <w:szCs w:val="21"/>
                <w:highlight w:val="none"/>
                <w:u w:val="none"/>
                <w:lang w:eastAsia="zh-CN"/>
              </w:rPr>
              <w:t>提示：指投标截止日前3年</w:t>
            </w:r>
            <w:r>
              <w:rPr>
                <w:rFonts w:hint="eastAsia" w:ascii="宋体" w:hAnsi="宋体" w:eastAsia="宋体" w:cs="宋体"/>
                <w:i/>
                <w:iCs/>
                <w:snapToGrid/>
                <w:color w:val="auto"/>
                <w:sz w:val="21"/>
                <w:szCs w:val="21"/>
                <w:highlight w:val="none"/>
                <w:u w:val="none"/>
                <w:lang w:val="en-US" w:eastAsia="zh-CN"/>
              </w:rPr>
              <w:t>及以上，</w:t>
            </w:r>
            <w:r>
              <w:rPr>
                <w:rFonts w:hint="eastAsia" w:ascii="宋体" w:hAnsi="宋体" w:eastAsia="宋体" w:cs="宋体"/>
                <w:i/>
                <w:iCs/>
                <w:snapToGrid/>
                <w:color w:val="auto"/>
                <w:sz w:val="21"/>
                <w:szCs w:val="21"/>
                <w:highlight w:val="none"/>
                <w:u w:val="none"/>
                <w:lang w:eastAsia="zh-CN"/>
              </w:rPr>
              <w:t>不包含投标截止日当年]</w:t>
            </w:r>
            <w:r>
              <w:rPr>
                <w:rFonts w:hint="eastAsia" w:ascii="宋体" w:hAnsi="宋体" w:eastAsia="宋体" w:cs="宋体"/>
                <w:snapToGrid/>
                <w:color w:val="auto"/>
                <w:sz w:val="21"/>
                <w:szCs w:val="21"/>
                <w:highlight w:val="none"/>
                <w:u w:val="none"/>
                <w:lang w:eastAsia="zh-CN"/>
              </w:rPr>
              <w:t>至投标截止日止</w:t>
            </w:r>
            <w:r>
              <w:rPr>
                <w:rFonts w:hint="eastAsia" w:ascii="宋体" w:hAnsi="宋体" w:eastAsia="宋体" w:cs="宋体"/>
                <w:color w:val="auto"/>
                <w:sz w:val="21"/>
                <w:szCs w:val="21"/>
                <w:highlight w:val="none"/>
              </w:rPr>
              <w:t>（□以施工图设计结束时间为准□以</w:t>
            </w:r>
            <w:r>
              <w:rPr>
                <w:rFonts w:hint="eastAsia" w:ascii="宋体" w:hAnsi="宋体" w:eastAsia="宋体" w:cs="宋体"/>
                <w:color w:val="auto"/>
                <w:sz w:val="21"/>
                <w:szCs w:val="21"/>
                <w:highlight w:val="none"/>
                <w:lang w:eastAsia="zh-CN"/>
              </w:rPr>
              <w:t>初步</w:t>
            </w:r>
            <w:r>
              <w:rPr>
                <w:rFonts w:hint="eastAsia" w:ascii="宋体" w:hAnsi="宋体" w:eastAsia="宋体" w:cs="宋体"/>
                <w:color w:val="auto"/>
                <w:sz w:val="21"/>
                <w:szCs w:val="21"/>
                <w:highlight w:val="none"/>
              </w:rPr>
              <w:t>设计结束时间为准）</w:t>
            </w:r>
            <w:r>
              <w:rPr>
                <w:rFonts w:hint="eastAsia" w:ascii="宋体" w:hAnsi="宋体" w:eastAsia="宋体" w:cs="宋体"/>
                <w:color w:val="auto"/>
                <w:kern w:val="0"/>
                <w:sz w:val="21"/>
                <w:szCs w:val="21"/>
                <w:highlight w:val="none"/>
                <w:lang w:eastAsia="zh-CN"/>
              </w:rPr>
              <w:t>，完成过</w:t>
            </w:r>
            <w:r>
              <w:rPr>
                <w:rFonts w:hint="eastAsia" w:ascii="宋体" w:hAnsi="宋体" w:eastAsia="宋体" w:cs="宋体"/>
                <w:color w:val="auto"/>
                <w:kern w:val="0"/>
                <w:sz w:val="21"/>
                <w:szCs w:val="21"/>
                <w:highlight w:val="none"/>
                <w:lang w:val="en-US" w:eastAsia="zh-CN"/>
              </w:rPr>
              <w:t>1个</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none"/>
                <w:lang w:val="en-US" w:eastAsia="zh-CN"/>
              </w:rPr>
              <w:t>设计</w:t>
            </w: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并在该业绩</w:t>
            </w:r>
            <w:r>
              <w:rPr>
                <w:rFonts w:hint="eastAsia" w:ascii="宋体" w:hAnsi="宋体" w:eastAsia="宋体" w:cs="宋体"/>
                <w:color w:val="auto"/>
                <w:kern w:val="0"/>
                <w:sz w:val="21"/>
                <w:szCs w:val="21"/>
                <w:highlight w:val="none"/>
              </w:rPr>
              <w:t>中担任</w:t>
            </w:r>
            <w:r>
              <w:rPr>
                <w:rFonts w:hint="eastAsia" w:ascii="宋体" w:hAnsi="宋体" w:eastAsia="宋体" w:cs="宋体"/>
                <w:color w:val="auto"/>
                <w:kern w:val="0"/>
                <w:sz w:val="21"/>
                <w:szCs w:val="21"/>
                <w:highlight w:val="none"/>
                <w:u w:val="single"/>
              </w:rPr>
              <w:t>项目负责人</w:t>
            </w:r>
            <w:r>
              <w:rPr>
                <w:rFonts w:hint="eastAsia" w:ascii="宋体" w:hAnsi="宋体" w:eastAsia="宋体" w:cs="宋体"/>
                <w:color w:val="auto"/>
                <w:kern w:val="0"/>
                <w:sz w:val="21"/>
                <w:szCs w:val="21"/>
                <w:highlight w:val="none"/>
                <w:u w:val="single"/>
                <w:lang w:eastAsia="zh-CN"/>
              </w:rPr>
              <w:t>（</w:t>
            </w:r>
            <w:r>
              <w:rPr>
                <w:rFonts w:hint="eastAsia" w:ascii="宋体" w:hAnsi="宋体" w:eastAsia="宋体" w:cs="宋体"/>
                <w:color w:val="auto"/>
                <w:kern w:val="0"/>
                <w:sz w:val="21"/>
                <w:szCs w:val="21"/>
                <w:highlight w:val="none"/>
                <w:u w:val="single"/>
                <w:lang w:val="en-US" w:eastAsia="zh-CN"/>
              </w:rPr>
              <w:t>或</w:t>
            </w:r>
            <w:r>
              <w:rPr>
                <w:rFonts w:hint="eastAsia" w:ascii="宋体" w:hAnsi="宋体" w:eastAsia="宋体" w:cs="宋体"/>
                <w:color w:val="auto"/>
                <w:kern w:val="0"/>
                <w:sz w:val="21"/>
                <w:szCs w:val="21"/>
                <w:highlight w:val="none"/>
                <w:u w:val="single"/>
              </w:rPr>
              <w:t>设计</w:t>
            </w:r>
            <w:r>
              <w:rPr>
                <w:rFonts w:hint="eastAsia" w:ascii="宋体" w:hAnsi="宋体" w:cs="宋体"/>
                <w:color w:val="auto"/>
                <w:kern w:val="0"/>
                <w:sz w:val="21"/>
                <w:szCs w:val="21"/>
                <w:highlight w:val="none"/>
                <w:u w:val="single"/>
                <w:lang w:val="en-US" w:eastAsia="zh-CN"/>
              </w:rPr>
              <w:t>项目</w:t>
            </w:r>
            <w:r>
              <w:rPr>
                <w:rFonts w:hint="eastAsia" w:ascii="宋体" w:hAnsi="宋体" w:eastAsia="宋体" w:cs="宋体"/>
                <w:color w:val="auto"/>
                <w:kern w:val="0"/>
                <w:sz w:val="21"/>
                <w:szCs w:val="21"/>
                <w:highlight w:val="none"/>
                <w:u w:val="single"/>
              </w:rPr>
              <w:t>负责人</w:t>
            </w:r>
            <w:r>
              <w:rPr>
                <w:rFonts w:hint="eastAsia" w:ascii="宋体" w:hAnsi="宋体" w:eastAsia="宋体" w:cs="宋体"/>
                <w:color w:val="auto"/>
                <w:kern w:val="0"/>
                <w:sz w:val="21"/>
                <w:szCs w:val="21"/>
                <w:highlight w:val="none"/>
                <w:u w:val="single"/>
                <w:lang w:eastAsia="zh-CN"/>
              </w:rPr>
              <w:t>）</w:t>
            </w:r>
            <w:r>
              <w:rPr>
                <w:rFonts w:hint="eastAsia" w:ascii="宋体" w:hAnsi="宋体" w:eastAsia="宋体" w:cs="宋体"/>
                <w:color w:val="auto"/>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该</w:t>
            </w:r>
            <w:r>
              <w:rPr>
                <w:rFonts w:hint="eastAsia" w:ascii="宋体" w:hAnsi="宋体" w:eastAsia="宋体" w:cs="宋体"/>
                <w:color w:val="auto"/>
                <w:sz w:val="21"/>
                <w:szCs w:val="21"/>
                <w:highlight w:val="none"/>
              </w:rPr>
              <w:t>业绩在交通运输部“全国公路建设市场</w:t>
            </w:r>
            <w:r>
              <w:rPr>
                <w:rFonts w:hint="eastAsia" w:ascii="宋体" w:hAnsi="宋体" w:eastAsia="宋体" w:cs="宋体"/>
                <w:color w:val="auto"/>
                <w:sz w:val="21"/>
                <w:szCs w:val="21"/>
                <w:highlight w:val="none"/>
                <w:lang w:eastAsia="zh-CN"/>
              </w:rPr>
              <w:t>监督</w:t>
            </w:r>
            <w:r>
              <w:rPr>
                <w:rFonts w:hint="eastAsia" w:ascii="宋体" w:hAnsi="宋体" w:eastAsia="宋体" w:cs="宋体"/>
                <w:color w:val="auto"/>
                <w:sz w:val="21"/>
                <w:szCs w:val="21"/>
                <w:highlight w:val="none"/>
              </w:rPr>
              <w:t>管理系统”或</w:t>
            </w:r>
            <w:r>
              <w:rPr>
                <w:rFonts w:hint="eastAsia" w:ascii="宋体" w:hAnsi="宋体" w:eastAsia="宋体" w:cs="宋体"/>
                <w:color w:val="auto"/>
                <w:sz w:val="21"/>
                <w:szCs w:val="21"/>
                <w:highlight w:val="none"/>
                <w:lang w:val="en-US" w:eastAsia="zh-CN"/>
              </w:rPr>
              <w:t>项目所在地</w:t>
            </w:r>
            <w:r>
              <w:rPr>
                <w:rFonts w:hint="eastAsia" w:ascii="宋体" w:hAnsi="宋体" w:eastAsia="宋体" w:cs="宋体"/>
                <w:color w:val="auto"/>
                <w:kern w:val="2"/>
                <w:sz w:val="21"/>
                <w:szCs w:val="21"/>
                <w:highlight w:val="none"/>
                <w:u w:val="none"/>
                <w:lang w:val="en-US" w:eastAsia="zh-CN"/>
              </w:rPr>
              <w:t>省级交通运输行政主管部门官方平台</w:t>
            </w:r>
            <w:r>
              <w:rPr>
                <w:rFonts w:hint="eastAsia" w:ascii="宋体" w:hAnsi="宋体" w:eastAsia="宋体" w:cs="宋体"/>
                <w:color w:val="auto"/>
                <w:sz w:val="21"/>
                <w:szCs w:val="21"/>
                <w:highlight w:val="none"/>
              </w:rPr>
              <w:t>查询到的相关项目网页截图。</w:t>
            </w:r>
            <w:r>
              <w:rPr>
                <w:rFonts w:hint="eastAsia" w:ascii="宋体" w:hAnsi="宋体" w:eastAsia="宋体" w:cs="宋体"/>
                <w:color w:val="auto"/>
                <w:highlight w:val="none"/>
              </w:rPr>
              <w:t>网页截图能够完全反映业绩要求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，无须再提供其他业绩证明材料；</w:t>
            </w:r>
            <w:r>
              <w:rPr>
                <w:rFonts w:hint="eastAsia" w:ascii="宋体" w:hAnsi="宋体" w:eastAsia="宋体" w:cs="宋体"/>
                <w:color w:val="auto"/>
                <w:highlight w:val="none"/>
              </w:rPr>
              <w:t>若网页截图不能完全反映业绩要求</w:t>
            </w:r>
            <w:r>
              <w:rPr>
                <w:rFonts w:hint="eastAsia" w:ascii="宋体" w:hAnsi="宋体" w:eastAsia="宋体" w:cs="宋体"/>
                <w:color w:val="auto"/>
                <w:highlight w:val="none"/>
                <w:lang w:val="en-US" w:eastAsia="zh-CN"/>
              </w:rPr>
              <w:t>的指标</w:t>
            </w:r>
            <w:r>
              <w:rPr>
                <w:rFonts w:hint="eastAsia" w:ascii="宋体" w:hAnsi="宋体" w:eastAsia="宋体" w:cs="宋体"/>
                <w:color w:val="auto"/>
                <w:highlight w:val="none"/>
              </w:rPr>
              <w:t>的</w:t>
            </w:r>
            <w:r>
              <w:rPr>
                <w:rFonts w:hint="eastAsia" w:ascii="宋体" w:hAnsi="宋体" w:eastAsia="宋体" w:cs="宋体"/>
                <w:color w:val="auto"/>
                <w:sz w:val="21"/>
                <w:szCs w:val="21"/>
                <w:highlight w:val="none"/>
              </w:rPr>
              <w:t>，□可以补充提供合同协议书</w:t>
            </w:r>
            <w:r>
              <w:rPr>
                <w:rFonts w:hint="eastAsia" w:ascii="宋体" w:hAnsi="宋体" w:eastAsia="宋体" w:cs="宋体"/>
                <w:color w:val="auto"/>
                <w:sz w:val="21"/>
                <w:szCs w:val="21"/>
                <w:highlight w:val="none"/>
                <w:lang w:eastAsia="zh-CN"/>
              </w:rPr>
              <w:t>或已完成施工图设计的其他</w:t>
            </w:r>
            <w:r>
              <w:rPr>
                <w:rFonts w:hint="eastAsia" w:ascii="宋体" w:hAnsi="宋体" w:eastAsia="宋体" w:cs="宋体"/>
                <w:color w:val="auto"/>
                <w:sz w:val="21"/>
                <w:szCs w:val="21"/>
                <w:highlight w:val="none"/>
              </w:rPr>
              <w:t>证明材料</w:t>
            </w:r>
            <w:r>
              <w:rPr>
                <w:rFonts w:hint="eastAsia" w:ascii="宋体" w:hAnsi="宋体" w:eastAsia="宋体" w:cs="宋体"/>
                <w:color w:val="auto"/>
                <w:sz w:val="21"/>
                <w:szCs w:val="21"/>
                <w:highlight w:val="none"/>
                <w:lang w:eastAsia="zh-CN"/>
              </w:rPr>
              <w:t>或业主证明</w:t>
            </w:r>
            <w:r>
              <w:rPr>
                <w:rFonts w:hint="eastAsia" w:ascii="宋体" w:hAnsi="宋体" w:eastAsia="宋体" w:cs="宋体"/>
                <w:color w:val="auto"/>
                <w:sz w:val="21"/>
                <w:szCs w:val="21"/>
                <w:highlight w:val="none"/>
              </w:rPr>
              <w:t>□可以补充提供合同协议书</w:t>
            </w:r>
            <w:r>
              <w:rPr>
                <w:rFonts w:hint="eastAsia" w:ascii="宋体" w:hAnsi="宋体" w:eastAsia="宋体" w:cs="宋体"/>
                <w:color w:val="auto"/>
                <w:sz w:val="21"/>
                <w:szCs w:val="21"/>
                <w:highlight w:val="none"/>
                <w:lang w:eastAsia="zh-CN"/>
              </w:rPr>
              <w:t>或已完成初步设计的其他</w:t>
            </w:r>
            <w:r>
              <w:rPr>
                <w:rFonts w:hint="eastAsia" w:ascii="宋体" w:hAnsi="宋体" w:eastAsia="宋体" w:cs="宋体"/>
                <w:color w:val="auto"/>
                <w:sz w:val="21"/>
                <w:szCs w:val="21"/>
                <w:highlight w:val="none"/>
              </w:rPr>
              <w:t>证明材料</w:t>
            </w:r>
            <w:r>
              <w:rPr>
                <w:rFonts w:hint="eastAsia" w:ascii="宋体" w:hAnsi="宋体" w:eastAsia="宋体" w:cs="宋体"/>
                <w:color w:val="auto"/>
                <w:sz w:val="21"/>
                <w:szCs w:val="21"/>
                <w:highlight w:val="none"/>
                <w:lang w:eastAsia="zh-CN"/>
              </w:rPr>
              <w:t>或业主证明</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w:t>
            </w:r>
            <w:r>
              <w:rPr>
                <w:rFonts w:hint="eastAsia" w:ascii="宋体" w:hAnsi="宋体" w:eastAsia="宋体" w:cs="宋体"/>
                <w:color w:val="auto"/>
                <w:sz w:val="21"/>
                <w:szCs w:val="21"/>
                <w:highlight w:val="none"/>
                <w:lang w:val="en-US" w:eastAsia="zh-CN"/>
              </w:rPr>
              <w:t>设计</w:t>
            </w:r>
            <w:r>
              <w:rPr>
                <w:rFonts w:hint="eastAsia" w:ascii="宋体" w:hAnsi="宋体" w:eastAsia="宋体" w:cs="宋体"/>
                <w:color w:val="auto"/>
                <w:sz w:val="21"/>
                <w:szCs w:val="21"/>
                <w:highlight w:val="none"/>
              </w:rPr>
              <w:t>的单位提供。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Cs w:val="21"/>
                <w:highlight w:val="none"/>
              </w:rPr>
              <w:t>当上述</w:t>
            </w:r>
            <w:r>
              <w:rPr>
                <w:rFonts w:hint="eastAsia" w:ascii="宋体" w:hAnsi="宋体" w:eastAsia="宋体" w:cs="宋体"/>
                <w:color w:val="auto"/>
                <w:szCs w:val="21"/>
                <w:highlight w:val="none"/>
                <w:lang w:eastAsia="zh-CN"/>
              </w:rPr>
              <w:t>业绩证明材料</w:t>
            </w:r>
            <w:r>
              <w:rPr>
                <w:rFonts w:hint="eastAsia" w:ascii="宋体" w:hAnsi="宋体" w:eastAsia="宋体" w:cs="宋体"/>
                <w:color w:val="auto"/>
                <w:szCs w:val="21"/>
                <w:highlight w:val="none"/>
              </w:rPr>
              <w:t>中</w:t>
            </w:r>
            <w:r>
              <w:rPr>
                <w:rFonts w:hint="eastAsia" w:ascii="宋体" w:hAnsi="宋体" w:eastAsia="宋体" w:cs="宋体"/>
                <w:color w:val="auto"/>
                <w:sz w:val="21"/>
                <w:szCs w:val="21"/>
                <w:highlight w:val="none"/>
              </w:rPr>
              <w:t>针对同一指标存在不一致时，以相关项目网页截图为准。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6.其他要求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（1）其他</w:t>
            </w:r>
            <w:r>
              <w:rPr>
                <w:rFonts w:hint="eastAsia" w:ascii="宋体" w:hAnsi="宋体" w:eastAsia="宋体" w:cs="宋体"/>
                <w:color w:val="auto"/>
                <w:sz w:val="21"/>
                <w:szCs w:val="21"/>
                <w:highlight w:val="none"/>
                <w:lang w:val="en-US" w:eastAsia="zh-CN"/>
              </w:rPr>
              <w:t>拟派</w:t>
            </w:r>
            <w:r>
              <w:rPr>
                <w:rFonts w:hint="eastAsia" w:ascii="宋体" w:hAnsi="宋体" w:eastAsia="宋体" w:cs="宋体"/>
                <w:color w:val="auto"/>
                <w:sz w:val="21"/>
                <w:szCs w:val="21"/>
                <w:highlight w:val="none"/>
              </w:rPr>
              <w:t>主要人员要求：</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自行承诺中标后在签订合同之前，须按照招标文件要求配备满足实际工作需要的勘察设计项目部，配置项目管理班子，出具任命文件。任命文件应当明确勘察设计项目部的职责、岗位设置、主要人员配备，并书面通知招标人。</w:t>
            </w:r>
            <w:r>
              <w:rPr>
                <w:rFonts w:hint="eastAsia" w:ascii="宋体" w:hAnsi="宋体" w:eastAsia="宋体" w:cs="宋体"/>
                <w:color w:val="auto"/>
                <w:sz w:val="21"/>
                <w:szCs w:val="21"/>
                <w:highlight w:val="none"/>
                <w:lang w:eastAsia="zh-CN"/>
              </w:rPr>
              <w:t>相关岗位管理人员应持有有关行业主管部门要求的职称（或执业）证书</w:t>
            </w:r>
            <w:r>
              <w:rPr>
                <w:rFonts w:hint="eastAsia" w:ascii="宋体" w:hAnsi="宋体" w:eastAsia="宋体" w:cs="宋体"/>
                <w:color w:val="auto"/>
                <w:sz w:val="21"/>
                <w:szCs w:val="21"/>
                <w:highlight w:val="none"/>
              </w:rPr>
              <w:t>，并提供投标人为其缴纳的养老保险证明材料。中标后不能满足该要求的，招标人可取消其中标资格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签订合同后不满足该要求的，</w:t>
            </w:r>
            <w:r>
              <w:rPr>
                <w:rFonts w:hint="eastAsia" w:ascii="宋体" w:hAnsi="宋体" w:eastAsia="宋体" w:cs="宋体"/>
                <w:color w:val="auto"/>
                <w:sz w:val="21"/>
                <w:szCs w:val="21"/>
                <w:highlight w:val="none"/>
                <w:lang w:val="en-US" w:eastAsia="zh-CN"/>
              </w:rPr>
              <w:t>招标人</w:t>
            </w:r>
            <w:r>
              <w:rPr>
                <w:rFonts w:hint="eastAsia" w:ascii="宋体" w:hAnsi="宋体" w:eastAsia="宋体" w:cs="宋体"/>
                <w:color w:val="auto"/>
                <w:sz w:val="21"/>
                <w:szCs w:val="21"/>
                <w:highlight w:val="none"/>
              </w:rPr>
              <w:t>按合同相关条款</w:t>
            </w:r>
            <w:r>
              <w:rPr>
                <w:rFonts w:hint="eastAsia" w:ascii="宋体" w:hAnsi="宋体" w:eastAsia="宋体" w:cs="宋体"/>
                <w:color w:val="auto"/>
                <w:sz w:val="21"/>
                <w:szCs w:val="21"/>
                <w:highlight w:val="none"/>
                <w:lang w:val="en-US" w:eastAsia="zh-CN"/>
              </w:rPr>
              <w:t>要求投标人承担责任</w:t>
            </w:r>
            <w:r>
              <w:rPr>
                <w:rFonts w:hint="eastAsia" w:ascii="宋体" w:hAnsi="宋体" w:eastAsia="宋体" w:cs="宋体"/>
                <w:color w:val="auto"/>
                <w:sz w:val="21"/>
                <w:szCs w:val="21"/>
                <w:highlight w:val="none"/>
              </w:rPr>
              <w:t>并上报行政主管部门；给招标人造成损失的，投标人依法承担</w:t>
            </w:r>
            <w:r>
              <w:rPr>
                <w:rFonts w:hint="eastAsia" w:ascii="宋体" w:hAnsi="宋体" w:eastAsia="宋体" w:cs="宋体"/>
                <w:color w:val="auto"/>
                <w:sz w:val="21"/>
                <w:szCs w:val="21"/>
                <w:highlight w:val="none"/>
                <w:lang w:eastAsia="zh-CN"/>
              </w:rPr>
              <w:t>赔偿责任或违约责任</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承诺（格式见第六章投标文件格式）。</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kern w:val="0"/>
                <w:sz w:val="21"/>
                <w:szCs w:val="21"/>
                <w:lang w:val="en-US" w:eastAsia="zh-CN"/>
              </w:rPr>
              <w:t>法定代表人或</w:t>
            </w:r>
            <w:r>
              <w:rPr>
                <w:rFonts w:hint="eastAsia" w:ascii="宋体" w:hAnsi="宋体" w:eastAsia="宋体" w:cs="宋体"/>
                <w:color w:val="auto"/>
                <w:kern w:val="0"/>
                <w:sz w:val="21"/>
                <w:szCs w:val="21"/>
                <w:highlight w:val="none"/>
              </w:rPr>
              <w:t>委托代理人：</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法定代表人或</w:t>
            </w:r>
            <w:r>
              <w:rPr>
                <w:rFonts w:hint="eastAsia" w:ascii="宋体" w:hAnsi="宋体" w:eastAsia="宋体" w:cs="宋体"/>
                <w:i w:val="0"/>
                <w:iCs w:val="0"/>
                <w:color w:val="auto"/>
                <w:kern w:val="0"/>
                <w:sz w:val="21"/>
                <w:szCs w:val="21"/>
                <w:highlight w:val="none"/>
              </w:rPr>
              <w:t>委托代理人</w:t>
            </w:r>
            <w:r>
              <w:rPr>
                <w:rFonts w:hint="eastAsia" w:ascii="宋体" w:hAnsi="宋体" w:eastAsia="宋体" w:cs="宋体"/>
                <w:i w:val="0"/>
                <w:iCs w:val="0"/>
                <w:color w:val="auto"/>
                <w:kern w:val="0"/>
                <w:sz w:val="21"/>
                <w:szCs w:val="21"/>
                <w:highlight w:val="none"/>
                <w:lang w:val="en-US" w:eastAsia="zh-CN"/>
              </w:rPr>
              <w:t>代表</w:t>
            </w:r>
            <w:r>
              <w:rPr>
                <w:rFonts w:hint="eastAsia" w:ascii="宋体" w:hAnsi="宋体" w:eastAsia="宋体" w:cs="宋体"/>
                <w:i w:val="0"/>
                <w:iCs w:val="0"/>
                <w:color w:val="auto"/>
                <w:kern w:val="0"/>
                <w:sz w:val="21"/>
                <w:szCs w:val="21"/>
                <w:highlight w:val="none"/>
              </w:rPr>
              <w:t>投标人签署、澄清、说明、补正、递交、撤回、修改本项目投标文件、签订合同和处理有关事宜，其法律后果由投标人承担。</w:t>
            </w:r>
            <w:r>
              <w:rPr>
                <w:rFonts w:hint="eastAsia" w:ascii="宋体" w:hAnsi="宋体" w:eastAsia="宋体" w:cs="宋体"/>
                <w:color w:val="auto"/>
                <w:kern w:val="0"/>
                <w:sz w:val="21"/>
                <w:szCs w:val="21"/>
                <w:highlight w:val="none"/>
              </w:rPr>
              <w:t>委托代理人</w:t>
            </w:r>
            <w:r>
              <w:rPr>
                <w:rFonts w:hint="eastAsia" w:ascii="宋体" w:hAnsi="宋体" w:eastAsia="宋体" w:cs="宋体"/>
                <w:color w:val="auto"/>
                <w:kern w:val="0"/>
                <w:sz w:val="21"/>
                <w:szCs w:val="21"/>
                <w:highlight w:val="none"/>
                <w:lang w:val="en-US" w:eastAsia="zh-CN"/>
              </w:rPr>
              <w:t>须是</w:t>
            </w:r>
            <w:r>
              <w:rPr>
                <w:rFonts w:hint="eastAsia" w:ascii="宋体" w:hAnsi="宋体" w:eastAsia="宋体" w:cs="宋体"/>
                <w:color w:val="auto"/>
                <w:kern w:val="0"/>
                <w:sz w:val="21"/>
                <w:szCs w:val="21"/>
                <w:highlight w:val="none"/>
              </w:rPr>
              <w:t>投标单位人员</w:t>
            </w:r>
            <w:r>
              <w:rPr>
                <w:rFonts w:hint="eastAsia" w:ascii="宋体" w:hAnsi="宋体" w:eastAsia="宋体" w:cs="宋体"/>
                <w:color w:val="auto"/>
                <w:kern w:val="0"/>
                <w:sz w:val="21"/>
                <w:szCs w:val="21"/>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提供：</w:t>
            </w:r>
            <w:r>
              <w:rPr>
                <w:rFonts w:hint="eastAsia" w:ascii="宋体" w:hAnsi="宋体" w:eastAsia="宋体" w:cs="宋体"/>
                <w:color w:val="auto"/>
                <w:kern w:val="0"/>
                <w:sz w:val="21"/>
                <w:szCs w:val="21"/>
                <w:highlight w:val="none"/>
              </w:rPr>
              <w:t>法定代表人身份证明（格式见第</w:t>
            </w:r>
            <w:r>
              <w:rPr>
                <w:rFonts w:hint="eastAsia" w:ascii="宋体" w:hAnsi="宋体" w:eastAsia="宋体" w:cs="宋体"/>
                <w:color w:val="auto"/>
                <w:kern w:val="0"/>
                <w:sz w:val="21"/>
                <w:szCs w:val="21"/>
                <w:highlight w:val="none"/>
                <w:lang w:val="en-US" w:eastAsia="zh-CN"/>
              </w:rPr>
              <w:t>六</w:t>
            </w:r>
            <w:r>
              <w:rPr>
                <w:rFonts w:hint="eastAsia" w:ascii="宋体" w:hAnsi="宋体" w:eastAsia="宋体" w:cs="宋体"/>
                <w:color w:val="auto"/>
                <w:kern w:val="0"/>
                <w:sz w:val="21"/>
                <w:szCs w:val="21"/>
                <w:highlight w:val="none"/>
              </w:rPr>
              <w:t>章投标文件格式）</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法定代表人委托代理人投标的，还须提供</w:t>
            </w:r>
            <w:r>
              <w:rPr>
                <w:rFonts w:hint="eastAsia" w:ascii="宋体" w:hAnsi="宋体" w:eastAsia="宋体" w:cs="宋体"/>
                <w:color w:val="auto"/>
                <w:kern w:val="0"/>
                <w:sz w:val="21"/>
                <w:szCs w:val="21"/>
                <w:highlight w:val="none"/>
              </w:rPr>
              <w:t>授权委托书（格式见第</w:t>
            </w:r>
            <w:r>
              <w:rPr>
                <w:rFonts w:hint="eastAsia" w:ascii="宋体" w:hAnsi="宋体" w:eastAsia="宋体" w:cs="宋体"/>
                <w:color w:val="auto"/>
                <w:kern w:val="0"/>
                <w:sz w:val="21"/>
                <w:szCs w:val="21"/>
                <w:highlight w:val="none"/>
                <w:lang w:val="en-US" w:eastAsia="zh-CN"/>
              </w:rPr>
              <w:t>六</w:t>
            </w:r>
            <w:r>
              <w:rPr>
                <w:rFonts w:hint="eastAsia" w:ascii="宋体" w:hAnsi="宋体" w:eastAsia="宋体" w:cs="宋体"/>
                <w:color w:val="auto"/>
                <w:kern w:val="0"/>
                <w:sz w:val="21"/>
                <w:szCs w:val="21"/>
                <w:highlight w:val="none"/>
              </w:rPr>
              <w:t>章投标文件格式）</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投标人为该委托代理人缴纳的养老保险证明。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□联合体投标的，由联合体牵头人委派</w:t>
            </w:r>
            <w:r>
              <w:rPr>
                <w:rFonts w:hint="eastAsia" w:ascii="宋体" w:hAnsi="宋体" w:eastAsia="宋体" w:cs="宋体"/>
                <w:color w:val="auto"/>
                <w:kern w:val="0"/>
                <w:sz w:val="21"/>
                <w:szCs w:val="21"/>
                <w:highlight w:val="none"/>
                <w:lang w:val="en-US" w:eastAsia="zh-CN"/>
              </w:rPr>
              <w:t>本单位人员作为</w:t>
            </w:r>
            <w:r>
              <w:rPr>
                <w:rFonts w:hint="eastAsia" w:ascii="宋体" w:hAnsi="宋体" w:eastAsia="宋体" w:cs="宋体"/>
                <w:color w:val="auto"/>
                <w:kern w:val="0"/>
                <w:sz w:val="21"/>
                <w:szCs w:val="21"/>
                <w:highlight w:val="none"/>
              </w:rPr>
              <w:t>委托代理人。</w:t>
            </w:r>
          </w:p>
          <w:p>
            <w:pPr>
              <w:pStyle w:val="2"/>
              <w:keepNext w:val="0"/>
              <w:keepLines w:val="0"/>
              <w:pageBreakBefore w:val="0"/>
              <w:widowControl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投标文件真实性</w:t>
            </w:r>
          </w:p>
          <w:p>
            <w:pPr>
              <w:pStyle w:val="2"/>
              <w:keepNext w:val="0"/>
              <w:keepLines w:val="0"/>
              <w:pageBreakBefore w:val="0"/>
              <w:widowControl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投标文件中的所有内容</w:t>
            </w:r>
            <w:r>
              <w:rPr>
                <w:rFonts w:hint="eastAsia" w:ascii="宋体" w:hAnsi="宋体" w:eastAsia="宋体" w:cs="宋体"/>
                <w:color w:val="auto"/>
                <w:sz w:val="21"/>
                <w:szCs w:val="21"/>
                <w:highlight w:val="none"/>
                <w:lang w:val="en-US" w:eastAsia="zh-CN"/>
              </w:rPr>
              <w:t>须</w:t>
            </w:r>
            <w:r>
              <w:rPr>
                <w:rFonts w:hint="eastAsia" w:ascii="宋体" w:hAnsi="宋体" w:eastAsia="宋体" w:cs="宋体"/>
                <w:color w:val="auto"/>
                <w:sz w:val="21"/>
                <w:szCs w:val="21"/>
                <w:highlight w:val="none"/>
              </w:rPr>
              <w:t>真实有效，不存在弄虚作假情形。</w:t>
            </w:r>
          </w:p>
          <w:p>
            <w:pPr>
              <w:pStyle w:val="2"/>
              <w:keepNext w:val="0"/>
              <w:keepLines w:val="0"/>
              <w:pageBreakBefore w:val="0"/>
              <w:widowControl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承诺（格式见第六章投标文件格式）。</w:t>
            </w:r>
          </w:p>
          <w:p>
            <w:pPr>
              <w:pStyle w:val="2"/>
              <w:keepNext w:val="0"/>
              <w:keepLines w:val="0"/>
              <w:pageBreakBefore w:val="0"/>
              <w:widowControl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7" w:firstLineChars="198"/>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特别说明：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（1）上述要求须提交的相关证明材料均为扫描件（原件或复印件的扫描件均可），扫描件须清晰可辨，</w:t>
            </w:r>
            <w:r>
              <w:rPr>
                <w:rFonts w:hint="eastAsia" w:ascii="宋体" w:hAnsi="宋体" w:eastAsia="宋体" w:cs="宋体"/>
                <w:color w:val="auto"/>
                <w:kern w:val="0"/>
                <w:sz w:val="21"/>
                <w:szCs w:val="21"/>
                <w:highlight w:val="none"/>
              </w:rPr>
              <w:t>有一条不满足，则投标文件由评标委员会</w:t>
            </w:r>
            <w:r>
              <w:rPr>
                <w:rFonts w:hint="eastAsia" w:ascii="宋体" w:hAnsi="宋体" w:eastAsia="宋体" w:cs="宋体"/>
                <w:color w:val="auto"/>
                <w:sz w:val="21"/>
                <w:szCs w:val="21"/>
                <w:highlight w:val="none"/>
              </w:rPr>
              <w:t>作否决投标处理</w:t>
            </w:r>
            <w:r>
              <w:rPr>
                <w:rFonts w:hint="eastAsia" w:ascii="宋体" w:hAnsi="宋体" w:eastAsia="宋体" w:cs="宋体"/>
                <w:color w:val="auto"/>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rPr>
              <w:t>（2A）招标人有权对投标人提供的资料进行核实，若发现弄虚作假，按相关规定取消其中标资格，并按相关法律法规报招标投标监督部门，其</w:t>
            </w:r>
            <w:r>
              <w:rPr>
                <w:rFonts w:hint="eastAsia" w:ascii="宋体" w:hAnsi="宋体" w:eastAsia="宋体" w:cs="宋体"/>
                <w:snapToGrid w:val="0"/>
                <w:color w:val="auto"/>
                <w:kern w:val="0"/>
                <w:sz w:val="21"/>
                <w:szCs w:val="21"/>
                <w:highlight w:val="none"/>
                <w:u w:val="none"/>
                <w:lang w:eastAsia="zh-CN"/>
              </w:rPr>
              <w:t>投标</w:t>
            </w:r>
            <w:r>
              <w:rPr>
                <w:rFonts w:hint="eastAsia" w:ascii="宋体" w:hAnsi="宋体" w:eastAsia="宋体" w:cs="宋体"/>
                <w:snapToGrid w:val="0"/>
                <w:color w:val="auto"/>
                <w:kern w:val="0"/>
                <w:sz w:val="21"/>
                <w:szCs w:val="21"/>
                <w:highlight w:val="none"/>
                <w:u w:val="none"/>
              </w:rPr>
              <w:t>保证金以现金形式</w:t>
            </w:r>
            <w:r>
              <w:rPr>
                <w:rFonts w:hint="eastAsia" w:ascii="宋体" w:hAnsi="宋体" w:eastAsia="宋体" w:cs="宋体"/>
                <w:snapToGrid w:val="0"/>
                <w:color w:val="auto"/>
                <w:kern w:val="0"/>
                <w:sz w:val="21"/>
                <w:szCs w:val="21"/>
                <w:highlight w:val="none"/>
                <w:u w:val="none"/>
                <w:lang w:eastAsia="zh-CN"/>
              </w:rPr>
              <w:t>交纳</w:t>
            </w:r>
            <w:r>
              <w:rPr>
                <w:rFonts w:hint="eastAsia" w:ascii="宋体" w:hAnsi="宋体" w:eastAsia="宋体" w:cs="宋体"/>
                <w:snapToGrid w:val="0"/>
                <w:color w:val="auto"/>
                <w:kern w:val="0"/>
                <w:sz w:val="21"/>
                <w:szCs w:val="21"/>
                <w:highlight w:val="none"/>
                <w:u w:val="none"/>
              </w:rPr>
              <w:t>的不予退还，以保函形式</w:t>
            </w:r>
            <w:r>
              <w:rPr>
                <w:rFonts w:hint="eastAsia" w:ascii="宋体" w:hAnsi="宋体" w:eastAsia="宋体" w:cs="宋体"/>
                <w:snapToGrid w:val="0"/>
                <w:color w:val="auto"/>
                <w:kern w:val="0"/>
                <w:sz w:val="21"/>
                <w:szCs w:val="21"/>
                <w:highlight w:val="none"/>
                <w:u w:val="none"/>
                <w:lang w:eastAsia="zh-CN"/>
              </w:rPr>
              <w:t>交纳</w:t>
            </w:r>
            <w:r>
              <w:rPr>
                <w:rFonts w:hint="eastAsia" w:ascii="宋体" w:hAnsi="宋体" w:eastAsia="宋体" w:cs="宋体"/>
                <w:snapToGrid w:val="0"/>
                <w:color w:val="auto"/>
                <w:kern w:val="0"/>
                <w:sz w:val="21"/>
                <w:szCs w:val="21"/>
                <w:highlight w:val="none"/>
                <w:u w:val="none"/>
              </w:rPr>
              <w:t>的由保函开立人支付保函担保的与</w:t>
            </w:r>
            <w:r>
              <w:rPr>
                <w:rFonts w:hint="eastAsia" w:ascii="宋体" w:hAnsi="宋体" w:eastAsia="宋体" w:cs="宋体"/>
                <w:snapToGrid w:val="0"/>
                <w:color w:val="auto"/>
                <w:kern w:val="0"/>
                <w:sz w:val="21"/>
                <w:szCs w:val="21"/>
                <w:highlight w:val="none"/>
                <w:u w:val="none"/>
                <w:lang w:eastAsia="zh-CN"/>
              </w:rPr>
              <w:t>投标</w:t>
            </w:r>
            <w:r>
              <w:rPr>
                <w:rFonts w:hint="eastAsia" w:ascii="宋体" w:hAnsi="宋体" w:eastAsia="宋体" w:cs="宋体"/>
                <w:snapToGrid w:val="0"/>
                <w:color w:val="auto"/>
                <w:kern w:val="0"/>
                <w:sz w:val="21"/>
                <w:szCs w:val="21"/>
                <w:highlight w:val="none"/>
                <w:u w:val="none"/>
              </w:rPr>
              <w:t>保证金等额的款项</w:t>
            </w:r>
            <w:r>
              <w:rPr>
                <w:rFonts w:hint="eastAsia" w:ascii="宋体" w:hAnsi="宋体" w:eastAsia="宋体" w:cs="宋体"/>
                <w:color w:val="auto"/>
                <w:sz w:val="21"/>
                <w:szCs w:val="21"/>
                <w:highlight w:val="none"/>
                <w:u w:val="none"/>
              </w:rPr>
              <w:t>，投标人承担因此造成的相关责任并赔偿相应损失</w:t>
            </w:r>
            <w:r>
              <w:rPr>
                <w:rFonts w:hint="eastAsia" w:ascii="宋体" w:hAnsi="宋体" w:eastAsia="宋体" w:cs="宋体"/>
                <w:color w:val="auto"/>
                <w:sz w:val="21"/>
                <w:szCs w:val="21"/>
                <w:highlight w:val="none"/>
                <w:u w:val="none"/>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i/>
                <w:color w:val="auto"/>
                <w:kern w:val="0"/>
                <w:sz w:val="21"/>
                <w:szCs w:val="21"/>
                <w:highlight w:val="none"/>
              </w:rPr>
            </w:pPr>
            <w:r>
              <w:rPr>
                <w:rFonts w:hint="eastAsia" w:ascii="宋体" w:hAnsi="宋体" w:eastAsia="宋体" w:cs="宋体"/>
                <w:i/>
                <w:color w:val="auto"/>
                <w:kern w:val="0"/>
                <w:sz w:val="21"/>
                <w:szCs w:val="21"/>
                <w:highlight w:val="none"/>
              </w:rPr>
              <w:t>[提示：适用于未进行资格预审的项目。]</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（2B）本</w:t>
            </w:r>
            <w:r>
              <w:rPr>
                <w:rFonts w:hint="eastAsia" w:ascii="宋体" w:hAnsi="宋体" w:eastAsia="宋体" w:cs="宋体"/>
                <w:color w:val="auto"/>
                <w:kern w:val="0"/>
                <w:sz w:val="21"/>
                <w:szCs w:val="21"/>
                <w:highlight w:val="none"/>
                <w:lang w:eastAsia="zh-CN"/>
              </w:rPr>
              <w:t>项目</w:t>
            </w:r>
            <w:r>
              <w:rPr>
                <w:rFonts w:hint="eastAsia" w:ascii="宋体" w:hAnsi="宋体" w:eastAsia="宋体" w:cs="宋体"/>
                <w:color w:val="auto"/>
                <w:kern w:val="0"/>
                <w:sz w:val="21"/>
                <w:szCs w:val="21"/>
                <w:highlight w:val="none"/>
              </w:rPr>
              <w:t>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①通过资格预审后，投标人发生合法重组等变更名称的，应提供相关部门的合法批件及企业法人营业执照和资质证书的副本变更记录。</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②投标人投标时的资格条件相比资格预审时应没有实质性下降，投标文件仍然满足资格预审中的强制性标准。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i/>
                <w:color w:val="auto"/>
                <w:kern w:val="0"/>
                <w:sz w:val="21"/>
                <w:szCs w:val="21"/>
                <w:highlight w:val="none"/>
              </w:rPr>
            </w:pPr>
            <w:r>
              <w:rPr>
                <w:rFonts w:hint="eastAsia" w:ascii="宋体" w:hAnsi="宋体" w:eastAsia="宋体" w:cs="宋体"/>
                <w:i/>
                <w:color w:val="auto"/>
                <w:kern w:val="0"/>
                <w:sz w:val="21"/>
                <w:szCs w:val="21"/>
                <w:highlight w:val="none"/>
              </w:rPr>
              <w:t>[提示：适用于已进行资格预审的项目，没有变化的不提供。]</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（3）本招标文件中所要求的人员养老保险证明要求如下：</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①企业提供养老保险证明，事业单位提供养老保险证明或行政主管部门在编证明。</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kern w:val="0"/>
                <w:sz w:val="21"/>
                <w:szCs w:val="21"/>
                <w:highlight w:val="none"/>
              </w:rPr>
              <w:t>②</w:t>
            </w:r>
            <w:r>
              <w:rPr>
                <w:rFonts w:hint="eastAsia" w:ascii="宋体" w:hAnsi="宋体" w:eastAsia="宋体" w:cs="宋体"/>
                <w:color w:val="auto"/>
                <w:sz w:val="21"/>
                <w:szCs w:val="21"/>
                <w:highlight w:val="none"/>
                <w:lang w:val="en-US" w:eastAsia="zh-CN"/>
              </w:rPr>
              <w:t>拟派</w:t>
            </w:r>
            <w:r>
              <w:rPr>
                <w:rFonts w:hint="eastAsia" w:ascii="宋体" w:hAnsi="宋体" w:eastAsia="宋体" w:cs="宋体"/>
                <w:color w:val="auto"/>
                <w:sz w:val="21"/>
                <w:szCs w:val="21"/>
                <w:highlight w:val="none"/>
              </w:rPr>
              <w:t>人员</w:t>
            </w:r>
            <w:r>
              <w:rPr>
                <w:rFonts w:hint="eastAsia" w:ascii="宋体" w:hAnsi="宋体" w:eastAsia="宋体" w:cs="宋体"/>
                <w:bCs/>
                <w:snapToGrid w:val="0"/>
                <w:color w:val="auto"/>
                <w:kern w:val="0"/>
                <w:sz w:val="21"/>
                <w:szCs w:val="21"/>
                <w:highlight w:val="none"/>
              </w:rPr>
              <w:t>的</w:t>
            </w:r>
            <w:r>
              <w:rPr>
                <w:rFonts w:hint="eastAsia" w:ascii="宋体" w:hAnsi="宋体" w:eastAsia="宋体" w:cs="宋体"/>
                <w:bCs/>
                <w:color w:val="auto"/>
                <w:sz w:val="21"/>
                <w:szCs w:val="21"/>
                <w:highlight w:val="none"/>
              </w:rPr>
              <w:t>连续</w:t>
            </w:r>
            <w:r>
              <w:rPr>
                <w:rFonts w:hint="eastAsia" w:ascii="宋体" w:hAnsi="宋体" w:eastAsia="宋体" w:cs="宋体"/>
                <w:bCs/>
                <w:snapToGrid w:val="0"/>
                <w:color w:val="auto"/>
                <w:kern w:val="0"/>
                <w:sz w:val="21"/>
                <w:szCs w:val="21"/>
                <w:highlight w:val="none"/>
              </w:rPr>
              <w:t>养老保险证明期限须包含</w:t>
            </w:r>
            <w:r>
              <w:rPr>
                <w:rFonts w:hint="eastAsia" w:ascii="宋体" w:hAnsi="宋体" w:eastAsia="宋体" w:cs="宋体"/>
                <w:bCs/>
                <w:snapToGrid w:val="0"/>
                <w:color w:val="auto"/>
                <w:kern w:val="0"/>
                <w:sz w:val="21"/>
                <w:szCs w:val="21"/>
                <w:highlight w:val="none"/>
                <w:u w:val="single"/>
              </w:rPr>
              <w:t xml:space="preserve">   </w:t>
            </w:r>
            <w:r>
              <w:rPr>
                <w:rFonts w:hint="eastAsia" w:ascii="宋体" w:hAnsi="宋体" w:eastAsia="宋体" w:cs="宋体"/>
                <w:bCs/>
                <w:snapToGrid w:val="0"/>
                <w:color w:val="auto"/>
                <w:kern w:val="0"/>
                <w:sz w:val="21"/>
                <w:szCs w:val="21"/>
                <w:highlight w:val="none"/>
              </w:rPr>
              <w:t>年</w:t>
            </w:r>
            <w:r>
              <w:rPr>
                <w:rFonts w:hint="eastAsia" w:ascii="宋体" w:hAnsi="宋体" w:eastAsia="宋体" w:cs="宋体"/>
                <w:bCs/>
                <w:snapToGrid w:val="0"/>
                <w:color w:val="auto"/>
                <w:kern w:val="0"/>
                <w:sz w:val="21"/>
                <w:szCs w:val="21"/>
                <w:highlight w:val="none"/>
                <w:u w:val="single"/>
              </w:rPr>
              <w:t xml:space="preserve">   </w:t>
            </w:r>
            <w:r>
              <w:rPr>
                <w:rFonts w:hint="eastAsia" w:ascii="宋体" w:hAnsi="宋体" w:eastAsia="宋体" w:cs="宋体"/>
                <w:bCs/>
                <w:snapToGrid w:val="0"/>
                <w:color w:val="auto"/>
                <w:kern w:val="0"/>
                <w:sz w:val="21"/>
                <w:szCs w:val="21"/>
                <w:highlight w:val="none"/>
              </w:rPr>
              <w:t>月至</w:t>
            </w:r>
            <w:r>
              <w:rPr>
                <w:rFonts w:hint="eastAsia" w:ascii="宋体" w:hAnsi="宋体" w:eastAsia="宋体" w:cs="宋体"/>
                <w:bCs/>
                <w:snapToGrid w:val="0"/>
                <w:color w:val="auto"/>
                <w:kern w:val="0"/>
                <w:sz w:val="21"/>
                <w:szCs w:val="21"/>
                <w:highlight w:val="none"/>
                <w:u w:val="single"/>
              </w:rPr>
              <w:t xml:space="preserve">   </w:t>
            </w:r>
            <w:r>
              <w:rPr>
                <w:rFonts w:hint="eastAsia" w:ascii="宋体" w:hAnsi="宋体" w:eastAsia="宋体" w:cs="宋体"/>
                <w:bCs/>
                <w:snapToGrid w:val="0"/>
                <w:color w:val="auto"/>
                <w:kern w:val="0"/>
                <w:sz w:val="21"/>
                <w:szCs w:val="21"/>
                <w:highlight w:val="none"/>
              </w:rPr>
              <w:t>年</w:t>
            </w:r>
            <w:r>
              <w:rPr>
                <w:rFonts w:hint="eastAsia" w:ascii="宋体" w:hAnsi="宋体" w:eastAsia="宋体" w:cs="宋体"/>
                <w:bCs/>
                <w:snapToGrid w:val="0"/>
                <w:color w:val="auto"/>
                <w:kern w:val="0"/>
                <w:sz w:val="21"/>
                <w:szCs w:val="21"/>
                <w:highlight w:val="none"/>
                <w:u w:val="single"/>
              </w:rPr>
              <w:t xml:space="preserve">   </w:t>
            </w:r>
            <w:r>
              <w:rPr>
                <w:rFonts w:hint="eastAsia" w:ascii="宋体" w:hAnsi="宋体" w:eastAsia="宋体" w:cs="宋体"/>
                <w:bCs/>
                <w:snapToGrid w:val="0"/>
                <w:color w:val="auto"/>
                <w:kern w:val="0"/>
                <w:sz w:val="21"/>
                <w:szCs w:val="21"/>
                <w:highlight w:val="none"/>
              </w:rPr>
              <w:t>月</w:t>
            </w:r>
            <w:r>
              <w:rPr>
                <w:rFonts w:hint="eastAsia" w:ascii="宋体" w:hAnsi="宋体" w:eastAsia="宋体" w:cs="宋体"/>
                <w:bCs/>
                <w:color w:val="auto"/>
                <w:sz w:val="21"/>
                <w:szCs w:val="21"/>
                <w:highlight w:val="none"/>
              </w:rPr>
              <w:t>。提供的养老保险参保证明须体现</w:t>
            </w:r>
            <w:r>
              <w:rPr>
                <w:rFonts w:hint="eastAsia" w:ascii="宋体" w:hAnsi="宋体" w:eastAsia="宋体" w:cs="宋体"/>
                <w:bCs/>
                <w:color w:val="auto"/>
                <w:sz w:val="21"/>
                <w:szCs w:val="21"/>
                <w:highlight w:val="none"/>
                <w:lang w:val="en-US" w:eastAsia="zh-CN"/>
              </w:rPr>
              <w:t>拟派</w:t>
            </w:r>
            <w:r>
              <w:rPr>
                <w:rFonts w:hint="eastAsia" w:ascii="宋体" w:hAnsi="宋体" w:eastAsia="宋体" w:cs="宋体"/>
                <w:bCs/>
                <w:color w:val="auto"/>
                <w:sz w:val="21"/>
                <w:szCs w:val="21"/>
                <w:highlight w:val="none"/>
              </w:rPr>
              <w:t>人员的姓名、身份证号（或社保号）、单位名称、本单位参保时间（或起始参保时间），并带有社保部门公章或社保部门的有效电子印章。</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i/>
                <w:color w:val="auto"/>
                <w:sz w:val="21"/>
                <w:szCs w:val="21"/>
                <w:highlight w:val="none"/>
              </w:rPr>
              <w:t>[提示：</w:t>
            </w:r>
            <w:r>
              <w:rPr>
                <w:rFonts w:hint="eastAsia" w:ascii="宋体" w:hAnsi="宋体" w:eastAsia="宋体" w:cs="宋体"/>
                <w:color w:val="auto"/>
                <w:sz w:val="21"/>
                <w:szCs w:val="21"/>
                <w:highlight w:val="none"/>
                <w:lang w:val="en-US" w:eastAsia="zh-CN"/>
              </w:rPr>
              <w:t>拟派</w:t>
            </w:r>
            <w:r>
              <w:rPr>
                <w:rFonts w:hint="eastAsia" w:ascii="宋体" w:hAnsi="宋体" w:eastAsia="宋体" w:cs="宋体"/>
                <w:color w:val="auto"/>
                <w:sz w:val="21"/>
                <w:szCs w:val="21"/>
                <w:highlight w:val="none"/>
              </w:rPr>
              <w:t>人员</w:t>
            </w:r>
            <w:r>
              <w:rPr>
                <w:rFonts w:hint="eastAsia" w:ascii="宋体" w:hAnsi="宋体" w:eastAsia="宋体" w:cs="宋体"/>
                <w:bCs/>
                <w:i/>
                <w:color w:val="auto"/>
                <w:sz w:val="21"/>
                <w:szCs w:val="21"/>
                <w:highlight w:val="none"/>
              </w:rPr>
              <w:t xml:space="preserve">提交的养老保险时间段必须一致；从招标公告发布之日前一月起算，养老保险时间段建议为6个月。]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是否接受联合体投标</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□不接受</w:t>
            </w:r>
          </w:p>
          <w:p>
            <w:pPr>
              <w:keepNext w:val="0"/>
              <w:keepLines w:val="0"/>
              <w:pageBreakBefore w:val="0"/>
              <w:kinsoku/>
              <w:wordWrap/>
              <w:overflowPunct/>
              <w:topLinePunct w:val="0"/>
              <w:bidi w:val="0"/>
              <w:snapToGrid w:val="0"/>
              <w:spacing w:after="15" w:afterLines="5"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□接受，应满足下列要求：</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1.4.3</w:t>
            </w:r>
          </w:p>
        </w:tc>
        <w:tc>
          <w:tcPr>
            <w:tcW w:w="1644"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投标人不得存在的其他情形</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踏勘现场</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□不组织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rPr>
              <w:t>□组织，集中踏勘时间：</w:t>
            </w:r>
            <w:r>
              <w:rPr>
                <w:rFonts w:hint="eastAsia" w:ascii="宋体" w:hAnsi="宋体" w:eastAsia="宋体" w:cs="宋体"/>
                <w:color w:val="auto"/>
                <w:kern w:val="0"/>
                <w:sz w:val="21"/>
                <w:szCs w:val="21"/>
                <w:highlight w:val="none"/>
                <w:u w:val="single"/>
                <w:lang w:eastAsia="zh-CN"/>
              </w:rPr>
              <w:t xml:space="preserve"> </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集中踏勘地点：</w:t>
            </w:r>
            <w:r>
              <w:rPr>
                <w:rFonts w:hint="eastAsia" w:ascii="宋体" w:hAnsi="宋体" w:eastAsia="宋体" w:cs="宋体"/>
                <w:color w:val="auto"/>
                <w:kern w:val="0"/>
                <w:sz w:val="21"/>
                <w:szCs w:val="21"/>
                <w:highlight w:val="none"/>
                <w:u w:val="single"/>
                <w:lang w:eastAsia="zh-CN"/>
              </w:rPr>
              <w:t xml:space="preserve"> </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投标预备会</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□不召开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□召开，召开时间：</w:t>
            </w:r>
            <w:r>
              <w:rPr>
                <w:rFonts w:hint="eastAsia" w:ascii="宋体" w:hAnsi="宋体" w:eastAsia="宋体" w:cs="宋体"/>
                <w:color w:val="auto"/>
                <w:kern w:val="0"/>
                <w:sz w:val="21"/>
                <w:szCs w:val="21"/>
                <w:highlight w:val="none"/>
                <w:u w:val="single"/>
                <w:lang w:eastAsia="zh-CN"/>
              </w:rPr>
              <w:t xml:space="preserve"> </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after="0" w:afterLines="-2147483648" w:line="400" w:lineRule="exact"/>
              <w:ind w:firstLine="1260" w:firstLineChars="6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召开地点：</w:t>
            </w:r>
            <w:r>
              <w:rPr>
                <w:rFonts w:hint="eastAsia" w:ascii="宋体" w:hAnsi="宋体" w:eastAsia="宋体" w:cs="宋体"/>
                <w:color w:val="auto"/>
                <w:kern w:val="0"/>
                <w:sz w:val="21"/>
                <w:szCs w:val="21"/>
                <w:highlight w:val="none"/>
                <w:u w:val="single"/>
                <w:lang w:eastAsia="zh-CN"/>
              </w:rPr>
              <w:t xml:space="preserve"> </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分包</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□允许，分包内容要求：</w:t>
            </w:r>
            <w:r>
              <w:rPr>
                <w:rFonts w:hint="eastAsia" w:ascii="宋体" w:hAnsi="宋体" w:eastAsia="宋体" w:cs="宋体"/>
                <w:color w:val="auto"/>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分包金额要求：</w:t>
            </w:r>
            <w:r>
              <w:rPr>
                <w:rFonts w:hint="eastAsia" w:ascii="宋体" w:hAnsi="宋体" w:eastAsia="宋体" w:cs="宋体"/>
                <w:color w:val="auto"/>
                <w:sz w:val="21"/>
                <w:szCs w:val="21"/>
                <w:highlight w:val="none"/>
                <w:u w:val="single"/>
              </w:rPr>
              <w:t xml:space="preserve">                    </w:t>
            </w:r>
          </w:p>
          <w:p>
            <w:pPr>
              <w:keepNext w:val="0"/>
              <w:keepLines w:val="0"/>
              <w:pageBreakBefore w:val="0"/>
              <w:kinsoku/>
              <w:wordWrap/>
              <w:overflowPunct/>
              <w:topLinePunct w:val="0"/>
              <w:bidi w:val="0"/>
              <w:snapToGrid w:val="0"/>
              <w:spacing w:after="15" w:afterLines="5"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接受分包的第三人资质要求：</w:t>
            </w:r>
            <w:r>
              <w:rPr>
                <w:rFonts w:hint="eastAsia" w:ascii="宋体" w:hAnsi="宋体" w:eastAsia="宋体" w:cs="宋体"/>
                <w:color w:val="auto"/>
                <w:sz w:val="21"/>
                <w:szCs w:val="21"/>
                <w:highlight w:val="none"/>
                <w:u w:val="single"/>
              </w:rPr>
              <w:t xml:space="preserve">                    </w:t>
            </w:r>
          </w:p>
          <w:p>
            <w:pPr>
              <w:pStyle w:val="2"/>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响应和偏离</w:t>
            </w:r>
          </w:p>
        </w:tc>
        <w:tc>
          <w:tcPr>
            <w:tcW w:w="6128"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投标文件存在</w:t>
            </w:r>
            <w:r>
              <w:rPr>
                <w:rFonts w:hint="eastAsia" w:ascii="宋体" w:hAnsi="宋体" w:eastAsia="宋体" w:cs="宋体"/>
                <w:color w:val="auto"/>
                <w:sz w:val="21"/>
                <w:szCs w:val="21"/>
                <w:highlight w:val="none"/>
              </w:rPr>
              <w:t>第三章“附件：否决投标情况一览表”中</w:t>
            </w:r>
            <w:r>
              <w:rPr>
                <w:rFonts w:hint="eastAsia" w:ascii="宋体" w:hAnsi="宋体" w:eastAsia="宋体" w:cs="宋体"/>
                <w:color w:val="auto"/>
                <w:kern w:val="0"/>
                <w:sz w:val="21"/>
                <w:szCs w:val="21"/>
                <w:highlight w:val="none"/>
              </w:rPr>
              <w:t>情形之一的，投标文件视为重大偏差并作否决投标处理，否则，评标委员会不得视为重大偏差而否决投标人的投标文件。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w:t>
            </w:r>
          </w:p>
        </w:tc>
        <w:tc>
          <w:tcPr>
            <w:tcW w:w="1644" w:type="dxa"/>
            <w:vAlign w:val="center"/>
          </w:tcPr>
          <w:p>
            <w:pPr>
              <w:keepNext w:val="0"/>
              <w:keepLines w:val="0"/>
              <w:pageBreakBefore w:val="0"/>
              <w:kinsoku/>
              <w:wordWrap/>
              <w:overflowPunct/>
              <w:topLinePunct w:val="0"/>
              <w:bidi w:val="0"/>
              <w:snapToGrid w:val="0"/>
              <w:spacing w:after="15" w:afterLines="5"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构成招标文件的其他材料</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2.2.1</w:t>
            </w:r>
          </w:p>
        </w:tc>
        <w:tc>
          <w:tcPr>
            <w:tcW w:w="1644" w:type="dxa"/>
            <w:tcBorders>
              <w:bottom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投标人要求澄清招标文件的形式和截止时间</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应仔细阅读招标文件及附件的所有内容，如有文字表述不清，图纸尺寸标注不明以及存在错、漏、缺、概念模糊和有可能出现歧义或理解上的偏差的内容等应在招标公告规定的时间前在本项目招标公告网页下方“我要提问”栏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2.2.2</w:t>
            </w:r>
          </w:p>
        </w:tc>
        <w:tc>
          <w:tcPr>
            <w:tcW w:w="1644" w:type="dxa"/>
            <w:tcBorders>
              <w:top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招标文件澄清发出的形式和时间</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招标人应在招标公告规定的时间前，</w:t>
            </w:r>
            <w:r>
              <w:rPr>
                <w:rFonts w:hint="eastAsia" w:ascii="宋体" w:hAnsi="宋体" w:eastAsia="宋体" w:cs="宋体"/>
                <w:color w:val="auto"/>
                <w:kern w:val="0"/>
                <w:sz w:val="21"/>
                <w:szCs w:val="21"/>
                <w:highlight w:val="none"/>
              </w:rPr>
              <w:t>在</w:t>
            </w:r>
            <w:r>
              <w:rPr>
                <w:rFonts w:hint="eastAsia" w:ascii="宋体" w:hAnsi="宋体" w:eastAsia="宋体" w:cs="宋体"/>
                <w:color w:val="auto"/>
                <w:kern w:val="0"/>
                <w:sz w:val="21"/>
                <w:szCs w:val="21"/>
                <w:highlight w:val="none"/>
                <w:u w:val="single"/>
              </w:rPr>
              <w:t>重庆市公共资源交易网</w:t>
            </w:r>
            <w:r>
              <w:rPr>
                <w:rFonts w:hint="eastAsia" w:ascii="宋体" w:hAnsi="宋体" w:eastAsia="宋体" w:cs="宋体"/>
                <w:color w:val="auto"/>
                <w:kern w:val="0"/>
                <w:sz w:val="21"/>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2.3.1</w:t>
            </w:r>
          </w:p>
        </w:tc>
        <w:tc>
          <w:tcPr>
            <w:tcW w:w="1644" w:type="dxa"/>
          </w:tcPr>
          <w:p>
            <w:pPr>
              <w:keepNext w:val="0"/>
              <w:keepLines w:val="0"/>
              <w:pageBreakBefore w:val="0"/>
              <w:kinsoku/>
              <w:wordWrap/>
              <w:overflowPunct/>
              <w:topLinePunct w:val="0"/>
              <w:bidi w:val="0"/>
              <w:snapToGrid w:val="0"/>
              <w:spacing w:after="15" w:afterLines="5"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招标文件修改发出的形式和时间</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招标人应在招标公告规定的时间前，在</w:t>
            </w:r>
            <w:r>
              <w:rPr>
                <w:rFonts w:hint="eastAsia" w:ascii="宋体" w:hAnsi="宋体" w:eastAsia="宋体" w:cs="宋体"/>
                <w:color w:val="auto"/>
                <w:sz w:val="21"/>
                <w:szCs w:val="21"/>
                <w:highlight w:val="none"/>
                <w:u w:val="single"/>
              </w:rPr>
              <w:t>重庆市公共资源交易网</w:t>
            </w:r>
            <w:r>
              <w:rPr>
                <w:rFonts w:hint="eastAsia" w:ascii="宋体" w:hAnsi="宋体" w:eastAsia="宋体" w:cs="宋体"/>
                <w:color w:val="auto"/>
                <w:sz w:val="21"/>
                <w:szCs w:val="21"/>
                <w:highlight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投标人对招标文件及澄清修改提出异议的形式和时间</w:t>
            </w:r>
          </w:p>
        </w:tc>
        <w:tc>
          <w:tcPr>
            <w:tcW w:w="6128"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投标人对招标文件和澄清修改有异议的，应当在投标截止时间10日前，</w:t>
            </w:r>
            <w:r>
              <w:rPr>
                <w:rFonts w:hint="eastAsia" w:ascii="宋体" w:hAnsi="宋体" w:eastAsia="宋体" w:cs="宋体"/>
                <w:color w:val="auto"/>
                <w:highlight w:val="none"/>
                <w:lang w:val="en-US" w:eastAsia="zh-CN"/>
              </w:rPr>
              <w:t>以书面形式向招标人或招标代理机构</w:t>
            </w:r>
            <w:r>
              <w:rPr>
                <w:rFonts w:hint="eastAsia" w:ascii="宋体" w:hAnsi="宋体" w:eastAsia="宋体" w:cs="宋体"/>
                <w:color w:val="auto"/>
                <w:highlight w:val="none"/>
              </w:rPr>
              <w:t>提出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招标人应当自收到异议之日起3日内做出答复</w:t>
            </w:r>
            <w:r>
              <w:rPr>
                <w:rFonts w:hint="eastAsia" w:ascii="宋体" w:hAnsi="宋体" w:eastAsia="宋体" w:cs="宋体"/>
                <w:snapToGrid w:val="0"/>
                <w:color w:val="auto"/>
                <w:kern w:val="0"/>
                <w:sz w:val="21"/>
                <w:szCs w:val="21"/>
                <w:highlight w:val="none"/>
              </w:rPr>
              <w:t>，答复内容可能影响投标文件编制的，</w:t>
            </w:r>
            <w:r>
              <w:rPr>
                <w:rFonts w:hint="eastAsia" w:ascii="宋体" w:hAnsi="宋体" w:eastAsia="宋体" w:cs="宋体"/>
                <w:color w:val="auto"/>
                <w:sz w:val="21"/>
                <w:szCs w:val="21"/>
                <w:highlight w:val="none"/>
              </w:rPr>
              <w:t>将以修改的形式于投标截止时间15日前在</w:t>
            </w:r>
            <w:r>
              <w:rPr>
                <w:rFonts w:hint="eastAsia" w:ascii="宋体" w:hAnsi="宋体" w:eastAsia="宋体" w:cs="宋体"/>
                <w:color w:val="auto"/>
                <w:sz w:val="21"/>
                <w:szCs w:val="21"/>
                <w:highlight w:val="none"/>
                <w:u w:val="single"/>
              </w:rPr>
              <w:t>重庆市公共资源交易网</w:t>
            </w:r>
            <w:r>
              <w:rPr>
                <w:rFonts w:hint="eastAsia" w:ascii="宋体" w:hAnsi="宋体" w:eastAsia="宋体" w:cs="宋体"/>
                <w:color w:val="auto"/>
                <w:sz w:val="21"/>
                <w:szCs w:val="21"/>
                <w:highlight w:val="none"/>
              </w:rPr>
              <w:t>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3.1.1</w:t>
            </w:r>
          </w:p>
        </w:tc>
        <w:tc>
          <w:tcPr>
            <w:tcW w:w="1644" w:type="dxa"/>
            <w:vAlign w:val="center"/>
          </w:tcPr>
          <w:p>
            <w:pPr>
              <w:keepNext w:val="0"/>
              <w:keepLines w:val="0"/>
              <w:pageBreakBefore w:val="0"/>
              <w:kinsoku/>
              <w:wordWrap/>
              <w:overflowPunct/>
              <w:topLinePunct w:val="0"/>
              <w:bidi w:val="0"/>
              <w:snapToGrid w:val="0"/>
              <w:spacing w:after="31" w:afterLines="10"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构成投标文件的其他材料</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3.2.1</w:t>
            </w:r>
          </w:p>
        </w:tc>
        <w:tc>
          <w:tcPr>
            <w:tcW w:w="1644" w:type="dxa"/>
          </w:tcPr>
          <w:p>
            <w:pPr>
              <w:keepNext w:val="0"/>
              <w:keepLines w:val="0"/>
              <w:pageBreakBefore w:val="0"/>
              <w:kinsoku/>
              <w:wordWrap/>
              <w:overflowPunct/>
              <w:topLinePunct w:val="0"/>
              <w:bidi w:val="0"/>
              <w:snapToGrid w:val="0"/>
              <w:spacing w:after="31" w:afterLines="10"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增值税税金的计算方法</w:t>
            </w:r>
          </w:p>
        </w:tc>
        <w:tc>
          <w:tcPr>
            <w:tcW w:w="6128"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□一般计税法</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3.2.3</w:t>
            </w:r>
          </w:p>
        </w:tc>
        <w:tc>
          <w:tcPr>
            <w:tcW w:w="1644" w:type="dxa"/>
            <w:vAlign w:val="center"/>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报价方式</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sz w:val="21"/>
                <w:szCs w:val="21"/>
                <w:highlight w:val="none"/>
                <w:lang w:val="en-US" w:eastAsia="zh-CN"/>
              </w:rPr>
            </w:pPr>
            <w:r>
              <w:rPr>
                <w:rFonts w:hint="eastAsia" w:ascii="宋体" w:hAnsi="宋体" w:eastAsia="宋体" w:cs="宋体"/>
                <w:i/>
                <w:iCs/>
                <w:color w:val="auto"/>
                <w:sz w:val="21"/>
                <w:szCs w:val="21"/>
                <w:highlight w:val="none"/>
                <w:lang w:val="en-US" w:eastAsia="zh-CN"/>
              </w:rPr>
              <w:t>[提示：模式一]</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b w:val="0"/>
                <w:bCs/>
                <w:color w:val="auto"/>
                <w:sz w:val="21"/>
                <w:szCs w:val="21"/>
                <w:highlight w:val="none"/>
              </w:rPr>
              <w:t>本项目投标总报价</w:t>
            </w:r>
            <w:r>
              <w:rPr>
                <w:rFonts w:hint="eastAsia" w:ascii="宋体" w:hAnsi="宋体" w:eastAsia="宋体" w:cs="宋体"/>
                <w:b w:val="0"/>
                <w:bCs/>
                <w:color w:val="auto"/>
                <w:sz w:val="21"/>
                <w:szCs w:val="21"/>
                <w:highlight w:val="none"/>
                <w:lang w:eastAsia="zh-CN"/>
              </w:rPr>
              <w:t>为勘察设计费的整体报价</w:t>
            </w:r>
            <w:r>
              <w:rPr>
                <w:rFonts w:hint="eastAsia" w:ascii="宋体" w:hAnsi="宋体" w:eastAsia="宋体" w:cs="宋体"/>
                <w:b w:val="0"/>
                <w:bCs/>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□方式一：固定费率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eastAsia="zh-CN"/>
              </w:rPr>
              <w:t>计费基数：</w:t>
            </w:r>
            <w:r>
              <w:rPr>
                <w:rFonts w:hint="eastAsia" w:ascii="宋体" w:hAnsi="宋体" w:eastAsia="宋体" w:cs="宋体"/>
                <w:color w:val="auto"/>
                <w:sz w:val="21"/>
                <w:szCs w:val="21"/>
                <w:highlight w:val="none"/>
              </w:rPr>
              <w:t>□本次招标项目</w:t>
            </w:r>
            <w:r>
              <w:rPr>
                <w:rFonts w:hint="eastAsia" w:ascii="宋体" w:hAnsi="宋体" w:eastAsia="宋体" w:cs="宋体"/>
                <w:color w:val="auto"/>
                <w:sz w:val="21"/>
                <w:szCs w:val="21"/>
                <w:highlight w:val="none"/>
                <w:lang w:val="en-US" w:eastAsia="zh-CN"/>
              </w:rPr>
              <w:t>估算建筑安装工程费</w:t>
            </w:r>
            <w:r>
              <w:rPr>
                <w:rFonts w:hint="eastAsia" w:ascii="宋体" w:hAnsi="宋体" w:eastAsia="宋体" w:cs="宋体"/>
                <w:color w:val="auto"/>
                <w:sz w:val="21"/>
                <w:szCs w:val="21"/>
                <w:highlight w:val="none"/>
              </w:rPr>
              <w:t>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元</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其他：</w:t>
            </w:r>
            <w:r>
              <w:rPr>
                <w:rFonts w:hint="eastAsia" w:ascii="宋体" w:hAnsi="宋体" w:eastAsia="宋体" w:cs="宋体"/>
                <w:color w:val="auto"/>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color w:val="auto"/>
                <w:sz w:val="21"/>
                <w:szCs w:val="21"/>
                <w:highlight w:val="none"/>
                <w:lang w:eastAsia="zh-CN"/>
              </w:rPr>
              <w:t>勘察设计费</w:t>
            </w:r>
            <w:r>
              <w:rPr>
                <w:rFonts w:hint="eastAsia" w:ascii="宋体" w:hAnsi="宋体" w:eastAsia="宋体" w:cs="宋体"/>
                <w:color w:val="auto"/>
                <w:sz w:val="21"/>
                <w:szCs w:val="21"/>
                <w:highlight w:val="none"/>
              </w:rPr>
              <w:t>投标报价=</w:t>
            </w:r>
            <w:r>
              <w:rPr>
                <w:rFonts w:hint="eastAsia" w:ascii="宋体" w:hAnsi="宋体" w:eastAsia="宋体" w:cs="宋体"/>
                <w:color w:val="auto"/>
                <w:sz w:val="21"/>
                <w:szCs w:val="21"/>
                <w:highlight w:val="none"/>
                <w:u w:val="none"/>
                <w:lang w:val="en-US" w:eastAsia="zh-CN"/>
              </w:rPr>
              <w:t>计费基数</w:t>
            </w:r>
            <w:r>
              <w:rPr>
                <w:rFonts w:hint="eastAsia" w:ascii="宋体" w:hAnsi="宋体" w:eastAsia="宋体" w:cs="宋体"/>
                <w:color w:val="auto"/>
                <w:sz w:val="21"/>
                <w:szCs w:val="21"/>
                <w:highlight w:val="none"/>
              </w:rPr>
              <w:t>×固定费率报价+□BIM技术费用</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u w:val="single"/>
                <w:lang w:val="en-US" w:eastAsia="zh-CN"/>
              </w:rPr>
              <w:t>报价</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固定费率报价以百分号为单位，百分号前保留两位小数，小数点后第三位四舍五入，小数点后不足两位的按实际位数保留。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□方式二：固定单价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eastAsia="zh-CN"/>
              </w:rPr>
              <w:t>暂定工程量：</w:t>
            </w:r>
            <w:r>
              <w:rPr>
                <w:rFonts w:hint="eastAsia" w:ascii="宋体" w:hAnsi="宋体" w:eastAsia="宋体" w:cs="宋体"/>
                <w:color w:val="auto"/>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color w:val="auto"/>
                <w:sz w:val="21"/>
                <w:szCs w:val="21"/>
                <w:highlight w:val="none"/>
                <w:lang w:eastAsia="zh-CN"/>
              </w:rPr>
              <w:t>勘察设计费</w:t>
            </w:r>
            <w:r>
              <w:rPr>
                <w:rFonts w:hint="eastAsia" w:ascii="宋体" w:hAnsi="宋体" w:eastAsia="宋体" w:cs="宋体"/>
                <w:color w:val="auto"/>
                <w:sz w:val="21"/>
                <w:szCs w:val="21"/>
                <w:highlight w:val="none"/>
              </w:rPr>
              <w:t>投标报价=∑暂定</w:t>
            </w:r>
            <w:r>
              <w:rPr>
                <w:rFonts w:hint="eastAsia" w:ascii="宋体" w:hAnsi="宋体" w:eastAsia="宋体" w:cs="宋体"/>
                <w:color w:val="auto"/>
                <w:sz w:val="21"/>
                <w:szCs w:val="21"/>
                <w:highlight w:val="none"/>
                <w:lang w:val="en-US" w:eastAsia="zh-CN"/>
              </w:rPr>
              <w:t>工程</w:t>
            </w:r>
            <w:r>
              <w:rPr>
                <w:rFonts w:hint="eastAsia" w:ascii="宋体" w:hAnsi="宋体" w:eastAsia="宋体" w:cs="宋体"/>
                <w:color w:val="auto"/>
                <w:sz w:val="21"/>
                <w:szCs w:val="21"/>
                <w:highlight w:val="none"/>
              </w:rPr>
              <w:t>量×固定单价报价+□BIM技术费用</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u w:val="single"/>
                <w:lang w:val="en-US" w:eastAsia="zh-CN"/>
              </w:rPr>
              <w:t>报价</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sz w:val="21"/>
                <w:szCs w:val="21"/>
                <w:highlight w:val="none"/>
              </w:rPr>
            </w:pPr>
            <w:r>
              <w:rPr>
                <w:rFonts w:hint="eastAsia" w:ascii="宋体" w:hAnsi="宋体" w:eastAsia="宋体" w:cs="宋体"/>
                <w:i/>
                <w:iCs/>
                <w:color w:val="auto"/>
                <w:sz w:val="21"/>
                <w:szCs w:val="21"/>
                <w:highlight w:val="none"/>
              </w:rPr>
              <w:t>[提示：固定单价报价的单位由招标人根据项目具体情况在《投标函》中进行设置。]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固定单价报价的数值保留两位小数，小数点后第三位四舍五入，小数点后不足两位的按实际位数保留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□方式三：固定总价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color w:val="auto"/>
                <w:sz w:val="21"/>
                <w:szCs w:val="21"/>
                <w:highlight w:val="none"/>
                <w:lang w:eastAsia="zh-CN"/>
              </w:rPr>
              <w:t>勘察设计费</w:t>
            </w:r>
            <w:r>
              <w:rPr>
                <w:rFonts w:hint="eastAsia" w:ascii="宋体" w:hAnsi="宋体" w:eastAsia="宋体" w:cs="宋体"/>
                <w:color w:val="auto"/>
                <w:sz w:val="21"/>
                <w:szCs w:val="21"/>
                <w:highlight w:val="none"/>
              </w:rPr>
              <w:t>投标报价为固定总价，除发生重大设计变更外，设计费不调整。</w:t>
            </w:r>
            <w:r>
              <w:rPr>
                <w:rFonts w:hint="eastAsia" w:ascii="宋体" w:hAnsi="宋体" w:eastAsia="宋体" w:cs="宋体"/>
                <w:color w:val="auto"/>
                <w:sz w:val="21"/>
                <w:szCs w:val="21"/>
                <w:highlight w:val="none"/>
                <w:u w:val="none"/>
              </w:rPr>
              <w:t>其中□BIM技术费用单列，□</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u w:val="none"/>
              </w:rPr>
              <w:t>单列。</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固定总价报价以元为单位，保留小数点后两位，小数点后第三位四舍五入，小数点后不足两位的按实际位数保留。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sz w:val="21"/>
                <w:szCs w:val="21"/>
                <w:highlight w:val="none"/>
                <w:lang w:val="en-US" w:eastAsia="zh-CN"/>
              </w:rPr>
            </w:pPr>
            <w:r>
              <w:rPr>
                <w:rFonts w:hint="eastAsia" w:ascii="宋体" w:hAnsi="宋体" w:eastAsia="宋体" w:cs="宋体"/>
                <w:i/>
                <w:iCs/>
                <w:color w:val="auto"/>
                <w:sz w:val="21"/>
                <w:szCs w:val="21"/>
                <w:highlight w:val="none"/>
                <w:lang w:val="en-US" w:eastAsia="zh-CN"/>
              </w:rPr>
              <w:t>[提示：模式二]</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b w:val="0"/>
                <w:bCs/>
                <w:color w:val="auto"/>
                <w:sz w:val="21"/>
                <w:szCs w:val="21"/>
                <w:highlight w:val="none"/>
              </w:rPr>
              <w:t>本项目投标总报价分为两部分，即勘察费投标报价与设计费投标报价。投标总报价=勘察费投标报价+设计费投标报价。</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本项目勘察费投标报价与设计费投标报价</w:t>
            </w:r>
            <w:r>
              <w:rPr>
                <w:rFonts w:hint="eastAsia" w:ascii="宋体" w:hAnsi="宋体" w:eastAsia="宋体" w:cs="宋体"/>
                <w:b w:val="0"/>
                <w:bCs/>
                <w:color w:val="auto"/>
                <w:sz w:val="21"/>
                <w:szCs w:val="21"/>
                <w:highlight w:val="none"/>
                <w:lang w:val="en-US" w:eastAsia="zh-CN"/>
              </w:rPr>
              <w:t>的报价</w:t>
            </w:r>
            <w:r>
              <w:rPr>
                <w:rFonts w:hint="eastAsia" w:ascii="宋体" w:hAnsi="宋体" w:eastAsia="宋体" w:cs="宋体"/>
                <w:b w:val="0"/>
                <w:bCs/>
                <w:color w:val="auto"/>
                <w:sz w:val="21"/>
                <w:szCs w:val="21"/>
                <w:highlight w:val="none"/>
              </w:rPr>
              <w:t>方式如下：</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一、勘察费</w:t>
            </w:r>
            <w:r>
              <w:rPr>
                <w:rFonts w:hint="eastAsia" w:ascii="宋体" w:hAnsi="宋体" w:eastAsia="宋体" w:cs="宋体"/>
                <w:b/>
                <w:color w:val="auto"/>
                <w:sz w:val="21"/>
                <w:szCs w:val="21"/>
                <w:highlight w:val="none"/>
                <w:lang w:val="en-US" w:eastAsia="zh-CN"/>
              </w:rPr>
              <w:t>报价</w:t>
            </w:r>
            <w:r>
              <w:rPr>
                <w:rFonts w:hint="eastAsia" w:ascii="宋体" w:hAnsi="宋体" w:eastAsia="宋体" w:cs="宋体"/>
                <w:b/>
                <w:color w:val="auto"/>
                <w:sz w:val="21"/>
                <w:szCs w:val="21"/>
                <w:highlight w:val="none"/>
              </w:rPr>
              <w:t>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□方式一：固定费率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kern w:val="0"/>
                <w:sz w:val="21"/>
                <w:szCs w:val="21"/>
                <w:highlight w:val="none"/>
                <w:lang w:eastAsia="zh-CN"/>
              </w:rPr>
              <w:t>计费基数：</w:t>
            </w:r>
            <w:r>
              <w:rPr>
                <w:rFonts w:hint="eastAsia" w:ascii="宋体" w:hAnsi="宋体" w:eastAsia="宋体" w:cs="宋体"/>
                <w:color w:val="auto"/>
                <w:sz w:val="21"/>
                <w:szCs w:val="21"/>
                <w:highlight w:val="none"/>
              </w:rPr>
              <w:t>□本次招标项目</w:t>
            </w:r>
            <w:r>
              <w:rPr>
                <w:rFonts w:hint="eastAsia" w:ascii="宋体" w:hAnsi="宋体" w:eastAsia="宋体" w:cs="宋体"/>
                <w:color w:val="auto"/>
                <w:sz w:val="21"/>
                <w:szCs w:val="21"/>
                <w:highlight w:val="none"/>
                <w:lang w:val="en-US" w:eastAsia="zh-CN"/>
              </w:rPr>
              <w:t>估算建筑安装工程费</w:t>
            </w:r>
            <w:r>
              <w:rPr>
                <w:rFonts w:hint="eastAsia" w:ascii="宋体" w:hAnsi="宋体" w:eastAsia="宋体" w:cs="宋体"/>
                <w:color w:val="auto"/>
                <w:sz w:val="21"/>
                <w:szCs w:val="21"/>
                <w:highlight w:val="none"/>
              </w:rPr>
              <w:t>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元；</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其他：</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勘察费投标报价=</w:t>
            </w:r>
            <w:r>
              <w:rPr>
                <w:rFonts w:hint="eastAsia" w:ascii="宋体" w:hAnsi="宋体" w:eastAsia="宋体" w:cs="宋体"/>
                <w:color w:val="auto"/>
                <w:sz w:val="21"/>
                <w:szCs w:val="21"/>
                <w:highlight w:val="none"/>
                <w:u w:val="none"/>
                <w:lang w:val="en-US" w:eastAsia="zh-CN"/>
              </w:rPr>
              <w:t>计费基数</w:t>
            </w:r>
            <w:r>
              <w:rPr>
                <w:rFonts w:hint="eastAsia" w:ascii="宋体" w:hAnsi="宋体" w:eastAsia="宋体" w:cs="宋体"/>
                <w:color w:val="auto"/>
                <w:sz w:val="21"/>
                <w:szCs w:val="21"/>
                <w:highlight w:val="none"/>
              </w:rPr>
              <w:t>×固定费率报价+□BIM技术费用</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u w:val="single"/>
                <w:lang w:val="en-US" w:eastAsia="zh-CN"/>
              </w:rPr>
              <w:t>报价</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固定费率报价以百分号为单位，百分号前保留两位小数，小数点后第三位四舍五入，小数点后不足两位的按实际位数保留。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□方式二：固定单价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kern w:val="0"/>
                <w:sz w:val="21"/>
                <w:szCs w:val="21"/>
                <w:highlight w:val="none"/>
                <w:lang w:eastAsia="zh-CN"/>
              </w:rPr>
              <w:t>暂定工程量：</w:t>
            </w:r>
            <w:r>
              <w:rPr>
                <w:rFonts w:hint="eastAsia" w:ascii="宋体" w:hAnsi="宋体" w:eastAsia="宋体" w:cs="宋体"/>
                <w:color w:val="auto"/>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勘察费投标报价=∑暂定</w:t>
            </w:r>
            <w:r>
              <w:rPr>
                <w:rFonts w:hint="eastAsia" w:ascii="宋体" w:hAnsi="宋体" w:eastAsia="宋体" w:cs="宋体"/>
                <w:color w:val="auto"/>
                <w:sz w:val="21"/>
                <w:szCs w:val="21"/>
                <w:highlight w:val="none"/>
                <w:lang w:val="en-US" w:eastAsia="zh-CN"/>
              </w:rPr>
              <w:t>工程量</w:t>
            </w:r>
            <w:r>
              <w:rPr>
                <w:rFonts w:hint="eastAsia" w:ascii="宋体" w:hAnsi="宋体" w:eastAsia="宋体" w:cs="宋体"/>
                <w:color w:val="auto"/>
                <w:sz w:val="21"/>
                <w:szCs w:val="21"/>
                <w:highlight w:val="none"/>
              </w:rPr>
              <w:t>×固定单价报价+□BIM技术费用</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u w:val="single"/>
                <w:lang w:val="en-US" w:eastAsia="zh-CN"/>
              </w:rPr>
              <w:t>报价</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sz w:val="21"/>
                <w:szCs w:val="21"/>
                <w:highlight w:val="none"/>
              </w:rPr>
            </w:pPr>
            <w:r>
              <w:rPr>
                <w:rFonts w:hint="eastAsia" w:ascii="宋体" w:hAnsi="宋体" w:eastAsia="宋体" w:cs="宋体"/>
                <w:i/>
                <w:iCs/>
                <w:color w:val="auto"/>
                <w:sz w:val="21"/>
                <w:szCs w:val="21"/>
                <w:highlight w:val="none"/>
              </w:rPr>
              <w:t>[提示：固定单价报价的单位由招标人根据项目具体情况在《投标函》中进行设置。]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固定单价报价的数值保留两位小数，小数点后第三位四舍五入，小数点后不足两位的按实际位数保留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□方式三：固定总价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勘察费投标报价为固定总价，除发生重大变更外，勘察费不调整。</w:t>
            </w:r>
            <w:r>
              <w:rPr>
                <w:rFonts w:hint="eastAsia" w:ascii="宋体" w:hAnsi="宋体" w:eastAsia="宋体" w:cs="宋体"/>
                <w:color w:val="auto"/>
                <w:sz w:val="21"/>
                <w:szCs w:val="21"/>
                <w:highlight w:val="none"/>
                <w:u w:val="none"/>
              </w:rPr>
              <w:t>其中□BIM技术费用单列，□</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u w:val="none"/>
              </w:rPr>
              <w:t>单列</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固定总价报价以元为单位，保留小数点后两位，小数点后第三位四舍五入，小数点后不足两位的按实际位数保留。</w:t>
            </w:r>
          </w:p>
          <w:p>
            <w:pPr>
              <w:keepNext w:val="0"/>
              <w:keepLines w:val="0"/>
              <w:pageBreakBefore w:val="0"/>
              <w:kinsoku/>
              <w:wordWrap/>
              <w:overflowPunct/>
              <w:topLinePunct w:val="0"/>
              <w:bidi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二、设计费</w:t>
            </w:r>
            <w:r>
              <w:rPr>
                <w:rFonts w:hint="eastAsia" w:ascii="宋体" w:hAnsi="宋体" w:eastAsia="宋体" w:cs="宋体"/>
                <w:b/>
                <w:color w:val="auto"/>
                <w:sz w:val="21"/>
                <w:szCs w:val="21"/>
                <w:highlight w:val="none"/>
                <w:lang w:val="en-US" w:eastAsia="zh-CN"/>
              </w:rPr>
              <w:t>报价</w:t>
            </w:r>
            <w:r>
              <w:rPr>
                <w:rFonts w:hint="eastAsia" w:ascii="宋体" w:hAnsi="宋体" w:eastAsia="宋体" w:cs="宋体"/>
                <w:b/>
                <w:color w:val="auto"/>
                <w:sz w:val="21"/>
                <w:szCs w:val="21"/>
                <w:highlight w:val="none"/>
              </w:rPr>
              <w:t>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□方式一：固定费率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eastAsia="zh-CN"/>
              </w:rPr>
              <w:t>计费基数：</w:t>
            </w:r>
            <w:r>
              <w:rPr>
                <w:rFonts w:hint="eastAsia" w:ascii="宋体" w:hAnsi="宋体" w:eastAsia="宋体" w:cs="宋体"/>
                <w:color w:val="auto"/>
                <w:sz w:val="21"/>
                <w:szCs w:val="21"/>
                <w:highlight w:val="none"/>
              </w:rPr>
              <w:t>□本次招标项目</w:t>
            </w:r>
            <w:r>
              <w:rPr>
                <w:rFonts w:hint="eastAsia" w:ascii="宋体" w:hAnsi="宋体" w:eastAsia="宋体" w:cs="宋体"/>
                <w:color w:val="auto"/>
                <w:sz w:val="21"/>
                <w:szCs w:val="21"/>
                <w:highlight w:val="none"/>
                <w:lang w:val="en-US" w:eastAsia="zh-CN"/>
              </w:rPr>
              <w:t>估算建筑安装工程费</w:t>
            </w:r>
            <w:r>
              <w:rPr>
                <w:rFonts w:hint="eastAsia" w:ascii="宋体" w:hAnsi="宋体" w:eastAsia="宋体" w:cs="宋体"/>
                <w:color w:val="auto"/>
                <w:sz w:val="21"/>
                <w:szCs w:val="21"/>
                <w:highlight w:val="none"/>
              </w:rPr>
              <w:t>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元</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其他：</w:t>
            </w:r>
            <w:r>
              <w:rPr>
                <w:rFonts w:hint="eastAsia" w:ascii="宋体" w:hAnsi="宋体" w:eastAsia="宋体" w:cs="宋体"/>
                <w:color w:val="auto"/>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设计费投标报价=</w:t>
            </w:r>
            <w:r>
              <w:rPr>
                <w:rFonts w:hint="eastAsia" w:ascii="宋体" w:hAnsi="宋体" w:eastAsia="宋体" w:cs="宋体"/>
                <w:color w:val="auto"/>
                <w:sz w:val="21"/>
                <w:szCs w:val="21"/>
                <w:highlight w:val="none"/>
                <w:u w:val="none"/>
                <w:lang w:val="en-US" w:eastAsia="zh-CN"/>
              </w:rPr>
              <w:t>计费基数</w:t>
            </w:r>
            <w:r>
              <w:rPr>
                <w:rFonts w:hint="eastAsia" w:ascii="宋体" w:hAnsi="宋体" w:eastAsia="宋体" w:cs="宋体"/>
                <w:color w:val="auto"/>
                <w:sz w:val="21"/>
                <w:szCs w:val="21"/>
                <w:highlight w:val="none"/>
              </w:rPr>
              <w:t>×固定费率报价+□BIM技术费用</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u w:val="single"/>
                <w:lang w:val="en-US" w:eastAsia="zh-CN"/>
              </w:rPr>
              <w:t>报价</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固定费率报价以百分号为单位，百分号前保留两位小数，小数点后第三位四舍五入，小数点后不足两位的按实际位数保留。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□方式二：固定单价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eastAsia="zh-CN"/>
              </w:rPr>
              <w:t>暂定工程量：</w:t>
            </w:r>
            <w:r>
              <w:rPr>
                <w:rFonts w:hint="eastAsia" w:ascii="宋体" w:hAnsi="宋体" w:eastAsia="宋体" w:cs="宋体"/>
                <w:color w:val="auto"/>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设计费投标报价=∑暂定</w:t>
            </w:r>
            <w:r>
              <w:rPr>
                <w:rFonts w:hint="eastAsia" w:ascii="宋体" w:hAnsi="宋体" w:eastAsia="宋体" w:cs="宋体"/>
                <w:color w:val="auto"/>
                <w:sz w:val="21"/>
                <w:szCs w:val="21"/>
                <w:highlight w:val="none"/>
                <w:lang w:val="en-US" w:eastAsia="zh-CN"/>
              </w:rPr>
              <w:t>工程</w:t>
            </w:r>
            <w:r>
              <w:rPr>
                <w:rFonts w:hint="eastAsia" w:ascii="宋体" w:hAnsi="宋体" w:eastAsia="宋体" w:cs="宋体"/>
                <w:color w:val="auto"/>
                <w:sz w:val="21"/>
                <w:szCs w:val="21"/>
                <w:highlight w:val="none"/>
              </w:rPr>
              <w:t>量×固定单价报价+□BIM技术费用</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u w:val="single"/>
                <w:lang w:val="en-US" w:eastAsia="zh-CN"/>
              </w:rPr>
              <w:t>报价</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sz w:val="21"/>
                <w:szCs w:val="21"/>
                <w:highlight w:val="none"/>
              </w:rPr>
            </w:pPr>
            <w:r>
              <w:rPr>
                <w:rFonts w:hint="eastAsia" w:ascii="宋体" w:hAnsi="宋体" w:eastAsia="宋体" w:cs="宋体"/>
                <w:i/>
                <w:iCs/>
                <w:color w:val="auto"/>
                <w:sz w:val="21"/>
                <w:szCs w:val="21"/>
                <w:highlight w:val="none"/>
              </w:rPr>
              <w:t>[提示：固定单价报价的单位由招标人根据项目具体情况在《投标函》中进行设置。]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固定单价报价的数值保留两位小数，小数点后第三位四舍五入，小数点后不足两位的按实际位数保留</w:t>
            </w:r>
            <w:r>
              <w:rPr>
                <w:rFonts w:hint="eastAsia" w:ascii="宋体" w:hAnsi="宋体" w:eastAsia="宋体" w:cs="宋体"/>
                <w:color w:val="auto"/>
                <w:sz w:val="21"/>
                <w:szCs w:val="21"/>
                <w:highlight w:val="non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□方式三：固定总价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设计费投标报价为固定总价，除发生重大设计变更外，设计费不调整。</w:t>
            </w:r>
            <w:r>
              <w:rPr>
                <w:rFonts w:hint="eastAsia" w:ascii="宋体" w:hAnsi="宋体" w:eastAsia="宋体" w:cs="宋体"/>
                <w:color w:val="auto"/>
                <w:sz w:val="21"/>
                <w:szCs w:val="21"/>
                <w:highlight w:val="none"/>
                <w:u w:val="none"/>
              </w:rPr>
              <w:t>其中□BIM技术费用单列，□</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u w:val="none"/>
              </w:rPr>
              <w:t>单列。</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固定总价报价以元为单位，保留小数点后两位，小数点后第三位四舍五入，小数点后不足两位的按实际位数保留。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3.2.4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最高投标限价</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本项目</w:t>
            </w:r>
            <w:r>
              <w:rPr>
                <w:rFonts w:hint="eastAsia" w:ascii="宋体" w:hAnsi="宋体" w:eastAsia="宋体" w:cs="宋体"/>
                <w:color w:val="auto"/>
                <w:sz w:val="21"/>
                <w:szCs w:val="21"/>
                <w:highlight w:val="none"/>
              </w:rPr>
              <w:t>投标报价最高限价</w:t>
            </w:r>
            <w:r>
              <w:rPr>
                <w:rFonts w:hint="eastAsia" w:ascii="宋体" w:hAnsi="宋体" w:eastAsia="宋体" w:cs="宋体"/>
                <w:color w:val="auto"/>
                <w:szCs w:val="21"/>
                <w:highlight w:val="none"/>
                <w:u w:val="single"/>
                <w:lang w:val="en-US" w:eastAsia="zh-CN"/>
              </w:rPr>
              <w:t>最迟应于</w:t>
            </w:r>
            <w:r>
              <w:rPr>
                <w:rFonts w:hint="eastAsia" w:ascii="宋体" w:hAnsi="宋体" w:eastAsia="宋体" w:cs="宋体"/>
                <w:color w:val="auto"/>
                <w:szCs w:val="21"/>
                <w:highlight w:val="none"/>
                <w:u w:val="single"/>
              </w:rPr>
              <w:t>投标截止</w:t>
            </w:r>
            <w:r>
              <w:rPr>
                <w:rFonts w:hint="eastAsia" w:ascii="宋体" w:hAnsi="宋体" w:eastAsia="宋体" w:cs="宋体"/>
                <w:color w:val="auto"/>
                <w:sz w:val="21"/>
                <w:szCs w:val="21"/>
                <w:highlight w:val="none"/>
                <w:u w:val="single"/>
              </w:rPr>
              <w:t>日15日前</w:t>
            </w:r>
            <w:r>
              <w:rPr>
                <w:rFonts w:hint="eastAsia" w:ascii="宋体" w:hAnsi="宋体" w:eastAsia="宋体" w:cs="宋体"/>
                <w:color w:val="auto"/>
                <w:sz w:val="21"/>
                <w:szCs w:val="21"/>
                <w:highlight w:val="none"/>
              </w:rPr>
              <w:t>发布，投标人的投标报价不得超过其最高限价，否则由评标委员会作否决投标处理。</w:t>
            </w:r>
            <w:r>
              <w:rPr>
                <w:rFonts w:hint="eastAsia" w:ascii="宋体" w:hAnsi="宋体" w:eastAsia="宋体" w:cs="宋体"/>
                <w:i/>
                <w:color w:val="auto"/>
                <w:highlight w:val="none"/>
              </w:rPr>
              <w:t>[提示：最高限价不随招标文件一起发布时选用。]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sz w:val="21"/>
                <w:szCs w:val="21"/>
                <w:highlight w:val="none"/>
                <w:lang w:val="en-US" w:eastAsia="zh-CN"/>
              </w:rPr>
            </w:pPr>
            <w:r>
              <w:rPr>
                <w:rFonts w:hint="eastAsia" w:ascii="宋体" w:hAnsi="宋体" w:eastAsia="宋体" w:cs="宋体"/>
                <w:i/>
                <w:iCs/>
                <w:color w:val="auto"/>
                <w:sz w:val="21"/>
                <w:szCs w:val="21"/>
                <w:highlight w:val="none"/>
                <w:lang w:val="en-US" w:eastAsia="zh-CN"/>
              </w:rPr>
              <w:t>[提示：模式一]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□勘察</w:t>
            </w:r>
            <w:r>
              <w:rPr>
                <w:rFonts w:hint="eastAsia" w:ascii="宋体" w:hAnsi="宋体" w:eastAsia="宋体" w:cs="宋体"/>
                <w:color w:val="auto"/>
                <w:sz w:val="21"/>
                <w:szCs w:val="21"/>
                <w:highlight w:val="none"/>
                <w:lang w:eastAsia="zh-CN"/>
              </w:rPr>
              <w:t>设计</w:t>
            </w:r>
            <w:r>
              <w:rPr>
                <w:rFonts w:hint="eastAsia" w:ascii="宋体" w:hAnsi="宋体" w:eastAsia="宋体" w:cs="宋体"/>
                <w:color w:val="auto"/>
                <w:sz w:val="21"/>
                <w:szCs w:val="21"/>
                <w:highlight w:val="none"/>
              </w:rPr>
              <w:t>费固定费率最高限价为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%，勘察</w:t>
            </w:r>
            <w:r>
              <w:rPr>
                <w:rFonts w:hint="eastAsia" w:ascii="宋体" w:hAnsi="宋体" w:eastAsia="宋体" w:cs="宋体"/>
                <w:color w:val="auto"/>
                <w:sz w:val="21"/>
                <w:szCs w:val="21"/>
                <w:highlight w:val="none"/>
                <w:lang w:eastAsia="zh-CN"/>
              </w:rPr>
              <w:t>设计</w:t>
            </w:r>
            <w:r>
              <w:rPr>
                <w:rFonts w:hint="eastAsia" w:ascii="宋体" w:hAnsi="宋体" w:eastAsia="宋体" w:cs="宋体"/>
                <w:color w:val="auto"/>
                <w:sz w:val="21"/>
                <w:szCs w:val="21"/>
                <w:highlight w:val="none"/>
              </w:rPr>
              <w:t>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元，□其他费用最高限价为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i/>
                <w:iCs/>
                <w:color w:val="auto"/>
                <w:sz w:val="21"/>
                <w:szCs w:val="21"/>
                <w:highlight w:val="none"/>
              </w:rPr>
              <w:t>[提示：采用勘察</w:t>
            </w:r>
            <w:r>
              <w:rPr>
                <w:rFonts w:hint="eastAsia" w:ascii="宋体" w:hAnsi="宋体" w:eastAsia="宋体" w:cs="宋体"/>
                <w:i/>
                <w:iCs/>
                <w:color w:val="auto"/>
                <w:sz w:val="21"/>
                <w:szCs w:val="21"/>
                <w:highlight w:val="none"/>
                <w:lang w:eastAsia="zh-CN"/>
              </w:rPr>
              <w:t>设计</w:t>
            </w:r>
            <w:r>
              <w:rPr>
                <w:rFonts w:hint="eastAsia" w:ascii="宋体" w:hAnsi="宋体" w:eastAsia="宋体" w:cs="宋体"/>
                <w:i/>
                <w:iCs/>
                <w:color w:val="auto"/>
                <w:sz w:val="21"/>
                <w:szCs w:val="21"/>
                <w:highlight w:val="none"/>
              </w:rPr>
              <w:t>费报价方式一的选用。]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□勘察</w:t>
            </w:r>
            <w:r>
              <w:rPr>
                <w:rFonts w:hint="eastAsia" w:ascii="宋体" w:hAnsi="宋体" w:eastAsia="宋体" w:cs="宋体"/>
                <w:color w:val="auto"/>
                <w:sz w:val="21"/>
                <w:szCs w:val="21"/>
                <w:highlight w:val="none"/>
                <w:lang w:eastAsia="zh-CN"/>
              </w:rPr>
              <w:t>设计</w:t>
            </w:r>
            <w:r>
              <w:rPr>
                <w:rFonts w:hint="eastAsia" w:ascii="宋体" w:hAnsi="宋体" w:eastAsia="宋体" w:cs="宋体"/>
                <w:color w:val="auto"/>
                <w:sz w:val="21"/>
                <w:szCs w:val="21"/>
                <w:highlight w:val="none"/>
              </w:rPr>
              <w:t>费固定单价最高限价为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，勘察</w:t>
            </w:r>
            <w:r>
              <w:rPr>
                <w:rFonts w:hint="eastAsia" w:ascii="宋体" w:hAnsi="宋体" w:eastAsia="宋体" w:cs="宋体"/>
                <w:color w:val="auto"/>
                <w:sz w:val="21"/>
                <w:szCs w:val="21"/>
                <w:highlight w:val="none"/>
                <w:lang w:eastAsia="zh-CN"/>
              </w:rPr>
              <w:t>设计</w:t>
            </w:r>
            <w:r>
              <w:rPr>
                <w:rFonts w:hint="eastAsia" w:ascii="宋体" w:hAnsi="宋体" w:eastAsia="宋体" w:cs="宋体"/>
                <w:color w:val="auto"/>
                <w:sz w:val="21"/>
                <w:szCs w:val="21"/>
                <w:highlight w:val="none"/>
              </w:rPr>
              <w:t>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元，□其他费用最高限价为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i/>
                <w:iCs/>
                <w:color w:val="auto"/>
                <w:sz w:val="21"/>
                <w:szCs w:val="21"/>
                <w:highlight w:val="none"/>
              </w:rPr>
              <w:t>[提示：采用勘察</w:t>
            </w:r>
            <w:r>
              <w:rPr>
                <w:rFonts w:hint="eastAsia" w:ascii="宋体" w:hAnsi="宋体" w:eastAsia="宋体" w:cs="宋体"/>
                <w:i/>
                <w:iCs/>
                <w:color w:val="auto"/>
                <w:sz w:val="21"/>
                <w:szCs w:val="21"/>
                <w:highlight w:val="none"/>
                <w:lang w:eastAsia="zh-CN"/>
              </w:rPr>
              <w:t>设计</w:t>
            </w:r>
            <w:r>
              <w:rPr>
                <w:rFonts w:hint="eastAsia" w:ascii="宋体" w:hAnsi="宋体" w:eastAsia="宋体" w:cs="宋体"/>
                <w:i/>
                <w:iCs/>
                <w:color w:val="auto"/>
                <w:sz w:val="21"/>
                <w:szCs w:val="21"/>
                <w:highlight w:val="none"/>
              </w:rPr>
              <w:t>费报价方式二的选用。]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□有，勘察</w:t>
            </w:r>
            <w:r>
              <w:rPr>
                <w:rFonts w:hint="eastAsia" w:ascii="宋体" w:hAnsi="宋体" w:eastAsia="宋体" w:cs="宋体"/>
                <w:color w:val="auto"/>
                <w:sz w:val="21"/>
                <w:szCs w:val="21"/>
                <w:highlight w:val="none"/>
                <w:lang w:eastAsia="zh-CN"/>
              </w:rPr>
              <w:t>设计</w:t>
            </w:r>
            <w:r>
              <w:rPr>
                <w:rFonts w:hint="eastAsia" w:ascii="宋体" w:hAnsi="宋体" w:eastAsia="宋体" w:cs="宋体"/>
                <w:color w:val="auto"/>
                <w:sz w:val="21"/>
                <w:szCs w:val="21"/>
                <w:highlight w:val="none"/>
              </w:rPr>
              <w:t>费投标总报价最高限价为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元，□其他费用最高限价为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i/>
                <w:iCs/>
                <w:color w:val="auto"/>
                <w:sz w:val="21"/>
                <w:szCs w:val="21"/>
                <w:highlight w:val="none"/>
              </w:rPr>
              <w:t>[提示：采用勘察</w:t>
            </w:r>
            <w:r>
              <w:rPr>
                <w:rFonts w:hint="eastAsia" w:ascii="宋体" w:hAnsi="宋体" w:eastAsia="宋体" w:cs="宋体"/>
                <w:i/>
                <w:iCs/>
                <w:color w:val="auto"/>
                <w:sz w:val="21"/>
                <w:szCs w:val="21"/>
                <w:highlight w:val="none"/>
                <w:lang w:eastAsia="zh-CN"/>
              </w:rPr>
              <w:t>设计</w:t>
            </w:r>
            <w:r>
              <w:rPr>
                <w:rFonts w:hint="eastAsia" w:ascii="宋体" w:hAnsi="宋体" w:eastAsia="宋体" w:cs="宋体"/>
                <w:i/>
                <w:iCs/>
                <w:color w:val="auto"/>
                <w:sz w:val="21"/>
                <w:szCs w:val="21"/>
                <w:highlight w:val="none"/>
              </w:rPr>
              <w:t>费报价方式三的选用。]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sz w:val="21"/>
                <w:szCs w:val="21"/>
                <w:highlight w:val="none"/>
                <w:lang w:val="en-US" w:eastAsia="zh-CN"/>
              </w:rPr>
            </w:pPr>
            <w:r>
              <w:rPr>
                <w:rFonts w:hint="eastAsia" w:ascii="宋体" w:hAnsi="宋体" w:eastAsia="宋体" w:cs="宋体"/>
                <w:color w:val="auto"/>
                <w:sz w:val="21"/>
                <w:szCs w:val="21"/>
                <w:highlight w:val="none"/>
              </w:rPr>
              <w:t>投标人的投标报价不得超过其最高限价，否则由评标委员会作否决投标处理。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sz w:val="21"/>
                <w:szCs w:val="21"/>
                <w:highlight w:val="none"/>
              </w:rPr>
            </w:pPr>
            <w:r>
              <w:rPr>
                <w:rFonts w:hint="eastAsia" w:ascii="宋体" w:hAnsi="宋体" w:eastAsia="宋体" w:cs="宋体"/>
                <w:i/>
                <w:iCs/>
                <w:color w:val="auto"/>
                <w:sz w:val="21"/>
                <w:szCs w:val="21"/>
                <w:highlight w:val="none"/>
                <w:lang w:val="en-US" w:eastAsia="zh-CN"/>
              </w:rPr>
              <w:t>[提示：模式二]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□本项目投标总报价最高限价为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元，其中勘察费投标报价最高限价和设计费投标报价最高限价具体情况如下：</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1、勘察费投标报价最高限价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□勘察费固定费率最高限价为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%，勘察费投标报价最高限价为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元，□其他费用最高限价为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i/>
                <w:iCs/>
                <w:color w:val="auto"/>
                <w:sz w:val="21"/>
                <w:szCs w:val="21"/>
                <w:highlight w:val="none"/>
              </w:rPr>
              <w:t>[提示：采用勘察</w:t>
            </w:r>
            <w:r>
              <w:rPr>
                <w:rFonts w:hint="eastAsia" w:ascii="宋体" w:hAnsi="宋体" w:eastAsia="宋体" w:cs="宋体"/>
                <w:i/>
                <w:iCs/>
                <w:color w:val="auto"/>
                <w:sz w:val="21"/>
                <w:szCs w:val="21"/>
                <w:highlight w:val="none"/>
                <w:lang w:val="en-US" w:eastAsia="zh-CN"/>
              </w:rPr>
              <w:t>费</w:t>
            </w:r>
            <w:r>
              <w:rPr>
                <w:rFonts w:hint="eastAsia" w:ascii="宋体" w:hAnsi="宋体" w:eastAsia="宋体" w:cs="宋体"/>
                <w:i/>
                <w:iCs/>
                <w:color w:val="auto"/>
                <w:sz w:val="21"/>
                <w:szCs w:val="21"/>
                <w:highlight w:val="none"/>
              </w:rPr>
              <w:t>报价方式一的选用。]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□勘察费固定单价最高限价为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，勘察费投标报价最高限价为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元，□其他费用最高限价为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i/>
                <w:iCs/>
                <w:color w:val="auto"/>
                <w:sz w:val="21"/>
                <w:szCs w:val="21"/>
                <w:highlight w:val="none"/>
              </w:rPr>
              <w:t>[提示：采用勘察</w:t>
            </w:r>
            <w:r>
              <w:rPr>
                <w:rFonts w:hint="eastAsia" w:ascii="宋体" w:hAnsi="宋体" w:eastAsia="宋体" w:cs="宋体"/>
                <w:i/>
                <w:iCs/>
                <w:color w:val="auto"/>
                <w:sz w:val="21"/>
                <w:szCs w:val="21"/>
                <w:highlight w:val="none"/>
                <w:lang w:val="en-US" w:eastAsia="zh-CN"/>
              </w:rPr>
              <w:t>费</w:t>
            </w:r>
            <w:r>
              <w:rPr>
                <w:rFonts w:hint="eastAsia" w:ascii="宋体" w:hAnsi="宋体" w:eastAsia="宋体" w:cs="宋体"/>
                <w:i/>
                <w:iCs/>
                <w:color w:val="auto"/>
                <w:sz w:val="21"/>
                <w:szCs w:val="21"/>
                <w:highlight w:val="none"/>
              </w:rPr>
              <w:t>报价方式二的选用。]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□投标总报价最高限价为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元，□其他费用最高限价为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i/>
                <w:iCs/>
                <w:color w:val="auto"/>
                <w:sz w:val="21"/>
                <w:szCs w:val="21"/>
                <w:highlight w:val="none"/>
              </w:rPr>
              <w:t>[提示：采用勘察</w:t>
            </w:r>
            <w:r>
              <w:rPr>
                <w:rFonts w:hint="eastAsia" w:ascii="宋体" w:hAnsi="宋体" w:eastAsia="宋体" w:cs="宋体"/>
                <w:i/>
                <w:iCs/>
                <w:color w:val="auto"/>
                <w:sz w:val="21"/>
                <w:szCs w:val="21"/>
                <w:highlight w:val="none"/>
                <w:lang w:val="en-US" w:eastAsia="zh-CN"/>
              </w:rPr>
              <w:t>费</w:t>
            </w:r>
            <w:r>
              <w:rPr>
                <w:rFonts w:hint="eastAsia" w:ascii="宋体" w:hAnsi="宋体" w:eastAsia="宋体" w:cs="宋体"/>
                <w:i/>
                <w:iCs/>
                <w:color w:val="auto"/>
                <w:sz w:val="21"/>
                <w:szCs w:val="21"/>
                <w:highlight w:val="none"/>
              </w:rPr>
              <w:t>报价方式三的选用。]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投标人的投标报价不得超过其最高限价，否则由评标委员会作否决投标处理。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2、设计费投标报价最高限价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□设计费固定费率最高限价为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%，设计费投标报价最高限价为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元，□专项设计费最高限价为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元，□其他费用最高限价为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i/>
                <w:iCs/>
                <w:color w:val="auto"/>
                <w:sz w:val="21"/>
                <w:szCs w:val="21"/>
                <w:highlight w:val="none"/>
              </w:rPr>
              <w:t>[提示：采用</w:t>
            </w:r>
            <w:r>
              <w:rPr>
                <w:rFonts w:hint="eastAsia" w:ascii="宋体" w:hAnsi="宋体" w:eastAsia="宋体" w:cs="宋体"/>
                <w:i/>
                <w:iCs/>
                <w:color w:val="auto"/>
                <w:sz w:val="21"/>
                <w:szCs w:val="21"/>
                <w:highlight w:val="none"/>
                <w:lang w:val="en-US" w:eastAsia="zh-CN"/>
              </w:rPr>
              <w:t>设计费</w:t>
            </w:r>
            <w:r>
              <w:rPr>
                <w:rFonts w:hint="eastAsia" w:ascii="宋体" w:hAnsi="宋体" w:eastAsia="宋体" w:cs="宋体"/>
                <w:i/>
                <w:iCs/>
                <w:color w:val="auto"/>
                <w:sz w:val="21"/>
                <w:szCs w:val="21"/>
                <w:highlight w:val="none"/>
              </w:rPr>
              <w:t>报价方式一的选用。]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□设计费固定单价最高限价为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，设计费投标报价最高限价为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元，□其中专项设计费最高限价为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元，□其他费用最高限价为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i/>
                <w:iCs/>
                <w:color w:val="auto"/>
                <w:sz w:val="21"/>
                <w:szCs w:val="21"/>
                <w:highlight w:val="none"/>
              </w:rPr>
              <w:t>[提示：采用</w:t>
            </w:r>
            <w:r>
              <w:rPr>
                <w:rFonts w:hint="eastAsia" w:ascii="宋体" w:hAnsi="宋体" w:eastAsia="宋体" w:cs="宋体"/>
                <w:i/>
                <w:iCs/>
                <w:color w:val="auto"/>
                <w:sz w:val="21"/>
                <w:szCs w:val="21"/>
                <w:highlight w:val="none"/>
                <w:lang w:val="en-US" w:eastAsia="zh-CN"/>
              </w:rPr>
              <w:t>设计费</w:t>
            </w:r>
            <w:r>
              <w:rPr>
                <w:rFonts w:hint="eastAsia" w:ascii="宋体" w:hAnsi="宋体" w:eastAsia="宋体" w:cs="宋体"/>
                <w:i/>
                <w:iCs/>
                <w:color w:val="auto"/>
                <w:sz w:val="21"/>
                <w:szCs w:val="21"/>
                <w:highlight w:val="none"/>
              </w:rPr>
              <w:t>报价方式二的选用。]</w:t>
            </w:r>
          </w:p>
          <w:p>
            <w:pPr>
              <w:keepNext w:val="0"/>
              <w:keepLines w:val="0"/>
              <w:pageBreakBefore w:val="0"/>
              <w:tabs>
                <w:tab w:val="center" w:pos="2983"/>
              </w:tabs>
              <w:kinsoku/>
              <w:wordWrap/>
              <w:overflowPunct/>
              <w:topLinePunct w:val="0"/>
              <w:autoSpaceDE/>
              <w:autoSpaceDN/>
              <w:bidi w:val="0"/>
              <w:adjustRightInd/>
              <w:snapToGrid w:val="0"/>
              <w:spacing w:line="400" w:lineRule="exact"/>
              <w:ind w:firstLine="840" w:firstLineChars="400"/>
              <w:textAlignment w:val="auto"/>
              <w:rPr>
                <w:rFonts w:hint="eastAsia" w:ascii="宋体" w:hAnsi="宋体" w:eastAsia="宋体" w:cs="宋体"/>
                <w:i/>
                <w:iCs/>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设计费</w:t>
            </w:r>
            <w:r>
              <w:rPr>
                <w:rFonts w:hint="eastAsia" w:ascii="宋体" w:hAnsi="宋体" w:eastAsia="宋体" w:cs="宋体"/>
                <w:color w:val="auto"/>
                <w:sz w:val="21"/>
                <w:szCs w:val="21"/>
                <w:highlight w:val="none"/>
              </w:rPr>
              <w:t>投标总报价最高限价为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元，□其中专项设计费最高限价为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元，□其他费用最高限价为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i/>
                <w:iCs/>
                <w:color w:val="auto"/>
                <w:sz w:val="21"/>
                <w:szCs w:val="21"/>
                <w:highlight w:val="none"/>
              </w:rPr>
              <w:t>[提示：采用</w:t>
            </w:r>
            <w:r>
              <w:rPr>
                <w:rFonts w:hint="eastAsia" w:ascii="宋体" w:hAnsi="宋体" w:eastAsia="宋体" w:cs="宋体"/>
                <w:i/>
                <w:iCs/>
                <w:color w:val="auto"/>
                <w:sz w:val="21"/>
                <w:szCs w:val="21"/>
                <w:highlight w:val="none"/>
                <w:lang w:val="en-US" w:eastAsia="zh-CN"/>
              </w:rPr>
              <w:t>设计费</w:t>
            </w:r>
            <w:r>
              <w:rPr>
                <w:rFonts w:hint="eastAsia" w:ascii="宋体" w:hAnsi="宋体" w:eastAsia="宋体" w:cs="宋体"/>
                <w:i/>
                <w:iCs/>
                <w:color w:val="auto"/>
                <w:sz w:val="21"/>
                <w:szCs w:val="21"/>
                <w:highlight w:val="none"/>
              </w:rPr>
              <w:t>报价方式三的选用。]</w:t>
            </w:r>
          </w:p>
          <w:p>
            <w:pPr>
              <w:pStyle w:val="2"/>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投标人的投标报价不得超过其最高限价，否则由评标委员会作否决投标处理。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3.2.5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投标报价的其他要求</w:t>
            </w:r>
          </w:p>
        </w:tc>
        <w:tc>
          <w:tcPr>
            <w:tcW w:w="6128"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投标函中的投标总报价与依据固定费率（或固定单价）计算出的结果不一致的；采用费用清单报价的，投标函中的投标总报价与费用清单合计报价不一致的，</w:t>
            </w:r>
            <w:r>
              <w:rPr>
                <w:rFonts w:hint="eastAsia" w:ascii="宋体" w:hAnsi="宋体" w:eastAsia="宋体" w:cs="宋体"/>
                <w:color w:val="auto"/>
                <w:sz w:val="21"/>
                <w:szCs w:val="21"/>
                <w:highlight w:val="none"/>
                <w:lang w:eastAsia="zh-CN"/>
              </w:rPr>
              <w:t>均</w:t>
            </w:r>
            <w:r>
              <w:rPr>
                <w:rFonts w:hint="eastAsia" w:ascii="宋体" w:hAnsi="宋体" w:eastAsia="宋体" w:cs="宋体"/>
                <w:color w:val="auto"/>
                <w:sz w:val="21"/>
                <w:szCs w:val="21"/>
                <w:highlight w:val="none"/>
              </w:rPr>
              <w:t>由评标委员会作否决投标处理。</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 xml:space="preserve">一、投标人填报的勘察费包括： </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 w:val="21"/>
                <w:szCs w:val="21"/>
                <w:highlight w:val="none"/>
                <w:u w:val="none"/>
              </w:rPr>
              <w:t>1、完成本工程勘察工作范围内的所有工作。</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 w:val="21"/>
                <w:szCs w:val="21"/>
                <w:highlight w:val="none"/>
                <w:u w:val="none"/>
              </w:rPr>
              <w:t>2、投标人自行对现场条件进行勘测。水、电、场地、道路、环保措施等现场条件和涉及勘测措施所需的手续办理及相关协调费用均由中标人自行承担，招标人协助；开展勘察测量工作涉及的各类工程责任险、人员险等以及其他内容或形式的保险，在投标报价中综合考虑，按项目统一购买，投标人因保险投保义务履行的缺失造成的责任由其自行承担。投标人需将相关费用综合考虑纳入投标总报价中，包干计取。</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 w:val="21"/>
                <w:szCs w:val="21"/>
                <w:highlight w:val="none"/>
                <w:u w:val="none"/>
              </w:rPr>
              <w:t>3、开展勘测工作的人员必须与投标文件中承诺的人员一致；且施工过程中应该全程提供相应的勘测服务工作。否则，投标人（或中标人）应按其投标文件中投标承诺书承诺的内容承担责任。</w:t>
            </w:r>
          </w:p>
          <w:p>
            <w:pPr>
              <w:pStyle w:val="2"/>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 xml:space="preserve">二、投标人填报的设计费包括： </w:t>
            </w:r>
          </w:p>
          <w:p>
            <w:pPr>
              <w:pStyle w:val="2"/>
              <w:keepNext w:val="0"/>
              <w:keepLines w:val="0"/>
              <w:pageBreakBefore w:val="0"/>
              <w:widowControl w:val="0"/>
              <w:kinsoku/>
              <w:wordWrap/>
              <w:overflowPunct/>
              <w:topLinePunct w:val="0"/>
              <w:autoSpaceDE w:val="0"/>
              <w:autoSpaceDN w:val="0"/>
              <w:bidi w:val="0"/>
              <w:adjustRightInd w:val="0"/>
              <w:spacing w:line="400" w:lineRule="exact"/>
              <w:ind w:firstLine="420"/>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 w:val="21"/>
                <w:szCs w:val="21"/>
                <w:highlight w:val="none"/>
                <w:u w:val="none"/>
              </w:rPr>
              <w:t>1、投标报价应为完成招标文件所确定的委托设计的范围和设计业务所需的全部费用。具体包括为实施和完成本项目全部设计工作所需的管理费、资料费、劳务费、技术服务费、办公家具、办公设施、通讯工具、通讯费用、交通工具、编制BIM模型、保险、税费、利润及协调配合费等实施工程设计所产生的一切费用。</w:t>
            </w:r>
          </w:p>
          <w:p>
            <w:pPr>
              <w:keepNext w:val="0"/>
              <w:keepLines w:val="0"/>
              <w:pageBreakBefore w:val="0"/>
              <w:widowControl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u w:val="none"/>
                <w:lang w:val="en-US" w:eastAsia="zh-CN"/>
              </w:rPr>
              <w:t>2</w:t>
            </w:r>
            <w:r>
              <w:rPr>
                <w:rFonts w:hint="eastAsia" w:ascii="宋体" w:hAnsi="宋体" w:eastAsia="宋体" w:cs="宋体"/>
                <w:color w:val="auto"/>
                <w:kern w:val="0"/>
                <w:sz w:val="21"/>
                <w:szCs w:val="21"/>
                <w:highlight w:val="none"/>
                <w:u w:val="none"/>
              </w:rPr>
              <w:t>、</w:t>
            </w:r>
            <w:r>
              <w:rPr>
                <w:rFonts w:hint="eastAsia" w:ascii="宋体" w:hAnsi="宋体" w:eastAsia="宋体" w:cs="宋体"/>
                <w:iCs/>
                <w:color w:val="auto"/>
                <w:sz w:val="21"/>
                <w:szCs w:val="21"/>
                <w:highlight w:val="none"/>
                <w:u w:val="none"/>
              </w:rPr>
              <w:t>在设计阶段采用建筑信息模型（BIM）技术的，</w:t>
            </w:r>
            <w:r>
              <w:rPr>
                <w:rFonts w:hint="eastAsia" w:ascii="宋体" w:hAnsi="宋体" w:eastAsia="宋体" w:cs="宋体"/>
                <w:color w:val="auto"/>
                <w:sz w:val="21"/>
                <w:szCs w:val="21"/>
                <w:highlight w:val="none"/>
                <w:u w:val="none"/>
                <w:lang w:val="en-US" w:eastAsia="zh-CN"/>
              </w:rPr>
              <w:t>按</w:t>
            </w:r>
            <w:r>
              <w:rPr>
                <w:rFonts w:hint="eastAsia" w:ascii="宋体" w:hAnsi="宋体" w:eastAsia="宋体" w:cs="宋体"/>
                <w:i w:val="0"/>
                <w:iCs w:val="0"/>
                <w:caps w:val="0"/>
                <w:color w:val="auto"/>
                <w:spacing w:val="0"/>
                <w:sz w:val="21"/>
                <w:szCs w:val="21"/>
                <w:highlight w:val="none"/>
                <w:u w:val="none"/>
                <w:shd w:val="clear"/>
              </w:rPr>
              <w:t>《公路工程设计信息模型应用标准》（JTG/T 2421-2021</w:t>
            </w:r>
            <w:r>
              <w:rPr>
                <w:rFonts w:hint="eastAsia" w:ascii="宋体" w:hAnsi="宋体" w:eastAsia="宋体" w:cs="宋体"/>
                <w:i w:val="0"/>
                <w:iCs w:val="0"/>
                <w:caps w:val="0"/>
                <w:color w:val="auto"/>
                <w:spacing w:val="0"/>
                <w:sz w:val="21"/>
                <w:szCs w:val="21"/>
                <w:highlight w:val="none"/>
                <w:u w:val="none"/>
                <w:shd w:val="clear"/>
                <w:lang w:eastAsia="zh-CN"/>
              </w:rPr>
              <w:t>）</w:t>
            </w:r>
            <w:r>
              <w:rPr>
                <w:rFonts w:hint="eastAsia" w:ascii="宋体" w:hAnsi="宋体" w:eastAsia="宋体" w:cs="宋体"/>
                <w:i w:val="0"/>
                <w:iCs w:val="0"/>
                <w:caps w:val="0"/>
                <w:color w:val="auto"/>
                <w:spacing w:val="0"/>
                <w:sz w:val="21"/>
                <w:szCs w:val="21"/>
                <w:highlight w:val="none"/>
                <w:u w:val="none"/>
                <w:shd w:val="clear"/>
                <w:lang w:val="en-US" w:eastAsia="zh-CN"/>
              </w:rPr>
              <w:t>进行协同设计，</w:t>
            </w:r>
            <w:r>
              <w:rPr>
                <w:rFonts w:hint="eastAsia" w:ascii="宋体" w:hAnsi="宋体" w:eastAsia="宋体" w:cs="宋体"/>
                <w:color w:val="auto"/>
                <w:sz w:val="21"/>
                <w:szCs w:val="21"/>
                <w:highlight w:val="none"/>
                <w:u w:val="none"/>
              </w:rPr>
              <w:t>相关费用在投标报价时综合考虑。</w:t>
            </w:r>
          </w:p>
          <w:p>
            <w:pPr>
              <w:pStyle w:val="2"/>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三、</w:t>
            </w:r>
            <w:r>
              <w:rPr>
                <w:rFonts w:hint="eastAsia" w:ascii="宋体" w:hAnsi="宋体" w:eastAsia="宋体" w:cs="宋体"/>
                <w:color w:val="auto"/>
                <w:kern w:val="0"/>
                <w:sz w:val="21"/>
                <w:szCs w:val="21"/>
                <w:highlight w:val="none"/>
              </w:rPr>
              <w:t>投标人填报的</w:t>
            </w:r>
            <w:r>
              <w:rPr>
                <w:rFonts w:hint="eastAsia" w:ascii="宋体" w:hAnsi="宋体" w:eastAsia="宋体" w:cs="宋体"/>
                <w:color w:val="auto"/>
                <w:kern w:val="0"/>
                <w:sz w:val="21"/>
                <w:szCs w:val="21"/>
                <w:highlight w:val="none"/>
                <w:lang w:eastAsia="zh-CN"/>
              </w:rPr>
              <w:t>勘察</w:t>
            </w:r>
            <w:r>
              <w:rPr>
                <w:rFonts w:hint="eastAsia" w:ascii="宋体" w:hAnsi="宋体" w:eastAsia="宋体" w:cs="宋体"/>
                <w:color w:val="auto"/>
                <w:kern w:val="0"/>
                <w:sz w:val="21"/>
                <w:szCs w:val="21"/>
                <w:highlight w:val="none"/>
              </w:rPr>
              <w:t>设计费包括：</w:t>
            </w:r>
          </w:p>
          <w:p>
            <w:pPr>
              <w:pStyle w:val="2"/>
              <w:keepNext w:val="0"/>
              <w:keepLines w:val="0"/>
              <w:pageBreakBefore w:val="0"/>
              <w:widowControl w:val="0"/>
              <w:kinsoku/>
              <w:wordWrap/>
              <w:overflowPunct/>
              <w:topLinePunct w:val="0"/>
              <w:autoSpaceDE w:val="0"/>
              <w:autoSpaceDN w:val="0"/>
              <w:bidi w:val="0"/>
              <w:adjustRightInd w:val="0"/>
              <w:spacing w:line="400" w:lineRule="exact"/>
              <w:ind w:firstLine="420"/>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 w:val="21"/>
                <w:szCs w:val="21"/>
                <w:highlight w:val="none"/>
                <w:u w:val="none"/>
                <w:lang w:val="en-US" w:eastAsia="zh-CN"/>
              </w:rPr>
              <w:t>1、</w:t>
            </w:r>
            <w:r>
              <w:rPr>
                <w:rFonts w:hint="eastAsia" w:ascii="宋体" w:hAnsi="宋体" w:eastAsia="宋体" w:cs="宋体"/>
                <w:color w:val="auto"/>
                <w:kern w:val="0"/>
                <w:sz w:val="21"/>
                <w:szCs w:val="21"/>
                <w:highlight w:val="none"/>
                <w:u w:val="none"/>
              </w:rPr>
              <w:t>完成本工程勘察</w:t>
            </w:r>
            <w:r>
              <w:rPr>
                <w:rFonts w:hint="eastAsia" w:ascii="宋体" w:hAnsi="宋体" w:eastAsia="宋体" w:cs="宋体"/>
                <w:color w:val="auto"/>
                <w:kern w:val="0"/>
                <w:sz w:val="21"/>
                <w:szCs w:val="21"/>
                <w:highlight w:val="none"/>
                <w:u w:val="none"/>
                <w:lang w:eastAsia="zh-CN"/>
              </w:rPr>
              <w:t>设计</w:t>
            </w:r>
            <w:r>
              <w:rPr>
                <w:rFonts w:hint="eastAsia" w:ascii="宋体" w:hAnsi="宋体" w:eastAsia="宋体" w:cs="宋体"/>
                <w:color w:val="auto"/>
                <w:kern w:val="0"/>
                <w:sz w:val="21"/>
                <w:szCs w:val="21"/>
                <w:highlight w:val="none"/>
                <w:u w:val="none"/>
              </w:rPr>
              <w:t>工作范围内的所有工作。</w:t>
            </w:r>
          </w:p>
          <w:p>
            <w:pPr>
              <w:pStyle w:val="2"/>
              <w:keepNext w:val="0"/>
              <w:keepLines w:val="0"/>
              <w:pageBreakBefore w:val="0"/>
              <w:widowControl w:val="0"/>
              <w:kinsoku/>
              <w:wordWrap/>
              <w:overflowPunct/>
              <w:topLinePunct w:val="0"/>
              <w:autoSpaceDE w:val="0"/>
              <w:autoSpaceDN w:val="0"/>
              <w:bidi w:val="0"/>
              <w:adjustRightInd w:val="0"/>
              <w:spacing w:line="400" w:lineRule="exact"/>
              <w:ind w:firstLine="420"/>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 w:val="21"/>
                <w:szCs w:val="21"/>
                <w:highlight w:val="none"/>
                <w:u w:val="none"/>
                <w:lang w:val="en-US" w:eastAsia="zh-CN"/>
              </w:rPr>
              <w:t xml:space="preserve">1.1 </w:t>
            </w:r>
            <w:r>
              <w:rPr>
                <w:rFonts w:hint="eastAsia" w:ascii="宋体" w:hAnsi="宋体" w:eastAsia="宋体" w:cs="宋体"/>
                <w:color w:val="auto"/>
                <w:kern w:val="0"/>
                <w:sz w:val="21"/>
                <w:szCs w:val="21"/>
                <w:highlight w:val="none"/>
                <w:u w:val="none"/>
              </w:rPr>
              <w:t>投标报价应为完成招标文件所确定的委托设计的范围和设计业务所需的全部费用。具体包括为实施和完成本项目全部设计工作所需的管理费、资料费、劳务费、技术服务费、办公家具、办公设施、通讯工具、通讯费用、交通工具、编制BIM模型、保险、税费、利润及协调配合费等实施工程设计所产生的一切费用。</w:t>
            </w:r>
          </w:p>
          <w:p>
            <w:pPr>
              <w:keepNext w:val="0"/>
              <w:keepLines w:val="0"/>
              <w:pageBreakBefore w:val="0"/>
              <w:widowControl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kern w:val="0"/>
                <w:sz w:val="21"/>
                <w:szCs w:val="21"/>
                <w:highlight w:val="none"/>
                <w:u w:val="none"/>
                <w:lang w:val="en-US" w:eastAsia="zh-CN"/>
              </w:rPr>
              <w:t xml:space="preserve">1.2 </w:t>
            </w:r>
            <w:r>
              <w:rPr>
                <w:rFonts w:hint="eastAsia" w:ascii="宋体" w:hAnsi="宋体" w:eastAsia="宋体" w:cs="宋体"/>
                <w:iCs/>
                <w:color w:val="auto"/>
                <w:sz w:val="21"/>
                <w:szCs w:val="21"/>
                <w:highlight w:val="none"/>
                <w:u w:val="none"/>
              </w:rPr>
              <w:t>在设计阶段采用建筑信息模型（BIM）技术的，</w:t>
            </w:r>
            <w:r>
              <w:rPr>
                <w:rFonts w:hint="eastAsia" w:ascii="宋体" w:hAnsi="宋体" w:eastAsia="宋体" w:cs="宋体"/>
                <w:color w:val="auto"/>
                <w:sz w:val="21"/>
                <w:szCs w:val="21"/>
                <w:highlight w:val="none"/>
                <w:u w:val="none"/>
                <w:lang w:val="en-US" w:eastAsia="zh-CN"/>
              </w:rPr>
              <w:t>按</w:t>
            </w:r>
            <w:r>
              <w:rPr>
                <w:rFonts w:hint="eastAsia" w:ascii="宋体" w:hAnsi="宋体" w:eastAsia="宋体" w:cs="宋体"/>
                <w:i w:val="0"/>
                <w:iCs w:val="0"/>
                <w:caps w:val="0"/>
                <w:color w:val="auto"/>
                <w:spacing w:val="0"/>
                <w:sz w:val="21"/>
                <w:szCs w:val="21"/>
                <w:highlight w:val="none"/>
                <w:u w:val="none"/>
                <w:shd w:val="clear"/>
              </w:rPr>
              <w:t>《公路工程设计信息模型应用标准》（JTG/T 2421-2021</w:t>
            </w:r>
            <w:r>
              <w:rPr>
                <w:rFonts w:hint="eastAsia" w:ascii="宋体" w:hAnsi="宋体" w:eastAsia="宋体" w:cs="宋体"/>
                <w:i w:val="0"/>
                <w:iCs w:val="0"/>
                <w:caps w:val="0"/>
                <w:color w:val="auto"/>
                <w:spacing w:val="0"/>
                <w:sz w:val="21"/>
                <w:szCs w:val="21"/>
                <w:highlight w:val="none"/>
                <w:u w:val="none"/>
                <w:shd w:val="clear"/>
                <w:lang w:eastAsia="zh-CN"/>
              </w:rPr>
              <w:t>）</w:t>
            </w:r>
            <w:r>
              <w:rPr>
                <w:rFonts w:hint="eastAsia" w:ascii="宋体" w:hAnsi="宋体" w:eastAsia="宋体" w:cs="宋体"/>
                <w:i w:val="0"/>
                <w:iCs w:val="0"/>
                <w:caps w:val="0"/>
                <w:color w:val="auto"/>
                <w:spacing w:val="0"/>
                <w:sz w:val="21"/>
                <w:szCs w:val="21"/>
                <w:highlight w:val="none"/>
                <w:u w:val="none"/>
                <w:shd w:val="clear"/>
                <w:lang w:val="en-US" w:eastAsia="zh-CN"/>
              </w:rPr>
              <w:t>进行协同设计，</w:t>
            </w:r>
            <w:r>
              <w:rPr>
                <w:rFonts w:hint="eastAsia" w:ascii="宋体" w:hAnsi="宋体" w:eastAsia="宋体" w:cs="宋体"/>
                <w:color w:val="auto"/>
                <w:sz w:val="21"/>
                <w:szCs w:val="21"/>
                <w:highlight w:val="none"/>
                <w:u w:val="none"/>
              </w:rPr>
              <w:t>相关费用在投标报价时综合考虑。</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 w:val="21"/>
                <w:szCs w:val="21"/>
                <w:highlight w:val="none"/>
                <w:u w:val="none"/>
                <w:lang w:val="en-US" w:eastAsia="zh-CN"/>
              </w:rPr>
              <w:t xml:space="preserve">1.3 </w:t>
            </w:r>
            <w:r>
              <w:rPr>
                <w:rFonts w:hint="eastAsia" w:ascii="宋体" w:hAnsi="宋体" w:eastAsia="宋体" w:cs="宋体"/>
                <w:color w:val="auto"/>
                <w:kern w:val="0"/>
                <w:sz w:val="21"/>
                <w:szCs w:val="21"/>
                <w:highlight w:val="none"/>
                <w:u w:val="none"/>
              </w:rPr>
              <w:t>投标人自行对现场条件进行勘测。水、电、场地、道路、环保措施等现场条件和涉及勘测措施所需的手续办理及相关协调费用均由中标人自行承担，招标人协助；开展勘察测量工作涉及的各类工程责任险、人员险等以及其他内容或形式的保险，在投标报价中综合考虑，按项目统一购买，投标人因保险投保义务履行的缺失造成的责任由其自行承担。投标人需将相关费用综合考虑纳入投标总报价中，包干计取。</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 w:val="21"/>
                <w:szCs w:val="21"/>
                <w:highlight w:val="none"/>
                <w:u w:val="none"/>
                <w:lang w:val="en-US" w:eastAsia="zh-CN"/>
              </w:rPr>
              <w:t>2</w:t>
            </w:r>
            <w:r>
              <w:rPr>
                <w:rFonts w:hint="eastAsia" w:ascii="宋体" w:hAnsi="宋体" w:eastAsia="宋体" w:cs="宋体"/>
                <w:color w:val="auto"/>
                <w:kern w:val="0"/>
                <w:sz w:val="21"/>
                <w:szCs w:val="21"/>
                <w:highlight w:val="none"/>
                <w:u w:val="none"/>
              </w:rPr>
              <w:t>、开展勘测</w:t>
            </w:r>
            <w:r>
              <w:rPr>
                <w:rFonts w:hint="eastAsia" w:ascii="宋体" w:hAnsi="宋体" w:eastAsia="宋体" w:cs="宋体"/>
                <w:color w:val="auto"/>
                <w:kern w:val="0"/>
                <w:sz w:val="21"/>
                <w:szCs w:val="21"/>
                <w:highlight w:val="none"/>
                <w:u w:val="none"/>
                <w:lang w:eastAsia="zh-CN"/>
              </w:rPr>
              <w:t>设计</w:t>
            </w:r>
            <w:r>
              <w:rPr>
                <w:rFonts w:hint="eastAsia" w:ascii="宋体" w:hAnsi="宋体" w:eastAsia="宋体" w:cs="宋体"/>
                <w:color w:val="auto"/>
                <w:kern w:val="0"/>
                <w:sz w:val="21"/>
                <w:szCs w:val="21"/>
                <w:highlight w:val="none"/>
                <w:u w:val="none"/>
              </w:rPr>
              <w:t>工作的人员必须与投标文件中承诺的人员一致；且施工过程中应该全程提供相应的勘测</w:t>
            </w:r>
            <w:r>
              <w:rPr>
                <w:rFonts w:hint="eastAsia" w:ascii="宋体" w:hAnsi="宋体" w:eastAsia="宋体" w:cs="宋体"/>
                <w:color w:val="auto"/>
                <w:kern w:val="0"/>
                <w:sz w:val="21"/>
                <w:szCs w:val="21"/>
                <w:highlight w:val="none"/>
                <w:u w:val="none"/>
                <w:lang w:eastAsia="zh-CN"/>
              </w:rPr>
              <w:t>设计</w:t>
            </w:r>
            <w:r>
              <w:rPr>
                <w:rFonts w:hint="eastAsia" w:ascii="宋体" w:hAnsi="宋体" w:eastAsia="宋体" w:cs="宋体"/>
                <w:color w:val="auto"/>
                <w:kern w:val="0"/>
                <w:sz w:val="21"/>
                <w:szCs w:val="21"/>
                <w:highlight w:val="none"/>
                <w:u w:val="none"/>
              </w:rPr>
              <w:t>服务工作。否则，投标人（或中标人）应按其投标文件中投标承诺书承诺的内容承担责任。</w:t>
            </w:r>
          </w:p>
          <w:p>
            <w:pPr>
              <w:snapToGrid/>
              <w:spacing w:after="0" w:line="360" w:lineRule="auto"/>
              <w:ind w:firstLine="421" w:firstLineChars="200"/>
              <w:rPr>
                <w:rFonts w:hint="eastAsia" w:ascii="宋体" w:hAnsi="宋体" w:eastAsia="宋体" w:cs="宋体"/>
                <w:b/>
                <w:bCs/>
                <w:szCs w:val="21"/>
                <w:lang w:val="en-US" w:eastAsia="zh-CN"/>
              </w:rPr>
            </w:pPr>
            <w:r>
              <w:rPr>
                <w:rFonts w:hint="eastAsia" w:ascii="宋体" w:hAnsi="宋体" w:eastAsia="宋体" w:cs="宋体"/>
                <w:b/>
                <w:bCs/>
                <w:szCs w:val="21"/>
                <w:lang w:val="en-US" w:eastAsia="zh-CN"/>
              </w:rPr>
              <w:t>□四、异常低价警戒线要求</w:t>
            </w:r>
          </w:p>
          <w:p>
            <w:pPr>
              <w:snapToGrid w:val="0"/>
              <w:spacing w:after="0" w:line="360" w:lineRule="auto"/>
              <w:ind w:firstLine="420" w:firstLineChars="200"/>
              <w:rPr>
                <w:rFonts w:hint="eastAsia" w:ascii="宋体" w:hAnsi="宋体" w:eastAsia="宋体" w:cs="宋体"/>
                <w:i w:val="0"/>
                <w:iCs w:val="0"/>
                <w:szCs w:val="21"/>
                <w:u w:val="none"/>
                <w:lang w:val="en-US" w:eastAsia="zh-CN"/>
              </w:rPr>
            </w:pPr>
            <w:r>
              <w:rPr>
                <w:rFonts w:hint="eastAsia" w:ascii="宋体" w:hAnsi="宋体" w:eastAsia="宋体" w:cs="宋体"/>
                <w:szCs w:val="21"/>
                <w:u w:val="none"/>
                <w:lang w:val="en-US" w:eastAsia="zh-CN"/>
              </w:rPr>
              <w:t>1、异常低价警戒线要求</w:t>
            </w:r>
            <w:r>
              <w:rPr>
                <w:rFonts w:hint="eastAsia" w:ascii="宋体" w:hAnsi="宋体" w:eastAsia="宋体" w:cs="宋体"/>
                <w:szCs w:val="21"/>
                <w:u w:val="none"/>
              </w:rPr>
              <w:t>：</w:t>
            </w:r>
            <w:r>
              <w:rPr>
                <w:rFonts w:hint="eastAsia" w:ascii="宋体" w:hAnsi="宋体" w:eastAsia="宋体" w:cs="宋体"/>
                <w:szCs w:val="21"/>
                <w:u w:val="none"/>
                <w:lang w:val="en-US" w:eastAsia="zh-CN"/>
              </w:rPr>
              <w:t>最高限价的</w:t>
            </w:r>
            <w:r>
              <w:rPr>
                <w:rFonts w:hint="eastAsia" w:ascii="宋体" w:hAnsi="宋体" w:eastAsia="宋体" w:cs="宋体"/>
                <w:szCs w:val="21"/>
                <w:u w:val="single"/>
                <w:lang w:val="en-US" w:eastAsia="zh-CN"/>
              </w:rPr>
              <w:t xml:space="preserve">    %</w:t>
            </w:r>
            <w:r>
              <w:rPr>
                <w:rFonts w:hint="eastAsia" w:ascii="宋体" w:hAnsi="宋体" w:eastAsia="宋体" w:cs="宋体"/>
                <w:i w:val="0"/>
                <w:iCs w:val="0"/>
                <w:szCs w:val="21"/>
                <w:u w:val="none"/>
                <w:lang w:val="en-US" w:eastAsia="zh-CN"/>
              </w:rPr>
              <w:t>。</w:t>
            </w:r>
            <w:r>
              <w:rPr>
                <w:rFonts w:hint="eastAsia" w:ascii="宋体" w:hAnsi="宋体" w:eastAsia="宋体" w:cs="宋体"/>
                <w:i/>
                <w:iCs/>
                <w:szCs w:val="21"/>
                <w:u w:val="none"/>
                <w:lang w:val="en-US" w:eastAsia="zh-CN"/>
              </w:rPr>
              <w:t>[提示：</w:t>
            </w:r>
            <w:r>
              <w:rPr>
                <w:rFonts w:hint="eastAsia" w:ascii="宋体" w:hAnsi="宋体" w:eastAsia="宋体" w:cs="宋体"/>
                <w:i/>
                <w:iCs/>
                <w:szCs w:val="21"/>
                <w:u w:val="none"/>
              </w:rPr>
              <w:t>采用经评审的最低投标价法的，应当设置异常低价警戒线。采用综合评估法的，可以设置异常低价警戒线</w:t>
            </w:r>
            <w:r>
              <w:rPr>
                <w:rFonts w:hint="eastAsia" w:ascii="宋体" w:hAnsi="宋体" w:eastAsia="宋体" w:cs="宋体"/>
                <w:i/>
                <w:iCs/>
                <w:szCs w:val="21"/>
                <w:u w:val="none"/>
                <w:lang w:eastAsia="zh-CN"/>
              </w:rPr>
              <w:t>。</w:t>
            </w:r>
            <w:r>
              <w:rPr>
                <w:rFonts w:hint="eastAsia" w:ascii="宋体" w:hAnsi="宋体" w:eastAsia="宋体" w:cs="宋体"/>
                <w:i/>
                <w:iCs/>
                <w:szCs w:val="21"/>
                <w:highlight w:val="none"/>
                <w:u w:val="none"/>
                <w:lang w:eastAsia="zh-CN"/>
              </w:rPr>
              <w:t>设置的异常低价警戒线应综合考虑项目各环节支出成本以及</w:t>
            </w:r>
            <w:r>
              <w:rPr>
                <w:rFonts w:hint="eastAsia" w:ascii="宋体" w:hAnsi="宋体" w:eastAsia="宋体" w:cs="宋体"/>
                <w:i/>
                <w:iCs/>
                <w:szCs w:val="21"/>
                <w:highlight w:val="none"/>
                <w:u w:val="none"/>
                <w:lang w:val="en-US" w:eastAsia="zh-CN"/>
              </w:rPr>
              <w:t>社会</w:t>
            </w:r>
            <w:r>
              <w:rPr>
                <w:rFonts w:hint="eastAsia" w:ascii="宋体" w:hAnsi="宋体" w:eastAsia="宋体" w:cs="宋体"/>
                <w:i/>
                <w:iCs/>
                <w:szCs w:val="21"/>
                <w:highlight w:val="none"/>
                <w:u w:val="none"/>
                <w:lang w:eastAsia="zh-CN"/>
              </w:rPr>
              <w:t>平均成本。</w:t>
            </w:r>
            <w:r>
              <w:rPr>
                <w:rFonts w:hint="eastAsia" w:ascii="宋体" w:hAnsi="宋体" w:eastAsia="宋体" w:cs="宋体"/>
                <w:i/>
                <w:iCs/>
                <w:szCs w:val="21"/>
                <w:highlight w:val="none"/>
                <w:u w:val="none"/>
                <w:lang w:val="en-US" w:eastAsia="zh-CN"/>
              </w:rPr>
              <w:t>]</w:t>
            </w:r>
          </w:p>
          <w:p>
            <w:pPr>
              <w:snapToGrid/>
              <w:spacing w:after="0" w:line="360" w:lineRule="auto"/>
              <w:ind w:firstLine="420" w:firstLineChars="200"/>
              <w:rPr>
                <w:rFonts w:hint="eastAsia" w:ascii="宋体" w:hAnsi="宋体" w:eastAsia="宋体" w:cs="宋体"/>
                <w:i w:val="0"/>
                <w:iCs w:val="0"/>
                <w:szCs w:val="21"/>
                <w:u w:val="none"/>
                <w:lang w:val="en-US" w:eastAsia="zh-CN"/>
              </w:rPr>
            </w:pPr>
            <w:r>
              <w:rPr>
                <w:rFonts w:hint="eastAsia" w:ascii="宋体" w:hAnsi="宋体" w:eastAsia="宋体" w:cs="宋体"/>
                <w:i w:val="0"/>
                <w:iCs w:val="0"/>
                <w:szCs w:val="21"/>
                <w:u w:val="none"/>
                <w:lang w:val="en-US" w:eastAsia="zh-CN"/>
              </w:rPr>
              <w:t>□2、</w:t>
            </w:r>
            <w:r>
              <w:rPr>
                <w:rFonts w:hint="eastAsia" w:ascii="宋体" w:hAnsi="宋体" w:eastAsia="宋体" w:cs="宋体"/>
                <w:i w:val="0"/>
                <w:iCs w:val="0"/>
                <w:szCs w:val="21"/>
                <w:u w:val="single"/>
                <w:lang w:val="en-US" w:eastAsia="zh-CN"/>
              </w:rPr>
              <w:t xml:space="preserve">        </w:t>
            </w:r>
            <w:r>
              <w:rPr>
                <w:rFonts w:hint="eastAsia" w:ascii="宋体" w:hAnsi="宋体" w:eastAsia="宋体" w:cs="宋体"/>
                <w:i/>
                <w:iCs/>
                <w:szCs w:val="21"/>
                <w:u w:val="none"/>
                <w:lang w:val="en-US" w:eastAsia="zh-CN"/>
              </w:rPr>
              <w:t>[提示：招标人对单项报价有异常低价警戒线要求的，可自行列举部分单项进行约定。]</w:t>
            </w:r>
          </w:p>
          <w:p>
            <w:pPr>
              <w:snapToGrid/>
              <w:spacing w:after="0" w:line="360" w:lineRule="auto"/>
              <w:ind w:firstLine="420" w:firstLineChars="200"/>
              <w:rPr>
                <w:rFonts w:hint="eastAsia" w:ascii="宋体" w:hAnsi="宋体" w:eastAsia="宋体" w:cs="宋体"/>
                <w:i w:val="0"/>
                <w:iCs w:val="0"/>
                <w:szCs w:val="21"/>
                <w:u w:val="none"/>
                <w:lang w:val="en-US" w:eastAsia="zh-CN"/>
              </w:rPr>
            </w:pPr>
            <w:r>
              <w:rPr>
                <w:rFonts w:hint="eastAsia" w:ascii="宋体" w:hAnsi="宋体" w:eastAsia="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eastAsia="宋体" w:cs="宋体"/>
                <w:szCs w:val="21"/>
                <w:u w:val="none"/>
              </w:rPr>
              <w:t>并提供必要的证明材料</w:t>
            </w:r>
            <w:r>
              <w:rPr>
                <w:rFonts w:hint="eastAsia" w:ascii="宋体" w:hAnsi="宋体" w:eastAsia="宋体" w:cs="宋体"/>
                <w:i w:val="0"/>
                <w:iCs w:val="0"/>
                <w:szCs w:val="21"/>
                <w:u w:val="none"/>
                <w:lang w:val="en-US" w:eastAsia="zh-CN"/>
              </w:rPr>
              <w:t>。投标人提供的说明不得降低或者改变原设计方案、技术工艺、施工标准，不得影响项目的质量、安全、工期、结算等正常履约。</w:t>
            </w:r>
          </w:p>
          <w:p>
            <w:pPr>
              <w:snapToGrid/>
              <w:spacing w:after="0" w:line="360" w:lineRule="auto"/>
              <w:ind w:firstLine="420" w:firstLineChars="200"/>
              <w:rPr>
                <w:rFonts w:hint="eastAsia" w:ascii="宋体" w:hAnsi="宋体" w:eastAsia="宋体" w:cs="宋体"/>
                <w:szCs w:val="21"/>
                <w:u w:val="none"/>
              </w:rPr>
            </w:pPr>
            <w:r>
              <w:rPr>
                <w:rFonts w:hint="eastAsia" w:ascii="宋体" w:hAnsi="宋体" w:eastAsia="宋体" w:cs="宋体"/>
                <w:i w:val="0"/>
                <w:iCs w:val="0"/>
                <w:szCs w:val="21"/>
                <w:u w:val="none"/>
                <w:lang w:val="en-US" w:eastAsia="zh-CN"/>
              </w:rPr>
              <w:t>投标人投标总报价或者部分单项报价</w:t>
            </w:r>
            <w:r>
              <w:rPr>
                <w:rFonts w:hint="eastAsia" w:ascii="宋体" w:hAnsi="宋体" w:eastAsia="宋体" w:cs="宋体"/>
                <w:szCs w:val="21"/>
                <w:u w:val="none"/>
              </w:rPr>
              <w:t>低于招标文件</w:t>
            </w:r>
            <w:r>
              <w:rPr>
                <w:rFonts w:hint="eastAsia" w:ascii="宋体" w:hAnsi="宋体" w:eastAsia="宋体" w:cs="宋体"/>
                <w:i w:val="0"/>
                <w:iCs w:val="0"/>
                <w:szCs w:val="21"/>
                <w:u w:val="none"/>
                <w:lang w:val="en-US" w:eastAsia="zh-CN"/>
              </w:rPr>
              <w:t>规定的对应的异常低价警戒线的</w:t>
            </w:r>
            <w:r>
              <w:rPr>
                <w:rFonts w:hint="eastAsia" w:ascii="宋体" w:hAnsi="宋体" w:eastAsia="宋体" w:cs="宋体"/>
                <w:szCs w:val="21"/>
                <w:u w:val="none"/>
              </w:rPr>
              <w:t>，投标人未提供</w:t>
            </w:r>
            <w:r>
              <w:rPr>
                <w:rFonts w:hint="eastAsia" w:ascii="宋体" w:hAnsi="宋体" w:eastAsia="宋体" w:cs="宋体"/>
                <w:szCs w:val="21"/>
                <w:u w:val="none"/>
                <w:lang w:val="en-US" w:eastAsia="zh-CN"/>
              </w:rPr>
              <w:t>报价合理性</w:t>
            </w:r>
            <w:r>
              <w:rPr>
                <w:rFonts w:hint="eastAsia" w:ascii="宋体" w:hAnsi="宋体" w:eastAsia="宋体" w:cs="宋体"/>
                <w:szCs w:val="21"/>
                <w:u w:val="none"/>
              </w:rPr>
              <w:t>说明或者提供的说明不能证明其报价合理性的，由评标委员会作否决投标处理。</w:t>
            </w:r>
          </w:p>
          <w:p>
            <w:pPr>
              <w:snapToGrid/>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五、其他要求</w:t>
            </w:r>
          </w:p>
          <w:p>
            <w:pPr>
              <w:pStyle w:val="2"/>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szCs w:val="21"/>
                <w:lang w:val="en-US" w:eastAsia="zh-CN"/>
              </w:rPr>
              <w:t>1、</w:t>
            </w:r>
            <w:r>
              <w:rPr>
                <w:rFonts w:hint="eastAsia" w:ascii="宋体" w:hAnsi="宋体" w:eastAsia="宋体" w:cs="宋体"/>
                <w:kern w:val="2"/>
                <w:szCs w:val="21"/>
                <w:u w:val="none"/>
              </w:rPr>
              <w:t>投标人的</w:t>
            </w:r>
            <w:r>
              <w:rPr>
                <w:rFonts w:hint="eastAsia" w:ascii="宋体" w:hAnsi="宋体" w:eastAsia="宋体" w:cs="宋体"/>
                <w:kern w:val="2"/>
                <w:szCs w:val="21"/>
                <w:u w:val="none"/>
                <w:lang w:val="en-US" w:eastAsia="zh-CN"/>
              </w:rPr>
              <w:t>单项报价</w:t>
            </w:r>
            <w:r>
              <w:rPr>
                <w:rFonts w:hint="eastAsia" w:ascii="宋体" w:hAnsi="宋体" w:eastAsia="宋体" w:cs="宋体"/>
                <w:kern w:val="2"/>
                <w:szCs w:val="21"/>
                <w:u w:val="none"/>
              </w:rPr>
              <w:t>不得</w:t>
            </w:r>
            <w:r>
              <w:rPr>
                <w:rFonts w:hint="eastAsia" w:ascii="宋体" w:hAnsi="宋体" w:eastAsia="宋体" w:cs="宋体"/>
                <w:kern w:val="2"/>
                <w:szCs w:val="21"/>
                <w:u w:val="none"/>
                <w:lang w:val="en-US" w:eastAsia="zh-CN"/>
              </w:rPr>
              <w:t>为零报价或者负数报价，否则</w:t>
            </w:r>
            <w:r>
              <w:rPr>
                <w:rFonts w:hint="eastAsia" w:ascii="宋体" w:hAnsi="宋体" w:eastAsia="宋体" w:cs="宋体"/>
                <w:szCs w:val="21"/>
              </w:rPr>
              <w:t>由评标委员会作否决投标处理</w:t>
            </w:r>
            <w:r>
              <w:rPr>
                <w:rFonts w:hint="eastAsia" w:ascii="宋体" w:hAnsi="宋体" w:eastAsia="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投标有效期</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投标保证金</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是否要求投标人</w:t>
            </w:r>
            <w:r>
              <w:rPr>
                <w:rFonts w:hint="eastAsia" w:ascii="宋体" w:hAnsi="宋体" w:eastAsia="宋体" w:cs="宋体"/>
                <w:color w:val="auto"/>
                <w:highlight w:val="none"/>
                <w:lang w:eastAsia="zh-CN"/>
              </w:rPr>
              <w:t>交纳</w:t>
            </w:r>
            <w:r>
              <w:rPr>
                <w:rFonts w:hint="eastAsia" w:ascii="宋体" w:hAnsi="宋体" w:eastAsia="宋体" w:cs="宋体"/>
                <w:color w:val="auto"/>
                <w:highlight w:val="none"/>
              </w:rPr>
              <w:t>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□不要求</w:t>
            </w:r>
          </w:p>
          <w:p>
            <w:pPr>
              <w:keepNext w:val="0"/>
              <w:keepLines w:val="0"/>
              <w:pageBreakBefore w:val="0"/>
              <w:suppressLineNumbers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□要求，投标人可选择以下三种交纳方式之一。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方式一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一、以电子投标保函形式交纳投标保证金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若投标截止时间延期，则电子投标保函提交的截止时间和投标截止时间应当保持一致。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不满足上述要求的电子投标保函视为无效。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2. 以电子投标保函形式担保的投标保证金的金额：</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万元整（人民币），重庆市工程建设领域招标投标守信激励对象名单（以下简称红名单）中的投标人</w:t>
            </w:r>
            <w:r>
              <w:rPr>
                <w:rFonts w:hint="eastAsia" w:ascii="宋体" w:hAnsi="宋体" w:eastAsia="宋体" w:cs="宋体"/>
              </w:rPr>
              <w:t>，</w:t>
            </w:r>
            <w:r>
              <w:rPr>
                <w:rFonts w:hint="eastAsia" w:ascii="宋体" w:hAnsi="宋体" w:eastAsia="宋体" w:cs="宋体"/>
                <w:color w:val="auto"/>
                <w:highlight w:val="none"/>
              </w:rPr>
              <w:t>投标保证金金额为应缴纳金额的50%</w:t>
            </w:r>
            <w:r>
              <w:rPr>
                <w:rFonts w:hint="eastAsia" w:ascii="宋体" w:hAnsi="宋体" w:eastAsia="宋体" w:cs="宋体"/>
              </w:rPr>
              <w:t>，其中非联合体投标的，须投标人所属红名单类别包含在招标范围内</w:t>
            </w:r>
            <w:r>
              <w:rPr>
                <w:rFonts w:hint="eastAsia" w:ascii="宋体" w:hAnsi="宋体" w:eastAsia="宋体" w:cs="宋体"/>
                <w:color w:val="auto"/>
                <w:highlight w:val="none"/>
              </w:rPr>
              <w:t>；联合体投标的，须联合体牵头人在红名单中</w:t>
            </w:r>
            <w:r>
              <w:rPr>
                <w:rFonts w:hint="eastAsia" w:ascii="宋体" w:hAnsi="宋体" w:eastAsia="宋体" w:cs="宋体"/>
              </w:rPr>
              <w:t>，并且按照</w:t>
            </w:r>
            <w:r>
              <w:rPr>
                <w:rFonts w:hint="eastAsia" w:ascii="宋体" w:hAnsi="宋体" w:eastAsia="宋体" w:cs="宋体"/>
                <w:lang w:eastAsia="zh-CN"/>
              </w:rPr>
              <w:t>共同投标协议</w:t>
            </w:r>
            <w:r>
              <w:rPr>
                <w:rFonts w:hint="eastAsia" w:ascii="宋体" w:hAnsi="宋体" w:eastAsia="宋体" w:cs="宋体"/>
              </w:rPr>
              <w:t>牵头人所属红名单类别包含在其工作范围内</w:t>
            </w:r>
            <w:r>
              <w:rPr>
                <w:rFonts w:hint="eastAsia" w:ascii="宋体" w:hAnsi="宋体" w:eastAsia="宋体" w:cs="宋体"/>
                <w:color w:val="auto"/>
                <w:highlight w:val="none"/>
              </w:rPr>
              <w:t>。投标人是否属于红名单，以开标环节信用状况查询结果为准。</w:t>
            </w:r>
          </w:p>
          <w:p>
            <w:pPr>
              <w:keepNext w:val="0"/>
              <w:keepLines w:val="0"/>
              <w:pageBreakBefore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[提示：投标保证金金额不超过该招标项目</w:t>
            </w:r>
            <w:r>
              <w:rPr>
                <w:rFonts w:hint="eastAsia" w:ascii="宋体" w:hAnsi="宋体" w:eastAsia="宋体" w:cs="宋体"/>
                <w:i/>
                <w:iCs/>
                <w:color w:val="auto"/>
                <w:highlight w:val="none"/>
                <w:lang w:val="en-US" w:eastAsia="zh-CN"/>
              </w:rPr>
              <w:t>估算价</w:t>
            </w:r>
            <w:r>
              <w:rPr>
                <w:rFonts w:hint="eastAsia" w:ascii="宋体" w:hAnsi="宋体" w:eastAsia="宋体" w:cs="宋体"/>
                <w:i/>
                <w:iCs/>
              </w:rPr>
              <w:t>或经批准的概算金额</w:t>
            </w:r>
            <w:r>
              <w:rPr>
                <w:rFonts w:hint="eastAsia" w:ascii="宋体" w:hAnsi="宋体" w:eastAsia="宋体" w:cs="宋体"/>
                <w:i/>
                <w:iCs/>
                <w:color w:val="auto"/>
                <w:highlight w:val="none"/>
              </w:rPr>
              <w:t xml:space="preserve">或最高限价的2%。] </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color w:val="auto"/>
                <w:highlight w:val="none"/>
                <w:lang w:eastAsia="zh-CN"/>
              </w:rPr>
              <w:t>《关于印发中小企业划型标准规定的通知》（工信部联企业〔2011〕300号）</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color w:val="auto"/>
                <w:highlight w:val="none"/>
                <w:lang w:eastAsia="zh-CN"/>
              </w:rPr>
              <w:t>《关于印发中小企业划型标准规定的通知》（工信部联企业〔2011〕300号）</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jc w:val="left"/>
              <w:rPr>
                <w:rFonts w:hint="eastAsia" w:ascii="宋体" w:hAnsi="宋体" w:eastAsia="宋体" w:cs="宋体"/>
                <w:i/>
                <w:iCs/>
                <w:color w:val="auto"/>
                <w:highlight w:val="none"/>
              </w:rPr>
            </w:pPr>
            <w:r>
              <w:rPr>
                <w:rFonts w:hint="eastAsia" w:ascii="宋体" w:hAnsi="宋体" w:eastAsia="宋体" w:cs="宋体"/>
                <w:i/>
                <w:iCs/>
                <w:color w:val="auto"/>
                <w:highlight w:val="none"/>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3. 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以</w:t>
            </w:r>
            <w:r>
              <w:rPr>
                <w:rFonts w:hint="eastAsia" w:ascii="宋体" w:hAnsi="宋体" w:eastAsia="宋体" w:cs="宋体"/>
                <w:color w:val="auto"/>
                <w:highlight w:val="none"/>
                <w:u w:val="single"/>
              </w:rPr>
              <w:t>重庆市公共资源交易中心</w:t>
            </w:r>
            <w:r>
              <w:rPr>
                <w:rFonts w:hint="eastAsia" w:ascii="宋体" w:hAnsi="宋体" w:eastAsia="宋体" w:cs="宋体"/>
                <w:color w:val="auto"/>
                <w:highlight w:val="none"/>
              </w:rPr>
              <w:t>开标现场展示的电子投标保函交纳情况为准，投标人在投标时无须再提供电子投标保函的相关资料。</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 若投标人为联合体，则由联合体牵头人提供电子投标保函。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二、电子投标保函的注销</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方式二</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一、以转账支票或电汇形式交纳投标保证金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不满足上述要求的投标保证金视为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投标人自行考虑汇入时间风险，如同城汇入、异地汇入、跨行汇入的时间要求。</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以转账支票或电汇形式提交投标保证金的金额：</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万元整（人民币），红名单中的投标人</w:t>
            </w:r>
            <w:r>
              <w:rPr>
                <w:rFonts w:hint="eastAsia" w:ascii="宋体" w:hAnsi="宋体" w:eastAsia="宋体" w:cs="宋体"/>
              </w:rPr>
              <w:t>，</w:t>
            </w:r>
            <w:r>
              <w:rPr>
                <w:rFonts w:hint="eastAsia" w:ascii="宋体" w:hAnsi="宋体" w:eastAsia="宋体" w:cs="宋体"/>
                <w:color w:val="auto"/>
                <w:highlight w:val="none"/>
              </w:rPr>
              <w:t>投标保证金金额为应缴纳金额的50%</w:t>
            </w:r>
            <w:r>
              <w:rPr>
                <w:rFonts w:hint="eastAsia" w:ascii="宋体" w:hAnsi="宋体" w:eastAsia="宋体" w:cs="宋体"/>
              </w:rPr>
              <w:t>，其中非联合体投标的，须投标人所属红名单类别包含在招标范围内</w:t>
            </w:r>
            <w:r>
              <w:rPr>
                <w:rFonts w:hint="eastAsia" w:ascii="宋体" w:hAnsi="宋体" w:eastAsia="宋体" w:cs="宋体"/>
                <w:color w:val="auto"/>
                <w:highlight w:val="none"/>
              </w:rPr>
              <w:t>；联合体投标的，须联合体牵头人在红名单中</w:t>
            </w:r>
            <w:r>
              <w:rPr>
                <w:rFonts w:hint="eastAsia" w:ascii="宋体" w:hAnsi="宋体" w:eastAsia="宋体" w:cs="宋体"/>
              </w:rPr>
              <w:t>，并且按照</w:t>
            </w:r>
            <w:r>
              <w:rPr>
                <w:rFonts w:hint="eastAsia" w:ascii="宋体" w:hAnsi="宋体" w:eastAsia="宋体" w:cs="宋体"/>
                <w:lang w:eastAsia="zh-CN"/>
              </w:rPr>
              <w:t>共同投标协议</w:t>
            </w:r>
            <w:r>
              <w:rPr>
                <w:rFonts w:hint="eastAsia" w:ascii="宋体" w:hAnsi="宋体" w:eastAsia="宋体" w:cs="宋体"/>
              </w:rPr>
              <w:t>牵头人所属红名单类别包含在其工作范围内</w:t>
            </w:r>
            <w:r>
              <w:rPr>
                <w:rFonts w:hint="eastAsia" w:ascii="宋体" w:hAnsi="宋体" w:eastAsia="宋体" w:cs="宋体"/>
                <w:color w:val="auto"/>
                <w:highlight w:val="none"/>
              </w:rPr>
              <w:t>。投标人是否属于红名单，以开标环节信用状况查询结果为准。</w:t>
            </w:r>
          </w:p>
          <w:p>
            <w:pPr>
              <w:keepNext w:val="0"/>
              <w:keepLines w:val="0"/>
              <w:pageBreakBefore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[提示：投标保证金金额不超过该招标项目</w:t>
            </w:r>
            <w:r>
              <w:rPr>
                <w:rFonts w:hint="eastAsia" w:ascii="宋体" w:hAnsi="宋体" w:eastAsia="宋体" w:cs="宋体"/>
                <w:i/>
                <w:iCs/>
                <w:color w:val="auto"/>
                <w:highlight w:val="none"/>
                <w:lang w:val="en-US" w:eastAsia="zh-CN"/>
              </w:rPr>
              <w:t>估算价或</w:t>
            </w:r>
            <w:r>
              <w:rPr>
                <w:rFonts w:hint="eastAsia" w:ascii="宋体" w:hAnsi="宋体" w:eastAsia="宋体" w:cs="宋体"/>
                <w:i/>
                <w:iCs/>
              </w:rPr>
              <w:t>经批准的概算金额</w:t>
            </w:r>
            <w:r>
              <w:rPr>
                <w:rFonts w:hint="eastAsia" w:ascii="宋体" w:hAnsi="宋体" w:eastAsia="宋体" w:cs="宋体"/>
                <w:i/>
                <w:iCs/>
                <w:color w:val="auto"/>
                <w:highlight w:val="none"/>
              </w:rPr>
              <w:t>或最高限价的2%。]</w:t>
            </w:r>
            <w:bookmarkStart w:id="296" w:name="_Hlk45893164"/>
          </w:p>
          <w:bookmarkEnd w:id="296"/>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color w:val="auto"/>
                <w:highlight w:val="none"/>
                <w:lang w:eastAsia="zh-CN"/>
              </w:rPr>
              <w:t>《关于印发中小企业划型标准规定的通知》（工信部联企业〔2011〕300号）</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color w:val="auto"/>
                <w:highlight w:val="none"/>
                <w:lang w:eastAsia="zh-CN"/>
              </w:rPr>
              <w:t>《关于印发中小企业划型标准规定的通知》（工信部联企业〔2011〕300号）</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jc w:val="left"/>
              <w:rPr>
                <w:rFonts w:hint="eastAsia" w:ascii="宋体" w:hAnsi="宋体" w:eastAsia="宋体" w:cs="宋体"/>
                <w:i/>
                <w:iCs/>
                <w:color w:val="auto"/>
                <w:highlight w:val="none"/>
              </w:rPr>
            </w:pPr>
            <w:r>
              <w:rPr>
                <w:rFonts w:hint="eastAsia" w:ascii="宋体" w:hAnsi="宋体" w:eastAsia="宋体" w:cs="宋体"/>
                <w:i/>
                <w:iCs/>
                <w:color w:val="auto"/>
                <w:highlight w:val="none"/>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投标保证金账户及账号（任选其一）：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详见</w:t>
            </w:r>
            <w:r>
              <w:rPr>
                <w:rFonts w:hint="eastAsia" w:ascii="宋体" w:hAnsi="宋体" w:eastAsia="宋体" w:cs="宋体"/>
                <w:color w:val="auto"/>
                <w:highlight w:val="none"/>
                <w:u w:val="single"/>
              </w:rPr>
              <w:t>重庆市公共资源交易网</w:t>
            </w:r>
            <w:r>
              <w:rPr>
                <w:rFonts w:hint="eastAsia" w:ascii="宋体" w:hAnsi="宋体" w:eastAsia="宋体" w:cs="宋体"/>
                <w:color w:val="auto"/>
                <w:highlight w:val="none"/>
              </w:rPr>
              <w:t>对应本项目招标公告信息栏中的保证金信息。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投标保证金以</w:t>
            </w:r>
            <w:r>
              <w:rPr>
                <w:rFonts w:hint="eastAsia" w:ascii="宋体" w:hAnsi="宋体" w:eastAsia="宋体" w:cs="宋体"/>
                <w:color w:val="auto"/>
                <w:highlight w:val="none"/>
                <w:u w:val="single"/>
              </w:rPr>
              <w:t>重庆市公共资源交易中心</w:t>
            </w:r>
            <w:r>
              <w:rPr>
                <w:rFonts w:hint="eastAsia" w:ascii="宋体" w:hAnsi="宋体" w:eastAsia="宋体" w:cs="宋体"/>
                <w:color w:val="auto"/>
                <w:highlight w:val="none"/>
              </w:rPr>
              <w:t>开标现场展示的保证金交纳情况为准。投标人须在资格审查部分 “其他资料”中提供企业基本账户开户证明文件。</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投标人必须在付款凭证备注栏中注明是“</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（项目名称）</w:t>
            </w:r>
            <w:r>
              <w:rPr>
                <w:rFonts w:hint="eastAsia" w:ascii="宋体" w:hAnsi="宋体" w:eastAsia="宋体" w:cs="宋体"/>
                <w:color w:val="auto"/>
                <w:highlight w:val="none"/>
              </w:rPr>
              <w:t xml:space="preserve"> 投标保证金”。项目名称可简写成：</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5</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投标保证金有效期与投标有效期一致。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u w:val="none"/>
              </w:rPr>
              <w:t>6</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none"/>
              </w:rPr>
              <w:t>根据重庆市公共资源交易中心《关于开展公共资源交易市场主体信息登记工作的公告》的要求，投标人在开标前需在</w:t>
            </w:r>
            <w:r>
              <w:rPr>
                <w:rFonts w:hint="eastAsia" w:ascii="宋体" w:hAnsi="宋体" w:eastAsia="宋体" w:cs="宋体"/>
                <w:color w:val="auto"/>
                <w:highlight w:val="none"/>
                <w:u w:val="single"/>
              </w:rPr>
              <w:t>重庆市公共资源交易网</w:t>
            </w:r>
            <w:r>
              <w:rPr>
                <w:rFonts w:hint="eastAsia" w:ascii="宋体" w:hAnsi="宋体" w:eastAsia="宋体" w:cs="宋体"/>
                <w:color w:val="auto"/>
                <w:highlight w:val="none"/>
                <w:u w:val="none"/>
              </w:rPr>
              <w:t>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若投标人为联合体，则由联合体牵头人提交投标保证金。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二、投标保证金的退还</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投标保证金专用账户由</w:t>
            </w:r>
            <w:r>
              <w:rPr>
                <w:rFonts w:hint="eastAsia" w:ascii="宋体" w:hAnsi="宋体" w:eastAsia="宋体" w:cs="宋体"/>
                <w:color w:val="auto"/>
                <w:highlight w:val="none"/>
                <w:u w:val="single"/>
              </w:rPr>
              <w:t>重庆市公共资源交易中心</w:t>
            </w:r>
            <w:r>
              <w:rPr>
                <w:rFonts w:hint="eastAsia" w:ascii="宋体" w:hAnsi="宋体" w:eastAsia="宋体" w:cs="宋体"/>
                <w:color w:val="auto"/>
                <w:highlight w:val="none"/>
                <w:lang w:eastAsia="zh-CN"/>
              </w:rPr>
              <w:t>指定</w:t>
            </w:r>
            <w:r>
              <w:rPr>
                <w:rFonts w:hint="eastAsia" w:ascii="宋体" w:hAnsi="宋体" w:eastAsia="宋体" w:cs="宋体"/>
                <w:color w:val="auto"/>
                <w:highlight w:val="none"/>
              </w:rPr>
              <w:t>，关于保证金相关情况的问题请咨询</w:t>
            </w:r>
            <w:r>
              <w:rPr>
                <w:rFonts w:hint="eastAsia" w:ascii="宋体" w:hAnsi="宋体" w:eastAsia="宋体" w:cs="宋体"/>
                <w:color w:val="auto"/>
                <w:highlight w:val="none"/>
                <w:u w:val="single"/>
              </w:rPr>
              <w:t>重庆市公共资源交易中心</w:t>
            </w:r>
            <w:r>
              <w:rPr>
                <w:rFonts w:hint="eastAsia" w:ascii="宋体" w:hAnsi="宋体" w:eastAsia="宋体" w:cs="宋体"/>
                <w:color w:val="auto"/>
                <w:highlight w:val="none"/>
              </w:rPr>
              <w:t>，联系电话</w:t>
            </w:r>
            <w:r>
              <w:rPr>
                <w:rFonts w:hint="eastAsia" w:ascii="宋体" w:hAnsi="宋体" w:eastAsia="宋体" w:cs="宋体"/>
                <w:color w:val="auto"/>
                <w:highlight w:val="none"/>
                <w:u w:val="single"/>
              </w:rPr>
              <w:t xml:space="preserve">023-     </w:t>
            </w:r>
            <w:r>
              <w:rPr>
                <w:rFonts w:hint="eastAsia" w:ascii="宋体" w:hAnsi="宋体" w:eastAsia="宋体" w:cs="宋体"/>
                <w:color w:val="auto"/>
                <w:highlight w:val="none"/>
              </w:rPr>
              <w:t>。</w:t>
            </w:r>
          </w:p>
          <w:p>
            <w:pPr>
              <w:pStyle w:val="2"/>
              <w:rPr>
                <w:rFonts w:hint="eastAsia" w:ascii="宋体" w:hAnsi="宋体" w:eastAsia="宋体" w:cs="宋体"/>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方式三</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一、以纸质投标保函形式交纳投标保证金</w:t>
            </w:r>
          </w:p>
          <w:p>
            <w:pPr>
              <w:snapToGrid w:val="0"/>
              <w:spacing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 </w:t>
            </w:r>
            <w:r>
              <w:rPr>
                <w:rFonts w:hint="eastAsia" w:ascii="宋体" w:hAnsi="宋体" w:eastAsia="宋体" w:cs="宋体"/>
                <w:color w:val="auto"/>
                <w:kern w:val="0"/>
                <w:szCs w:val="21"/>
                <w:highlight w:val="none"/>
                <w:lang w:val="en-US" w:eastAsia="zh-CN"/>
              </w:rPr>
              <w:t>纸质投标保函</w:t>
            </w:r>
            <w:r>
              <w:rPr>
                <w:rFonts w:hint="eastAsia" w:ascii="宋体" w:hAnsi="宋体" w:eastAsia="宋体" w:cs="宋体"/>
                <w:color w:val="auto"/>
                <w:kern w:val="0"/>
                <w:szCs w:val="21"/>
                <w:highlight w:val="none"/>
              </w:rPr>
              <w:t>交纳形式及要求：</w:t>
            </w:r>
          </w:p>
          <w:p>
            <w:pPr>
              <w:snapToGrid w:val="0"/>
              <w:spacing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（1）缴纳形式：</w:t>
            </w:r>
            <w:r>
              <w:rPr>
                <w:rFonts w:hint="eastAsia" w:ascii="宋体" w:hAnsi="宋体" w:eastAsia="宋体" w:cs="宋体"/>
                <w:color w:val="auto"/>
                <w:kern w:val="0"/>
                <w:szCs w:val="21"/>
                <w:highlight w:val="none"/>
                <w:lang w:val="en-US" w:eastAsia="zh-CN"/>
              </w:rPr>
              <w:t>纸质投标保函</w:t>
            </w:r>
            <w:r>
              <w:rPr>
                <w:rFonts w:hint="eastAsia" w:ascii="宋体" w:hAnsi="宋体" w:eastAsia="宋体" w:cs="宋体"/>
                <w:color w:val="auto"/>
                <w:kern w:val="0"/>
                <w:szCs w:val="21"/>
                <w:highlight w:val="none"/>
              </w:rPr>
              <w:t>包括银行保函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保证保险和担保保函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其示范文本详见第六章投标文件格式。投标人提交的纸质投标保函应</w:t>
            </w:r>
            <w:r>
              <w:rPr>
                <w:rFonts w:hint="eastAsia" w:ascii="宋体" w:hAnsi="宋体" w:eastAsia="宋体" w:cs="宋体"/>
                <w:color w:val="auto"/>
                <w:kern w:val="0"/>
                <w:szCs w:val="21"/>
                <w:highlight w:val="none"/>
              </w:rPr>
              <w:t>严格执行</w:t>
            </w:r>
            <w:r>
              <w:rPr>
                <w:rFonts w:hint="eastAsia" w:ascii="宋体" w:hAnsi="宋体" w:eastAsia="宋体" w:cs="宋体"/>
                <w:color w:val="auto"/>
                <w:kern w:val="0"/>
                <w:szCs w:val="21"/>
                <w:highlight w:val="none"/>
                <w:lang w:val="en-US" w:eastAsia="zh-CN"/>
              </w:rPr>
              <w:t>其</w:t>
            </w:r>
            <w:r>
              <w:rPr>
                <w:rFonts w:hint="eastAsia" w:ascii="宋体" w:hAnsi="宋体" w:eastAsia="宋体" w:cs="宋体"/>
                <w:color w:val="auto"/>
                <w:kern w:val="0"/>
                <w:szCs w:val="21"/>
                <w:highlight w:val="none"/>
              </w:rPr>
              <w:t>示范文本</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不得对示范文本中的实质性内容进行修改</w:t>
            </w:r>
            <w:r>
              <w:rPr>
                <w:rFonts w:hint="eastAsia" w:ascii="宋体" w:hAnsi="宋体" w:eastAsia="宋体" w:cs="宋体"/>
                <w:color w:val="auto"/>
                <w:kern w:val="0"/>
                <w:szCs w:val="21"/>
                <w:highlight w:val="none"/>
                <w:lang w:eastAsia="zh-CN"/>
              </w:rPr>
              <w:t>。</w:t>
            </w:r>
          </w:p>
          <w:p>
            <w:pPr>
              <w:snapToGrid w:val="0"/>
              <w:spacing w:line="400" w:lineRule="exact"/>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（2）具体要求：</w:t>
            </w:r>
            <w:r>
              <w:rPr>
                <w:rFonts w:hint="eastAsia" w:ascii="宋体" w:hAnsi="宋体" w:eastAsia="宋体" w:cs="宋体"/>
                <w:color w:val="auto"/>
                <w:kern w:val="0"/>
                <w:szCs w:val="21"/>
                <w:highlight w:val="none"/>
                <w:lang w:val="en-US" w:eastAsia="zh-CN"/>
              </w:rPr>
              <w:t>纸质投标</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纸质投标</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保函应合法合规，符合招投标行政监督部门、行业主管部门和金融监管部门的相关规定，满足招标文件约定要求。</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应选择在渝依法设立总部或者设有分支机构的金融机构开具</w:t>
            </w:r>
            <w:r>
              <w:rPr>
                <w:rFonts w:hint="eastAsia" w:ascii="宋体" w:hAnsi="宋体" w:eastAsia="宋体" w:cs="宋体"/>
                <w:color w:val="auto"/>
                <w:kern w:val="0"/>
                <w:szCs w:val="21"/>
                <w:highlight w:val="none"/>
                <w:lang w:val="en-US" w:eastAsia="zh-CN"/>
              </w:rPr>
              <w:t>纸质投标</w:t>
            </w:r>
            <w:r>
              <w:rPr>
                <w:rFonts w:hint="eastAsia" w:ascii="宋体" w:hAnsi="宋体" w:eastAsia="宋体" w:cs="宋体"/>
                <w:color w:val="auto"/>
                <w:kern w:val="0"/>
                <w:szCs w:val="21"/>
                <w:highlight w:val="none"/>
              </w:rPr>
              <w:t>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投标人对所提交的纸质投标保函的真实性、合法性、有效性负责。</w:t>
            </w:r>
          </w:p>
          <w:p>
            <w:pPr>
              <w:snapToGrid w:val="0"/>
              <w:spacing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投标人须在投标文件</w:t>
            </w:r>
            <w:r>
              <w:rPr>
                <w:rFonts w:hint="eastAsia" w:ascii="宋体" w:hAnsi="宋体" w:eastAsia="宋体" w:cs="宋体"/>
                <w:color w:val="auto"/>
                <w:kern w:val="0"/>
                <w:szCs w:val="21"/>
                <w:highlight w:val="none"/>
                <w:lang w:val="en-US" w:eastAsia="zh-CN"/>
              </w:rPr>
              <w:t>资格审查部分“其他资料”中</w:t>
            </w: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投标保函</w:t>
            </w:r>
            <w:r>
              <w:rPr>
                <w:rFonts w:hint="eastAsia" w:ascii="宋体" w:hAnsi="宋体" w:eastAsia="宋体" w:cs="宋体"/>
                <w:color w:val="auto"/>
                <w:kern w:val="0"/>
                <w:szCs w:val="21"/>
                <w:highlight w:val="none"/>
                <w:lang w:val="en-US" w:eastAsia="zh-CN"/>
              </w:rPr>
              <w:t>扫描件</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投标保函</w:t>
            </w:r>
            <w:r>
              <w:rPr>
                <w:rFonts w:hint="eastAsia" w:ascii="宋体" w:hAnsi="宋体" w:eastAsia="宋体" w:cs="宋体"/>
                <w:color w:val="auto"/>
                <w:kern w:val="0"/>
                <w:szCs w:val="21"/>
                <w:highlight w:val="none"/>
                <w:lang w:val="en-US" w:eastAsia="zh-CN"/>
              </w:rPr>
              <w:t>原件应当于投标截止时间前在开标现场</w:t>
            </w:r>
            <w:r>
              <w:rPr>
                <w:rFonts w:hint="eastAsia" w:ascii="宋体" w:hAnsi="宋体" w:eastAsia="宋体" w:cs="宋体"/>
                <w:color w:val="auto"/>
                <w:kern w:val="0"/>
                <w:szCs w:val="21"/>
                <w:highlight w:val="none"/>
              </w:rPr>
              <w:t>递交招标人保管。</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若投标截止时间延期，则</w:t>
            </w:r>
            <w:r>
              <w:rPr>
                <w:rFonts w:hint="eastAsia" w:ascii="宋体" w:hAnsi="宋体" w:eastAsia="宋体" w:cs="宋体"/>
                <w:color w:val="auto"/>
                <w:highlight w:val="none"/>
                <w:lang w:val="en-US" w:eastAsia="zh-CN"/>
              </w:rPr>
              <w:t>纸质投标保函递</w:t>
            </w:r>
            <w:r>
              <w:rPr>
                <w:rFonts w:hint="eastAsia" w:ascii="宋体" w:hAnsi="宋体" w:eastAsia="宋体" w:cs="宋体"/>
                <w:color w:val="auto"/>
                <w:highlight w:val="none"/>
              </w:rPr>
              <w:t>交的截止时间和投标截止时间保持一致。</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lang w:val="en-US" w:eastAsia="zh-CN"/>
              </w:rPr>
              <w:t>不满足上述要求的纸质</w:t>
            </w:r>
            <w:r>
              <w:rPr>
                <w:rFonts w:hint="eastAsia" w:ascii="宋体" w:hAnsi="宋体" w:eastAsia="宋体" w:cs="宋体"/>
                <w:color w:val="auto"/>
                <w:kern w:val="0"/>
                <w:szCs w:val="21"/>
                <w:highlight w:val="none"/>
              </w:rPr>
              <w:t>投标保函无效。</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 xml:space="preserve">2. </w:t>
            </w:r>
            <w:r>
              <w:rPr>
                <w:rFonts w:hint="eastAsia" w:ascii="宋体" w:hAnsi="宋体" w:eastAsia="宋体" w:cs="宋体"/>
                <w:color w:val="auto"/>
                <w:highlight w:val="none"/>
              </w:rPr>
              <w:t>以</w:t>
            </w:r>
            <w:r>
              <w:rPr>
                <w:rFonts w:hint="eastAsia" w:ascii="宋体" w:hAnsi="宋体" w:eastAsia="宋体" w:cs="宋体"/>
                <w:color w:val="auto"/>
                <w:highlight w:val="none"/>
                <w:lang w:val="en-US" w:eastAsia="zh-CN"/>
              </w:rPr>
              <w:t>纸质投标</w:t>
            </w:r>
            <w:r>
              <w:rPr>
                <w:rFonts w:hint="eastAsia" w:ascii="宋体" w:hAnsi="宋体" w:eastAsia="宋体" w:cs="宋体"/>
                <w:color w:val="auto"/>
                <w:highlight w:val="none"/>
              </w:rPr>
              <w:t>保函形式担保的投标保证金的金额</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万元整（人民币）</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红名单</w:t>
            </w:r>
            <w:r>
              <w:rPr>
                <w:rFonts w:hint="eastAsia" w:ascii="宋体" w:hAnsi="宋体" w:eastAsia="宋体" w:cs="宋体"/>
                <w:color w:val="auto"/>
                <w:highlight w:val="none"/>
              </w:rPr>
              <w:t>中的投标人</w:t>
            </w:r>
            <w:r>
              <w:rPr>
                <w:rFonts w:hint="eastAsia" w:ascii="宋体" w:hAnsi="宋体" w:eastAsia="宋体" w:cs="宋体"/>
              </w:rPr>
              <w:t>，</w:t>
            </w:r>
            <w:r>
              <w:rPr>
                <w:rFonts w:hint="eastAsia" w:ascii="宋体" w:hAnsi="宋体" w:eastAsia="宋体" w:cs="宋体"/>
                <w:color w:val="auto"/>
                <w:highlight w:val="none"/>
              </w:rPr>
              <w:t>投标保证金金额为应缴纳金额的</w:t>
            </w:r>
            <w:r>
              <w:rPr>
                <w:rFonts w:hint="eastAsia" w:ascii="宋体" w:hAnsi="宋体" w:eastAsia="宋体" w:cs="宋体"/>
                <w:color w:val="auto"/>
                <w:highlight w:val="none"/>
                <w:lang w:val="en-US" w:eastAsia="zh-CN"/>
              </w:rPr>
              <w:t>50%</w:t>
            </w:r>
            <w:r>
              <w:rPr>
                <w:rFonts w:hint="eastAsia" w:ascii="宋体" w:hAnsi="宋体" w:eastAsia="宋体" w:cs="宋体"/>
              </w:rPr>
              <w:t>，其中非联合体投标的，须投标人所属红名单类别包含在招标范围内</w:t>
            </w:r>
            <w:r>
              <w:rPr>
                <w:rFonts w:hint="eastAsia" w:ascii="宋体" w:hAnsi="宋体" w:eastAsia="宋体" w:cs="宋体"/>
                <w:color w:val="auto"/>
                <w:highlight w:val="none"/>
              </w:rPr>
              <w:t>；联合体投标的，须联合体牵头人在红名单中</w:t>
            </w:r>
            <w:r>
              <w:rPr>
                <w:rFonts w:hint="eastAsia" w:ascii="宋体" w:hAnsi="宋体" w:eastAsia="宋体" w:cs="宋体"/>
              </w:rPr>
              <w:t>，并且按照</w:t>
            </w:r>
            <w:r>
              <w:rPr>
                <w:rFonts w:hint="eastAsia" w:ascii="宋体" w:hAnsi="宋体" w:eastAsia="宋体" w:cs="宋体"/>
                <w:lang w:eastAsia="zh-CN"/>
              </w:rPr>
              <w:t>共同投标协议</w:t>
            </w:r>
            <w:r>
              <w:rPr>
                <w:rFonts w:hint="eastAsia" w:ascii="宋体" w:hAnsi="宋体" w:eastAsia="宋体" w:cs="宋体"/>
              </w:rPr>
              <w:t>牵头人所属红名单类别包含在其工作范围内</w:t>
            </w:r>
            <w:r>
              <w:rPr>
                <w:rFonts w:hint="eastAsia" w:ascii="宋体" w:hAnsi="宋体" w:eastAsia="宋体" w:cs="宋体"/>
                <w:color w:val="auto"/>
                <w:highlight w:val="none"/>
              </w:rPr>
              <w:t>。投标人是否属于红名单，以开标环节信用状况查询结果为准。</w:t>
            </w:r>
          </w:p>
          <w:p>
            <w:pPr>
              <w:suppressAutoHyphens/>
              <w:snapToGrid w:val="0"/>
              <w:spacing w:line="400" w:lineRule="exact"/>
              <w:ind w:firstLine="420" w:firstLineChars="200"/>
              <w:jc w:val="left"/>
              <w:rPr>
                <w:rFonts w:hint="eastAsia" w:ascii="宋体" w:hAnsi="宋体" w:eastAsia="宋体" w:cs="宋体"/>
                <w:i/>
                <w:iCs/>
                <w:color w:val="auto"/>
                <w:highlight w:val="none"/>
              </w:rPr>
            </w:pPr>
            <w:r>
              <w:rPr>
                <w:rFonts w:hint="eastAsia" w:ascii="宋体" w:hAnsi="宋体" w:eastAsia="宋体" w:cs="宋体"/>
                <w:i/>
                <w:iCs/>
              </w:rPr>
              <w:t>[提示：投标保证金金额不超过该招标项目估算价或经批准的概算金额或最高限价的2%。]</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color w:val="auto"/>
                <w:highlight w:val="none"/>
                <w:lang w:eastAsia="zh-CN"/>
              </w:rPr>
              <w:t>《关于印发中小企业划型标准规定的通知》（工信部联企业〔2011〕300号）</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□对符合</w:t>
            </w:r>
            <w:r>
              <w:rPr>
                <w:rFonts w:hint="eastAsia" w:ascii="宋体" w:hAnsi="宋体" w:eastAsia="宋体" w:cs="宋体"/>
                <w:color w:val="auto"/>
                <w:highlight w:val="none"/>
                <w:lang w:eastAsia="zh-CN"/>
              </w:rPr>
              <w:t>《关于印发中小企业划型标准规定的通知》（工信部联企业〔2011〕300号）</w:t>
            </w:r>
            <w:r>
              <w:rPr>
                <w:rFonts w:hint="eastAsia" w:ascii="宋体" w:hAnsi="宋体" w:eastAsia="宋体" w:cs="宋体"/>
                <w:color w:val="auto"/>
                <w:highlight w:val="none"/>
              </w:rPr>
              <w:t>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i/>
                <w:iCs/>
                <w:color w:val="auto"/>
                <w:highlight w:val="none"/>
              </w:rPr>
              <w:t>[提示： 招标人可自行决定是否设置上述条款，若需要设置，则在上述选项中只可选择其中一项进行设置]</w:t>
            </w:r>
            <w:r>
              <w:rPr>
                <w:rFonts w:hint="eastAsia" w:ascii="宋体" w:hAnsi="宋体" w:eastAsia="宋体" w:cs="宋体"/>
                <w:color w:val="auto"/>
                <w:highlight w:val="none"/>
              </w:rPr>
              <w:t>。</w:t>
            </w:r>
          </w:p>
          <w:p>
            <w:pPr>
              <w:snapToGrid w:val="0"/>
              <w:spacing w:line="400" w:lineRule="exact"/>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 xml:space="preserve">3. </w:t>
            </w:r>
            <w:r>
              <w:rPr>
                <w:rFonts w:hint="eastAsia" w:ascii="宋体" w:hAnsi="宋体" w:eastAsia="宋体" w:cs="宋体"/>
                <w:color w:val="auto"/>
                <w:kern w:val="0"/>
                <w:szCs w:val="21"/>
                <w:highlight w:val="none"/>
              </w:rPr>
              <w:t>投标人</w:t>
            </w:r>
            <w:r>
              <w:rPr>
                <w:rFonts w:hint="eastAsia" w:ascii="宋体" w:hAnsi="宋体" w:eastAsia="宋体" w:cs="宋体"/>
                <w:strike w:val="0"/>
                <w:color w:val="auto"/>
                <w:kern w:val="0"/>
                <w:szCs w:val="21"/>
                <w:highlight w:val="none"/>
              </w:rPr>
              <w:t>须</w:t>
            </w:r>
            <w:r>
              <w:rPr>
                <w:rFonts w:hint="eastAsia" w:ascii="宋体" w:hAnsi="宋体" w:eastAsia="宋体" w:cs="宋体"/>
                <w:color w:val="auto"/>
                <w:highlight w:val="none"/>
              </w:rPr>
              <w:t>在</w:t>
            </w:r>
            <w:r>
              <w:rPr>
                <w:rFonts w:hint="eastAsia" w:ascii="宋体" w:hAnsi="宋体" w:eastAsia="宋体" w:cs="宋体"/>
                <w:color w:val="auto"/>
                <w:kern w:val="0"/>
                <w:szCs w:val="21"/>
                <w:highlight w:val="none"/>
              </w:rPr>
              <w:t>纸质投标保函</w:t>
            </w:r>
            <w:r>
              <w:rPr>
                <w:rFonts w:hint="eastAsia" w:ascii="宋体" w:hAnsi="宋体" w:eastAsia="宋体" w:cs="宋体"/>
                <w:color w:val="auto"/>
                <w:kern w:val="0"/>
                <w:szCs w:val="21"/>
                <w:highlight w:val="none"/>
                <w:lang w:val="en-US" w:eastAsia="zh-CN"/>
              </w:rPr>
              <w:t>中注明</w:t>
            </w:r>
            <w:r>
              <w:rPr>
                <w:rFonts w:hint="eastAsia" w:ascii="宋体" w:hAnsi="宋体" w:eastAsia="宋体" w:cs="宋体"/>
                <w:color w:val="auto"/>
                <w:kern w:val="0"/>
                <w:szCs w:val="21"/>
                <w:highlight w:val="none"/>
              </w:rPr>
              <w:t>在重庆市辖区范围内的核验</w:t>
            </w:r>
            <w:r>
              <w:rPr>
                <w:rFonts w:hint="eastAsia" w:ascii="宋体" w:hAnsi="宋体" w:eastAsia="宋体" w:cs="宋体"/>
                <w:color w:val="auto"/>
                <w:kern w:val="0"/>
                <w:szCs w:val="21"/>
                <w:highlight w:val="none"/>
                <w:lang w:val="en-US" w:eastAsia="zh-CN"/>
              </w:rPr>
              <w:t>地址和核验方式，并</w:t>
            </w:r>
            <w:r>
              <w:rPr>
                <w:rFonts w:hint="eastAsia" w:ascii="宋体" w:hAnsi="宋体" w:eastAsia="宋体" w:cs="宋体"/>
                <w:strike w:val="0"/>
                <w:color w:val="auto"/>
                <w:kern w:val="0"/>
                <w:szCs w:val="21"/>
                <w:highlight w:val="none"/>
                <w:lang w:val="en-US" w:eastAsia="zh-CN"/>
              </w:rPr>
              <w:t>确保其递交的纸质</w:t>
            </w:r>
            <w:r>
              <w:rPr>
                <w:rFonts w:hint="eastAsia" w:ascii="宋体" w:hAnsi="宋体" w:eastAsia="宋体" w:cs="宋体"/>
                <w:strike w:val="0"/>
                <w:color w:val="auto"/>
                <w:kern w:val="0"/>
                <w:szCs w:val="21"/>
                <w:highlight w:val="none"/>
              </w:rPr>
              <w:t>投标保函能在</w:t>
            </w:r>
            <w:r>
              <w:rPr>
                <w:rFonts w:hint="eastAsia" w:ascii="宋体" w:hAnsi="宋体" w:eastAsia="宋体" w:cs="宋体"/>
                <w:color w:val="auto"/>
                <w:kern w:val="0"/>
                <w:szCs w:val="21"/>
                <w:highlight w:val="none"/>
              </w:rPr>
              <w:t>开立人在渝的总部或者分支机构进行</w:t>
            </w:r>
            <w:r>
              <w:rPr>
                <w:rFonts w:hint="eastAsia" w:ascii="宋体" w:hAnsi="宋体" w:eastAsia="宋体" w:cs="宋体"/>
                <w:strike w:val="0"/>
                <w:color w:val="auto"/>
                <w:kern w:val="0"/>
                <w:szCs w:val="21"/>
                <w:highlight w:val="none"/>
                <w:lang w:eastAsia="zh-CN"/>
              </w:rPr>
              <w:t>核验</w:t>
            </w:r>
            <w:r>
              <w:rPr>
                <w:rFonts w:hint="eastAsia" w:ascii="宋体" w:hAnsi="宋体" w:eastAsia="宋体" w:cs="宋体"/>
                <w:color w:val="auto"/>
                <w:kern w:val="0"/>
                <w:szCs w:val="21"/>
                <w:highlight w:val="none"/>
                <w:lang w:eastAsia="zh-CN"/>
              </w:rPr>
              <w:t>。</w:t>
            </w:r>
          </w:p>
          <w:p>
            <w:pPr>
              <w:snapToGrid w:val="0"/>
              <w:spacing w:line="400" w:lineRule="exact"/>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4. 投标人在开标现场递交的纸质投标保函原件应与投标文件中提供的纸质投标保函扫描件一致，否则由评标委员会作否决投标处理。</w:t>
            </w:r>
          </w:p>
          <w:p>
            <w:pPr>
              <w:snapToGrid w:val="0"/>
              <w:spacing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5. </w:t>
            </w: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lang w:val="en-US" w:eastAsia="zh-CN"/>
              </w:rPr>
              <w:t>发出中标通知书前</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招标人</w:t>
            </w:r>
            <w:r>
              <w:rPr>
                <w:rFonts w:hint="eastAsia" w:ascii="宋体" w:hAnsi="宋体" w:eastAsia="宋体" w:cs="宋体"/>
                <w:color w:val="auto"/>
                <w:kern w:val="0"/>
                <w:szCs w:val="21"/>
                <w:highlight w:val="none"/>
                <w:lang w:val="en-US" w:eastAsia="zh-CN"/>
              </w:rPr>
              <w:t>应当</w:t>
            </w:r>
            <w:r>
              <w:rPr>
                <w:rFonts w:hint="eastAsia" w:ascii="宋体" w:hAnsi="宋体" w:eastAsia="宋体" w:cs="宋体"/>
                <w:color w:val="auto"/>
                <w:kern w:val="0"/>
                <w:szCs w:val="21"/>
                <w:highlight w:val="none"/>
                <w:lang w:eastAsia="zh-CN"/>
              </w:rPr>
              <w:t>对投标人（至少中标候选人或中标人）</w:t>
            </w:r>
            <w:r>
              <w:rPr>
                <w:rFonts w:hint="eastAsia" w:ascii="宋体" w:hAnsi="宋体" w:eastAsia="宋体" w:cs="宋体"/>
                <w:color w:val="auto"/>
                <w:kern w:val="0"/>
                <w:szCs w:val="21"/>
                <w:highlight w:val="none"/>
                <w:lang w:val="en-US" w:eastAsia="zh-CN"/>
              </w:rPr>
              <w:t>递交</w:t>
            </w:r>
            <w:r>
              <w:rPr>
                <w:rFonts w:hint="eastAsia" w:ascii="宋体" w:hAnsi="宋体" w:eastAsia="宋体" w:cs="宋体"/>
                <w:color w:val="auto"/>
                <w:kern w:val="0"/>
                <w:szCs w:val="21"/>
                <w:highlight w:val="none"/>
                <w:lang w:eastAsia="zh-CN"/>
              </w:rPr>
              <w:t>的纸质投标保函</w:t>
            </w:r>
            <w:r>
              <w:rPr>
                <w:rFonts w:hint="eastAsia" w:ascii="宋体" w:hAnsi="宋体" w:eastAsia="宋体" w:cs="宋体"/>
                <w:color w:val="auto"/>
                <w:kern w:val="0"/>
                <w:szCs w:val="21"/>
                <w:highlight w:val="none"/>
                <w:lang w:val="en-US" w:eastAsia="zh-CN"/>
              </w:rPr>
              <w:t>的真实性、合法性、有效性进行核验，对核验不合格或无法按纸质投标保函注明的核验地点、核验方式进行核验的，视为投标人未提交纸质投标保函，对</w:t>
            </w:r>
            <w:r>
              <w:rPr>
                <w:rFonts w:hint="eastAsia" w:ascii="宋体" w:hAnsi="宋体" w:eastAsia="宋体" w:cs="宋体"/>
                <w:color w:val="auto"/>
                <w:szCs w:val="21"/>
                <w:highlight w:val="none"/>
              </w:rPr>
              <w:t>已取得中标候选人资格或中标资格的</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按相关规定</w:t>
            </w:r>
            <w:r>
              <w:rPr>
                <w:rFonts w:hint="eastAsia" w:ascii="宋体" w:hAnsi="宋体" w:eastAsia="宋体" w:cs="宋体"/>
                <w:color w:val="auto"/>
                <w:szCs w:val="21"/>
                <w:highlight w:val="none"/>
              </w:rPr>
              <w:t>取消中标候选人资格或中标资格</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rPr>
              <w:t>给招标人造成损失的，投标人依法承担赔偿责任</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投标人提交的纸质投标</w:t>
            </w:r>
            <w:r>
              <w:rPr>
                <w:rFonts w:hint="eastAsia" w:ascii="宋体" w:hAnsi="宋体" w:eastAsia="宋体" w:cs="宋体"/>
                <w:color w:val="auto"/>
                <w:szCs w:val="21"/>
                <w:highlight w:val="none"/>
              </w:rPr>
              <w:t>保函涉及弄虚作假或其他违法违规</w:t>
            </w:r>
            <w:r>
              <w:rPr>
                <w:rFonts w:hint="eastAsia" w:ascii="宋体" w:hAnsi="宋体" w:eastAsia="宋体" w:cs="宋体"/>
                <w:color w:val="auto"/>
                <w:szCs w:val="21"/>
                <w:highlight w:val="none"/>
                <w:lang w:val="en-US" w:eastAsia="zh-CN"/>
              </w:rPr>
              <w:t>情形</w:t>
            </w:r>
            <w:r>
              <w:rPr>
                <w:rFonts w:hint="eastAsia" w:ascii="宋体" w:hAnsi="宋体" w:eastAsia="宋体" w:cs="宋体"/>
                <w:color w:val="auto"/>
                <w:szCs w:val="21"/>
                <w:highlight w:val="none"/>
              </w:rPr>
              <w:t>的，移送相关部门处理</w:t>
            </w:r>
            <w:r>
              <w:rPr>
                <w:rFonts w:hint="eastAsia" w:ascii="宋体" w:hAnsi="宋体" w:eastAsia="宋体" w:cs="宋体"/>
                <w:color w:val="auto"/>
                <w:kern w:val="0"/>
                <w:szCs w:val="21"/>
                <w:highlight w:val="none"/>
              </w:rPr>
              <w:t>。</w:t>
            </w:r>
          </w:p>
          <w:p>
            <w:pPr>
              <w:snapToGrid w:val="0"/>
              <w:spacing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若投标人为联合体，则由联合体牵头人提供</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投标保函。</w:t>
            </w:r>
          </w:p>
          <w:p>
            <w:pPr>
              <w:snapToGrid w:val="0"/>
              <w:spacing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投标保函的退还、注销</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向中标人退还纸质投标保函正本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snapToGrid w:val="0"/>
              <w:spacing w:line="400" w:lineRule="exact"/>
              <w:ind w:firstLine="420" w:firstLineChars="200"/>
              <w:jc w:val="left"/>
              <w:rPr>
                <w:rFonts w:hint="eastAsia" w:ascii="宋体" w:hAnsi="宋体" w:eastAsia="宋体" w:cs="宋体"/>
                <w:color w:val="auto"/>
                <w:kern w:val="0"/>
                <w:szCs w:val="21"/>
                <w:highlight w:val="none"/>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□说明：1.中小微企业投标人如需免除投标保证金，须在投标文件资格审查部分“其他资料”中提供《中小微企业声明函》（格式详见第</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章）及相应证明材料。以联合体形式参与投标的，符合中小微企业认定标准的联合体成员单位需提供《中小微企业声明函》（格式详见第</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章）及相应证明材料。</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2.提供了《中小微企业声明函》且未在规定时间内足额递交投标保证金的中标候选人，经查实不属于中小微企业的，将依照相关法律法规进行处理。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是否允许递交</w:t>
            </w:r>
          </w:p>
          <w:p>
            <w:pPr>
              <w:keepNext w:val="0"/>
              <w:keepLines w:val="0"/>
              <w:pageBreakBefore w:val="0"/>
              <w:kinsoku/>
              <w:wordWrap/>
              <w:overflowPunct/>
              <w:topLinePunct w:val="0"/>
              <w:bidi w:val="0"/>
              <w:snapToGrid w:val="0"/>
              <w:spacing w:after="93" w:afterLines="30"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备选投标方案</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3.7.1</w:t>
            </w:r>
          </w:p>
        </w:tc>
        <w:tc>
          <w:tcPr>
            <w:tcW w:w="1644" w:type="dxa"/>
            <w:vAlign w:val="center"/>
          </w:tcPr>
          <w:p>
            <w:pPr>
              <w:keepNext w:val="0"/>
              <w:keepLines w:val="0"/>
              <w:pageBreakBefore w:val="0"/>
              <w:kinsoku/>
              <w:wordWrap/>
              <w:overflowPunct/>
              <w:topLinePunct w:val="0"/>
              <w:bidi w:val="0"/>
              <w:snapToGrid w:val="0"/>
              <w:spacing w:after="93" w:afterLines="30"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投标文件格式要求</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签名盖章要求</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投标文件应使用专用的“新点投标文件制作软件（重庆版）”编制而成。第六章 投标文件格式要求法定代表人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签名（或盖章）的须齐全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要求签名的，签名采用手写签名</w:t>
            </w:r>
            <w:r>
              <w:rPr>
                <w:rFonts w:hint="eastAsia" w:ascii="宋体" w:hAnsi="宋体" w:eastAsia="宋体" w:cs="宋体"/>
                <w:color w:val="auto"/>
                <w:sz w:val="21"/>
                <w:szCs w:val="21"/>
                <w:highlight w:val="none"/>
                <w:lang w:val="en-US" w:eastAsia="zh-CN"/>
              </w:rPr>
              <w:t>或签章</w:t>
            </w:r>
            <w:r>
              <w:rPr>
                <w:rFonts w:hint="eastAsia" w:ascii="宋体" w:hAnsi="宋体" w:eastAsia="宋体" w:cs="宋体"/>
                <w:color w:val="auto"/>
                <w:sz w:val="21"/>
                <w:szCs w:val="21"/>
                <w:highlight w:val="none"/>
              </w:rPr>
              <w:t>或加盖CA数字证书均可。要求加盖单位法人章的，应使用 CA 数字证书加盖投标人的单位电子印章。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若投标单位为联合体，则</w:t>
            </w:r>
            <w:r>
              <w:rPr>
                <w:rFonts w:hint="eastAsia" w:ascii="宋体" w:hAnsi="宋体" w:eastAsia="宋体" w:cs="宋体"/>
                <w:color w:val="auto"/>
                <w:sz w:val="21"/>
                <w:szCs w:val="21"/>
                <w:highlight w:val="none"/>
                <w:lang w:eastAsia="zh-CN"/>
              </w:rPr>
              <w:t>共同投标协议</w:t>
            </w:r>
            <w:r>
              <w:rPr>
                <w:rFonts w:hint="eastAsia" w:ascii="宋体" w:hAnsi="宋体" w:eastAsia="宋体" w:cs="宋体"/>
                <w:color w:val="auto"/>
                <w:sz w:val="21"/>
                <w:szCs w:val="21"/>
                <w:highlight w:val="none"/>
              </w:rPr>
              <w:t>中各联合体成员单位签名（或盖章）须齐全，要求各联合体成员盖单位法人章的，各联合体成员盖章须齐全；</w:t>
            </w:r>
            <w:r>
              <w:rPr>
                <w:rFonts w:hint="eastAsia" w:ascii="宋体" w:hAnsi="宋体" w:eastAsia="宋体" w:cs="宋体"/>
                <w:color w:val="auto"/>
                <w:sz w:val="21"/>
                <w:szCs w:val="21"/>
                <w:highlight w:val="none"/>
                <w:lang w:eastAsia="zh-CN"/>
              </w:rPr>
              <w:t>共同投标协议</w:t>
            </w:r>
            <w:r>
              <w:rPr>
                <w:rFonts w:hint="eastAsia" w:ascii="宋体" w:hAnsi="宋体" w:eastAsia="宋体" w:cs="宋体"/>
                <w:color w:val="auto"/>
                <w:sz w:val="21"/>
                <w:szCs w:val="21"/>
                <w:highlight w:val="none"/>
              </w:rPr>
              <w:t>以外的投标文件格式中，要求法定代表人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签名（或盖章）的均由联合体牵头人法定代表人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签名（或盖章），要求投标人加盖单位法人章的，均由联合体牵头人使用 CA 数字证书加盖其单位电子印章。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3.7.4</w:t>
            </w:r>
          </w:p>
        </w:tc>
        <w:tc>
          <w:tcPr>
            <w:tcW w:w="1644"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spacing w:val="-6"/>
                <w:kern w:val="0"/>
                <w:sz w:val="21"/>
                <w:szCs w:val="21"/>
                <w:highlight w:val="none"/>
              </w:rPr>
            </w:pPr>
            <w:r>
              <w:rPr>
                <w:rFonts w:hint="eastAsia" w:ascii="宋体" w:hAnsi="宋体" w:eastAsia="宋体" w:cs="宋体"/>
                <w:color w:val="auto"/>
                <w:spacing w:val="-6"/>
                <w:kern w:val="0"/>
                <w:sz w:val="21"/>
                <w:szCs w:val="21"/>
                <w:highlight w:val="none"/>
              </w:rPr>
              <w:t>投标文件的份数</w:t>
            </w:r>
          </w:p>
        </w:tc>
        <w:tc>
          <w:tcPr>
            <w:tcW w:w="6128" w:type="dxa"/>
            <w:vAlign w:val="center"/>
          </w:tcPr>
          <w:p>
            <w:pPr>
              <w:keepNext w:val="0"/>
              <w:keepLines w:val="0"/>
              <w:pageBreakBefore w:val="0"/>
              <w:kinsoku/>
              <w:wordWrap/>
              <w:overflowPunct/>
              <w:topLinePunct w:val="0"/>
              <w:autoSpaceDE w:val="0"/>
              <w:autoSpaceDN w:val="0"/>
              <w:bidi w:val="0"/>
              <w:adjustRightInd w:val="0"/>
              <w:snapToGrid w:val="0"/>
              <w:spacing w:after="93" w:afterLines="30" w:line="400" w:lineRule="exact"/>
              <w:ind w:firstLine="420" w:firstLineChars="200"/>
              <w:textAlignment w:val="auto"/>
              <w:rPr>
                <w:rFonts w:hint="eastAsia" w:ascii="宋体" w:hAnsi="宋体" w:eastAsia="宋体" w:cs="宋体"/>
                <w:i/>
                <w:color w:val="auto"/>
                <w:kern w:val="0"/>
                <w:sz w:val="21"/>
                <w:szCs w:val="21"/>
                <w:highlight w:val="none"/>
              </w:rPr>
            </w:pPr>
            <w:r>
              <w:rPr>
                <w:rFonts w:hint="eastAsia" w:ascii="宋体" w:hAnsi="宋体" w:eastAsia="宋体" w:cs="宋体"/>
                <w:color w:val="auto"/>
                <w:kern w:val="0"/>
                <w:sz w:val="21"/>
                <w:szCs w:val="21"/>
                <w:highlight w:val="none"/>
              </w:rPr>
              <w:t>本</w:t>
            </w:r>
            <w:r>
              <w:rPr>
                <w:rFonts w:hint="eastAsia" w:ascii="宋体" w:hAnsi="宋体" w:eastAsia="宋体" w:cs="宋体"/>
                <w:color w:val="auto"/>
                <w:kern w:val="0"/>
                <w:sz w:val="21"/>
                <w:szCs w:val="21"/>
                <w:highlight w:val="none"/>
                <w:lang w:eastAsia="zh-CN"/>
              </w:rPr>
              <w:t>项目</w:t>
            </w:r>
            <w:r>
              <w:rPr>
                <w:rFonts w:hint="eastAsia" w:ascii="宋体" w:hAnsi="宋体" w:eastAsia="宋体" w:cs="宋体"/>
                <w:color w:val="auto"/>
                <w:kern w:val="0"/>
                <w:sz w:val="21"/>
                <w:szCs w:val="21"/>
                <w:highlight w:val="none"/>
              </w:rPr>
              <w:t>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编制要求</w:t>
            </w:r>
          </w:p>
        </w:tc>
        <w:tc>
          <w:tcPr>
            <w:tcW w:w="6128"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iCs/>
              </w:rPr>
            </w:pPr>
            <w:r>
              <w:rPr>
                <w:rFonts w:hint="eastAsia" w:ascii="宋体" w:hAnsi="宋体" w:eastAsia="宋体" w:cs="宋体"/>
                <w:i/>
                <w:iCs/>
              </w:rPr>
              <w:t>[提示：适用于电子标暗标编制要求]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（2）商务部分（如有）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（3）技术部分（如有）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电子投标文件技术暗标不设封面，整个技术部分均不得出现白页和倒页；不得出现与本工程无关的内容；不得显示与投标人企业有关的任何信息；技术部分文本部分的文字采用四号仿宋字体，文本部分采用A4页面；图表内的字体、字号大小不限，图表部分采用A3或A4页面；文字、图表不得使用彩色，整个技术暗标不得编制页码。违反上述任何一项，采用综合评估法的其投标文件技术部分为零分；采用经评审的最低投标价法的其投标文件技术部分符合性评审不合格，由评标委员会作否决投标处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eastAsia="zh-CN"/>
              </w:rPr>
              <w:t>技术建议书</w:t>
            </w:r>
            <w:r>
              <w:rPr>
                <w:rFonts w:hint="eastAsia" w:ascii="宋体" w:hAnsi="宋体" w:eastAsia="宋体" w:cs="宋体"/>
              </w:rPr>
              <w:t>》原则上均不超过 200 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rPr>
            </w:pPr>
            <w:r>
              <w:rPr>
                <w:rFonts w:hint="eastAsia" w:ascii="宋体" w:hAnsi="宋体" w:eastAsia="宋体" w:cs="宋体"/>
                <w:szCs w:val="24"/>
                <w:lang w:val="en-US" w:eastAsia="zh-CN"/>
              </w:rPr>
              <w:t>注：投标人应按照招标文件要求，在投标文件的对应部分提供相关资料（如在资格审查部分提供招标文件</w:t>
            </w:r>
            <w:r>
              <w:rPr>
                <w:rFonts w:hint="eastAsia" w:ascii="宋体" w:hAnsi="宋体" w:eastAsia="宋体" w:cs="宋体"/>
                <w:szCs w:val="24"/>
              </w:rPr>
              <w:t>第二章投标人须知前附表第1.4.1项</w:t>
            </w:r>
            <w:r>
              <w:rPr>
                <w:rFonts w:hint="eastAsia" w:ascii="宋体" w:hAnsi="宋体" w:eastAsia="宋体" w:cs="宋体"/>
                <w:szCs w:val="24"/>
                <w:lang w:val="en-US" w:eastAsia="zh-CN"/>
              </w:rPr>
              <w:t>和</w:t>
            </w:r>
            <w:r>
              <w:rPr>
                <w:rFonts w:hint="eastAsia" w:ascii="宋体" w:hAnsi="宋体" w:eastAsia="宋体" w:cs="宋体"/>
                <w:szCs w:val="24"/>
              </w:rPr>
              <w:t>第3.4款要求提供的资料</w:t>
            </w:r>
            <w:r>
              <w:rPr>
                <w:rFonts w:hint="eastAsia" w:ascii="宋体" w:hAnsi="宋体" w:eastAsia="宋体" w:cs="宋体"/>
                <w:szCs w:val="24"/>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编制要求</w:t>
            </w:r>
          </w:p>
        </w:tc>
        <w:tc>
          <w:tcPr>
            <w:tcW w:w="6128"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iCs/>
              </w:rPr>
            </w:pPr>
            <w:r>
              <w:rPr>
                <w:rFonts w:hint="eastAsia" w:ascii="宋体" w:hAnsi="宋体" w:eastAsia="宋体" w:cs="宋体"/>
                <w:i/>
                <w:iCs/>
              </w:rPr>
              <w:t>[提示：适用于电子标明标编制要求]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（2）商务部分（如有）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（3）技术部分（如有）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电子投标文件技术部分明标不设封面，应按照第六章规定格式排版，原则上应编制目录，但不得将封面设置、目录编制作为评审因素。注：技术部分采用明标评审时，不因形式问题（包括但不限于封面、页码、目录、字体、格式等）而被否决投标。</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eastAsia="zh-CN"/>
              </w:rPr>
              <w:t>技术建议书</w:t>
            </w:r>
            <w:r>
              <w:rPr>
                <w:rFonts w:hint="eastAsia" w:ascii="宋体" w:hAnsi="宋体" w:eastAsia="宋体" w:cs="宋体"/>
              </w:rPr>
              <w:t>》原则上均不超过 200 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rPr>
            </w:pPr>
            <w:r>
              <w:rPr>
                <w:rFonts w:hint="eastAsia" w:ascii="宋体" w:hAnsi="宋体" w:eastAsia="宋体" w:cs="宋体"/>
                <w:szCs w:val="24"/>
                <w:lang w:val="en-US" w:eastAsia="zh-CN"/>
              </w:rPr>
              <w:t>注：投标人应按照招标文件要求，在投标文件的对应部分提供相关资料（如在资格审查部分提供招标文件</w:t>
            </w:r>
            <w:r>
              <w:rPr>
                <w:rFonts w:hint="eastAsia" w:ascii="宋体" w:hAnsi="宋体" w:eastAsia="宋体" w:cs="宋体"/>
                <w:szCs w:val="24"/>
              </w:rPr>
              <w:t>第二章投标人须知前附表第1.4.1项</w:t>
            </w:r>
            <w:r>
              <w:rPr>
                <w:rFonts w:hint="eastAsia" w:ascii="宋体" w:hAnsi="宋体" w:eastAsia="宋体" w:cs="宋体"/>
                <w:szCs w:val="24"/>
                <w:lang w:val="en-US" w:eastAsia="zh-CN"/>
              </w:rPr>
              <w:t>和</w:t>
            </w:r>
            <w:r>
              <w:rPr>
                <w:rFonts w:hint="eastAsia" w:ascii="宋体" w:hAnsi="宋体" w:eastAsia="宋体" w:cs="宋体"/>
                <w:szCs w:val="24"/>
              </w:rPr>
              <w:t>第3.4款要求提供的资料</w:t>
            </w:r>
            <w:r>
              <w:rPr>
                <w:rFonts w:hint="eastAsia" w:ascii="宋体" w:hAnsi="宋体" w:eastAsia="宋体" w:cs="宋体"/>
                <w:szCs w:val="24"/>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pacing w:val="-6"/>
                <w:kern w:val="0"/>
                <w:sz w:val="21"/>
                <w:szCs w:val="21"/>
                <w:highlight w:val="none"/>
              </w:rPr>
            </w:pPr>
            <w:r>
              <w:rPr>
                <w:rFonts w:hint="eastAsia" w:ascii="宋体" w:hAnsi="宋体" w:eastAsia="宋体" w:cs="宋体"/>
                <w:color w:val="auto"/>
                <w:spacing w:val="-6"/>
                <w:kern w:val="0"/>
                <w:sz w:val="21"/>
                <w:szCs w:val="21"/>
                <w:highlight w:val="none"/>
              </w:rPr>
              <w:t>投标文件的密封</w:t>
            </w:r>
          </w:p>
        </w:tc>
        <w:tc>
          <w:tcPr>
            <w:tcW w:w="6128"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电子投标文件的加密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加密的电子投标文件应按照本章第4.1.3项要求制作并加密，未按要求加密的电子投标文件，将无法上传至重庆市电子招投标系统，逾期未完成上传投标文件的，视为撤回投标文件。</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封套上写明</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应在</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0"/>
                <w:sz w:val="21"/>
                <w:szCs w:val="21"/>
                <w:highlight w:val="none"/>
              </w:rPr>
              <w:t>“投标文件”袋封套上写明如下内容：</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招标人名称：</w:t>
            </w:r>
            <w:r>
              <w:rPr>
                <w:rFonts w:hint="eastAsia" w:ascii="宋体" w:hAnsi="宋体" w:eastAsia="宋体" w:cs="宋体"/>
                <w:color w:val="auto"/>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投标人名称：</w:t>
            </w:r>
            <w:r>
              <w:rPr>
                <w:rFonts w:hint="eastAsia" w:ascii="宋体" w:hAnsi="宋体" w:eastAsia="宋体" w:cs="宋体"/>
                <w:color w:val="auto"/>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（项目名称）</w:t>
            </w:r>
            <w:r>
              <w:rPr>
                <w:rFonts w:hint="eastAsia" w:ascii="宋体" w:hAnsi="宋体" w:eastAsia="宋体" w:cs="宋体"/>
                <w:color w:val="auto"/>
                <w:kern w:val="0"/>
                <w:sz w:val="21"/>
                <w:szCs w:val="21"/>
                <w:highlight w:val="none"/>
              </w:rPr>
              <w:t>投标文件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在</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月</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日</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时</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投标截止时间</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递交投标文件地点</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投标人应当在投标截止时间前，通过互联网使用CA数字证书登录重庆市电子招投标系统，将加密的电子投标文件上传。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特别注意：投标人如需现场递交不加密电子投标文件（光盘备份）等备用资料，则须在投标截止时间前递交，递交地点为</w:t>
            </w:r>
            <w:r>
              <w:rPr>
                <w:rFonts w:hint="eastAsia" w:ascii="宋体" w:hAnsi="宋体" w:eastAsia="宋体" w:cs="宋体"/>
                <w:bCs/>
                <w:color w:val="auto"/>
                <w:sz w:val="21"/>
                <w:szCs w:val="21"/>
                <w:highlight w:val="none"/>
                <w:u w:val="single"/>
              </w:rPr>
              <w:t>重庆市公共资源交易中心</w:t>
            </w:r>
            <w:r>
              <w:rPr>
                <w:rFonts w:hint="eastAsia" w:ascii="宋体" w:hAnsi="宋体" w:eastAsia="宋体" w:cs="宋体"/>
                <w:bCs/>
                <w:color w:val="auto"/>
                <w:sz w:val="21"/>
                <w:szCs w:val="21"/>
                <w:highlight w:val="none"/>
              </w:rPr>
              <w:t>开标区（具体请登陆</w:t>
            </w:r>
            <w:r>
              <w:rPr>
                <w:rFonts w:hint="eastAsia" w:ascii="宋体" w:hAnsi="宋体" w:eastAsia="宋体" w:cs="宋体"/>
                <w:bCs/>
                <w:color w:val="auto"/>
                <w:sz w:val="21"/>
                <w:szCs w:val="21"/>
                <w:highlight w:val="none"/>
                <w:u w:val="single"/>
              </w:rPr>
              <w:t>重庆市公共资源交易网</w:t>
            </w:r>
            <w:r>
              <w:rPr>
                <w:rFonts w:hint="eastAsia" w:ascii="宋体" w:hAnsi="宋体" w:eastAsia="宋体" w:cs="宋体"/>
                <w:bCs/>
                <w:color w:val="auto"/>
                <w:sz w:val="21"/>
                <w:szCs w:val="21"/>
                <w:highlight w:val="none"/>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是否退还投标文件</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开标时间和</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地点</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开标时间：同投标截止时间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color w:val="auto"/>
                <w:kern w:val="0"/>
                <w:sz w:val="21"/>
                <w:szCs w:val="21"/>
                <w:highlight w:val="none"/>
              </w:rPr>
              <w:t>开标地点：</w:t>
            </w:r>
            <w:r>
              <w:rPr>
                <w:rFonts w:hint="eastAsia" w:ascii="宋体" w:hAnsi="宋体" w:eastAsia="宋体" w:cs="宋体"/>
                <w:bCs/>
                <w:color w:val="auto"/>
                <w:sz w:val="21"/>
                <w:szCs w:val="21"/>
                <w:highlight w:val="none"/>
                <w:u w:val="single"/>
              </w:rPr>
              <w:t>重庆市公共资源交易中心</w:t>
            </w:r>
            <w:r>
              <w:rPr>
                <w:rFonts w:hint="eastAsia" w:ascii="宋体" w:hAnsi="宋体" w:eastAsia="宋体" w:cs="宋体"/>
                <w:bCs/>
                <w:color w:val="auto"/>
                <w:sz w:val="21"/>
                <w:szCs w:val="21"/>
                <w:highlight w:val="none"/>
              </w:rPr>
              <w:t>开标室（具体请登陆</w:t>
            </w:r>
            <w:r>
              <w:rPr>
                <w:rFonts w:hint="eastAsia" w:ascii="宋体" w:hAnsi="宋体" w:eastAsia="宋体" w:cs="宋体"/>
                <w:bCs/>
                <w:color w:val="auto"/>
                <w:sz w:val="21"/>
                <w:szCs w:val="21"/>
                <w:highlight w:val="none"/>
                <w:u w:val="single"/>
              </w:rPr>
              <w:t>重庆市公共资源交易网</w:t>
            </w:r>
            <w:r>
              <w:rPr>
                <w:rFonts w:hint="eastAsia" w:ascii="宋体" w:hAnsi="宋体" w:eastAsia="宋体" w:cs="宋体"/>
                <w:bCs/>
                <w:color w:val="auto"/>
                <w:sz w:val="21"/>
                <w:szCs w:val="21"/>
                <w:highlight w:val="none"/>
              </w:rPr>
              <w:t>查询或递交文件当日见交易中心大厅电子显示屏）。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2、本项目开标</w:t>
            </w:r>
            <w:r>
              <w:rPr>
                <w:rFonts w:hint="eastAsia" w:ascii="宋体" w:hAnsi="宋体" w:eastAsia="宋体" w:cs="宋体"/>
                <w:bCs/>
                <w:color w:val="auto"/>
                <w:sz w:val="21"/>
                <w:szCs w:val="21"/>
                <w:highlight w:val="none"/>
                <w:lang w:val="en-US" w:eastAsia="zh-CN"/>
              </w:rPr>
              <w:t>采用</w:t>
            </w:r>
            <w:r>
              <w:rPr>
                <w:rFonts w:hint="eastAsia" w:ascii="宋体" w:hAnsi="宋体" w:eastAsia="宋体" w:cs="宋体"/>
                <w:bCs/>
                <w:color w:val="auto"/>
                <w:sz w:val="21"/>
                <w:szCs w:val="21"/>
                <w:highlight w:val="none"/>
              </w:rPr>
              <w:t>“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解密时间</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解密时长为 30 分钟。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特别注意：因电子招标投标系统原因影响解密时间的，招标人可根据现场实际情况延长解密时间；因投标人原因未完成解密工作的，视为撤销其投标文件，其</w:t>
            </w:r>
            <w:r>
              <w:rPr>
                <w:rFonts w:hint="eastAsia" w:ascii="宋体" w:hAnsi="宋体" w:eastAsia="宋体" w:cs="宋体"/>
                <w:snapToGrid w:val="0"/>
                <w:color w:val="auto"/>
                <w:kern w:val="0"/>
                <w:szCs w:val="21"/>
                <w:highlight w:val="none"/>
              </w:rPr>
              <w:t>投标保证金以现金形式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的不予退还，以保函形式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的由保函开立人支付保函担保的与投标保证金等额的款项</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开标程序</w:t>
            </w:r>
          </w:p>
        </w:tc>
        <w:tc>
          <w:tcPr>
            <w:tcW w:w="612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主持人按下列程序进行开标：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投标文件提取完成，经招标人或代理机构确认开始解密环节，系统提示投标人在招标文件规定的时间内自行解密其经加密的电子投标文件。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规定的时间内投标人未成功解密的投标文件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汇总投标保证金交纳情况</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展示以电子转账方式递交投标保证金的情况，应至少包含投标人名称、金额、投标保证金打入指定账户的时间等，异常情况在开标记录表“异常情况”栏中记录并交由评标委员会评审。保证金来款账户非基本账户的，交由评标委员会作否决投标处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 展示以纸质投标保函方式递交投标保证金的情况，并记录在“纸质投标保函递交情况一览表”中，异常情况在开标记录表“异常情况”栏中记录。</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 打印所有投标人的投标保证金交纳</w:t>
            </w:r>
            <w:r>
              <w:rPr>
                <w:rFonts w:hint="eastAsia" w:ascii="宋体" w:hAnsi="宋体" w:eastAsia="宋体" w:cs="宋体"/>
                <w:color w:val="auto"/>
                <w:sz w:val="21"/>
                <w:szCs w:val="21"/>
                <w:highlight w:val="none"/>
                <w:lang w:eastAsia="zh-CN"/>
              </w:rPr>
              <w:t>情况</w:t>
            </w:r>
            <w:r>
              <w:rPr>
                <w:rFonts w:hint="eastAsia" w:ascii="宋体" w:hAnsi="宋体" w:eastAsia="宋体" w:cs="宋体"/>
                <w:color w:val="auto"/>
                <w:sz w:val="21"/>
                <w:szCs w:val="21"/>
                <w:highlight w:val="none"/>
              </w:rPr>
              <w:t>，并由招标人代表、监标人、记录人签名确认。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公布最高限价。</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公布投标人名称、投标报价、质量目标、项目负责人、勘察设计服务期及其他内容。</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 对采用综合评估法的项目，需要抽取评标基准价</w:t>
            </w:r>
            <w:r>
              <w:rPr>
                <w:rFonts w:hint="eastAsia" w:ascii="宋体" w:hAnsi="宋体" w:eastAsia="宋体" w:cs="宋体"/>
                <w:color w:val="auto"/>
                <w:sz w:val="21"/>
                <w:szCs w:val="21"/>
                <w:highlight w:val="none"/>
                <w:lang w:val="en-US" w:eastAsia="zh-CN"/>
              </w:rPr>
              <w:t>下浮系数N</w:t>
            </w:r>
            <w:r>
              <w:rPr>
                <w:rFonts w:hint="eastAsia" w:ascii="宋体" w:hAnsi="宋体" w:eastAsia="宋体" w:cs="宋体"/>
                <w:color w:val="auto"/>
                <w:sz w:val="21"/>
                <w:szCs w:val="21"/>
                <w:highlight w:val="none"/>
              </w:rPr>
              <w:t>的，在开标现场完成抽取，抽取结果记入开标记录表。相关系数抽取方式如下：</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 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 投标人对开标有异议的，应当场或在线提出，由招标人或代理机构当场或在线答复，并记录到开标记录表中。异议处理完毕后，汇总开标情况，打印开标记录表。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 投标人代表、招标人代表、监标人、主持人、记录人等有关人员在开标记录上签名确认。因其他原因未能签名的，视为默认开标结果。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纸质投标保函原件、投标保证金缴纳情况表、开标记录表、投标人信用情况汇总表一并交由评标委员会评审。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评标委员会的组建</w:t>
            </w:r>
          </w:p>
        </w:tc>
        <w:tc>
          <w:tcPr>
            <w:tcW w:w="612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36"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pacing w:val="4"/>
                <w:kern w:val="0"/>
                <w:sz w:val="21"/>
                <w:szCs w:val="21"/>
                <w:highlight w:val="none"/>
              </w:rPr>
              <w:t>由招标人按法律法规及相关规定依法组建评标委员会</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6.3.2</w:t>
            </w: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中标候选人数量</w:t>
            </w:r>
          </w:p>
        </w:tc>
        <w:tc>
          <w:tcPr>
            <w:tcW w:w="6128" w:type="dxa"/>
            <w:vAlign w:val="center"/>
          </w:tcPr>
          <w:p>
            <w:pPr>
              <w:pStyle w:val="2"/>
              <w:keepNext w:val="0"/>
              <w:keepLines w:val="0"/>
              <w:pageBreakBefore w:val="0"/>
              <w:widowControl w:val="0"/>
              <w:suppressLineNumbers/>
              <w:suppressAutoHyphens/>
              <w:kinsoku/>
              <w:wordWrap/>
              <w:overflowPunct/>
              <w:topLinePunct w:val="0"/>
              <w:autoSpaceDE w:val="0"/>
              <w:autoSpaceDN w:val="0"/>
              <w:bidi w:val="0"/>
              <w:adjustRightInd w:val="0"/>
              <w:snapToGrid w:val="0"/>
              <w:spacing w:after="0"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□推荐经评审综合得分由高到低排名前</w:t>
            </w:r>
            <w:r>
              <w:rPr>
                <w:rFonts w:hint="eastAsia" w:ascii="宋体" w:hAnsi="宋体" w:eastAsia="宋体" w:cs="宋体"/>
                <w:color w:val="auto"/>
                <w:highlight w:val="none"/>
                <w:u w:val="single"/>
                <w:lang w:val="en-US" w:eastAsia="zh-CN"/>
              </w:rPr>
              <w:t xml:space="preserve"> 3 </w:t>
            </w:r>
            <w:r>
              <w:rPr>
                <w:rFonts w:hint="eastAsia" w:ascii="宋体" w:hAnsi="宋体" w:eastAsia="宋体" w:cs="宋体"/>
                <w:color w:val="auto"/>
                <w:highlight w:val="none"/>
              </w:rPr>
              <w:t>名为中标候选人</w:t>
            </w:r>
            <w:r>
              <w:rPr>
                <w:rFonts w:hint="eastAsia" w:ascii="宋体" w:hAnsi="宋体" w:eastAsia="宋体" w:cs="宋体"/>
                <w:color w:val="auto"/>
                <w:highlight w:val="none"/>
                <w:lang w:eastAsia="zh-CN"/>
              </w:rPr>
              <w:t>，若有效投标人少于</w:t>
            </w:r>
            <w:r>
              <w:rPr>
                <w:rFonts w:hint="eastAsia" w:ascii="宋体" w:hAnsi="宋体" w:eastAsia="宋体" w:cs="宋体"/>
                <w:snapToGrid/>
                <w:color w:val="auto"/>
                <w:kern w:val="2"/>
                <w:szCs w:val="24"/>
                <w:highlight w:val="none"/>
                <w:u w:val="single"/>
                <w:lang w:val="en-US" w:eastAsia="zh-CN"/>
              </w:rPr>
              <w:t xml:space="preserve"> 3 </w:t>
            </w:r>
            <w:r>
              <w:rPr>
                <w:rFonts w:hint="eastAsia" w:ascii="宋体" w:hAnsi="宋体" w:eastAsia="宋体" w:cs="宋体"/>
                <w:snapToGrid/>
                <w:color w:val="auto"/>
                <w:kern w:val="2"/>
                <w:szCs w:val="24"/>
                <w:highlight w:val="none"/>
                <w:lang w:val="en-US" w:eastAsia="zh-CN"/>
              </w:rPr>
              <w:t>个</w:t>
            </w:r>
            <w:r>
              <w:rPr>
                <w:rFonts w:hint="eastAsia" w:ascii="宋体" w:hAnsi="宋体" w:eastAsia="宋体" w:cs="宋体"/>
                <w:color w:val="auto"/>
                <w:highlight w:val="none"/>
                <w:lang w:eastAsia="zh-CN"/>
              </w:rPr>
              <w:t>的则按实际数量推荐</w:t>
            </w:r>
            <w:r>
              <w:rPr>
                <w:rFonts w:hint="eastAsia" w:ascii="宋体" w:hAnsi="宋体" w:eastAsia="宋体" w:cs="宋体"/>
                <w:color w:val="auto"/>
                <w:highlight w:val="none"/>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□推荐经评审合格投标报价由低到高排名前</w:t>
            </w:r>
            <w:r>
              <w:rPr>
                <w:rFonts w:hint="eastAsia" w:ascii="宋体" w:hAnsi="宋体" w:eastAsia="宋体" w:cs="宋体"/>
                <w:color w:val="auto"/>
                <w:highlight w:val="none"/>
                <w:u w:val="single"/>
                <w:lang w:val="en-US" w:eastAsia="zh-CN"/>
              </w:rPr>
              <w:t xml:space="preserve"> 3 </w:t>
            </w:r>
            <w:r>
              <w:rPr>
                <w:rFonts w:hint="eastAsia" w:ascii="宋体" w:hAnsi="宋体" w:eastAsia="宋体" w:cs="宋体"/>
                <w:color w:val="auto"/>
                <w:highlight w:val="none"/>
              </w:rPr>
              <w:t>名为中标候选人</w:t>
            </w:r>
            <w:r>
              <w:rPr>
                <w:rFonts w:hint="eastAsia" w:ascii="宋体" w:hAnsi="宋体" w:eastAsia="宋体" w:cs="宋体"/>
                <w:color w:val="auto"/>
                <w:highlight w:val="none"/>
                <w:lang w:eastAsia="zh-CN"/>
              </w:rPr>
              <w:t>，若有效投标人</w:t>
            </w:r>
            <w:r>
              <w:rPr>
                <w:rFonts w:hint="eastAsia" w:ascii="宋体" w:hAnsi="宋体" w:eastAsia="宋体" w:cs="宋体"/>
                <w:color w:val="auto"/>
                <w:highlight w:val="none"/>
                <w:lang w:val="en-US" w:eastAsia="zh-CN"/>
              </w:rPr>
              <w:t>少于</w:t>
            </w:r>
            <w:r>
              <w:rPr>
                <w:rFonts w:hint="eastAsia" w:ascii="宋体" w:hAnsi="宋体" w:eastAsia="宋体" w:cs="宋体"/>
                <w:snapToGrid/>
                <w:color w:val="auto"/>
                <w:kern w:val="2"/>
                <w:szCs w:val="24"/>
                <w:highlight w:val="none"/>
                <w:u w:val="single"/>
                <w:lang w:val="en-US" w:eastAsia="zh-CN"/>
              </w:rPr>
              <w:t xml:space="preserve"> 3 </w:t>
            </w:r>
            <w:r>
              <w:rPr>
                <w:rFonts w:hint="eastAsia" w:ascii="宋体" w:hAnsi="宋体" w:eastAsia="宋体" w:cs="宋体"/>
                <w:snapToGrid/>
                <w:color w:val="auto"/>
                <w:kern w:val="2"/>
                <w:szCs w:val="24"/>
                <w:highlight w:val="none"/>
                <w:lang w:val="en-US" w:eastAsia="zh-CN"/>
              </w:rPr>
              <w:t>个</w:t>
            </w:r>
            <w:r>
              <w:rPr>
                <w:rFonts w:hint="eastAsia" w:ascii="宋体" w:hAnsi="宋体" w:eastAsia="宋体" w:cs="宋体"/>
                <w:color w:val="auto"/>
                <w:highlight w:val="none"/>
                <w:lang w:eastAsia="zh-CN"/>
              </w:rPr>
              <w:t>的则按实际数量推荐</w:t>
            </w:r>
            <w:r>
              <w:rPr>
                <w:rFonts w:hint="eastAsia" w:ascii="宋体" w:hAnsi="宋体" w:eastAsia="宋体" w:cs="宋体"/>
                <w:color w:val="auto"/>
                <w:highlight w:val="none"/>
              </w:rPr>
              <w:t>。</w:t>
            </w:r>
          </w:p>
          <w:p>
            <w:pPr>
              <w:pStyle w:val="2"/>
              <w:keepNext w:val="0"/>
              <w:keepLines w:val="0"/>
              <w:pageBreakBefore w:val="0"/>
              <w:widowControl w:val="0"/>
              <w:kinsoku/>
              <w:wordWrap/>
              <w:overflowPunct/>
              <w:topLinePunct w:val="0"/>
              <w:bidi w:val="0"/>
              <w:spacing w:after="0" w:line="400" w:lineRule="exact"/>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i/>
                <w:iCs/>
                <w:color w:val="auto"/>
                <w:highlight w:val="none"/>
                <w:lang w:val="en-US" w:eastAsia="zh-CN"/>
              </w:rPr>
              <w:t>[提示：中标候选人应当不超过3个，招标人根据实际需要设置中标候选人具体数量。]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highlight w:val="none"/>
              </w:rPr>
            </w:pPr>
            <w:r>
              <w:rPr>
                <w:rFonts w:hint="eastAsia" w:ascii="宋体" w:hAnsi="宋体" w:eastAsia="宋体" w:cs="宋体"/>
                <w:color w:val="auto"/>
                <w:highlight w:val="none"/>
              </w:rPr>
              <w:t>中标候选人公示</w:t>
            </w:r>
          </w:p>
          <w:p>
            <w:pPr>
              <w:jc w:val="center"/>
              <w:rPr>
                <w:rFonts w:hint="eastAsia" w:ascii="宋体" w:hAnsi="宋体" w:eastAsia="宋体" w:cs="宋体"/>
                <w:color w:val="auto"/>
                <w:kern w:val="2"/>
                <w:sz w:val="21"/>
                <w:szCs w:val="24"/>
                <w:highlight w:val="none"/>
                <w:lang w:val="en-US" w:eastAsia="zh-CN" w:bidi="ar-SA"/>
              </w:rPr>
            </w:pPr>
          </w:p>
        </w:tc>
        <w:tc>
          <w:tcPr>
            <w:tcW w:w="612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招标人在收到评标报告后3日内将评标结果在</w:t>
            </w:r>
            <w:r>
              <w:rPr>
                <w:rFonts w:hint="eastAsia" w:ascii="宋体" w:hAnsi="宋体" w:eastAsia="宋体" w:cs="宋体"/>
                <w:color w:val="auto"/>
                <w:sz w:val="21"/>
                <w:szCs w:val="21"/>
                <w:highlight w:val="none"/>
                <w:u w:val="single"/>
              </w:rPr>
              <w:t xml:space="preserve">    （相应网站）  </w:t>
            </w:r>
            <w:r>
              <w:rPr>
                <w:rFonts w:hint="eastAsia" w:ascii="宋体" w:hAnsi="宋体" w:eastAsia="宋体" w:cs="宋体"/>
                <w:color w:val="auto"/>
                <w:sz w:val="21"/>
                <w:szCs w:val="21"/>
                <w:highlight w:val="none"/>
              </w:rPr>
              <w:t>上进行公示，公示期</w:t>
            </w:r>
            <w:r>
              <w:rPr>
                <w:rFonts w:hint="eastAsia" w:ascii="宋体" w:hAnsi="宋体" w:eastAsia="宋体" w:cs="宋体"/>
                <w:i w:val="0"/>
                <w:iCs w:val="0"/>
                <w:color w:val="auto"/>
                <w:sz w:val="21"/>
                <w:szCs w:val="21"/>
                <w:highlight w:val="none"/>
                <w:lang w:val="en-US" w:eastAsia="zh-CN"/>
              </w:rPr>
              <w:t>不少于3日</w:t>
            </w:r>
            <w:r>
              <w:rPr>
                <w:rFonts w:hint="eastAsia" w:ascii="宋体" w:hAnsi="宋体" w:eastAsia="宋体" w:cs="宋体"/>
                <w:color w:val="auto"/>
                <w:sz w:val="21"/>
                <w:szCs w:val="21"/>
                <w:highlight w:val="none"/>
              </w:rPr>
              <w:t>。为深化信息公开，接受社会监督，本项目将按照《招标公告和公示信息发布管理办法》（国家发改委令第10号）的要求，公示内容包括中标候选人名称、排序、投标总报价、质量</w:t>
            </w:r>
            <w:r>
              <w:rPr>
                <w:rFonts w:hint="eastAsia" w:ascii="宋体" w:hAnsi="宋体" w:eastAsia="宋体" w:cs="宋体"/>
                <w:color w:val="auto"/>
                <w:sz w:val="21"/>
                <w:szCs w:val="21"/>
                <w:highlight w:val="none"/>
                <w:lang w:eastAsia="zh-CN"/>
              </w:rPr>
              <w:t>、安全目标</w:t>
            </w:r>
            <w:r>
              <w:rPr>
                <w:rFonts w:hint="eastAsia" w:ascii="宋体" w:hAnsi="宋体" w:eastAsia="宋体" w:cs="宋体"/>
                <w:color w:val="auto"/>
                <w:sz w:val="21"/>
                <w:szCs w:val="21"/>
                <w:highlight w:val="none"/>
              </w:rPr>
              <w:t>、勘察设计服务期；中标候选人资质、投标业绩名称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，中标候选人项目负责人姓名及其相关证书名称和编号、</w:t>
            </w:r>
            <w:r>
              <w:rPr>
                <w:rFonts w:hint="eastAsia" w:ascii="宋体" w:hAnsi="宋体" w:eastAsia="宋体" w:cs="宋体"/>
                <w:color w:val="auto"/>
                <w:sz w:val="21"/>
                <w:szCs w:val="21"/>
                <w:highlight w:val="none"/>
                <w:lang w:eastAsia="zh-CN"/>
              </w:rPr>
              <w:t>项目负责人</w:t>
            </w:r>
            <w:r>
              <w:rPr>
                <w:rFonts w:hint="eastAsia" w:ascii="宋体" w:hAnsi="宋体" w:eastAsia="宋体" w:cs="宋体"/>
                <w:color w:val="auto"/>
                <w:sz w:val="21"/>
                <w:szCs w:val="21"/>
                <w:highlight w:val="none"/>
              </w:rPr>
              <w:t>投标业绩名称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□未递交投标保证金且提交了《中小微企业声明函》的中标候选人名单；</w:t>
            </w:r>
            <w:r>
              <w:rPr>
                <w:rFonts w:hint="eastAsia" w:ascii="宋体" w:hAnsi="宋体" w:eastAsia="宋体" w:cs="宋体"/>
                <w:color w:val="auto"/>
                <w:sz w:val="21"/>
                <w:szCs w:val="21"/>
                <w:highlight w:val="none"/>
              </w:rPr>
              <w:t>否决投标情况及理由；</w:t>
            </w:r>
            <w:r>
              <w:rPr>
                <w:rFonts w:hint="eastAsia" w:ascii="宋体" w:hAnsi="宋体" w:eastAsia="宋体" w:cs="宋体"/>
                <w:color w:val="auto"/>
                <w:szCs w:val="21"/>
                <w:highlight w:val="none"/>
                <w:lang w:val="en-US" w:eastAsia="zh-CN"/>
              </w:rPr>
              <w:t>投标人撤销投标文件或者部分投标被否决导致有效投标人不足三个的竞争性论证结果（如有）；</w:t>
            </w:r>
            <w:r>
              <w:rPr>
                <w:rFonts w:hint="eastAsia" w:ascii="宋体" w:hAnsi="宋体" w:eastAsia="宋体" w:cs="宋体"/>
                <w:color w:val="auto"/>
                <w:sz w:val="21"/>
                <w:szCs w:val="21"/>
                <w:highlight w:val="none"/>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是否授权评标委员会确定中标人</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□是</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lang w:val="en-US" w:eastAsia="zh-CN"/>
              </w:rPr>
              <w:t>7.5</w:t>
            </w:r>
          </w:p>
        </w:tc>
        <w:tc>
          <w:tcPr>
            <w:tcW w:w="1644" w:type="dxa"/>
            <w:vAlign w:val="center"/>
          </w:tcPr>
          <w:p>
            <w:pPr>
              <w:spacing w:line="4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lang w:val="en-US" w:eastAsia="zh-CN"/>
              </w:rPr>
              <w:t>中标结果公告</w:t>
            </w:r>
          </w:p>
        </w:tc>
        <w:tc>
          <w:tcPr>
            <w:tcW w:w="6128" w:type="dxa"/>
            <w:vAlign w:val="center"/>
          </w:tcPr>
          <w:p>
            <w:pPr>
              <w:spacing w:line="4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eastAsia="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7.6</w:t>
            </w:r>
          </w:p>
        </w:tc>
        <w:tc>
          <w:tcPr>
            <w:tcW w:w="1644" w:type="dxa"/>
            <w:vAlign w:val="center"/>
          </w:tcPr>
          <w:p>
            <w:pPr>
              <w:keepNext w:val="0"/>
              <w:keepLines w:val="0"/>
              <w:pageBreakBefore w:val="0"/>
              <w:kinsoku/>
              <w:wordWrap/>
              <w:overflowPunct/>
              <w:topLinePunct w:val="0"/>
              <w:bidi w:val="0"/>
              <w:snapToGrid w:val="0"/>
              <w:spacing w:after="62" w:afterLines="20"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技术成果经济补偿</w:t>
            </w:r>
          </w:p>
        </w:tc>
        <w:tc>
          <w:tcPr>
            <w:tcW w:w="6128" w:type="dxa"/>
            <w:vAlign w:val="center"/>
          </w:tcPr>
          <w:p>
            <w:pPr>
              <w:keepNext w:val="0"/>
              <w:keepLines w:val="0"/>
              <w:pageBreakBefore w:val="0"/>
              <w:tabs>
                <w:tab w:val="left" w:pos="360"/>
              </w:tabs>
              <w:kinsoku/>
              <w:wordWrap/>
              <w:overflowPunct/>
              <w:topLinePunct w:val="0"/>
              <w:bidi w:val="0"/>
              <w:spacing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□不补偿</w:t>
            </w:r>
          </w:p>
          <w:p>
            <w:pPr>
              <w:pStyle w:val="2"/>
              <w:ind w:firstLine="420" w:firstLineChars="200"/>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rPr>
              <w:t>□补偿</w:t>
            </w:r>
            <w:r>
              <w:rPr>
                <w:rFonts w:hint="eastAsia" w:ascii="宋体" w:hAnsi="宋体" w:eastAsia="宋体" w:cs="宋体"/>
                <w:color w:val="auto"/>
                <w:szCs w:val="21"/>
                <w:highlight w:val="none"/>
              </w:rPr>
              <w:t>，投标人应在投标时承诺同意招标人使用</w:t>
            </w:r>
            <w:r>
              <w:rPr>
                <w:rFonts w:hint="eastAsia" w:ascii="宋体" w:hAnsi="宋体" w:eastAsia="宋体" w:cs="宋体"/>
                <w:color w:val="auto"/>
                <w:szCs w:val="21"/>
                <w:highlight w:val="none"/>
                <w:lang w:eastAsia="zh-CN"/>
              </w:rPr>
              <w:t>其技术成果</w:t>
            </w:r>
            <w:r>
              <w:rPr>
                <w:rFonts w:hint="eastAsia" w:ascii="宋体" w:hAnsi="宋体" w:eastAsia="宋体" w:cs="宋体"/>
                <w:color w:val="auto"/>
                <w:szCs w:val="21"/>
                <w:highlight w:val="none"/>
              </w:rPr>
              <w:t>的，招标人方可补偿</w:t>
            </w:r>
            <w:r>
              <w:rPr>
                <w:rFonts w:hint="eastAsia" w:ascii="宋体" w:hAnsi="宋体" w:eastAsia="宋体" w:cs="宋体"/>
                <w:color w:val="auto"/>
                <w:szCs w:val="21"/>
                <w:highlight w:val="none"/>
                <w:lang w:eastAsia="zh-CN"/>
              </w:rPr>
              <w:t>，</w:t>
            </w:r>
            <w:r>
              <w:rPr>
                <w:rFonts w:hint="eastAsia" w:ascii="宋体" w:hAnsi="宋体" w:eastAsia="宋体" w:cs="宋体"/>
                <w:color w:val="auto"/>
                <w:highlight w:val="none"/>
              </w:rPr>
              <w:t>补偿标准</w:t>
            </w:r>
            <w:r>
              <w:rPr>
                <w:rFonts w:hint="eastAsia" w:ascii="宋体" w:hAnsi="宋体" w:eastAsia="宋体" w:cs="宋体"/>
                <w:color w:val="auto"/>
                <w:highlight w:val="none"/>
                <w:lang w:val="en-US" w:eastAsia="zh-CN"/>
              </w:rPr>
              <w:t>如下：</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7.7.1</w:t>
            </w:r>
          </w:p>
        </w:tc>
        <w:tc>
          <w:tcPr>
            <w:tcW w:w="1644" w:type="dxa"/>
            <w:vAlign w:val="center"/>
          </w:tcPr>
          <w:p>
            <w:pPr>
              <w:keepNext w:val="0"/>
              <w:keepLines w:val="0"/>
              <w:pageBreakBefore w:val="0"/>
              <w:kinsoku/>
              <w:wordWrap/>
              <w:overflowPunct/>
              <w:topLinePunct w:val="0"/>
              <w:bidi w:val="0"/>
              <w:snapToGrid w:val="0"/>
              <w:spacing w:after="62" w:afterLines="20"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履约保证金</w:t>
            </w:r>
          </w:p>
        </w:tc>
        <w:tc>
          <w:tcPr>
            <w:tcW w:w="612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1、中标人是否提供履约保证金：</w:t>
            </w:r>
            <w:r>
              <w:rPr>
                <w:rFonts w:hint="eastAsia" w:ascii="宋体" w:hAnsi="宋体" w:eastAsia="宋体" w:cs="宋体"/>
                <w:color w:val="auto"/>
                <w:kern w:val="0"/>
                <w:sz w:val="21"/>
                <w:szCs w:val="21"/>
                <w:highlight w:val="none"/>
                <w:u w:val="single"/>
              </w:rPr>
              <w:t>提供</w:t>
            </w:r>
            <w:r>
              <w:rPr>
                <w:rFonts w:hint="eastAsia" w:ascii="宋体" w:hAnsi="宋体" w:eastAsia="宋体" w:cs="宋体"/>
                <w:color w:val="auto"/>
                <w:kern w:val="0"/>
                <w:sz w:val="21"/>
                <w:szCs w:val="21"/>
                <w:highlight w:val="none"/>
              </w:rPr>
              <w:t>。</w:t>
            </w:r>
            <w:r>
              <w:rPr>
                <w:rFonts w:hint="eastAsia" w:ascii="宋体" w:hAnsi="宋体" w:eastAsia="宋体" w:cs="宋体"/>
                <w:i/>
                <w:color w:val="auto"/>
                <w:kern w:val="0"/>
                <w:szCs w:val="21"/>
                <w:highlight w:val="none"/>
              </w:rPr>
              <w:t>[提示：招标人要求中标人提供履约</w:t>
            </w:r>
            <w:r>
              <w:rPr>
                <w:rFonts w:hint="eastAsia" w:ascii="宋体" w:hAnsi="宋体" w:eastAsia="宋体" w:cs="宋体"/>
                <w:i/>
                <w:color w:val="auto"/>
                <w:kern w:val="0"/>
                <w:szCs w:val="21"/>
                <w:highlight w:val="none"/>
                <w:lang w:val="en-US" w:eastAsia="zh-CN"/>
              </w:rPr>
              <w:t>保证金</w:t>
            </w:r>
            <w:r>
              <w:rPr>
                <w:rFonts w:hint="eastAsia" w:ascii="宋体" w:hAnsi="宋体" w:eastAsia="宋体" w:cs="宋体"/>
                <w:i/>
                <w:color w:val="auto"/>
                <w:kern w:val="0"/>
                <w:szCs w:val="21"/>
                <w:highlight w:val="none"/>
              </w:rPr>
              <w:t>的，应向中标人提供相应的支付担保。]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□联合体投标的</w:t>
            </w:r>
            <w:r>
              <w:rPr>
                <w:rFonts w:hint="eastAsia" w:ascii="宋体" w:hAnsi="宋体" w:eastAsia="宋体" w:cs="宋体"/>
                <w:color w:val="auto"/>
                <w:kern w:val="0"/>
                <w:sz w:val="21"/>
                <w:szCs w:val="21"/>
                <w:highlight w:val="none"/>
              </w:rPr>
              <w:t>，由联合体牵头人或按照</w:t>
            </w:r>
            <w:r>
              <w:rPr>
                <w:rFonts w:hint="eastAsia" w:ascii="宋体" w:hAnsi="宋体" w:eastAsia="宋体" w:cs="宋体"/>
                <w:color w:val="auto"/>
                <w:kern w:val="0"/>
                <w:sz w:val="21"/>
                <w:szCs w:val="21"/>
                <w:highlight w:val="none"/>
                <w:lang w:eastAsia="zh-CN"/>
              </w:rPr>
              <w:t>共同投标协议</w:t>
            </w:r>
            <w:r>
              <w:rPr>
                <w:rFonts w:hint="eastAsia" w:ascii="宋体" w:hAnsi="宋体" w:eastAsia="宋体" w:cs="宋体"/>
                <w:color w:val="auto"/>
                <w:kern w:val="0"/>
                <w:sz w:val="21"/>
                <w:szCs w:val="21"/>
                <w:highlight w:val="none"/>
              </w:rPr>
              <w:t>的约定提交履约保证金。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2、中标人提供履约保证金的形式、金额及期限：</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（1）履约保证金的形式：现金或履约保函或现金+履约保函的组合，履约保函包括银行保函、保证保险和担保保函，其示范文本详见第四章合同条款及格式附件。</w:t>
            </w:r>
            <w:r>
              <w:rPr>
                <w:rFonts w:hint="eastAsia" w:ascii="宋体" w:hAnsi="宋体" w:eastAsia="宋体" w:cs="宋体"/>
                <w:color w:val="auto"/>
                <w:kern w:val="0"/>
                <w:sz w:val="21"/>
                <w:szCs w:val="21"/>
                <w:highlight w:val="none"/>
                <w:lang w:val="en-US" w:eastAsia="zh-CN"/>
              </w:rPr>
              <w:t>承包人</w:t>
            </w:r>
            <w:r>
              <w:rPr>
                <w:rFonts w:hint="eastAsia" w:ascii="宋体" w:hAnsi="宋体" w:eastAsia="宋体" w:cs="宋体"/>
                <w:color w:val="auto"/>
                <w:kern w:val="0"/>
                <w:sz w:val="21"/>
                <w:szCs w:val="21"/>
                <w:highlight w:val="none"/>
              </w:rPr>
              <w:t>提交的履约保函应严格执行其示范文本，不得对示范文本中的实质性内容进行修改</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Cs w:val="21"/>
                <w:highlight w:val="none"/>
                <w:lang w:val="en-US" w:eastAsia="zh-CN"/>
              </w:rPr>
              <w:t>承包人若采用现金提交履约担保的，</w:t>
            </w:r>
            <w:r>
              <w:rPr>
                <w:rFonts w:hint="eastAsia" w:ascii="宋体" w:hAnsi="宋体" w:eastAsia="宋体" w:cs="宋体"/>
                <w:color w:val="auto"/>
                <w:szCs w:val="21"/>
                <w:highlight w:val="none"/>
              </w:rPr>
              <w:t>允许使用符合</w:t>
            </w:r>
            <w:r>
              <w:rPr>
                <w:rFonts w:hint="eastAsia" w:ascii="宋体" w:hAnsi="宋体" w:eastAsia="宋体" w:cs="宋体"/>
                <w:color w:val="auto"/>
                <w:szCs w:val="21"/>
                <w:highlight w:val="none"/>
                <w:lang w:eastAsia="zh-CN"/>
              </w:rPr>
              <w:t>《关于在全市工程建设领域全面推行工程保函工作的通知》（</w:t>
            </w:r>
            <w:r>
              <w:rPr>
                <w:rFonts w:hint="eastAsia" w:ascii="宋体" w:hAnsi="宋体" w:eastAsia="宋体" w:cs="宋体"/>
                <w:color w:val="auto"/>
                <w:szCs w:val="21"/>
                <w:highlight w:val="none"/>
                <w:lang w:val="en-US" w:eastAsia="zh-CN"/>
              </w:rPr>
              <w:t>渝公管发〔2022〕25号）、</w:t>
            </w:r>
            <w:r>
              <w:rPr>
                <w:rFonts w:hint="eastAsia" w:ascii="宋体" w:hAnsi="宋体" w:eastAsia="宋体" w:cs="宋体"/>
                <w:color w:val="auto"/>
                <w:szCs w:val="21"/>
                <w:highlight w:val="none"/>
                <w:lang w:eastAsia="zh-CN"/>
              </w:rPr>
              <w:t>《关于进一步规范工程建设领域工程保函示范文本的通知》（</w:t>
            </w:r>
            <w:r>
              <w:rPr>
                <w:rFonts w:hint="eastAsia" w:ascii="宋体" w:hAnsi="宋体" w:eastAsia="宋体" w:cs="宋体"/>
                <w:color w:val="auto"/>
                <w:szCs w:val="21"/>
                <w:highlight w:val="none"/>
                <w:lang w:val="en-US" w:eastAsia="zh-CN"/>
              </w:rPr>
              <w:t>渝公管发〔2022〕26号）</w:t>
            </w:r>
            <w:r>
              <w:rPr>
                <w:rFonts w:hint="eastAsia" w:ascii="宋体" w:hAnsi="宋体" w:eastAsia="宋体" w:cs="宋体"/>
                <w:color w:val="auto"/>
                <w:szCs w:val="21"/>
                <w:highlight w:val="none"/>
              </w:rPr>
              <w:t>要求的</w:t>
            </w:r>
            <w:r>
              <w:rPr>
                <w:rFonts w:hint="eastAsia" w:ascii="宋体" w:hAnsi="宋体" w:eastAsia="宋体" w:cs="宋体"/>
                <w:color w:val="auto"/>
                <w:szCs w:val="21"/>
                <w:highlight w:val="none"/>
                <w:lang w:eastAsia="zh-CN"/>
              </w:rPr>
              <w:t>履约</w:t>
            </w:r>
            <w:r>
              <w:rPr>
                <w:rFonts w:hint="eastAsia" w:ascii="宋体" w:hAnsi="宋体" w:eastAsia="宋体" w:cs="宋体"/>
                <w:color w:val="auto"/>
                <w:szCs w:val="21"/>
                <w:highlight w:val="none"/>
              </w:rPr>
              <w:t>保函置换</w:t>
            </w:r>
            <w:r>
              <w:rPr>
                <w:rFonts w:hint="eastAsia" w:ascii="宋体" w:hAnsi="宋体" w:eastAsia="宋体" w:cs="宋体"/>
                <w:color w:val="auto"/>
                <w:kern w:val="0"/>
                <w:sz w:val="21"/>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w:t>
            </w:r>
            <w:r>
              <w:rPr>
                <w:rFonts w:hint="eastAsia" w:ascii="宋体" w:hAnsi="宋体" w:eastAsia="宋体" w:cs="宋体"/>
                <w:color w:val="auto"/>
                <w:kern w:val="0"/>
                <w:sz w:val="21"/>
                <w:szCs w:val="21"/>
                <w:highlight w:val="none"/>
                <w:lang w:val="en-US" w:eastAsia="zh-CN"/>
              </w:rPr>
              <w:t>承包人</w:t>
            </w:r>
            <w:r>
              <w:rPr>
                <w:rFonts w:hint="eastAsia" w:ascii="宋体" w:hAnsi="宋体" w:eastAsia="宋体" w:cs="宋体"/>
                <w:color w:val="auto"/>
                <w:kern w:val="0"/>
                <w:sz w:val="21"/>
                <w:szCs w:val="21"/>
                <w:highlight w:val="none"/>
              </w:rPr>
              <w:t>应选择在渝依法设立总部或者设有分支机构的金融机构开具履约保函（包括纸质保函或电子保函）。履约保函为纸质保函的，</w:t>
            </w:r>
            <w:r>
              <w:rPr>
                <w:rFonts w:hint="eastAsia" w:ascii="宋体" w:hAnsi="宋体" w:eastAsia="宋体" w:cs="宋体"/>
                <w:color w:val="auto"/>
                <w:kern w:val="0"/>
                <w:sz w:val="21"/>
                <w:szCs w:val="21"/>
                <w:highlight w:val="none"/>
                <w:lang w:val="en-US" w:eastAsia="zh-CN"/>
              </w:rPr>
              <w:t>承包人</w:t>
            </w:r>
            <w:r>
              <w:rPr>
                <w:rFonts w:hint="eastAsia" w:ascii="宋体" w:hAnsi="宋体" w:eastAsia="宋体" w:cs="宋体"/>
                <w:color w:val="auto"/>
                <w:kern w:val="0"/>
                <w:sz w:val="21"/>
                <w:szCs w:val="21"/>
                <w:highlight w:val="none"/>
              </w:rPr>
              <w:t>应提供该纸质保函在重庆市辖区范围内的核验地址和核验方式，并确保该纸质保函能在开立人在渝的总部或者分支机构进行核验。</w:t>
            </w:r>
            <w:r>
              <w:rPr>
                <w:rFonts w:hint="eastAsia" w:ascii="宋体" w:hAnsi="宋体" w:eastAsia="宋体" w:cs="宋体"/>
                <w:color w:val="auto"/>
                <w:kern w:val="0"/>
                <w:sz w:val="21"/>
                <w:szCs w:val="21"/>
                <w:highlight w:val="none"/>
                <w:lang w:val="en-US" w:eastAsia="zh-CN"/>
              </w:rPr>
              <w:t>承包人</w:t>
            </w:r>
            <w:r>
              <w:rPr>
                <w:rFonts w:hint="eastAsia" w:ascii="宋体" w:hAnsi="宋体" w:eastAsia="宋体" w:cs="宋体"/>
                <w:color w:val="auto"/>
                <w:kern w:val="0"/>
                <w:sz w:val="21"/>
                <w:szCs w:val="21"/>
                <w:highlight w:val="none"/>
              </w:rPr>
              <w:t>对所提交的履约保函的真实性、合法性、有效性负责。</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）履约保证金的金额：</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eastAsia="zh-CN"/>
              </w:rPr>
              <w:t>。</w:t>
            </w:r>
            <w:r>
              <w:rPr>
                <w:rFonts w:hint="eastAsia" w:ascii="宋体" w:hAnsi="宋体" w:eastAsia="宋体" w:cs="宋体"/>
                <w:i/>
                <w:color w:val="auto"/>
                <w:kern w:val="0"/>
                <w:sz w:val="21"/>
                <w:szCs w:val="21"/>
                <w:highlight w:val="none"/>
              </w:rPr>
              <w:t>[提示：不超过中标合同金额的10%。]</w:t>
            </w:r>
          </w:p>
          <w:p>
            <w:pPr>
              <w:snapToGrid w:val="0"/>
              <w:spacing w:line="400" w:lineRule="exact"/>
              <w:ind w:firstLine="420" w:firstLineChars="200"/>
              <w:rPr>
                <w:rFonts w:hint="eastAsia" w:ascii="宋体" w:hAnsi="宋体" w:eastAsia="宋体" w:cs="宋体"/>
                <w:kern w:val="0"/>
                <w:szCs w:val="21"/>
                <w:lang w:eastAsia="zh-CN"/>
              </w:rPr>
            </w:pPr>
            <w:r>
              <w:rPr>
                <w:rFonts w:hint="eastAsia" w:ascii="宋体" w:hAnsi="宋体" w:eastAsia="宋体" w:cs="宋体"/>
                <w:kern w:val="0"/>
                <w:szCs w:val="21"/>
              </w:rPr>
              <w:t>①红名单优惠：红名单中的中标人履约</w:t>
            </w:r>
            <w:r>
              <w:rPr>
                <w:rFonts w:hint="eastAsia" w:ascii="宋体" w:hAnsi="宋体" w:eastAsia="宋体" w:cs="宋体"/>
                <w:kern w:val="0"/>
                <w:szCs w:val="21"/>
                <w:lang w:eastAsia="zh-CN"/>
              </w:rPr>
              <w:t>保证金</w:t>
            </w:r>
            <w:r>
              <w:rPr>
                <w:rFonts w:hint="eastAsia" w:ascii="宋体" w:hAnsi="宋体" w:eastAsia="宋体" w:cs="宋体"/>
                <w:kern w:val="0"/>
                <w:szCs w:val="21"/>
              </w:rPr>
              <w:t>金额为应缴纳金额的</w:t>
            </w:r>
            <w:r>
              <w:rPr>
                <w:rFonts w:hint="eastAsia" w:ascii="宋体" w:hAnsi="宋体" w:eastAsia="宋体" w:cs="宋体"/>
                <w:kern w:val="0"/>
                <w:szCs w:val="21"/>
                <w:u w:val="single"/>
              </w:rPr>
              <w:t xml:space="preserve">      </w:t>
            </w:r>
            <w:r>
              <w:rPr>
                <w:rFonts w:hint="eastAsia" w:ascii="宋体" w:hAnsi="宋体" w:eastAsia="宋体" w:cs="宋体"/>
                <w:kern w:val="0"/>
                <w:szCs w:val="21"/>
              </w:rPr>
              <w:t>（50%～80%）</w:t>
            </w:r>
            <w:r>
              <w:rPr>
                <w:rFonts w:hint="eastAsia" w:ascii="宋体" w:hAnsi="宋体" w:eastAsia="宋体" w:cs="宋体"/>
                <w:kern w:val="0"/>
                <w:szCs w:val="21"/>
                <w:lang w:eastAsia="zh-CN"/>
              </w:rPr>
              <w:t>。</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②红名单认定标准：</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□方式一：非联合体中标的，须中标人所属红名单类别包含在招标范围内；联合体中标的，须联合体牵头人在红名单中，并且按照</w:t>
            </w:r>
            <w:r>
              <w:rPr>
                <w:rFonts w:hint="eastAsia" w:ascii="宋体" w:hAnsi="宋体" w:eastAsia="宋体" w:cs="宋体"/>
                <w:kern w:val="0"/>
                <w:szCs w:val="21"/>
                <w:lang w:eastAsia="zh-CN"/>
              </w:rPr>
              <w:t>共同投标协议</w:t>
            </w:r>
            <w:r>
              <w:rPr>
                <w:rFonts w:hint="eastAsia" w:ascii="宋体" w:hAnsi="宋体" w:eastAsia="宋体" w:cs="宋体"/>
                <w:kern w:val="0"/>
                <w:szCs w:val="21"/>
              </w:rPr>
              <w:t>牵头人所属红名单类别包含在其工作范围内。中标人是否属于红名单，以</w:t>
            </w:r>
            <w:r>
              <w:rPr>
                <w:rFonts w:hint="eastAsia" w:ascii="宋体" w:hAnsi="宋体" w:eastAsia="宋体" w:cs="宋体"/>
                <w:kern w:val="0"/>
                <w:szCs w:val="21"/>
                <w:u w:val="single"/>
              </w:rPr>
              <w:t xml:space="preserve">    </w:t>
            </w:r>
            <w:r>
              <w:rPr>
                <w:rFonts w:hint="eastAsia" w:ascii="宋体" w:hAnsi="宋体" w:eastAsia="宋体" w:cs="宋体"/>
                <w:kern w:val="0"/>
                <w:szCs w:val="21"/>
              </w:rPr>
              <w:t>为准。</w:t>
            </w:r>
            <w:r>
              <w:rPr>
                <w:rFonts w:hint="eastAsia" w:ascii="宋体" w:hAnsi="宋体" w:eastAsia="宋体" w:cs="宋体"/>
                <w:i/>
                <w:iCs/>
                <w:kern w:val="0"/>
                <w:szCs w:val="21"/>
              </w:rPr>
              <w:t>[提示：以开标环节信用状况查询结果为准或者以中标通知书落款时间当日信用状况查询结果为准或者</w:t>
            </w:r>
            <w:r>
              <w:rPr>
                <w:rFonts w:hint="eastAsia" w:ascii="宋体" w:hAnsi="宋体" w:eastAsia="宋体" w:cs="宋体"/>
                <w:i/>
                <w:iCs/>
                <w:kern w:val="0"/>
                <w:szCs w:val="21"/>
                <w:u w:val="single"/>
              </w:rPr>
              <w:t>由招标人自行明确其他方式</w:t>
            </w:r>
            <w:r>
              <w:rPr>
                <w:rFonts w:hint="eastAsia" w:ascii="宋体" w:hAnsi="宋体" w:eastAsia="宋体" w:cs="宋体"/>
                <w:i/>
                <w:iCs/>
                <w:kern w:val="0"/>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kern w:val="0"/>
                <w:szCs w:val="21"/>
              </w:rPr>
            </w:pPr>
            <w:r>
              <w:rPr>
                <w:rFonts w:hint="eastAsia" w:ascii="宋体" w:hAnsi="宋体" w:eastAsia="宋体" w:cs="宋体"/>
                <w:kern w:val="0"/>
                <w:szCs w:val="21"/>
              </w:rPr>
              <w:t>□方式二：</w:t>
            </w:r>
            <w:r>
              <w:rPr>
                <w:rFonts w:hint="eastAsia" w:ascii="宋体" w:hAnsi="宋体" w:eastAsia="宋体" w:cs="宋体"/>
                <w:kern w:val="0"/>
                <w:szCs w:val="21"/>
                <w:u w:val="single"/>
              </w:rPr>
              <w:t xml:space="preserve">     </w:t>
            </w:r>
            <w:r>
              <w:rPr>
                <w:rFonts w:hint="eastAsia" w:ascii="宋体" w:hAnsi="宋体" w:eastAsia="宋体" w:cs="宋体"/>
                <w:i/>
                <w:iCs/>
                <w:kern w:val="0"/>
                <w:szCs w:val="21"/>
              </w:rPr>
              <w:t>[提示：由招标人自行明确认定标准]</w:t>
            </w:r>
            <w:r>
              <w:rPr>
                <w:rFonts w:hint="eastAsia" w:ascii="宋体" w:hAnsi="宋体" w:eastAsia="宋体" w:cs="宋体"/>
                <w:kern w:val="0"/>
                <w:szCs w:val="21"/>
              </w:rPr>
              <w:t>。中标人是否属于红名单，以</w:t>
            </w:r>
            <w:r>
              <w:rPr>
                <w:rFonts w:hint="eastAsia" w:ascii="宋体" w:hAnsi="宋体" w:eastAsia="宋体" w:cs="宋体"/>
                <w:kern w:val="0"/>
                <w:szCs w:val="21"/>
                <w:u w:val="single"/>
              </w:rPr>
              <w:t xml:space="preserve">    </w:t>
            </w:r>
            <w:r>
              <w:rPr>
                <w:rFonts w:hint="eastAsia" w:ascii="宋体" w:hAnsi="宋体" w:eastAsia="宋体" w:cs="宋体"/>
                <w:kern w:val="0"/>
                <w:szCs w:val="21"/>
              </w:rPr>
              <w:t>为准。</w:t>
            </w:r>
            <w:r>
              <w:rPr>
                <w:rFonts w:hint="eastAsia" w:ascii="宋体" w:hAnsi="宋体" w:eastAsia="宋体" w:cs="宋体"/>
                <w:i/>
                <w:iCs/>
                <w:kern w:val="0"/>
                <w:szCs w:val="21"/>
              </w:rPr>
              <w:t>[提示：以开标环节信用状况查询结果为准或者以中标通知书落款时间当日信用状况查询结果为准或者由招标人自行明确其他方式。]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）履约保证金的提交时间：见专用合同条款。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）履约保证金的期限：见专用合同条款。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签订合同</w:t>
            </w:r>
          </w:p>
        </w:tc>
        <w:tc>
          <w:tcPr>
            <w:tcW w:w="6128" w:type="dxa"/>
            <w:vAlign w:val="center"/>
          </w:tcPr>
          <w:p>
            <w:pPr>
              <w:keepNext w:val="0"/>
              <w:keepLines w:val="0"/>
              <w:pageBreakBefore w:val="0"/>
              <w:kinsoku/>
              <w:wordWrap/>
              <w:overflowPunct/>
              <w:topLinePunct w:val="0"/>
              <w:bidi w:val="0"/>
              <w:snapToGrid w:val="0"/>
              <w:spacing w:after="62" w:afterLines="2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依法必须进行招标的项目，中标候选人有《</w:t>
            </w:r>
            <w:r>
              <w:rPr>
                <w:rFonts w:hint="eastAsia" w:ascii="宋体" w:hAnsi="宋体" w:eastAsia="宋体" w:cs="宋体"/>
                <w:color w:val="auto"/>
                <w:kern w:val="0"/>
                <w:szCs w:val="21"/>
                <w:highlight w:val="none"/>
                <w:lang w:eastAsia="zh-CN"/>
              </w:rPr>
              <w:t>中华人民共和国</w:t>
            </w:r>
            <w:r>
              <w:rPr>
                <w:rFonts w:hint="eastAsia" w:ascii="宋体" w:hAnsi="宋体" w:eastAsia="宋体" w:cs="宋体"/>
                <w:color w:val="auto"/>
                <w:kern w:val="0"/>
                <w:sz w:val="21"/>
                <w:szCs w:val="21"/>
                <w:highlight w:val="none"/>
              </w:rPr>
              <w:t>招标投标法实施条例》第七十四条规定行为的，视为特别严重信用不良行为且情节特别严重，按信用记分上限一次性记12分，纳入黑名单管理；中标人有《</w:t>
            </w:r>
            <w:r>
              <w:rPr>
                <w:rFonts w:hint="eastAsia" w:ascii="宋体" w:hAnsi="宋体" w:eastAsia="宋体" w:cs="宋体"/>
                <w:color w:val="auto"/>
                <w:kern w:val="0"/>
                <w:szCs w:val="21"/>
                <w:highlight w:val="none"/>
                <w:lang w:eastAsia="zh-CN"/>
              </w:rPr>
              <w:t>中华人民共和国</w:t>
            </w:r>
            <w:r>
              <w:rPr>
                <w:rFonts w:hint="eastAsia" w:ascii="宋体" w:hAnsi="宋体" w:eastAsia="宋体" w:cs="宋体"/>
                <w:color w:val="auto"/>
                <w:kern w:val="0"/>
                <w:sz w:val="21"/>
                <w:szCs w:val="21"/>
                <w:highlight w:val="none"/>
              </w:rPr>
              <w:t>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重新招标的情形</w:t>
            </w:r>
          </w:p>
        </w:tc>
        <w:tc>
          <w:tcPr>
            <w:tcW w:w="6128" w:type="dxa"/>
            <w:vAlign w:val="center"/>
          </w:tcPr>
          <w:p>
            <w:pPr>
              <w:keepNext w:val="0"/>
              <w:keepLines w:val="0"/>
              <w:pageBreakBefore w:val="0"/>
              <w:kinsoku/>
              <w:wordWrap/>
              <w:overflowPunct/>
              <w:topLinePunct w:val="0"/>
              <w:autoSpaceDE w:val="0"/>
              <w:autoSpaceDN w:val="0"/>
              <w:bidi w:val="0"/>
              <w:adjustRightInd w:val="0"/>
              <w:snapToGrid w:val="0"/>
              <w:spacing w:after="62" w:afterLines="2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1.按投标人须知第8.1（1）执行；</w:t>
            </w:r>
          </w:p>
          <w:p>
            <w:pPr>
              <w:keepNext w:val="0"/>
              <w:keepLines w:val="0"/>
              <w:pageBreakBefore w:val="0"/>
              <w:kinsoku/>
              <w:wordWrap/>
              <w:overflowPunct/>
              <w:topLinePunct w:val="0"/>
              <w:autoSpaceDE w:val="0"/>
              <w:autoSpaceDN w:val="0"/>
              <w:bidi w:val="0"/>
              <w:adjustRightInd w:val="0"/>
              <w:snapToGrid w:val="0"/>
              <w:spacing w:after="62" w:afterLines="2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2.按投标人须知第8.1（2）执行；</w:t>
            </w:r>
          </w:p>
          <w:p>
            <w:pPr>
              <w:keepNext w:val="0"/>
              <w:keepLines w:val="0"/>
              <w:pageBreakBefore w:val="0"/>
              <w:kinsoku/>
              <w:wordWrap/>
              <w:overflowPunct/>
              <w:topLinePunct w:val="0"/>
              <w:autoSpaceDE w:val="0"/>
              <w:autoSpaceDN w:val="0"/>
              <w:bidi w:val="0"/>
              <w:adjustRightInd w:val="0"/>
              <w:snapToGrid w:val="0"/>
              <w:spacing w:after="62" w:afterLines="2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snapToGrid w:val="0"/>
                <w:color w:val="auto"/>
                <w:kern w:val="0"/>
                <w:sz w:val="21"/>
                <w:szCs w:val="21"/>
                <w:highlight w:val="none"/>
              </w:rPr>
              <w:t>3.</w:t>
            </w:r>
            <w:r>
              <w:rPr>
                <w:rFonts w:hint="eastAsia" w:ascii="宋体" w:hAnsi="宋体" w:eastAsia="宋体" w:cs="宋体"/>
                <w:color w:val="auto"/>
                <w:kern w:val="0"/>
                <w:sz w:val="21"/>
                <w:szCs w:val="21"/>
                <w:highlight w:val="none"/>
              </w:rPr>
              <w:t>按投标人须知第8.1（3）执行；</w:t>
            </w:r>
          </w:p>
          <w:p>
            <w:pPr>
              <w:keepNext w:val="0"/>
              <w:keepLines w:val="0"/>
              <w:pageBreakBefore w:val="0"/>
              <w:kinsoku/>
              <w:wordWrap/>
              <w:overflowPunct/>
              <w:topLinePunct w:val="0"/>
              <w:autoSpaceDE w:val="0"/>
              <w:autoSpaceDN w:val="0"/>
              <w:bidi w:val="0"/>
              <w:adjustRightInd w:val="0"/>
              <w:snapToGrid w:val="0"/>
              <w:spacing w:after="62" w:afterLines="20" w:line="400" w:lineRule="exact"/>
              <w:ind w:firstLine="420" w:firstLineChars="200"/>
              <w:textAlignment w:val="auto"/>
              <w:rPr>
                <w:rFonts w:hint="eastAsia" w:ascii="宋体" w:hAnsi="宋体" w:eastAsia="宋体" w:cs="宋体"/>
                <w:snapToGrid w:val="0"/>
                <w:color w:val="auto"/>
                <w:kern w:val="0"/>
                <w:sz w:val="21"/>
                <w:szCs w:val="21"/>
                <w:highlight w:val="none"/>
                <w:lang w:val="en"/>
              </w:rPr>
            </w:pPr>
            <w:r>
              <w:rPr>
                <w:rFonts w:hint="eastAsia" w:ascii="宋体" w:hAnsi="宋体" w:eastAsia="宋体" w:cs="宋体"/>
                <w:snapToGrid w:val="0"/>
                <w:color w:val="auto"/>
                <w:kern w:val="0"/>
                <w:sz w:val="21"/>
                <w:szCs w:val="21"/>
                <w:highlight w:val="none"/>
              </w:rPr>
              <w:t>4.</w:t>
            </w:r>
            <w:r>
              <w:rPr>
                <w:rFonts w:hint="eastAsia" w:ascii="宋体" w:hAnsi="宋体" w:eastAsia="宋体" w:cs="宋体"/>
                <w:color w:val="auto"/>
                <w:kern w:val="0"/>
                <w:sz w:val="21"/>
                <w:szCs w:val="21"/>
                <w:highlight w:val="none"/>
              </w:rPr>
              <w:t>按投标人须知第8.1（4）执行；</w:t>
            </w:r>
          </w:p>
          <w:p>
            <w:pPr>
              <w:keepNext w:val="0"/>
              <w:keepLines w:val="0"/>
              <w:pageBreakBefore w:val="0"/>
              <w:kinsoku/>
              <w:wordWrap/>
              <w:overflowPunct/>
              <w:topLinePunct w:val="0"/>
              <w:autoSpaceDE w:val="0"/>
              <w:autoSpaceDN w:val="0"/>
              <w:bidi w:val="0"/>
              <w:adjustRightInd w:val="0"/>
              <w:snapToGrid w:val="0"/>
              <w:spacing w:after="62" w:afterLines="2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snapToGrid w:val="0"/>
                <w:color w:val="auto"/>
                <w:kern w:val="0"/>
                <w:sz w:val="21"/>
                <w:szCs w:val="21"/>
                <w:highlight w:val="none"/>
                <w:lang w:val="en"/>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z w:val="21"/>
                <w:szCs w:val="21"/>
                <w:highlight w:val="none"/>
              </w:rPr>
            </w:pPr>
            <w:bookmarkStart w:id="297" w:name="_Toc536628250"/>
            <w:bookmarkStart w:id="298" w:name="_Toc16930431"/>
            <w:bookmarkStart w:id="299" w:name="_Toc13210670"/>
            <w:bookmarkStart w:id="300" w:name="_Toc430530434"/>
            <w:bookmarkStart w:id="301" w:name="_Toc509218709"/>
            <w:r>
              <w:rPr>
                <w:rFonts w:hint="eastAsia" w:ascii="宋体" w:hAnsi="宋体" w:eastAsia="宋体" w:cs="宋体"/>
                <w:color w:val="auto"/>
                <w:kern w:val="0"/>
                <w:sz w:val="21"/>
                <w:szCs w:val="21"/>
                <w:highlight w:val="none"/>
              </w:rPr>
              <w:t>重新招标和不再招标</w:t>
            </w:r>
            <w:bookmarkEnd w:id="297"/>
            <w:bookmarkEnd w:id="298"/>
            <w:bookmarkEnd w:id="299"/>
            <w:bookmarkEnd w:id="300"/>
            <w:bookmarkEnd w:id="301"/>
          </w:p>
        </w:tc>
        <w:tc>
          <w:tcPr>
            <w:tcW w:w="6128" w:type="dxa"/>
            <w:vAlign w:val="center"/>
          </w:tcPr>
          <w:p>
            <w:pPr>
              <w:keepNext w:val="0"/>
              <w:keepLines w:val="0"/>
              <w:pageBreakBefore w:val="0"/>
              <w:kinsoku/>
              <w:wordWrap/>
              <w:overflowPunct/>
              <w:topLinePunct w:val="0"/>
              <w:autoSpaceDE w:val="0"/>
              <w:autoSpaceDN w:val="0"/>
              <w:bidi w:val="0"/>
              <w:adjustRightInd w:val="0"/>
              <w:snapToGrid w:val="0"/>
              <w:spacing w:after="62" w:afterLines="20" w:line="400" w:lineRule="exact"/>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p>
        </w:tc>
        <w:tc>
          <w:tcPr>
            <w:tcW w:w="7772" w:type="dxa"/>
            <w:gridSpan w:val="2"/>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val="en-US" w:eastAsia="zh-CN"/>
              </w:rPr>
              <w:t>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异议、投诉处理</w:t>
            </w:r>
          </w:p>
        </w:tc>
        <w:tc>
          <w:tcPr>
            <w:tcW w:w="6128"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提出异议或投诉时应当包括下列内容：</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（1）异议人或投诉人的姓名/名称、地址及有效联系方式；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（2）被异议人或</w:t>
            </w:r>
            <w:r>
              <w:rPr>
                <w:rFonts w:hint="eastAsia" w:ascii="宋体" w:hAnsi="宋体" w:eastAsia="宋体" w:cs="宋体"/>
                <w:color w:val="auto"/>
                <w:kern w:val="0"/>
                <w:sz w:val="21"/>
                <w:szCs w:val="21"/>
                <w:highlight w:val="none"/>
                <w:lang w:val="en-US" w:eastAsia="zh-CN"/>
              </w:rPr>
              <w:t>被</w:t>
            </w:r>
            <w:r>
              <w:rPr>
                <w:rFonts w:hint="eastAsia" w:ascii="宋体" w:hAnsi="宋体" w:eastAsia="宋体" w:cs="宋体"/>
                <w:color w:val="auto"/>
                <w:kern w:val="0"/>
                <w:sz w:val="21"/>
                <w:szCs w:val="21"/>
                <w:highlight w:val="none"/>
              </w:rPr>
              <w:t>投诉人的名称、地址及有效联系方式；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（3）异议或投诉事项的基本事实；</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（4）请求及主张；</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（5）涉及事项的证据、证明材料。</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异议人或投诉人是法人的，异议书或投诉书必须由其法定代表人或者委托代理人签名并加盖单位法人章；异议人或投诉人是其他组织或者自然人的，异议书或投诉书必须由其主要负责人签名或者异议人（或投诉人）本人签名，并附有效身份证明。如有关材料是外文，应当同时提供中文译本。</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行政监督部门依照</w:t>
            </w:r>
            <w:r>
              <w:rPr>
                <w:rFonts w:hint="eastAsia" w:ascii="宋体" w:hAnsi="宋体" w:eastAsia="宋体" w:cs="宋体"/>
                <w:color w:val="auto"/>
                <w:kern w:val="0"/>
                <w:sz w:val="21"/>
                <w:szCs w:val="21"/>
                <w:highlight w:val="none"/>
                <w:lang w:val="en-US" w:eastAsia="zh-CN"/>
              </w:rPr>
              <w:t>相关</w:t>
            </w:r>
            <w:r>
              <w:rPr>
                <w:rFonts w:hint="eastAsia" w:ascii="宋体" w:hAnsi="宋体" w:eastAsia="宋体" w:cs="宋体"/>
                <w:color w:val="auto"/>
                <w:kern w:val="0"/>
                <w:sz w:val="21"/>
                <w:szCs w:val="21"/>
                <w:highlight w:val="none"/>
              </w:rPr>
              <w:t>法律法规文件处理投诉。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4.</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0"/>
                <w:sz w:val="21"/>
                <w:szCs w:val="21"/>
                <w:highlight w:val="none"/>
              </w:rPr>
              <w:t>异议受理单位：</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联系电话：</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投诉受理部门：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联系电话：</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val="en-US" w:eastAsia="zh-CN"/>
              </w:rPr>
              <w:t>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关于对招标文件及投标争议的解释</w:t>
            </w:r>
          </w:p>
        </w:tc>
        <w:tc>
          <w:tcPr>
            <w:tcW w:w="612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kern w:val="0"/>
                <w:sz w:val="21"/>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335" w:type="dxa"/>
            <w:vAlign w:val="center"/>
          </w:tcPr>
          <w:p>
            <w:pPr>
              <w:snapToGrid w:val="0"/>
              <w:spacing w:line="40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10.3</w:t>
            </w:r>
          </w:p>
        </w:tc>
        <w:tc>
          <w:tcPr>
            <w:tcW w:w="1644" w:type="dxa"/>
            <w:vAlign w:val="center"/>
          </w:tcPr>
          <w:p>
            <w:pPr>
              <w:snapToGrid w:val="0"/>
              <w:spacing w:line="400" w:lineRule="exact"/>
              <w:jc w:val="center"/>
              <w:rPr>
                <w:rFonts w:hint="eastAsia" w:ascii="宋体" w:hAnsi="宋体" w:eastAsia="宋体" w:cs="宋体"/>
                <w:kern w:val="0"/>
                <w:sz w:val="21"/>
                <w:szCs w:val="21"/>
                <w:lang w:val="en-US" w:eastAsia="zh-CN" w:bidi="ar-SA"/>
              </w:rPr>
            </w:pPr>
            <w:r>
              <w:rPr>
                <w:rFonts w:hint="eastAsia" w:ascii="宋体" w:hAnsi="宋体" w:eastAsia="宋体" w:cs="宋体"/>
                <w:kern w:val="0"/>
                <w:szCs w:val="21"/>
              </w:rPr>
              <w:t>支付担保</w:t>
            </w:r>
          </w:p>
        </w:tc>
        <w:tc>
          <w:tcPr>
            <w:tcW w:w="6128" w:type="dxa"/>
            <w:vAlign w:val="center"/>
          </w:tcPr>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招标人应按第四章合同专用条款约定向中标人提供相应的支付担保。</w:t>
            </w:r>
          </w:p>
          <w:p>
            <w:pPr>
              <w:snapToGrid w:val="0"/>
              <w:spacing w:after="124" w:afterLines="40" w:line="400" w:lineRule="exact"/>
              <w:ind w:firstLine="420" w:firstLineChars="200"/>
              <w:rPr>
                <w:rFonts w:hint="eastAsia" w:ascii="宋体" w:hAnsi="宋体" w:eastAsia="宋体" w:cs="宋体"/>
                <w:kern w:val="0"/>
                <w:sz w:val="21"/>
                <w:szCs w:val="21"/>
                <w:lang w:val="en-US" w:eastAsia="zh-CN" w:bidi="ar-SA"/>
              </w:rPr>
            </w:pPr>
            <w:r>
              <w:rPr>
                <w:rFonts w:hint="eastAsia" w:ascii="宋体" w:hAnsi="宋体" w:eastAsia="宋体" w:cs="宋体"/>
                <w:kern w:val="0"/>
                <w:szCs w:val="21"/>
              </w:rPr>
              <w:t>招标人将在中标人提供履约担保后，签订合同协议书之前向中标人提交支付担保。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val="en-US" w:eastAsia="zh-CN"/>
              </w:rPr>
              <w:t>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投标人注意事项</w:t>
            </w:r>
          </w:p>
        </w:tc>
        <w:tc>
          <w:tcPr>
            <w:tcW w:w="612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1. 本次投标采用全流程电子开评标模式，第一次参与投标的单位务必在</w:t>
            </w:r>
            <w:r>
              <w:rPr>
                <w:rFonts w:hint="eastAsia" w:ascii="宋体" w:hAnsi="宋体" w:eastAsia="宋体" w:cs="宋体"/>
                <w:color w:val="auto"/>
                <w:sz w:val="21"/>
                <w:szCs w:val="24"/>
                <w:highlight w:val="none"/>
                <w:u w:val="single"/>
              </w:rPr>
              <w:t>重庆市公共资源交易网</w:t>
            </w:r>
            <w:r>
              <w:rPr>
                <w:rFonts w:hint="eastAsia" w:ascii="宋体" w:hAnsi="宋体" w:eastAsia="宋体" w:cs="宋体"/>
                <w:color w:val="auto"/>
                <w:highlight w:val="none"/>
              </w:rPr>
              <w:t>完成市场主体信息登记以及 CA 数字证书办理，并且下载新点投标文件制作软件（重庆版）制作投标文件。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2. 制作投标文件需要使用CA 数字证书加密，并且加盖电子印章，CA 数字证书购买及办理方式请参见</w:t>
            </w:r>
            <w:r>
              <w:rPr>
                <w:rFonts w:hint="eastAsia" w:ascii="宋体" w:hAnsi="宋体" w:eastAsia="宋体" w:cs="宋体"/>
                <w:color w:val="auto"/>
                <w:sz w:val="21"/>
                <w:szCs w:val="24"/>
                <w:highlight w:val="none"/>
                <w:u w:val="single"/>
              </w:rPr>
              <w:t>重庆市公共资源交易网</w:t>
            </w:r>
            <w:r>
              <w:rPr>
                <w:rFonts w:hint="eastAsia" w:ascii="宋体" w:hAnsi="宋体" w:eastAsia="宋体" w:cs="宋体"/>
                <w:color w:val="auto"/>
                <w:highlight w:val="none"/>
              </w:rPr>
              <w:t>导航栏“主体信息”页面中“市场主体信息登记”“CA数字证书办理”。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开标活动由招标人主持，邀请所有投标人参加。投标人未在开标现场提出异议，或者不见面开标系统未收到投标人异议的，视为投标人默认开标结果。</w:t>
            </w:r>
          </w:p>
          <w:p>
            <w:pPr>
              <w:autoSpaceDE w:val="0"/>
              <w:autoSpaceDN w:val="0"/>
              <w:adjustRightInd w:val="0"/>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5. 投标人应按时解密，在评标结束前应在线或在现场关注项目进展情况，确保通讯联系正常。如评标委员会要求投标人澄清的，投标人应确保及时回复，否则视为拒绝按评标委员会要求澄清、说明或补正。</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6.电子投标文件编制要求</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（1）电子投标文件由投标人使用专用的“新点投标文件制作软件（重庆版）”制作生成。</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（2）投标人在编制电子投标文件时应当建立分级目录，并按照标签提示导入相关内容。</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（3）按本章前附表第3.7.3项签名盖章要求进行投标文件的签署。</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（4）电子投标文件制作完成后，将生成一份加密的电子投标文件（后缀名为. CQTF）和一份不加密的电子投标文件（后缀名为. nCQTF）。</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（5）投标人如需递交不加密电子投标文件的，应将不加密的电子投标文件复制到一张光盘中（光盘备份），光盘表面粘贴标签贴加盖单位法人章，并将招标项目名称、投标人名称等信息填写在标签贴上。</w:t>
            </w:r>
          </w:p>
          <w:p>
            <w:pPr>
              <w:autoSpaceDE w:val="0"/>
              <w:autoSpaceDN w:val="0"/>
              <w:adjustRightInd w:val="0"/>
              <w:snapToGrid w:val="0"/>
              <w:spacing w:line="400" w:lineRule="exact"/>
              <w:ind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szCs w:val="21"/>
                <w:highlight w:val="none"/>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val="en-US" w:eastAsia="zh-CN"/>
              </w:rPr>
              <w:t>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其他</w:t>
            </w:r>
          </w:p>
        </w:tc>
        <w:tc>
          <w:tcPr>
            <w:tcW w:w="612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textAlignment w:val="auto"/>
              <w:rPr>
                <w:rFonts w:hint="eastAsia" w:ascii="宋体" w:hAnsi="宋体" w:eastAsia="宋体" w:cs="宋体"/>
                <w:i/>
                <w:color w:val="auto"/>
                <w:kern w:val="0"/>
                <w:sz w:val="21"/>
                <w:szCs w:val="21"/>
                <w:highlight w:val="none"/>
              </w:rPr>
            </w:pPr>
            <w:r>
              <w:rPr>
                <w:rFonts w:hint="eastAsia" w:ascii="宋体" w:hAnsi="宋体" w:eastAsia="宋体" w:cs="宋体"/>
                <w:i/>
                <w:color w:val="auto"/>
                <w:kern w:val="0"/>
                <w:sz w:val="21"/>
                <w:szCs w:val="21"/>
                <w:highlight w:val="none"/>
              </w:rPr>
              <w:t>[提示：招标人认为需要增加的，且与本表前述条款不重复的，不涉及资格和否决投标的内容]</w:t>
            </w:r>
          </w:p>
        </w:tc>
      </w:tr>
    </w:tbl>
    <w:p>
      <w:pPr>
        <w:widowControl/>
        <w:jc w:val="left"/>
        <w:rPr>
          <w:rFonts w:hint="eastAsia" w:ascii="宋体" w:hAnsi="宋体" w:eastAsia="宋体" w:cs="宋体"/>
          <w:b/>
          <w:snapToGrid w:val="0"/>
          <w:color w:val="auto"/>
          <w:highlight w:val="none"/>
        </w:rPr>
      </w:pPr>
      <w:bookmarkStart w:id="302" w:name="_Toc430530435"/>
      <w:bookmarkStart w:id="303" w:name="_Toc277082552"/>
      <w:bookmarkStart w:id="304" w:name="_Toc200513126"/>
      <w:bookmarkStart w:id="305" w:name="_Toc509218710"/>
      <w:bookmarkStart w:id="306" w:name="_Toc224103317"/>
      <w:bookmarkStart w:id="307" w:name="_Toc287607746"/>
      <w:bookmarkStart w:id="308" w:name="_Toc287620685"/>
    </w:p>
    <w:p>
      <w:pPr>
        <w:widowControl/>
        <w:jc w:val="left"/>
        <w:rPr>
          <w:rFonts w:hint="eastAsia" w:ascii="宋体" w:hAnsi="宋体" w:eastAsia="宋体" w:cs="宋体"/>
          <w:b/>
          <w:snapToGrid w:val="0"/>
          <w:color w:val="auto"/>
          <w:highlight w:val="none"/>
        </w:rPr>
      </w:pPr>
      <w:r>
        <w:rPr>
          <w:rFonts w:hint="eastAsia" w:ascii="宋体" w:hAnsi="宋体" w:eastAsia="宋体" w:cs="宋体"/>
          <w:b/>
          <w:snapToGrid w:val="0"/>
          <w:color w:val="auto"/>
          <w:highlight w:val="none"/>
        </w:rPr>
        <w:br w:type="page"/>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309" w:name="_Toc7749"/>
      <w:bookmarkStart w:id="310" w:name="_Toc27224"/>
      <w:bookmarkStart w:id="311" w:name="_Toc75856812"/>
      <w:bookmarkStart w:id="312" w:name="_Toc20361"/>
      <w:bookmarkStart w:id="313" w:name="_Toc2487"/>
      <w:bookmarkStart w:id="314" w:name="_Toc3684"/>
      <w:bookmarkStart w:id="315" w:name="_Toc30483"/>
      <w:bookmarkStart w:id="316" w:name="_Toc26066"/>
      <w:r>
        <w:rPr>
          <w:rFonts w:hint="eastAsia" w:ascii="宋体" w:hAnsi="宋体" w:eastAsia="宋体" w:cs="宋体"/>
          <w:b w:val="0"/>
          <w:snapToGrid w:val="0"/>
          <w:color w:val="auto"/>
          <w:highlight w:val="none"/>
        </w:rPr>
        <w:t>1.  总则</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317" w:name="_Toc2517"/>
      <w:bookmarkStart w:id="318" w:name="_Toc277082553"/>
      <w:bookmarkStart w:id="319" w:name="_Toc430530436"/>
      <w:bookmarkStart w:id="320" w:name="_Toc25094"/>
      <w:bookmarkStart w:id="321" w:name="_Toc4966"/>
      <w:bookmarkStart w:id="322" w:name="_Toc614"/>
      <w:bookmarkStart w:id="323" w:name="_Toc75856813"/>
      <w:bookmarkStart w:id="324" w:name="_Toc7061"/>
      <w:bookmarkStart w:id="325" w:name="_Toc16190"/>
      <w:bookmarkStart w:id="326" w:name="_Toc509218711"/>
      <w:bookmarkStart w:id="327" w:name="_Toc21983"/>
      <w:bookmarkStart w:id="328" w:name="_Toc287607747"/>
      <w:bookmarkStart w:id="329" w:name="_Toc200513127"/>
      <w:bookmarkStart w:id="330" w:name="_Toc287620686"/>
      <w:bookmarkStart w:id="331" w:name="_Toc224103318"/>
      <w:r>
        <w:rPr>
          <w:rFonts w:hint="eastAsia" w:ascii="宋体" w:hAnsi="宋体" w:eastAsia="宋体" w:cs="宋体"/>
          <w:b w:val="0"/>
          <w:snapToGrid w:val="0"/>
          <w:color w:val="auto"/>
          <w:sz w:val="24"/>
          <w:szCs w:val="24"/>
          <w:highlight w:val="none"/>
        </w:rPr>
        <w:t>1.1  项目概况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1.1.1  </w:t>
      </w:r>
      <w:r>
        <w:rPr>
          <w:rFonts w:hint="eastAsia" w:ascii="宋体" w:hAnsi="宋体" w:eastAsia="宋体" w:cs="宋体"/>
          <w:color w:val="auto"/>
          <w:szCs w:val="22"/>
          <w:highlight w:val="none"/>
        </w:rPr>
        <w:t>根据《中华人民共和国招标投标法》、《中华人民共和国招标投标法实施条例》等有关法律、法规和规章的规定，本招标项目已具备招标条件，现对勘察设计进行招标。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  招标人：见投标人须知前附表。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1.1.3  招标代理机构：见投标人须知前附表。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1.1.4  招标项目名称：见投标人须知前附表。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1.1.5  项目建设地点：见投标人须知前附表。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1.1.6  项目建设规模：见投标人须知前附表。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1.1.7  项目估算</w:t>
      </w:r>
      <w:r>
        <w:rPr>
          <w:rFonts w:hint="eastAsia" w:ascii="宋体" w:hAnsi="宋体" w:eastAsia="宋体" w:cs="宋体"/>
          <w:color w:val="auto"/>
          <w:kern w:val="0"/>
          <w:sz w:val="21"/>
          <w:szCs w:val="21"/>
          <w:highlight w:val="none"/>
          <w:lang w:val="en-US" w:eastAsia="zh-CN"/>
        </w:rPr>
        <w:t>/概算</w:t>
      </w:r>
      <w:r>
        <w:rPr>
          <w:rFonts w:hint="eastAsia" w:ascii="宋体" w:hAnsi="宋体" w:eastAsia="宋体" w:cs="宋体"/>
          <w:snapToGrid w:val="0"/>
          <w:color w:val="auto"/>
          <w:kern w:val="0"/>
          <w:szCs w:val="21"/>
          <w:highlight w:val="none"/>
        </w:rPr>
        <w:t>金额：见投标人须知前附表。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332" w:name="_Toc7588"/>
      <w:bookmarkStart w:id="333" w:name="_Toc25335"/>
      <w:bookmarkStart w:id="334" w:name="_Toc23564"/>
      <w:bookmarkStart w:id="335" w:name="_Toc509218712"/>
      <w:bookmarkStart w:id="336" w:name="_Toc277082554"/>
      <w:bookmarkStart w:id="337" w:name="_Toc4465"/>
      <w:bookmarkStart w:id="338" w:name="_Toc20298"/>
      <w:bookmarkStart w:id="339" w:name="_Toc26452"/>
      <w:bookmarkStart w:id="340" w:name="_Toc287620687"/>
      <w:bookmarkStart w:id="341" w:name="_Toc224103319"/>
      <w:bookmarkStart w:id="342" w:name="_Toc287607748"/>
      <w:bookmarkStart w:id="343" w:name="_Toc200513128"/>
      <w:bookmarkStart w:id="344" w:name="_Toc1423"/>
      <w:bookmarkStart w:id="345" w:name="_Toc75856814"/>
      <w:bookmarkStart w:id="346" w:name="_Toc430530437"/>
      <w:r>
        <w:rPr>
          <w:rFonts w:hint="eastAsia" w:ascii="宋体" w:hAnsi="宋体" w:eastAsia="宋体" w:cs="宋体"/>
          <w:b w:val="0"/>
          <w:snapToGrid w:val="0"/>
          <w:color w:val="auto"/>
          <w:sz w:val="24"/>
          <w:szCs w:val="24"/>
          <w:highlight w:val="none"/>
        </w:rPr>
        <w:t>1.2  招标项目的资金来源和落实情况</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  资金来源及比例：见投标人须知前附表。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  资金落实情况：见投标人须知前附表。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lang w:eastAsia="zh-CN"/>
        </w:rPr>
      </w:pPr>
      <w:bookmarkStart w:id="347" w:name="_Toc277082555"/>
      <w:bookmarkStart w:id="348" w:name="_Toc200513129"/>
      <w:bookmarkStart w:id="349" w:name="_Toc287620688"/>
      <w:bookmarkStart w:id="350" w:name="_Toc430530438"/>
      <w:bookmarkStart w:id="351" w:name="_Toc224103320"/>
      <w:bookmarkStart w:id="352" w:name="_Toc287607749"/>
      <w:bookmarkStart w:id="353" w:name="_Toc509218713"/>
      <w:bookmarkStart w:id="354" w:name="_Toc2199"/>
      <w:bookmarkStart w:id="355" w:name="_Toc75856815"/>
      <w:bookmarkStart w:id="356" w:name="_Toc1863"/>
      <w:bookmarkStart w:id="357" w:name="_Toc31170"/>
      <w:bookmarkStart w:id="358" w:name="_Toc8053"/>
      <w:bookmarkStart w:id="359" w:name="_Toc20738"/>
      <w:bookmarkStart w:id="360" w:name="_Toc27937"/>
      <w:bookmarkStart w:id="361" w:name="_Toc13786"/>
      <w:r>
        <w:rPr>
          <w:rFonts w:hint="eastAsia" w:ascii="宋体" w:hAnsi="宋体" w:eastAsia="宋体" w:cs="宋体"/>
          <w:b w:val="0"/>
          <w:snapToGrid w:val="0"/>
          <w:color w:val="auto"/>
          <w:sz w:val="24"/>
          <w:szCs w:val="24"/>
          <w:highlight w:val="none"/>
        </w:rPr>
        <w:t>1.3  招标范围、</w:t>
      </w:r>
      <w:bookmarkEnd w:id="347"/>
      <w:bookmarkEnd w:id="348"/>
      <w:bookmarkEnd w:id="349"/>
      <w:bookmarkEnd w:id="350"/>
      <w:bookmarkEnd w:id="351"/>
      <w:bookmarkEnd w:id="352"/>
      <w:bookmarkEnd w:id="353"/>
      <w:bookmarkStart w:id="362" w:name="_Toc287607750"/>
      <w:bookmarkStart w:id="363" w:name="_Toc200513130"/>
      <w:bookmarkStart w:id="364" w:name="_Toc430530439"/>
      <w:bookmarkStart w:id="365" w:name="_Toc277082556"/>
      <w:bookmarkStart w:id="366" w:name="_Toc287620689"/>
      <w:bookmarkStart w:id="367" w:name="_Toc224103321"/>
      <w:bookmarkStart w:id="368" w:name="_Toc509218714"/>
      <w:r>
        <w:rPr>
          <w:rFonts w:hint="eastAsia" w:ascii="宋体" w:hAnsi="宋体" w:eastAsia="宋体" w:cs="宋体"/>
          <w:b w:val="0"/>
          <w:snapToGrid w:val="0"/>
          <w:color w:val="auto"/>
          <w:sz w:val="24"/>
          <w:szCs w:val="24"/>
          <w:highlight w:val="none"/>
        </w:rPr>
        <w:t>勘察设计服务期限</w:t>
      </w:r>
      <w:r>
        <w:rPr>
          <w:rFonts w:hint="eastAsia" w:ascii="宋体" w:hAnsi="宋体" w:eastAsia="宋体" w:cs="宋体"/>
          <w:b w:val="0"/>
          <w:snapToGrid w:val="0"/>
          <w:color w:val="auto"/>
          <w:sz w:val="24"/>
          <w:szCs w:val="24"/>
          <w:highlight w:val="none"/>
          <w:lang w:eastAsia="zh-CN"/>
        </w:rPr>
        <w:t>、</w:t>
      </w:r>
      <w:r>
        <w:rPr>
          <w:rFonts w:hint="eastAsia" w:ascii="宋体" w:hAnsi="宋体" w:eastAsia="宋体" w:cs="宋体"/>
          <w:b w:val="0"/>
          <w:snapToGrid w:val="0"/>
          <w:color w:val="auto"/>
          <w:sz w:val="24"/>
          <w:szCs w:val="24"/>
          <w:highlight w:val="none"/>
        </w:rPr>
        <w:t>质量标准</w:t>
      </w:r>
      <w:bookmarkEnd w:id="354"/>
      <w:bookmarkEnd w:id="355"/>
      <w:r>
        <w:rPr>
          <w:rFonts w:hint="eastAsia" w:ascii="宋体" w:hAnsi="宋体" w:eastAsia="宋体" w:cs="宋体"/>
          <w:b w:val="0"/>
          <w:snapToGrid w:val="0"/>
          <w:color w:val="auto"/>
          <w:sz w:val="24"/>
          <w:szCs w:val="24"/>
          <w:highlight w:val="none"/>
          <w:lang w:eastAsia="zh-CN"/>
        </w:rPr>
        <w:t>和安全目标</w:t>
      </w:r>
      <w:bookmarkEnd w:id="356"/>
      <w:bookmarkEnd w:id="357"/>
      <w:bookmarkEnd w:id="358"/>
      <w:bookmarkEnd w:id="359"/>
      <w:bookmarkEnd w:id="360"/>
      <w:bookmarkEnd w:id="36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1.3.1 招标范围：见投标人须知前附表。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 勘察设计服务期限：见投标人须知前附表。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1.3.3 质量标准：见投标人须知前附表。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1.3.</w:t>
      </w: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eastAsia="zh-CN"/>
        </w:rPr>
        <w:t>安全目标</w:t>
      </w:r>
      <w:r>
        <w:rPr>
          <w:rFonts w:hint="eastAsia" w:ascii="宋体" w:hAnsi="宋体" w:eastAsia="宋体" w:cs="宋体"/>
          <w:snapToGrid w:val="0"/>
          <w:color w:val="auto"/>
          <w:kern w:val="0"/>
          <w:szCs w:val="21"/>
          <w:highlight w:val="none"/>
        </w:rPr>
        <w:t>：见投标人须知前附表。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369" w:name="_Toc32177"/>
      <w:bookmarkStart w:id="370" w:name="_Toc24220"/>
      <w:bookmarkStart w:id="371" w:name="_Toc30888"/>
      <w:bookmarkStart w:id="372" w:name="_Toc29485"/>
      <w:bookmarkStart w:id="373" w:name="_Toc75856816"/>
      <w:bookmarkStart w:id="374" w:name="_Toc31030"/>
      <w:bookmarkStart w:id="375" w:name="_Toc2743"/>
      <w:bookmarkStart w:id="376" w:name="_Toc25059"/>
      <w:r>
        <w:rPr>
          <w:rFonts w:hint="eastAsia" w:ascii="宋体" w:hAnsi="宋体" w:eastAsia="宋体" w:cs="宋体"/>
          <w:b w:val="0"/>
          <w:snapToGrid w:val="0"/>
          <w:color w:val="auto"/>
          <w:sz w:val="24"/>
          <w:szCs w:val="24"/>
          <w:highlight w:val="none"/>
        </w:rPr>
        <w:t>1.4A  投标人资格要求（适用于已进行资格预审的</w:t>
      </w:r>
      <w:r>
        <w:rPr>
          <w:rFonts w:hint="eastAsia" w:ascii="宋体" w:hAnsi="宋体" w:eastAsia="宋体" w:cs="宋体"/>
          <w:b w:val="0"/>
          <w:snapToGrid w:val="0"/>
          <w:color w:val="auto"/>
          <w:sz w:val="24"/>
          <w:szCs w:val="24"/>
          <w:highlight w:val="none"/>
          <w:lang w:val="en-US" w:eastAsia="zh-CN"/>
        </w:rPr>
        <w:t>项目</w:t>
      </w:r>
      <w:r>
        <w:rPr>
          <w:rFonts w:hint="eastAsia" w:ascii="宋体" w:hAnsi="宋体" w:eastAsia="宋体" w:cs="宋体"/>
          <w:b w:val="0"/>
          <w:snapToGrid w:val="0"/>
          <w:color w:val="auto"/>
          <w:sz w:val="24"/>
          <w:szCs w:val="24"/>
          <w:highlight w:val="none"/>
        </w:rPr>
        <w:t>）</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投标人应是收到招标人发出投标邀请书的单位。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377" w:name="_Toc287607751"/>
      <w:bookmarkStart w:id="378" w:name="_Toc27030"/>
      <w:bookmarkStart w:id="379" w:name="_Toc28255"/>
      <w:bookmarkStart w:id="380" w:name="_Toc430530440"/>
      <w:bookmarkStart w:id="381" w:name="_Toc2762"/>
      <w:bookmarkStart w:id="382" w:name="_Toc224103322"/>
      <w:bookmarkStart w:id="383" w:name="_Toc509218715"/>
      <w:bookmarkStart w:id="384" w:name="_Toc200513131"/>
      <w:bookmarkStart w:id="385" w:name="_Toc75856817"/>
      <w:bookmarkStart w:id="386" w:name="_Toc277082557"/>
      <w:bookmarkStart w:id="387" w:name="_Toc30608"/>
      <w:bookmarkStart w:id="388" w:name="_Toc287620690"/>
      <w:bookmarkStart w:id="389" w:name="_Toc12141"/>
      <w:bookmarkStart w:id="390" w:name="_Toc3410"/>
      <w:bookmarkStart w:id="391" w:name="_Toc11925"/>
      <w:r>
        <w:rPr>
          <w:rFonts w:hint="eastAsia" w:ascii="宋体" w:hAnsi="宋体" w:eastAsia="宋体" w:cs="宋体"/>
          <w:b w:val="0"/>
          <w:snapToGrid w:val="0"/>
          <w:color w:val="auto"/>
          <w:sz w:val="24"/>
          <w:szCs w:val="24"/>
          <w:highlight w:val="none"/>
        </w:rPr>
        <w:t>1.4B  投标人资格要求（适用于未进行资格预审的</w:t>
      </w:r>
      <w:r>
        <w:rPr>
          <w:rFonts w:hint="eastAsia" w:ascii="宋体" w:hAnsi="宋体" w:eastAsia="宋体" w:cs="宋体"/>
          <w:b w:val="0"/>
          <w:snapToGrid w:val="0"/>
          <w:color w:val="auto"/>
          <w:sz w:val="24"/>
          <w:szCs w:val="24"/>
          <w:highlight w:val="none"/>
          <w:lang w:val="en-US" w:eastAsia="zh-CN"/>
        </w:rPr>
        <w:t>项目</w:t>
      </w:r>
      <w:r>
        <w:rPr>
          <w:rFonts w:hint="eastAsia" w:ascii="宋体" w:hAnsi="宋体" w:eastAsia="宋体" w:cs="宋体"/>
          <w:b w:val="0"/>
          <w:snapToGrid w:val="0"/>
          <w:color w:val="auto"/>
          <w:sz w:val="24"/>
          <w:szCs w:val="24"/>
          <w:highlight w:val="none"/>
        </w:rPr>
        <w:t>）</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1.4.1 投标人应具备承担本标段勘察设计的资质条件、能力和信誉。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r>
        <w:rPr>
          <w:rFonts w:hint="eastAsia" w:ascii="宋体" w:hAnsi="宋体" w:eastAsia="宋体" w:cs="宋体"/>
          <w:color w:val="auto"/>
          <w:szCs w:val="21"/>
          <w:highlight w:val="none"/>
        </w:rPr>
        <w:t>资质条件、</w:t>
      </w:r>
      <w:r>
        <w:rPr>
          <w:rFonts w:hint="eastAsia" w:ascii="宋体" w:hAnsi="宋体" w:cs="宋体"/>
          <w:color w:val="auto"/>
          <w:szCs w:val="21"/>
          <w:highlight w:val="none"/>
          <w:lang w:eastAsia="zh-CN"/>
        </w:rPr>
        <w:t>独立法人资格</w:t>
      </w:r>
      <w:r>
        <w:rPr>
          <w:rFonts w:hint="eastAsia" w:ascii="宋体" w:hAnsi="宋体" w:eastAsia="宋体" w:cs="宋体"/>
          <w:snapToGrid w:val="0"/>
          <w:color w:val="auto"/>
          <w:kern w:val="0"/>
          <w:szCs w:val="21"/>
          <w:highlight w:val="none"/>
        </w:rPr>
        <w:t>：见投标人须知前附表；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（2）财务要求：见投标人须知前附表；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（3）业绩要求：见投标人须知前附表；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（4）投标截止日投标资格情况：见投标人须知前附表；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w:t>
      </w:r>
      <w:r>
        <w:rPr>
          <w:rFonts w:hint="eastAsia" w:ascii="宋体" w:hAnsi="宋体" w:eastAsia="宋体" w:cs="宋体"/>
          <w:snapToGrid w:val="0"/>
          <w:color w:val="auto"/>
          <w:kern w:val="0"/>
          <w:szCs w:val="21"/>
          <w:highlight w:val="none"/>
          <w:lang w:eastAsia="zh-CN"/>
        </w:rPr>
        <w:t>项目负责人</w:t>
      </w:r>
      <w:r>
        <w:rPr>
          <w:rFonts w:hint="eastAsia" w:ascii="宋体" w:hAnsi="宋体" w:eastAsia="宋体" w:cs="宋体"/>
          <w:snapToGrid w:val="0"/>
          <w:color w:val="auto"/>
          <w:kern w:val="0"/>
          <w:szCs w:val="21"/>
          <w:highlight w:val="none"/>
        </w:rPr>
        <w:t>、勘察负责人及设计负责人资格要求：见投标人须知前附表；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（6）其他要求：见投标人须知前附表。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1.4.2  投标人须知前附表规定接受联合体投标的，除应符合本章第1.4.1项和投标人须知前附表的要求外，还应遵守以下规定：</w:t>
      </w:r>
    </w:p>
    <w:p>
      <w:pPr>
        <w:pageBreakBefore w:val="0"/>
        <w:kinsoku/>
        <w:wordWrap/>
        <w:overflowPunct/>
        <w:topLinePunct w:val="0"/>
        <w:bidi w:val="0"/>
        <w:spacing w:line="360" w:lineRule="auto"/>
        <w:ind w:left="680"/>
        <w:textAlignment w:val="auto"/>
        <w:rPr>
          <w:rFonts w:hint="eastAsia" w:ascii="宋体" w:hAnsi="宋体" w:eastAsia="宋体" w:cs="宋体"/>
          <w:color w:val="auto"/>
          <w:highlight w:val="none"/>
        </w:rPr>
      </w:pPr>
      <w:r>
        <w:rPr>
          <w:rFonts w:hint="eastAsia" w:ascii="宋体" w:hAnsi="宋体" w:eastAsia="宋体" w:cs="宋体"/>
          <w:color w:val="auto"/>
          <w:highlight w:val="none"/>
        </w:rPr>
        <w:t>（1）联合体各方应按招标文件提供的格式签订</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，明确联合体牵头人和各方权</w:t>
      </w:r>
    </w:p>
    <w:p>
      <w:pPr>
        <w:pageBreakBefore w:val="0"/>
        <w:kinsoku/>
        <w:wordWrap/>
        <w:overflowPunct/>
        <w:topLinePunct w:val="0"/>
        <w:bidi w:val="0"/>
        <w:spacing w:line="360" w:lineRule="auto"/>
        <w:ind w:left="360"/>
        <w:textAlignment w:val="auto"/>
        <w:rPr>
          <w:rFonts w:hint="eastAsia" w:ascii="宋体" w:hAnsi="宋体" w:eastAsia="宋体" w:cs="宋体"/>
          <w:color w:val="auto"/>
          <w:highlight w:val="none"/>
        </w:rPr>
      </w:pPr>
      <w:r>
        <w:rPr>
          <w:rFonts w:hint="eastAsia" w:ascii="宋体" w:hAnsi="宋体" w:eastAsia="宋体" w:cs="宋体"/>
          <w:color w:val="auto"/>
          <w:highlight w:val="none"/>
        </w:rPr>
        <w:t>利义务，并承诺就中标项目向招标人承担连带责任；</w:t>
      </w:r>
    </w:p>
    <w:p>
      <w:pPr>
        <w:pageBreakBefore w:val="0"/>
        <w:kinsoku/>
        <w:wordWrap/>
        <w:overflowPunct/>
        <w:topLinePunct w:val="0"/>
        <w:bidi w:val="0"/>
        <w:spacing w:line="360" w:lineRule="auto"/>
        <w:ind w:left="680"/>
        <w:textAlignment w:val="auto"/>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lang w:eastAsia="zh-CN"/>
        </w:rPr>
        <w:t>共同投标协议约定同一专业分工由两个及以上单位共同承担的，按照资质等级较低的单位确定资质等级</w:t>
      </w:r>
      <w:r>
        <w:rPr>
          <w:rFonts w:hint="eastAsia" w:ascii="宋体" w:hAnsi="宋体" w:eastAsia="宋体" w:cs="宋体"/>
          <w:color w:val="auto"/>
          <w:highlight w:val="none"/>
        </w:rPr>
        <w:t>；</w:t>
      </w:r>
    </w:p>
    <w:p>
      <w:pPr>
        <w:pageBreakBefore w:val="0"/>
        <w:kinsoku/>
        <w:wordWrap/>
        <w:overflowPunct/>
        <w:topLinePunct w:val="0"/>
        <w:bidi w:val="0"/>
        <w:spacing w:line="360" w:lineRule="auto"/>
        <w:ind w:left="680"/>
        <w:textAlignment w:val="auto"/>
        <w:rPr>
          <w:rFonts w:hint="eastAsia" w:ascii="宋体" w:hAnsi="宋体" w:eastAsia="宋体" w:cs="宋体"/>
          <w:color w:val="auto"/>
          <w:highlight w:val="none"/>
        </w:rPr>
      </w:pPr>
      <w:r>
        <w:rPr>
          <w:rFonts w:hint="eastAsia" w:ascii="宋体" w:hAnsi="宋体" w:eastAsia="宋体" w:cs="宋体"/>
          <w:color w:val="auto"/>
          <w:highlight w:val="none"/>
        </w:rPr>
        <w:t>（3）联合体各方不得再以自己名义单独或参加其他联合体</w:t>
      </w:r>
      <w:r>
        <w:rPr>
          <w:rFonts w:hint="eastAsia" w:ascii="宋体" w:hAnsi="宋体" w:eastAsia="宋体" w:cs="宋体"/>
          <w:color w:val="auto"/>
          <w:highlight w:val="none"/>
          <w:lang w:eastAsia="zh-CN"/>
        </w:rPr>
        <w:t>在本招标项目同一标段中投标</w:t>
      </w:r>
      <w:r>
        <w:rPr>
          <w:rFonts w:hint="eastAsia" w:ascii="宋体" w:hAnsi="宋体" w:eastAsia="宋体" w:cs="宋体"/>
          <w:color w:val="auto"/>
          <w:highlight w:val="none"/>
        </w:rPr>
        <w:t>，否则各相关投标均无效。</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1.4.3  投标人不得存在下列情形之一：</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bookmarkStart w:id="392" w:name="_Toc224103323"/>
      <w:bookmarkStart w:id="393" w:name="_Toc287607752"/>
      <w:bookmarkStart w:id="394" w:name="_Toc200513132"/>
      <w:bookmarkStart w:id="395" w:name="_Toc277082558"/>
      <w:bookmarkStart w:id="396" w:name="_Toc287620691"/>
      <w:bookmarkStart w:id="397" w:name="_Toc430530441"/>
      <w:bookmarkStart w:id="398" w:name="_Toc509218716"/>
      <w:r>
        <w:rPr>
          <w:rFonts w:hint="eastAsia" w:ascii="宋体" w:hAnsi="宋体" w:eastAsia="宋体" w:cs="宋体"/>
          <w:color w:val="auto"/>
          <w:szCs w:val="21"/>
          <w:highlight w:val="none"/>
        </w:rPr>
        <w:t>（1）为招标人不具有独立法人资格的附属机构（单位）；</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（2）与招标人存在利害关系且可能影响招标公正性；</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（3）与本招标项目的其他投标人为同一个单位负责人；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（4）与本招标项目的其他投标人存在控股、管理关系；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（5）为本招标项目的代建人；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（6）为本招标项目的招标代理机构；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（7）与本招标项目的代建人或招标代理机构同为一个法定代表人；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（8）与本招标项目的代建人或招标代理机构存在控股或参股关系；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（9）被依法暂停或者取消投标资格；</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（10）被责令停业，暂扣或吊销执照，或吊销资质证书；</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（11）进入清算程序，或被宣告破产，或其他丧失履约能力的情形；</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（12）在最近三年内发生重大勘察设计质量问题（以相关行业主管部门的行政处罚决定或司法机关出具的有关法律文书为准）；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（13）被市场监督管理机关在全国企业信用信息公示系统中列入严重违法失信企业名单；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（14）被人民法院列入失信被执行人名单且在被执行期内；</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（15）在近两年内投标人或其法定代表人、拟委任的项目负责人有行贿犯罪行为的；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（16）</w:t>
      </w:r>
      <w:r>
        <w:rPr>
          <w:rFonts w:hint="eastAsia" w:ascii="宋体" w:hAnsi="宋体" w:eastAsia="宋体" w:cs="宋体"/>
          <w:color w:val="auto"/>
          <w:sz w:val="21"/>
          <w:szCs w:val="21"/>
          <w:highlight w:val="none"/>
          <w:lang w:eastAsia="zh-CN"/>
        </w:rPr>
        <w:t>被国家、重庆市（含市或任意区县）有关行政部门处以取消投标资格处罚或禁止从业处罚，且在处罚期限内的；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）法律法规或投标人须知前附表规定的其他情形。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399" w:name="_Toc75856818"/>
      <w:bookmarkStart w:id="400" w:name="_Toc20056"/>
      <w:bookmarkStart w:id="401" w:name="_Toc4420"/>
      <w:bookmarkStart w:id="402" w:name="_Toc30140"/>
      <w:bookmarkStart w:id="403" w:name="_Toc11217"/>
      <w:bookmarkStart w:id="404" w:name="_Toc20546"/>
      <w:bookmarkStart w:id="405" w:name="_Toc25318"/>
      <w:bookmarkStart w:id="406" w:name="_Toc31237"/>
      <w:r>
        <w:rPr>
          <w:rFonts w:hint="eastAsia" w:ascii="宋体" w:hAnsi="宋体" w:eastAsia="宋体" w:cs="宋体"/>
          <w:b w:val="0"/>
          <w:snapToGrid w:val="0"/>
          <w:color w:val="auto"/>
          <w:sz w:val="24"/>
          <w:szCs w:val="24"/>
          <w:highlight w:val="none"/>
        </w:rPr>
        <w:t>1.5  费用承担</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投标人准备和参加投标活动发生的费用自理。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07" w:name="_Toc430530442"/>
      <w:bookmarkStart w:id="408" w:name="_Toc287607753"/>
      <w:bookmarkStart w:id="409" w:name="_Toc200513133"/>
      <w:bookmarkStart w:id="410" w:name="_Toc224103324"/>
      <w:bookmarkStart w:id="411" w:name="_Toc509218717"/>
      <w:bookmarkStart w:id="412" w:name="_Toc9384"/>
      <w:bookmarkStart w:id="413" w:name="_Toc277082559"/>
      <w:bookmarkStart w:id="414" w:name="_Toc7809"/>
      <w:bookmarkStart w:id="415" w:name="_Toc75856819"/>
      <w:bookmarkStart w:id="416" w:name="_Toc30268"/>
      <w:bookmarkStart w:id="417" w:name="_Toc28335"/>
      <w:bookmarkStart w:id="418" w:name="_Toc22892"/>
      <w:bookmarkStart w:id="419" w:name="_Toc18596"/>
      <w:bookmarkStart w:id="420" w:name="_Toc287620692"/>
      <w:bookmarkStart w:id="421" w:name="_Toc12316"/>
      <w:r>
        <w:rPr>
          <w:rFonts w:hint="eastAsia" w:ascii="宋体" w:hAnsi="宋体" w:eastAsia="宋体" w:cs="宋体"/>
          <w:b w:val="0"/>
          <w:snapToGrid w:val="0"/>
          <w:color w:val="auto"/>
          <w:sz w:val="24"/>
          <w:szCs w:val="24"/>
          <w:highlight w:val="none"/>
        </w:rPr>
        <w:t>1.6  保密</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参与招标投标活动的各方应对招标文件和投标文件中的商业和技术等秘密保密，违者应对由此造成的后果承担法律责任。</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22" w:name="_Toc287607754"/>
      <w:bookmarkStart w:id="423" w:name="_Toc30632"/>
      <w:bookmarkStart w:id="424" w:name="_Toc75856820"/>
      <w:bookmarkStart w:id="425" w:name="_Toc200513134"/>
      <w:bookmarkStart w:id="426" w:name="_Toc277082560"/>
      <w:bookmarkStart w:id="427" w:name="_Toc430530443"/>
      <w:bookmarkStart w:id="428" w:name="_Toc224103325"/>
      <w:bookmarkStart w:id="429" w:name="_Toc29553"/>
      <w:bookmarkStart w:id="430" w:name="_Toc12922"/>
      <w:bookmarkStart w:id="431" w:name="_Toc32566"/>
      <w:bookmarkStart w:id="432" w:name="_Toc509218718"/>
      <w:bookmarkStart w:id="433" w:name="_Toc8943"/>
      <w:bookmarkStart w:id="434" w:name="_Toc287620693"/>
      <w:bookmarkStart w:id="435" w:name="_Toc2480"/>
      <w:bookmarkStart w:id="436" w:name="_Toc15145"/>
      <w:r>
        <w:rPr>
          <w:rFonts w:hint="eastAsia" w:ascii="宋体" w:hAnsi="宋体" w:eastAsia="宋体" w:cs="宋体"/>
          <w:b w:val="0"/>
          <w:snapToGrid w:val="0"/>
          <w:color w:val="auto"/>
          <w:sz w:val="24"/>
          <w:szCs w:val="24"/>
          <w:highlight w:val="none"/>
        </w:rPr>
        <w:t>1.7  语言文字</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除专用术语外，与招标投标有关的语言均使用中文。必要时专用术语应附有中文注释。</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37" w:name="_Toc22196"/>
      <w:bookmarkStart w:id="438" w:name="_Toc200513135"/>
      <w:bookmarkStart w:id="439" w:name="_Toc14983"/>
      <w:bookmarkStart w:id="440" w:name="_Toc287607755"/>
      <w:bookmarkStart w:id="441" w:name="_Toc430530444"/>
      <w:bookmarkStart w:id="442" w:name="_Toc224103326"/>
      <w:bookmarkStart w:id="443" w:name="_Toc509218719"/>
      <w:bookmarkStart w:id="444" w:name="_Toc18064"/>
      <w:bookmarkStart w:id="445" w:name="_Toc13177"/>
      <w:bookmarkStart w:id="446" w:name="_Toc75856821"/>
      <w:bookmarkStart w:id="447" w:name="_Toc277082561"/>
      <w:bookmarkStart w:id="448" w:name="_Toc287620694"/>
      <w:bookmarkStart w:id="449" w:name="_Toc26068"/>
      <w:bookmarkStart w:id="450" w:name="_Toc2813"/>
      <w:bookmarkStart w:id="451" w:name="_Toc24368"/>
      <w:r>
        <w:rPr>
          <w:rFonts w:hint="eastAsia" w:ascii="宋体" w:hAnsi="宋体" w:eastAsia="宋体" w:cs="宋体"/>
          <w:b w:val="0"/>
          <w:snapToGrid w:val="0"/>
          <w:color w:val="auto"/>
          <w:sz w:val="24"/>
          <w:szCs w:val="24"/>
          <w:highlight w:val="none"/>
        </w:rPr>
        <w:t>1.8  计量单位</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所有计量均采用中华人民共和国法定计量单位。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52" w:name="_Toc23273"/>
      <w:bookmarkStart w:id="453" w:name="_Toc3487"/>
      <w:bookmarkStart w:id="454" w:name="_Toc3803"/>
      <w:bookmarkStart w:id="455" w:name="_Toc277082562"/>
      <w:bookmarkStart w:id="456" w:name="_Toc509218720"/>
      <w:bookmarkStart w:id="457" w:name="_Toc6550"/>
      <w:bookmarkStart w:id="458" w:name="_Toc20979"/>
      <w:bookmarkStart w:id="459" w:name="_Toc200513136"/>
      <w:bookmarkStart w:id="460" w:name="_Toc25074"/>
      <w:bookmarkStart w:id="461" w:name="_Toc430530445"/>
      <w:bookmarkStart w:id="462" w:name="_Toc24867"/>
      <w:bookmarkStart w:id="463" w:name="_Toc224103327"/>
      <w:bookmarkStart w:id="464" w:name="_Toc75856822"/>
      <w:bookmarkStart w:id="465" w:name="_Toc287607756"/>
      <w:bookmarkStart w:id="466" w:name="_Toc287620695"/>
      <w:r>
        <w:rPr>
          <w:rFonts w:hint="eastAsia" w:ascii="宋体" w:hAnsi="宋体" w:eastAsia="宋体" w:cs="宋体"/>
          <w:b w:val="0"/>
          <w:snapToGrid w:val="0"/>
          <w:color w:val="auto"/>
          <w:sz w:val="24"/>
          <w:szCs w:val="24"/>
          <w:highlight w:val="none"/>
        </w:rPr>
        <w:t>1.9  踏勘现场</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pPr>
        <w:pStyle w:val="2"/>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1.9.1  投标人须知前附表规定组织踏勘现场的，招标人按投标人须知前附表规定的时间、 地点组织投标人踏勘项目现场。部分投标人未按时参加踏勘现场的，不影响踏勘现场的正常进行。</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1.9.2  投标人踏勘现场发生的费用自理。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1.9.3  除招标人的原因外，投标人自行负责在踏勘现场中所发生的人员伤亡和财产损失。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1.9.4  招标人在踏勘现场中介绍的工程场地和相关的周边环境情况，供投标人在编制投标文件时参考，招标人不对投标人据此做出的判断和决策负责。</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67" w:name="_Toc509218721"/>
      <w:bookmarkStart w:id="468" w:name="_Toc277082563"/>
      <w:bookmarkStart w:id="469" w:name="_Toc287620696"/>
      <w:bookmarkStart w:id="470" w:name="_Toc224103328"/>
      <w:bookmarkStart w:id="471" w:name="_Toc10417"/>
      <w:bookmarkStart w:id="472" w:name="_Toc430530446"/>
      <w:bookmarkStart w:id="473" w:name="_Toc23796"/>
      <w:bookmarkStart w:id="474" w:name="_Toc287607757"/>
      <w:bookmarkStart w:id="475" w:name="_Toc29568"/>
      <w:bookmarkStart w:id="476" w:name="_Toc6773"/>
      <w:bookmarkStart w:id="477" w:name="_Toc32429"/>
      <w:bookmarkStart w:id="478" w:name="_Toc75856823"/>
      <w:bookmarkStart w:id="479" w:name="_Toc2892"/>
      <w:bookmarkStart w:id="480" w:name="_Toc200513137"/>
      <w:bookmarkStart w:id="481" w:name="_Toc19275"/>
      <w:r>
        <w:rPr>
          <w:rFonts w:hint="eastAsia" w:ascii="宋体" w:hAnsi="宋体" w:eastAsia="宋体" w:cs="宋体"/>
          <w:b w:val="0"/>
          <w:snapToGrid w:val="0"/>
          <w:color w:val="auto"/>
          <w:sz w:val="24"/>
          <w:szCs w:val="24"/>
          <w:highlight w:val="none"/>
        </w:rPr>
        <w:t>1.10  投标预备会</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1.10.1  投标人须知前附表规定召开投标预备会的，招标人按投标人须知前附表规定的时间和地点召开投标预备会，澄清投标人提出的问题。</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1.10.2  投标人应按投标人须知前附表规定的时间和形式将提出的问题送达招标人，以便招标人在会议期间澄清。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1.10.3  投标预备会后，招标人将对投标人所提问题的澄清，以投标人须知前附表规定的形式通知所有潜在投标人。该澄清内容为招标文件的组成部分。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82" w:name="_Toc2081"/>
      <w:bookmarkStart w:id="483" w:name="_Toc430530447"/>
      <w:bookmarkStart w:id="484" w:name="_Toc4728"/>
      <w:bookmarkStart w:id="485" w:name="_Toc8110"/>
      <w:bookmarkStart w:id="486" w:name="_Toc287607758"/>
      <w:bookmarkStart w:id="487" w:name="_Toc22084"/>
      <w:bookmarkStart w:id="488" w:name="_Toc16343"/>
      <w:bookmarkStart w:id="489" w:name="_Toc509218722"/>
      <w:bookmarkStart w:id="490" w:name="_Toc200513138"/>
      <w:bookmarkStart w:id="491" w:name="_Toc4280"/>
      <w:bookmarkStart w:id="492" w:name="_Toc224103329"/>
      <w:bookmarkStart w:id="493" w:name="_Toc75856824"/>
      <w:bookmarkStart w:id="494" w:name="_Toc277082564"/>
      <w:bookmarkStart w:id="495" w:name="_Toc287620697"/>
      <w:bookmarkStart w:id="496" w:name="_Toc27564"/>
      <w:r>
        <w:rPr>
          <w:rFonts w:hint="eastAsia" w:ascii="宋体" w:hAnsi="宋体" w:eastAsia="宋体" w:cs="宋体"/>
          <w:b w:val="0"/>
          <w:snapToGrid w:val="0"/>
          <w:color w:val="auto"/>
          <w:sz w:val="24"/>
          <w:szCs w:val="24"/>
          <w:highlight w:val="none"/>
        </w:rPr>
        <w:t>1.11  分包</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bookmarkStart w:id="497" w:name="_Toc224103330"/>
      <w:bookmarkStart w:id="498" w:name="_Toc200513139"/>
      <w:bookmarkStart w:id="499" w:name="_Toc430530448"/>
      <w:bookmarkStart w:id="500" w:name="_Toc509218723"/>
      <w:bookmarkStart w:id="501" w:name="_Toc287607759"/>
      <w:bookmarkStart w:id="502" w:name="_Toc287620698"/>
      <w:bookmarkStart w:id="503" w:name="_Toc277082565"/>
      <w:r>
        <w:rPr>
          <w:rFonts w:hint="eastAsia" w:ascii="宋体" w:hAnsi="宋体" w:eastAsia="宋体" w:cs="宋体"/>
          <w:snapToGrid w:val="0"/>
          <w:color w:val="auto"/>
          <w:kern w:val="0"/>
          <w:szCs w:val="21"/>
          <w:highlight w:val="none"/>
        </w:rPr>
        <w:t xml:space="preserve">1.11.1 投标人拟在中标后将中标项目的非主体、非关键性勘察设计工作进行分包的，应符合投标人须知前附表规定的分包内容、分包金额和资质要求等限制性条件，除投标人须知前附表规定的非主体、非关键性勘察设计工作外，其他工作不得分包。 </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1.11.2 中标人不得向他人转让中标项目，接受分包的人不得再次分包。中标人应当就分包项目向招标人负责，接受分包的人就分包项目承担连带责任。</w:t>
      </w:r>
    </w:p>
    <w:bookmarkEnd w:id="497"/>
    <w:bookmarkEnd w:id="498"/>
    <w:bookmarkEnd w:id="499"/>
    <w:bookmarkEnd w:id="500"/>
    <w:bookmarkEnd w:id="501"/>
    <w:bookmarkEnd w:id="502"/>
    <w:bookmarkEnd w:id="503"/>
    <w:p>
      <w:pPr>
        <w:keepNext/>
        <w:keepLines/>
        <w:pageBreakBefore w:val="0"/>
        <w:kinsoku/>
        <w:wordWrap/>
        <w:overflowPunct/>
        <w:topLinePunct w:val="0"/>
        <w:bidi w:val="0"/>
        <w:snapToGrid w:val="0"/>
        <w:spacing w:line="360" w:lineRule="auto"/>
        <w:ind w:firstLine="118"/>
        <w:textAlignment w:val="auto"/>
        <w:outlineLvl w:val="2"/>
        <w:rPr>
          <w:rFonts w:hint="eastAsia" w:ascii="宋体" w:hAnsi="宋体" w:eastAsia="宋体" w:cs="宋体"/>
          <w:b/>
          <w:bCs/>
          <w:snapToGrid w:val="0"/>
          <w:color w:val="auto"/>
          <w:sz w:val="24"/>
          <w:highlight w:val="none"/>
        </w:rPr>
      </w:pPr>
      <w:bookmarkStart w:id="504" w:name="_Toc75856825"/>
      <w:bookmarkStart w:id="505" w:name="_Toc492300771"/>
      <w:bookmarkStart w:id="506" w:name="_Toc31500"/>
      <w:bookmarkStart w:id="507" w:name="_Toc28421"/>
      <w:bookmarkStart w:id="508" w:name="_Toc1661"/>
      <w:bookmarkStart w:id="509" w:name="_Toc19980"/>
      <w:bookmarkStart w:id="510" w:name="_Toc26756"/>
      <w:bookmarkStart w:id="511" w:name="_Toc8734"/>
      <w:bookmarkStart w:id="512" w:name="_Toc32366"/>
      <w:r>
        <w:rPr>
          <w:rFonts w:hint="eastAsia" w:ascii="宋体" w:hAnsi="宋体" w:eastAsia="宋体" w:cs="宋体"/>
          <w:bCs/>
          <w:snapToGrid w:val="0"/>
          <w:color w:val="auto"/>
          <w:sz w:val="24"/>
          <w:highlight w:val="none"/>
        </w:rPr>
        <w:t>1.12响应和偏</w:t>
      </w:r>
      <w:bookmarkEnd w:id="504"/>
      <w:bookmarkEnd w:id="505"/>
      <w:bookmarkEnd w:id="506"/>
      <w:r>
        <w:rPr>
          <w:rFonts w:hint="eastAsia" w:ascii="宋体" w:hAnsi="宋体" w:eastAsia="宋体" w:cs="宋体"/>
          <w:bCs/>
          <w:snapToGrid w:val="0"/>
          <w:color w:val="auto"/>
          <w:sz w:val="24"/>
          <w:highlight w:val="none"/>
        </w:rPr>
        <w:t>离</w:t>
      </w:r>
      <w:bookmarkEnd w:id="507"/>
      <w:bookmarkEnd w:id="508"/>
      <w:bookmarkEnd w:id="509"/>
      <w:bookmarkEnd w:id="510"/>
      <w:bookmarkEnd w:id="511"/>
      <w:bookmarkEnd w:id="512"/>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1.12.1投标文件应当对招标文件的实质性要求和条件作出满足性或更有利于招标人的响应，否则，投标人的投标将被否决。实质性要求和条件见投标人须知前附表。</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1.12.2 投标人应根据招标文件的要求提供投标技术部分等内容以对招标文件作出响应。</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1.12.3投标人须知前附表允许投标文件偏离招标文件某些要求的，偏差应当符合招标文件规定的偏差范围和幅度。</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513" w:name="_Toc287620699"/>
      <w:bookmarkStart w:id="514" w:name="_Toc12662"/>
      <w:bookmarkStart w:id="515" w:name="_Toc200513140"/>
      <w:bookmarkStart w:id="516" w:name="_Toc75856826"/>
      <w:bookmarkStart w:id="517" w:name="_Toc12749"/>
      <w:bookmarkStart w:id="518" w:name="_Toc224103331"/>
      <w:bookmarkStart w:id="519" w:name="_Toc19352"/>
      <w:bookmarkStart w:id="520" w:name="_Toc430530449"/>
      <w:bookmarkStart w:id="521" w:name="_Toc509218724"/>
      <w:bookmarkStart w:id="522" w:name="_Toc1671"/>
      <w:bookmarkStart w:id="523" w:name="_Toc7630"/>
      <w:bookmarkStart w:id="524" w:name="_Toc23458"/>
      <w:bookmarkStart w:id="525" w:name="_Toc287607760"/>
      <w:bookmarkStart w:id="526" w:name="_Toc28712"/>
      <w:bookmarkStart w:id="527" w:name="_Toc277082566"/>
      <w:r>
        <w:rPr>
          <w:rFonts w:hint="eastAsia" w:ascii="宋体" w:hAnsi="宋体" w:eastAsia="宋体" w:cs="宋体"/>
          <w:b w:val="0"/>
          <w:snapToGrid w:val="0"/>
          <w:color w:val="auto"/>
          <w:highlight w:val="none"/>
        </w:rPr>
        <w:t>2.  招标文件</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28" w:name="_Toc14656"/>
      <w:bookmarkStart w:id="529" w:name="_Toc75856827"/>
      <w:bookmarkStart w:id="530" w:name="_Toc24285"/>
      <w:bookmarkStart w:id="531" w:name="_Toc509218725"/>
      <w:bookmarkStart w:id="532" w:name="_Toc19443"/>
      <w:bookmarkStart w:id="533" w:name="_Toc22208"/>
      <w:bookmarkStart w:id="534" w:name="_Toc200513141"/>
      <w:bookmarkStart w:id="535" w:name="_Toc10093"/>
      <w:bookmarkStart w:id="536" w:name="_Toc19772"/>
      <w:bookmarkStart w:id="537" w:name="_Toc224103332"/>
      <w:bookmarkStart w:id="538" w:name="_Toc287620700"/>
      <w:bookmarkStart w:id="539" w:name="_Toc7730"/>
      <w:bookmarkStart w:id="540" w:name="_Toc287607761"/>
      <w:bookmarkStart w:id="541" w:name="_Toc430530450"/>
      <w:bookmarkStart w:id="542" w:name="_Toc277082567"/>
      <w:r>
        <w:rPr>
          <w:rFonts w:hint="eastAsia" w:ascii="宋体" w:hAnsi="宋体" w:eastAsia="宋体" w:cs="宋体"/>
          <w:b w:val="0"/>
          <w:snapToGrid w:val="0"/>
          <w:color w:val="auto"/>
          <w:sz w:val="24"/>
          <w:szCs w:val="24"/>
          <w:highlight w:val="none"/>
        </w:rPr>
        <w:t>2.1  招标文件的组成</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本招标文件包括：</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（1）招标公告（或投标邀请书）；</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（2）投标人须知；</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（3）评标办法；</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（4）合同条款及格式；</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bookmarkStart w:id="543" w:name="_Toc430530451"/>
      <w:bookmarkStart w:id="544" w:name="_Toc509218726"/>
      <w:r>
        <w:rPr>
          <w:rFonts w:hint="eastAsia" w:ascii="宋体" w:hAnsi="宋体" w:eastAsia="宋体" w:cs="宋体"/>
          <w:snapToGrid w:val="0"/>
          <w:color w:val="auto"/>
          <w:kern w:val="0"/>
          <w:szCs w:val="21"/>
          <w:highlight w:val="none"/>
        </w:rPr>
        <w:t>（5）发包人要求；</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（6）投标文件格式；</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（7）投标人须知前附表规定的其他资料。</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根据本章第1.10款、第2.2款和第2.3款对招标文件所作的澄清、修改，构成招标文件的组成部分。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45" w:name="_Toc18216"/>
      <w:bookmarkStart w:id="546" w:name="_Toc28905"/>
      <w:bookmarkStart w:id="547" w:name="_Toc24731"/>
      <w:bookmarkStart w:id="548" w:name="_Toc15728"/>
      <w:bookmarkStart w:id="549" w:name="_Toc26673"/>
      <w:bookmarkStart w:id="550" w:name="_Toc75856828"/>
      <w:bookmarkStart w:id="551" w:name="_Toc20517"/>
      <w:bookmarkStart w:id="552" w:name="_Toc12171"/>
      <w:r>
        <w:rPr>
          <w:rFonts w:hint="eastAsia" w:ascii="宋体" w:hAnsi="宋体" w:eastAsia="宋体" w:cs="宋体"/>
          <w:b w:val="0"/>
          <w:snapToGrid w:val="0"/>
          <w:color w:val="auto"/>
          <w:sz w:val="24"/>
          <w:szCs w:val="24"/>
          <w:highlight w:val="none"/>
        </w:rPr>
        <w:t>2.2  招标文件的澄清</w:t>
      </w:r>
      <w:bookmarkEnd w:id="543"/>
      <w:bookmarkEnd w:id="544"/>
      <w:bookmarkEnd w:id="545"/>
      <w:bookmarkEnd w:id="546"/>
      <w:bookmarkEnd w:id="547"/>
      <w:bookmarkEnd w:id="548"/>
      <w:bookmarkEnd w:id="549"/>
      <w:bookmarkEnd w:id="550"/>
      <w:bookmarkEnd w:id="551"/>
      <w:bookmarkEnd w:id="552"/>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2.2.1 投标人应仔细阅读和检查招标文件的全部内容。如发现缺页或附件不全，应及时向招标人提出，以便补齐。如有疑问，应按投标人须知前附表规定的时间和形式将提出的问题，要求招标人对招标文件予以澄清。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2.2.2招标文件的澄清按投标人须知前附表规定的时间和形式发给所有潜在投标人，但不指明澄清问题的来源。澄清发出的时间距本章第4.2.1项规定的投标截止时间不足15日的，并且澄清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2.2.3投标人在收到澄清后，应向招标人确认已收到该澄清。招标人采用网络媒介公开发布澄清的，无论投标人是否查看，均视为所有潜在投标人清楚知晓澄清全部内容。投标人应在投标截止时间前密切关注澄清发布媒介发出的相关内容。</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2.2.4 除非招标人认为确有必要答复，否则，招标人有权拒绝回复投标人在本章第2.2.1项规定的时间后的任何澄清要求。</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53" w:name="_Toc200513143"/>
      <w:bookmarkStart w:id="554" w:name="_Toc430530452"/>
      <w:bookmarkStart w:id="555" w:name="_Toc842"/>
      <w:bookmarkStart w:id="556" w:name="_Toc509218727"/>
      <w:bookmarkStart w:id="557" w:name="_Toc8839"/>
      <w:bookmarkStart w:id="558" w:name="_Toc15995"/>
      <w:bookmarkStart w:id="559" w:name="_Toc17084"/>
      <w:bookmarkStart w:id="560" w:name="_Toc224103334"/>
      <w:bookmarkStart w:id="561" w:name="_Toc29233"/>
      <w:bookmarkStart w:id="562" w:name="_Toc287620702"/>
      <w:bookmarkStart w:id="563" w:name="_Toc277082569"/>
      <w:bookmarkStart w:id="564" w:name="_Toc11565"/>
      <w:bookmarkStart w:id="565" w:name="_Toc75856829"/>
      <w:bookmarkStart w:id="566" w:name="_Toc287607763"/>
      <w:bookmarkStart w:id="567" w:name="_Toc8821"/>
      <w:r>
        <w:rPr>
          <w:rFonts w:hint="eastAsia" w:ascii="宋体" w:hAnsi="宋体" w:eastAsia="宋体" w:cs="宋体"/>
          <w:b w:val="0"/>
          <w:snapToGrid w:val="0"/>
          <w:color w:val="auto"/>
          <w:sz w:val="24"/>
          <w:szCs w:val="24"/>
          <w:highlight w:val="none"/>
        </w:rPr>
        <w:t>2.3  招标文件的修改</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highlight w:val="none"/>
        </w:rPr>
      </w:pPr>
      <w:bookmarkStart w:id="568" w:name="_Toc492300776"/>
      <w:bookmarkStart w:id="569" w:name="_Toc287607764"/>
      <w:bookmarkStart w:id="570" w:name="_Toc200513144"/>
      <w:bookmarkStart w:id="571" w:name="_Toc287620703"/>
      <w:bookmarkStart w:id="572" w:name="_Toc224103335"/>
      <w:bookmarkStart w:id="573" w:name="_Toc277082570"/>
      <w:r>
        <w:rPr>
          <w:rFonts w:hint="eastAsia" w:ascii="宋体" w:hAnsi="宋体" w:eastAsia="宋体" w:cs="宋体"/>
          <w:snapToGrid w:val="0"/>
          <w:color w:val="auto"/>
          <w:highlight w:val="none"/>
        </w:rPr>
        <w:t>2.3.1  招标文件的修改按投标人须知前附表规定的时间和形式发给所有潜在投标人。修改招标文件的时间距本章第4.2.1项规定的投标截止时间不足15日的，并且修改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2.3.2  投标人在收到修改内容后，应向招标人确认已收到该修改内容。招标人采用网络媒介公开发布修改内容的，无论投标人是否查看，均视为所有潜在投标人清楚知晓修改全部内容。投标人应在投标截止时间前密切关注修改发布媒介发出的相关内容。</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74" w:name="_Toc9094"/>
      <w:bookmarkStart w:id="575" w:name="_Toc75856830"/>
      <w:bookmarkStart w:id="576" w:name="_Toc25544"/>
      <w:bookmarkStart w:id="577" w:name="_Toc22996"/>
      <w:bookmarkStart w:id="578" w:name="_Toc32685"/>
      <w:bookmarkStart w:id="579" w:name="_Toc2876"/>
      <w:bookmarkStart w:id="580" w:name="_Toc23003"/>
      <w:bookmarkStart w:id="581" w:name="_Toc7082"/>
      <w:r>
        <w:rPr>
          <w:rFonts w:hint="eastAsia" w:ascii="宋体" w:hAnsi="宋体" w:eastAsia="宋体" w:cs="宋体"/>
          <w:b w:val="0"/>
          <w:snapToGrid w:val="0"/>
          <w:color w:val="auto"/>
          <w:sz w:val="24"/>
          <w:szCs w:val="24"/>
          <w:highlight w:val="none"/>
        </w:rPr>
        <w:t>2.4 招标文件的异议</w:t>
      </w:r>
      <w:bookmarkEnd w:id="568"/>
      <w:bookmarkEnd w:id="574"/>
      <w:bookmarkEnd w:id="575"/>
      <w:bookmarkEnd w:id="576"/>
      <w:bookmarkEnd w:id="577"/>
      <w:bookmarkEnd w:id="578"/>
      <w:bookmarkEnd w:id="579"/>
      <w:bookmarkEnd w:id="580"/>
      <w:bookmarkEnd w:id="581"/>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投标人或者其他利害关系人对招标文件及澄清修改有异议的，应当在投标截止时间10日前按投标人须知前附表规定的形式提出。招标人应当自收到异议之日起3日内作出答复。作出答复前，将暂停招标投标活动。</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582" w:name="_Toc29124"/>
      <w:bookmarkStart w:id="583" w:name="_Toc12996"/>
      <w:bookmarkStart w:id="584" w:name="_Toc25859"/>
      <w:bookmarkStart w:id="585" w:name="_Toc7980"/>
      <w:bookmarkStart w:id="586" w:name="_Toc10541"/>
      <w:bookmarkStart w:id="587" w:name="_Toc430530453"/>
      <w:bookmarkStart w:id="588" w:name="_Toc11665"/>
      <w:bookmarkStart w:id="589" w:name="_Toc1436"/>
      <w:bookmarkStart w:id="590" w:name="_Toc75856831"/>
      <w:bookmarkStart w:id="591" w:name="_Toc509218728"/>
      <w:r>
        <w:rPr>
          <w:rFonts w:hint="eastAsia" w:ascii="宋体" w:hAnsi="宋体" w:eastAsia="宋体" w:cs="宋体"/>
          <w:b w:val="0"/>
          <w:snapToGrid w:val="0"/>
          <w:color w:val="auto"/>
          <w:highlight w:val="none"/>
        </w:rPr>
        <w:t>3.  投标文件</w:t>
      </w:r>
      <w:bookmarkEnd w:id="569"/>
      <w:bookmarkEnd w:id="570"/>
      <w:bookmarkEnd w:id="571"/>
      <w:bookmarkEnd w:id="572"/>
      <w:bookmarkEnd w:id="573"/>
      <w:bookmarkEnd w:id="582"/>
      <w:bookmarkEnd w:id="583"/>
      <w:bookmarkEnd w:id="584"/>
      <w:bookmarkEnd w:id="585"/>
      <w:bookmarkEnd w:id="586"/>
      <w:bookmarkEnd w:id="587"/>
      <w:bookmarkEnd w:id="588"/>
      <w:bookmarkEnd w:id="589"/>
      <w:bookmarkEnd w:id="590"/>
      <w:bookmarkEnd w:id="591"/>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92" w:name="_Toc1027"/>
      <w:bookmarkStart w:id="593" w:name="_Toc8988"/>
      <w:bookmarkStart w:id="594" w:name="_Toc224103336"/>
      <w:bookmarkStart w:id="595" w:name="_Toc287607765"/>
      <w:bookmarkStart w:id="596" w:name="_Toc200513145"/>
      <w:bookmarkStart w:id="597" w:name="_Toc6715"/>
      <w:bookmarkStart w:id="598" w:name="_Toc19546"/>
      <w:bookmarkStart w:id="599" w:name="_Toc287620704"/>
      <w:bookmarkStart w:id="600" w:name="_Toc75856832"/>
      <w:bookmarkStart w:id="601" w:name="_Toc19164"/>
      <w:bookmarkStart w:id="602" w:name="_Toc22037"/>
      <w:bookmarkStart w:id="603" w:name="_Toc277082571"/>
      <w:bookmarkStart w:id="604" w:name="_Toc5729"/>
      <w:bookmarkStart w:id="605" w:name="_Toc430530454"/>
      <w:bookmarkStart w:id="606" w:name="_Toc509218729"/>
      <w:r>
        <w:rPr>
          <w:rFonts w:hint="eastAsia" w:ascii="宋体" w:hAnsi="宋体" w:eastAsia="宋体" w:cs="宋体"/>
          <w:b w:val="0"/>
          <w:snapToGrid w:val="0"/>
          <w:color w:val="auto"/>
          <w:sz w:val="24"/>
          <w:szCs w:val="24"/>
          <w:highlight w:val="none"/>
        </w:rPr>
        <w:t>3.1  投标文件的组成</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投标文件应包括下列内容：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3.1.1.1投标函部分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（二）投标函附录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（三）法定代表人身份证明或授权委托书</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（四）投标报价合理性说明（如有）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（五）勘察</w:t>
      </w:r>
      <w:r>
        <w:rPr>
          <w:rFonts w:hint="eastAsia" w:ascii="宋体" w:hAnsi="宋体" w:eastAsia="宋体" w:cs="宋体"/>
          <w:snapToGrid w:val="0"/>
          <w:color w:val="auto"/>
          <w:kern w:val="0"/>
          <w:szCs w:val="21"/>
          <w:highlight w:val="none"/>
          <w:lang w:eastAsia="zh-CN"/>
        </w:rPr>
        <w:t>设计</w:t>
      </w:r>
      <w:r>
        <w:rPr>
          <w:rFonts w:hint="eastAsia" w:ascii="宋体" w:hAnsi="宋体" w:eastAsia="宋体" w:cs="宋体"/>
          <w:snapToGrid w:val="0"/>
          <w:color w:val="auto"/>
          <w:kern w:val="0"/>
          <w:szCs w:val="21"/>
          <w:highlight w:val="none"/>
        </w:rPr>
        <w:t>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pStyle w:val="2"/>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snapToGrid w:val="0"/>
          <w:color w:val="auto"/>
          <w:kern w:val="0"/>
          <w:szCs w:val="21"/>
          <w:highlight w:val="none"/>
        </w:rPr>
        <w:t>（六）</w:t>
      </w:r>
      <w:r>
        <w:rPr>
          <w:rFonts w:hint="eastAsia" w:ascii="宋体" w:hAnsi="宋体" w:eastAsia="宋体" w:cs="宋体"/>
          <w:snapToGrid w:val="0"/>
          <w:color w:val="auto"/>
          <w:kern w:val="0"/>
          <w:szCs w:val="21"/>
          <w:highlight w:val="none"/>
          <w:lang w:eastAsia="zh-CN"/>
        </w:rPr>
        <w:t>其他</w:t>
      </w:r>
      <w:r>
        <w:rPr>
          <w:rFonts w:hint="eastAsia" w:ascii="宋体" w:hAnsi="宋体" w:eastAsia="宋体" w:cs="宋体"/>
          <w:snapToGrid w:val="0"/>
          <w:color w:val="auto"/>
          <w:kern w:val="0"/>
          <w:szCs w:val="21"/>
          <w:highlight w:val="none"/>
        </w:rPr>
        <w:t>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3.1.1.2商务部分（如有）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3.1.1.3技术部分（如有）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3.1.1.4资格审查部分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（四）其他资料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投标人在评标过程中作出的符合法律法规和招标文件规定的澄清确认，构成投标文件的组成部分。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3.1.2  投标人须知前附表规定不接受联合体投标的，或投标人没有组成联合体的，投标文件不包括</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07" w:name="_Toc5896"/>
      <w:bookmarkStart w:id="608" w:name="_Toc25175"/>
      <w:bookmarkStart w:id="609" w:name="_Toc75856833"/>
      <w:bookmarkStart w:id="610" w:name="_Toc430530455"/>
      <w:bookmarkStart w:id="611" w:name="_Toc20085"/>
      <w:bookmarkStart w:id="612" w:name="_Toc31699"/>
      <w:bookmarkStart w:id="613" w:name="_Toc287607766"/>
      <w:bookmarkStart w:id="614" w:name="_Toc17546"/>
      <w:bookmarkStart w:id="615" w:name="_Toc287620705"/>
      <w:bookmarkStart w:id="616" w:name="_Toc509218730"/>
      <w:bookmarkStart w:id="617" w:name="_Toc6167"/>
      <w:bookmarkStart w:id="618" w:name="_Toc200513146"/>
      <w:bookmarkStart w:id="619" w:name="_Toc11141"/>
      <w:bookmarkStart w:id="620" w:name="_Toc277082572"/>
      <w:bookmarkStart w:id="621" w:name="_Toc224103337"/>
      <w:r>
        <w:rPr>
          <w:rFonts w:hint="eastAsia" w:ascii="宋体" w:hAnsi="宋体" w:eastAsia="宋体" w:cs="宋体"/>
          <w:b w:val="0"/>
          <w:snapToGrid w:val="0"/>
          <w:color w:val="auto"/>
          <w:sz w:val="24"/>
          <w:szCs w:val="24"/>
          <w:highlight w:val="none"/>
        </w:rPr>
        <w:t>3.2  投标报价</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bookmarkStart w:id="622" w:name="_Toc224103338"/>
      <w:bookmarkStart w:id="623" w:name="_Toc430530456"/>
      <w:bookmarkStart w:id="624" w:name="_Toc509218731"/>
      <w:bookmarkStart w:id="625" w:name="_Toc277082573"/>
      <w:bookmarkStart w:id="626" w:name="_Toc287620706"/>
      <w:bookmarkStart w:id="627" w:name="_Toc200513147"/>
      <w:bookmarkStart w:id="628" w:name="_Toc287607767"/>
      <w:r>
        <w:rPr>
          <w:rFonts w:hint="eastAsia" w:ascii="宋体" w:hAnsi="宋体" w:eastAsia="宋体" w:cs="宋体"/>
          <w:snapToGrid w:val="0"/>
          <w:color w:val="auto"/>
          <w:kern w:val="0"/>
          <w:szCs w:val="21"/>
          <w:highlight w:val="none"/>
        </w:rPr>
        <w:t>3.2.1投标报价应包括国家规定的增值税税金，除投标人须知前附表另有规定外，增值税税金按一般计税方法计算。投标人应按第六章“投标文件格式”的要求在投标函中进行报价并填写费用清单。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3.2.2 投标人应充分了解该项目的总体情况以及影响投标报价的其他要素。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3.2.3</w:t>
      </w:r>
      <w:bookmarkStart w:id="629" w:name="_Toc152045543"/>
      <w:bookmarkEnd w:id="629"/>
      <w:bookmarkStart w:id="630" w:name="_Toc152042319"/>
      <w:bookmarkEnd w:id="630"/>
      <w:bookmarkStart w:id="631" w:name="_Toc300834964"/>
      <w:bookmarkEnd w:id="631"/>
      <w:bookmarkStart w:id="632" w:name="_Toc247527568"/>
      <w:bookmarkEnd w:id="632"/>
      <w:bookmarkStart w:id="633" w:name="_Toc247513967"/>
      <w:bookmarkEnd w:id="633"/>
      <w:bookmarkStart w:id="634" w:name="_Toc369531530"/>
      <w:bookmarkEnd w:id="634"/>
      <w:bookmarkStart w:id="635" w:name="_Toc361508599"/>
      <w:bookmarkEnd w:id="635"/>
      <w:bookmarkStart w:id="636" w:name="_Toc15242"/>
      <w:bookmarkEnd w:id="636"/>
      <w:bookmarkStart w:id="637" w:name="_Toc352691487"/>
      <w:bookmarkEnd w:id="637"/>
      <w:bookmarkStart w:id="638" w:name="_Toc384308224"/>
      <w:bookmarkEnd w:id="638"/>
      <w:bookmarkStart w:id="639" w:name="_Toc144974511"/>
      <w:bookmarkEnd w:id="639"/>
      <w:r>
        <w:rPr>
          <w:rFonts w:hint="eastAsia" w:ascii="宋体" w:hAnsi="宋体" w:eastAsia="宋体" w:cs="宋体"/>
          <w:snapToGrid w:val="0"/>
          <w:color w:val="auto"/>
          <w:kern w:val="0"/>
          <w:szCs w:val="21"/>
          <w:highlight w:val="none"/>
        </w:rPr>
        <w:t xml:space="preserve"> 本项目的报价方式见投标人须知前附表。投标人在投标截止时间前修改投标函中的投标报价总额，应同时修改投标文件“费用清单”中的相应报价。此修改须符合本章第4.3款的有关要求。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3.2.4 招标人设有最高投标限价的，投标人的投标报价不得超过最高投标限价，最高投标限价在投标</w:t>
      </w:r>
      <w:bookmarkStart w:id="640" w:name="_Toc369531531"/>
      <w:bookmarkStart w:id="641" w:name="_Toc247513968"/>
      <w:bookmarkStart w:id="642" w:name="_Toc352691488"/>
      <w:bookmarkStart w:id="643" w:name="_Toc152042320"/>
      <w:bookmarkStart w:id="644" w:name="_Toc144974512"/>
      <w:bookmarkStart w:id="645" w:name="_Toc300834965"/>
      <w:bookmarkStart w:id="646" w:name="_Toc384308225"/>
      <w:bookmarkStart w:id="647" w:name="_Toc247527569"/>
      <w:bookmarkStart w:id="648" w:name="_Toc152045544"/>
      <w:bookmarkStart w:id="649" w:name="_Toc361508600"/>
      <w:bookmarkStart w:id="650" w:name="_Toc10429"/>
      <w:r>
        <w:rPr>
          <w:rFonts w:hint="eastAsia" w:ascii="宋体" w:hAnsi="宋体" w:eastAsia="宋体" w:cs="宋体"/>
          <w:snapToGrid w:val="0"/>
          <w:color w:val="auto"/>
          <w:kern w:val="0"/>
          <w:szCs w:val="21"/>
          <w:highlight w:val="none"/>
        </w:rPr>
        <w:t>人须知前附表中载明。</w:t>
      </w:r>
      <w:bookmarkEnd w:id="640"/>
      <w:bookmarkEnd w:id="641"/>
      <w:bookmarkEnd w:id="642"/>
      <w:bookmarkEnd w:id="643"/>
      <w:bookmarkEnd w:id="644"/>
      <w:bookmarkEnd w:id="645"/>
      <w:bookmarkEnd w:id="646"/>
      <w:bookmarkEnd w:id="647"/>
      <w:bookmarkEnd w:id="648"/>
      <w:bookmarkEnd w:id="649"/>
      <w:bookmarkEnd w:id="65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3.2.5 投标报价的其他要求见投标人须知前附表。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51" w:name="_Toc75856834"/>
      <w:bookmarkStart w:id="652" w:name="_Toc29255"/>
      <w:bookmarkStart w:id="653" w:name="_Toc740"/>
      <w:bookmarkStart w:id="654" w:name="_Toc31499"/>
      <w:bookmarkStart w:id="655" w:name="_Toc23819"/>
      <w:bookmarkStart w:id="656" w:name="_Toc14401"/>
      <w:bookmarkStart w:id="657" w:name="_Toc18707"/>
      <w:bookmarkStart w:id="658" w:name="_Toc721"/>
      <w:r>
        <w:rPr>
          <w:rFonts w:hint="eastAsia" w:ascii="宋体" w:hAnsi="宋体" w:eastAsia="宋体" w:cs="宋体"/>
          <w:b w:val="0"/>
          <w:snapToGrid w:val="0"/>
          <w:color w:val="auto"/>
          <w:sz w:val="24"/>
          <w:szCs w:val="24"/>
          <w:highlight w:val="none"/>
        </w:rPr>
        <w:t>3.3  投标有效期</w:t>
      </w:r>
      <w:bookmarkEnd w:id="622"/>
      <w:bookmarkEnd w:id="623"/>
      <w:bookmarkEnd w:id="624"/>
      <w:bookmarkEnd w:id="625"/>
      <w:bookmarkEnd w:id="626"/>
      <w:bookmarkEnd w:id="627"/>
      <w:bookmarkEnd w:id="628"/>
      <w:bookmarkEnd w:id="651"/>
      <w:bookmarkEnd w:id="652"/>
      <w:bookmarkEnd w:id="653"/>
      <w:bookmarkEnd w:id="654"/>
      <w:bookmarkEnd w:id="655"/>
      <w:bookmarkEnd w:id="656"/>
      <w:bookmarkEnd w:id="657"/>
      <w:bookmarkEnd w:id="65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 除投标人须知前附表另有规定外，投标有效期为90天。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3.3.2 在投标有效期内，投标人撤销投标文件的，应承担招标文件和法律规定的责任。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3.3.3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适用于投标保证金采用投标保函形式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59" w:name="_Toc200513148"/>
      <w:bookmarkStart w:id="660" w:name="_Toc509218732"/>
      <w:bookmarkStart w:id="661" w:name="_Toc287620707"/>
      <w:bookmarkStart w:id="662" w:name="_Toc224103339"/>
      <w:bookmarkStart w:id="663" w:name="_Toc287607768"/>
      <w:bookmarkStart w:id="664" w:name="_Toc277082574"/>
      <w:bookmarkStart w:id="665" w:name="_Toc430530457"/>
      <w:bookmarkStart w:id="666" w:name="_Toc18637"/>
      <w:bookmarkStart w:id="667" w:name="_Toc9090"/>
      <w:bookmarkStart w:id="668" w:name="_Toc75856835"/>
      <w:bookmarkStart w:id="669" w:name="_Toc9754"/>
      <w:bookmarkStart w:id="670" w:name="_Toc12544"/>
      <w:bookmarkStart w:id="671" w:name="_Toc27770"/>
      <w:bookmarkStart w:id="672" w:name="_Toc26618"/>
      <w:bookmarkStart w:id="673" w:name="_Toc20869"/>
      <w:r>
        <w:rPr>
          <w:rFonts w:hint="eastAsia" w:ascii="宋体" w:hAnsi="宋体" w:eastAsia="宋体" w:cs="宋体"/>
          <w:b w:val="0"/>
          <w:snapToGrid w:val="0"/>
          <w:color w:val="auto"/>
          <w:sz w:val="24"/>
          <w:szCs w:val="24"/>
          <w:highlight w:val="none"/>
        </w:rPr>
        <w:t>3.4  投标</w:t>
      </w:r>
      <w:bookmarkEnd w:id="659"/>
      <w:bookmarkEnd w:id="660"/>
      <w:bookmarkEnd w:id="661"/>
      <w:bookmarkEnd w:id="662"/>
      <w:bookmarkEnd w:id="663"/>
      <w:bookmarkEnd w:id="664"/>
      <w:bookmarkEnd w:id="665"/>
      <w:r>
        <w:rPr>
          <w:rFonts w:hint="eastAsia" w:ascii="宋体" w:hAnsi="宋体" w:eastAsia="宋体" w:cs="宋体"/>
          <w:b w:val="0"/>
          <w:snapToGrid w:val="0"/>
          <w:color w:val="auto"/>
          <w:sz w:val="24"/>
          <w:szCs w:val="24"/>
          <w:highlight w:val="none"/>
        </w:rPr>
        <w:t>保证金</w:t>
      </w:r>
      <w:bookmarkEnd w:id="666"/>
      <w:bookmarkEnd w:id="667"/>
      <w:bookmarkEnd w:id="668"/>
      <w:bookmarkEnd w:id="669"/>
      <w:bookmarkEnd w:id="670"/>
      <w:bookmarkEnd w:id="671"/>
      <w:bookmarkEnd w:id="672"/>
      <w:bookmarkEnd w:id="67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3.4.2  投标人不按本章第 3.4.1 项要求提交投标保证金的，其投标文件作否决投标处理。</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3.4.3  投标</w:t>
      </w:r>
      <w:r>
        <w:rPr>
          <w:rFonts w:hint="eastAsia" w:ascii="宋体" w:hAnsi="宋体" w:eastAsia="宋体" w:cs="宋体"/>
          <w:snapToGrid w:val="0"/>
          <w:color w:val="auto"/>
          <w:kern w:val="0"/>
          <w:position w:val="-2"/>
          <w:szCs w:val="21"/>
          <w:highlight w:val="none"/>
        </w:rPr>
        <w:t>保证金（投标保函）</w:t>
      </w:r>
      <w:r>
        <w:rPr>
          <w:rFonts w:hint="eastAsia" w:ascii="宋体" w:hAnsi="宋体" w:eastAsia="宋体" w:cs="宋体"/>
          <w:snapToGrid w:val="0"/>
          <w:color w:val="auto"/>
          <w:kern w:val="0"/>
          <w:szCs w:val="21"/>
          <w:highlight w:val="none"/>
        </w:rPr>
        <w:t>退还：见投标人须知前附表</w:t>
      </w:r>
      <w:r>
        <w:rPr>
          <w:rFonts w:hint="eastAsia" w:ascii="宋体" w:hAnsi="宋体" w:eastAsia="宋体" w:cs="宋体"/>
          <w:snapToGrid w:val="0"/>
          <w:color w:val="auto"/>
          <w:kern w:val="0"/>
          <w:position w:val="-2"/>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3.4.4  有下列情形之一的，投标保证金以现金形式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的不予退还，以保函形式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的由保函开立人支付保函担保的与投标保证金等额的款项：</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（1）投标人在投标有效期内撤销或修改投标文件；</w:t>
      </w:r>
    </w:p>
    <w:p>
      <w:pPr>
        <w:pageBreakBefore w:val="0"/>
        <w:kinsoku/>
        <w:wordWrap/>
        <w:overflowPunct/>
        <w:topLinePunct w:val="0"/>
        <w:autoSpaceDE w:val="0"/>
        <w:autoSpaceDN w:val="0"/>
        <w:bidi w:val="0"/>
        <w:adjustRightInd w:val="0"/>
        <w:snapToGrid w:val="0"/>
        <w:spacing w:line="360" w:lineRule="auto"/>
        <w:ind w:left="12" w:leftChars="6" w:firstLine="405" w:firstLineChars="193"/>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（2）中标人在收到中标通知书后，无正当理由不与招标人订立合同，在签订合同时向招标人提出附加条件，或者不按照招标文件要求提交履约保证金；</w:t>
      </w:r>
    </w:p>
    <w:p>
      <w:pPr>
        <w:pageBreakBefore w:val="0"/>
        <w:kinsoku/>
        <w:wordWrap/>
        <w:overflowPunct/>
        <w:topLinePunct w:val="0"/>
        <w:autoSpaceDE w:val="0"/>
        <w:autoSpaceDN w:val="0"/>
        <w:bidi w:val="0"/>
        <w:adjustRightInd w:val="0"/>
        <w:snapToGrid w:val="0"/>
        <w:spacing w:line="360" w:lineRule="auto"/>
        <w:ind w:left="0" w:leftChars="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Cs w:val="21"/>
          <w:highlight w:val="none"/>
        </w:rPr>
        <w:t>违反投标人须知第9.2款对投标人的纪律要求的；</w:t>
      </w:r>
    </w:p>
    <w:p>
      <w:pPr>
        <w:pStyle w:val="5"/>
        <w:keepNext w:val="0"/>
        <w:keepLines w:val="0"/>
        <w:pageBreakBefore w:val="0"/>
        <w:kinsoku/>
        <w:wordWrap/>
        <w:overflowPunct/>
        <w:topLinePunct w:val="0"/>
        <w:bidi w:val="0"/>
        <w:snapToGrid w:val="0"/>
        <w:spacing w:before="0" w:after="0" w:line="360" w:lineRule="auto"/>
        <w:ind w:firstLine="642" w:firstLineChars="200"/>
        <w:textAlignment w:val="auto"/>
        <w:rPr>
          <w:rFonts w:hint="eastAsia" w:ascii="宋体" w:hAnsi="宋体" w:eastAsia="宋体" w:cs="宋体"/>
          <w:b w:val="0"/>
          <w:snapToGrid w:val="0"/>
          <w:color w:val="auto"/>
          <w:sz w:val="24"/>
          <w:szCs w:val="24"/>
          <w:highlight w:val="none"/>
        </w:rPr>
      </w:pPr>
      <w:bookmarkStart w:id="674" w:name="_Toc18479"/>
      <w:bookmarkStart w:id="675" w:name="_Toc31235"/>
      <w:bookmarkStart w:id="676" w:name="_Toc12054"/>
      <w:r>
        <w:rPr>
          <w:rFonts w:hint="eastAsia" w:ascii="宋体" w:hAnsi="宋体" w:eastAsia="宋体" w:cs="宋体"/>
          <w:color w:val="auto"/>
          <w:kern w:val="0"/>
          <w:szCs w:val="21"/>
          <w:highlight w:val="none"/>
        </w:rPr>
        <w:t>（4）法律法规规定的其他情形。</w:t>
      </w:r>
      <w:bookmarkEnd w:id="674"/>
      <w:bookmarkEnd w:id="675"/>
      <w:bookmarkEnd w:id="676"/>
      <w:bookmarkStart w:id="677" w:name="_Toc287607769"/>
      <w:bookmarkStart w:id="678" w:name="_Toc509218733"/>
      <w:bookmarkStart w:id="679" w:name="_Toc21360"/>
      <w:bookmarkStart w:id="680" w:name="_Toc430530458"/>
      <w:bookmarkStart w:id="681" w:name="_Toc277082575"/>
      <w:bookmarkStart w:id="682" w:name="_Toc287620708"/>
      <w:bookmarkStart w:id="683" w:name="_Toc224103340"/>
      <w:bookmarkStart w:id="684" w:name="_Toc75856836"/>
      <w:bookmarkStart w:id="685" w:name="_Toc27234"/>
      <w:bookmarkStart w:id="686" w:name="_Toc200513149"/>
      <w:bookmarkStart w:id="687" w:name="_Toc20185"/>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88" w:name="_Toc27052"/>
      <w:bookmarkStart w:id="689" w:name="_Toc5819"/>
      <w:bookmarkStart w:id="690" w:name="_Toc9099"/>
      <w:bookmarkStart w:id="691" w:name="_Toc18647"/>
      <w:r>
        <w:rPr>
          <w:rFonts w:hint="eastAsia" w:ascii="宋体" w:hAnsi="宋体" w:eastAsia="宋体" w:cs="宋体"/>
          <w:b w:val="0"/>
          <w:snapToGrid w:val="0"/>
          <w:color w:val="auto"/>
          <w:sz w:val="24"/>
          <w:szCs w:val="24"/>
          <w:highlight w:val="none"/>
        </w:rPr>
        <w:t>3.5A  资格审查资料</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投标人在编制投标文件时，应按新情况更新或补充其在申请资格预审时提供的资料，以证实其各项资格条件仍能继续满足资格预审文件的要求，具备承担本标段勘察设计的资质条件、能力和信誉。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[提示：适用于已进行资格预审的。]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92" w:name="_Toc75856837"/>
      <w:bookmarkStart w:id="693" w:name="_Toc21608"/>
      <w:bookmarkStart w:id="694" w:name="_Toc287620709"/>
      <w:bookmarkStart w:id="695" w:name="_Toc430530459"/>
      <w:bookmarkStart w:id="696" w:name="_Toc1541"/>
      <w:bookmarkStart w:id="697" w:name="_Toc31873"/>
      <w:bookmarkStart w:id="698" w:name="_Toc287607770"/>
      <w:bookmarkStart w:id="699" w:name="_Toc13505"/>
      <w:bookmarkStart w:id="700" w:name="_Toc509218734"/>
      <w:bookmarkStart w:id="701" w:name="_Toc24176"/>
      <w:bookmarkStart w:id="702" w:name="_Toc224103341"/>
      <w:bookmarkStart w:id="703" w:name="_Toc12157"/>
      <w:bookmarkStart w:id="704" w:name="_Toc277082576"/>
      <w:bookmarkStart w:id="705" w:name="_Toc20288"/>
      <w:bookmarkStart w:id="706" w:name="_Toc200513150"/>
      <w:r>
        <w:rPr>
          <w:rFonts w:hint="eastAsia" w:ascii="宋体" w:hAnsi="宋体" w:eastAsia="宋体" w:cs="宋体"/>
          <w:b w:val="0"/>
          <w:snapToGrid w:val="0"/>
          <w:color w:val="auto"/>
          <w:sz w:val="24"/>
          <w:szCs w:val="24"/>
          <w:highlight w:val="none"/>
        </w:rPr>
        <w:t>3.5B  资格审查资料</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投标人应附</w:t>
      </w:r>
      <w:r>
        <w:rPr>
          <w:rFonts w:hint="eastAsia" w:ascii="宋体" w:hAnsi="宋体" w:eastAsia="宋体" w:cs="宋体"/>
          <w:color w:val="auto"/>
          <w:kern w:val="0"/>
          <w:szCs w:val="21"/>
          <w:highlight w:val="none"/>
        </w:rPr>
        <w:t>投标人须知前附表第1.4.1项中要求的相关证明材料</w:t>
      </w:r>
      <w:r>
        <w:rPr>
          <w:rFonts w:hint="eastAsia" w:ascii="宋体" w:hAnsi="宋体" w:eastAsia="宋体" w:cs="宋体"/>
          <w:color w:val="auto"/>
          <w:szCs w:val="21"/>
          <w:highlight w:val="none"/>
        </w:rPr>
        <w:t>。</w:t>
      </w:r>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投标人须知前附表规定接受联合体投标的，详见投标人须知前附表联合体投标相关内容。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[提示：适用于未进行资格预审的。]</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07" w:name="_Toc7921"/>
      <w:bookmarkStart w:id="708" w:name="_Toc277082577"/>
      <w:bookmarkStart w:id="709" w:name="_Toc430530460"/>
      <w:bookmarkStart w:id="710" w:name="_Toc6539"/>
      <w:bookmarkStart w:id="711" w:name="_Toc200513151"/>
      <w:bookmarkStart w:id="712" w:name="_Toc287620710"/>
      <w:bookmarkStart w:id="713" w:name="_Toc287607771"/>
      <w:bookmarkStart w:id="714" w:name="_Toc21789"/>
      <w:bookmarkStart w:id="715" w:name="_Toc224103342"/>
      <w:bookmarkStart w:id="716" w:name="_Toc509218735"/>
      <w:bookmarkStart w:id="717" w:name="_Toc30666"/>
      <w:bookmarkStart w:id="718" w:name="_Toc5648"/>
      <w:bookmarkStart w:id="719" w:name="_Toc15548"/>
      <w:bookmarkStart w:id="720" w:name="_Toc11904"/>
      <w:bookmarkStart w:id="721" w:name="_Toc75856838"/>
      <w:r>
        <w:rPr>
          <w:rFonts w:hint="eastAsia" w:ascii="宋体" w:hAnsi="宋体" w:eastAsia="宋体" w:cs="宋体"/>
          <w:b w:val="0"/>
          <w:snapToGrid w:val="0"/>
          <w:color w:val="auto"/>
          <w:sz w:val="24"/>
          <w:szCs w:val="24"/>
          <w:highlight w:val="none"/>
        </w:rPr>
        <w:t>3.6  备选投标方案</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3.6.1 除投标人须知前附表规定允许外，投标人不得递交备选投标方案，否则其投标将被否决。</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3.6.3 投标人提供两个或两个以上投标报价，或者在投标文件中提供一个报价，但同时提供两个或两个以上</w:t>
      </w:r>
      <w:r>
        <w:rPr>
          <w:rFonts w:hint="eastAsia" w:ascii="宋体" w:hAnsi="宋体" w:eastAsia="宋体" w:cs="宋体"/>
          <w:snapToGrid w:val="0"/>
          <w:color w:val="auto"/>
          <w:kern w:val="0"/>
          <w:szCs w:val="21"/>
          <w:highlight w:val="none"/>
          <w:lang w:eastAsia="zh-CN"/>
        </w:rPr>
        <w:t>技术建议书</w:t>
      </w:r>
      <w:r>
        <w:rPr>
          <w:rFonts w:hint="eastAsia" w:ascii="宋体" w:hAnsi="宋体" w:eastAsia="宋体" w:cs="宋体"/>
          <w:snapToGrid w:val="0"/>
          <w:color w:val="auto"/>
          <w:kern w:val="0"/>
          <w:szCs w:val="21"/>
          <w:highlight w:val="none"/>
        </w:rPr>
        <w:t>的，视为提供备选方案。</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22" w:name="_Toc75856839"/>
      <w:bookmarkStart w:id="723" w:name="_Toc16267"/>
      <w:bookmarkStart w:id="724" w:name="_Toc3518"/>
      <w:bookmarkStart w:id="725" w:name="_Toc29313"/>
      <w:bookmarkStart w:id="726" w:name="_Toc287607772"/>
      <w:bookmarkStart w:id="727" w:name="_Toc509218736"/>
      <w:bookmarkStart w:id="728" w:name="_Toc277082578"/>
      <w:bookmarkStart w:id="729" w:name="_Toc6121"/>
      <w:bookmarkStart w:id="730" w:name="_Toc31438"/>
      <w:bookmarkStart w:id="731" w:name="_Toc22875"/>
      <w:bookmarkStart w:id="732" w:name="_Toc287620711"/>
      <w:bookmarkStart w:id="733" w:name="_Toc224103343"/>
      <w:bookmarkStart w:id="734" w:name="_Toc200513152"/>
      <w:bookmarkStart w:id="735" w:name="_Toc17869"/>
      <w:bookmarkStart w:id="736" w:name="_Toc430530461"/>
      <w:r>
        <w:rPr>
          <w:rFonts w:hint="eastAsia" w:ascii="宋体" w:hAnsi="宋体" w:eastAsia="宋体" w:cs="宋体"/>
          <w:b w:val="0"/>
          <w:snapToGrid w:val="0"/>
          <w:color w:val="auto"/>
          <w:sz w:val="24"/>
          <w:szCs w:val="24"/>
          <w:highlight w:val="none"/>
        </w:rPr>
        <w:t>3.7  投标文件的编制</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3.7.2  投标文件应当对招标文件有关勘察设计服务期、投标有效期、发包人要求、招标范围等实质性内容做出响应。</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2"/>
          <w:szCs w:val="21"/>
          <w:highlight w:val="none"/>
        </w:rPr>
        <w:t>3.7.3  投标文件的签名盖章要求：按本章投标人须知前附表第3.7.3项执行。</w:t>
      </w:r>
    </w:p>
    <w:p>
      <w:pPr>
        <w:pageBreakBefore w:val="0"/>
        <w:kinsoku/>
        <w:wordWrap/>
        <w:overflowPunct/>
        <w:topLinePunct w:val="0"/>
        <w:autoSpaceDE w:val="0"/>
        <w:autoSpaceDN w:val="0"/>
        <w:bidi w:val="0"/>
        <w:adjustRightInd w:val="0"/>
        <w:snapToGrid w:val="0"/>
        <w:spacing w:line="360" w:lineRule="auto"/>
        <w:ind w:right="-164"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3.7.4  投标文件份数：</w:t>
      </w:r>
      <w:r>
        <w:rPr>
          <w:rFonts w:hint="eastAsia" w:ascii="宋体" w:hAnsi="宋体" w:eastAsia="宋体" w:cs="宋体"/>
          <w:color w:val="auto"/>
          <w:kern w:val="0"/>
          <w:szCs w:val="21"/>
          <w:highlight w:val="none"/>
        </w:rPr>
        <w:t>投标人网上提交加密投标文件一份。</w:t>
      </w:r>
    </w:p>
    <w:p>
      <w:pPr>
        <w:pageBreakBefore w:val="0"/>
        <w:kinsoku/>
        <w:wordWrap/>
        <w:overflowPunct/>
        <w:topLinePunct w:val="0"/>
        <w:autoSpaceDE w:val="0"/>
        <w:autoSpaceDN w:val="0"/>
        <w:bidi w:val="0"/>
        <w:adjustRightInd w:val="0"/>
        <w:snapToGrid w:val="0"/>
        <w:spacing w:line="360" w:lineRule="auto"/>
        <w:ind w:right="-109"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3.7.5  投标文件应按规定格式排版，并编制目录，具体编制要求见投标人须知前附表规定。</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737" w:name="_Toc277082579"/>
      <w:bookmarkStart w:id="738" w:name="_Toc17908"/>
      <w:bookmarkStart w:id="739" w:name="_Toc224103344"/>
      <w:bookmarkStart w:id="740" w:name="_Toc287607773"/>
      <w:bookmarkStart w:id="741" w:name="_Toc200513153"/>
      <w:bookmarkStart w:id="742" w:name="_Toc430530462"/>
      <w:bookmarkStart w:id="743" w:name="_Toc509218737"/>
      <w:bookmarkStart w:id="744" w:name="_Toc15566"/>
      <w:bookmarkStart w:id="745" w:name="_Toc287620712"/>
      <w:bookmarkStart w:id="746" w:name="_Toc9403"/>
      <w:bookmarkStart w:id="747" w:name="_Toc29376"/>
      <w:bookmarkStart w:id="748" w:name="_Toc5472"/>
      <w:bookmarkStart w:id="749" w:name="_Toc7446"/>
      <w:bookmarkStart w:id="750" w:name="_Toc15609"/>
      <w:bookmarkStart w:id="751" w:name="_Toc75856840"/>
      <w:r>
        <w:rPr>
          <w:rFonts w:hint="eastAsia" w:ascii="宋体" w:hAnsi="宋体" w:eastAsia="宋体" w:cs="宋体"/>
          <w:b w:val="0"/>
          <w:snapToGrid w:val="0"/>
          <w:color w:val="auto"/>
          <w:highlight w:val="none"/>
        </w:rPr>
        <w:t>4.  投标</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52" w:name="_Toc15172"/>
      <w:bookmarkStart w:id="753" w:name="_Toc18970"/>
      <w:bookmarkStart w:id="754" w:name="_Toc224103345"/>
      <w:bookmarkStart w:id="755" w:name="_Toc277082580"/>
      <w:bookmarkStart w:id="756" w:name="_Toc287620713"/>
      <w:bookmarkStart w:id="757" w:name="_Toc75856841"/>
      <w:bookmarkStart w:id="758" w:name="_Toc287607774"/>
      <w:bookmarkStart w:id="759" w:name="_Toc200513154"/>
      <w:bookmarkStart w:id="760" w:name="_Toc10861"/>
      <w:bookmarkStart w:id="761" w:name="_Toc11142"/>
      <w:bookmarkStart w:id="762" w:name="_Toc4820"/>
      <w:bookmarkStart w:id="763" w:name="_Toc430530463"/>
      <w:bookmarkStart w:id="764" w:name="_Toc509218738"/>
      <w:bookmarkStart w:id="765" w:name="_Toc21188"/>
      <w:bookmarkStart w:id="766" w:name="_Toc17146"/>
      <w:r>
        <w:rPr>
          <w:rFonts w:hint="eastAsia" w:ascii="宋体" w:hAnsi="宋体" w:eastAsia="宋体" w:cs="宋体"/>
          <w:b w:val="0"/>
          <w:snapToGrid w:val="0"/>
          <w:color w:val="auto"/>
          <w:sz w:val="24"/>
          <w:szCs w:val="24"/>
          <w:highlight w:val="none"/>
        </w:rPr>
        <w:t>4.1  投标文件的密封和标记</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bookmarkStart w:id="767" w:name="_Toc200513155"/>
      <w:r>
        <w:rPr>
          <w:rFonts w:hint="eastAsia" w:ascii="宋体" w:hAnsi="宋体" w:eastAsia="宋体" w:cs="宋体"/>
          <w:snapToGrid w:val="0"/>
          <w:color w:val="auto"/>
          <w:kern w:val="0"/>
          <w:szCs w:val="21"/>
          <w:highlight w:val="none"/>
        </w:rPr>
        <w:t>4.1.1  投标文件的密封：见投标人须知前附表。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4.1.2  投标文件的封套上应写明的内容：见投标人须知前附表。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4.1.3  电子投标文件的加密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加密的电子投标文件应按照本章投标人须知前附表第</w:t>
      </w:r>
      <w:r>
        <w:rPr>
          <w:rFonts w:hint="eastAsia" w:ascii="宋体" w:hAnsi="宋体" w:eastAsia="宋体" w:cs="宋体"/>
          <w:snapToGrid w:val="0"/>
          <w:color w:val="auto"/>
          <w:kern w:val="0"/>
          <w:szCs w:val="21"/>
          <w:highlight w:val="none"/>
          <w:lang w:val="en-US" w:eastAsia="zh-CN"/>
        </w:rPr>
        <w:t>10.4款相关</w:t>
      </w:r>
      <w:r>
        <w:rPr>
          <w:rFonts w:hint="eastAsia" w:ascii="宋体" w:hAnsi="宋体" w:eastAsia="宋体" w:cs="宋体"/>
          <w:snapToGrid w:val="0"/>
          <w:color w:val="auto"/>
          <w:kern w:val="0"/>
          <w:szCs w:val="21"/>
          <w:highlight w:val="none"/>
        </w:rPr>
        <w:t>要求制作并加密，未按要求加密的电子投标文件，将无法上传至重庆市电子招投标系统，逾期未完成上传投标文件的，视为撤回投标文件。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4.1.4  不加密电子投标文件的密封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投标人如需递交不加密电子投标文件（光盘备份）应单独封装，并在封套的封口处加盖投标人单位法人章。</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68" w:name="_Toc509218739"/>
      <w:bookmarkStart w:id="769" w:name="_Toc5378"/>
      <w:bookmarkStart w:id="770" w:name="_Toc3064"/>
      <w:bookmarkStart w:id="771" w:name="_Toc32320"/>
      <w:bookmarkStart w:id="772" w:name="_Toc15524"/>
      <w:bookmarkStart w:id="773" w:name="_Toc32259"/>
      <w:bookmarkStart w:id="774" w:name="_Toc21433"/>
      <w:bookmarkStart w:id="775" w:name="_Toc287620714"/>
      <w:bookmarkStart w:id="776" w:name="_Toc430530464"/>
      <w:bookmarkStart w:id="777" w:name="_Toc22557"/>
      <w:bookmarkStart w:id="778" w:name="_Toc277082581"/>
      <w:bookmarkStart w:id="779" w:name="_Toc224103346"/>
      <w:bookmarkStart w:id="780" w:name="_Toc75856842"/>
      <w:bookmarkStart w:id="781" w:name="_Toc287607775"/>
      <w:r>
        <w:rPr>
          <w:rFonts w:hint="eastAsia" w:ascii="宋体" w:hAnsi="宋体" w:eastAsia="宋体" w:cs="宋体"/>
          <w:b w:val="0"/>
          <w:snapToGrid w:val="0"/>
          <w:color w:val="auto"/>
          <w:sz w:val="24"/>
          <w:szCs w:val="24"/>
          <w:highlight w:val="none"/>
        </w:rPr>
        <w:t>4.2  投标文件的递交</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4.2.1  投标人应在投标人须知前附表第4.2.1项规定的投标截止时间前递交投标文件。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4.2.2  投标人递交投标文件的地点：见投标人须知前附表。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4.2.3  除投标人须知前附表另有规定外，投标人所递交的投标文件不予退还。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4.2.4  招标人收到投标文件后，由</w:t>
      </w:r>
      <w:r>
        <w:rPr>
          <w:rFonts w:hint="eastAsia" w:ascii="宋体" w:hAnsi="宋体" w:eastAsia="宋体" w:cs="宋体"/>
          <w:color w:val="auto"/>
          <w:szCs w:val="21"/>
          <w:highlight w:val="none"/>
        </w:rPr>
        <w:t>重庆市电子招投标系统</w:t>
      </w:r>
      <w:r>
        <w:rPr>
          <w:rFonts w:hint="eastAsia" w:ascii="宋体" w:hAnsi="宋体" w:eastAsia="宋体" w:cs="宋体"/>
          <w:snapToGrid w:val="0"/>
          <w:color w:val="auto"/>
          <w:kern w:val="0"/>
          <w:szCs w:val="21"/>
          <w:highlight w:val="none"/>
        </w:rPr>
        <w:t>向投标人出具签收凭证。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4.2.5  逾期送达的或者未送达指定地点的投标文件，</w:t>
      </w:r>
      <w:r>
        <w:rPr>
          <w:rFonts w:hint="eastAsia" w:ascii="宋体" w:hAnsi="宋体" w:eastAsia="宋体" w:cs="宋体"/>
          <w:color w:val="auto"/>
          <w:szCs w:val="21"/>
          <w:highlight w:val="none"/>
        </w:rPr>
        <w:t>重庆市电子招投标系统</w:t>
      </w:r>
      <w:r>
        <w:rPr>
          <w:rFonts w:hint="eastAsia" w:ascii="宋体" w:hAnsi="宋体" w:eastAsia="宋体" w:cs="宋体"/>
          <w:color w:val="auto"/>
          <w:highlight w:val="none"/>
        </w:rPr>
        <w:t>将予以拒收</w:t>
      </w:r>
      <w:r>
        <w:rPr>
          <w:rFonts w:hint="eastAsia" w:ascii="宋体" w:hAnsi="宋体" w:eastAsia="宋体" w:cs="宋体"/>
          <w:snapToGrid w:val="0"/>
          <w:color w:val="auto"/>
          <w:kern w:val="0"/>
          <w:szCs w:val="21"/>
          <w:highlight w:val="none"/>
        </w:rPr>
        <w:t>。</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82" w:name="_Toc277082582"/>
      <w:bookmarkStart w:id="783" w:name="_Toc200513156"/>
      <w:bookmarkStart w:id="784" w:name="_Toc13030"/>
      <w:bookmarkStart w:id="785" w:name="_Toc26894"/>
      <w:bookmarkStart w:id="786" w:name="_Toc509218740"/>
      <w:bookmarkStart w:id="787" w:name="_Toc287620715"/>
      <w:bookmarkStart w:id="788" w:name="_Toc1704"/>
      <w:bookmarkStart w:id="789" w:name="_Toc430530465"/>
      <w:bookmarkStart w:id="790" w:name="_Toc14893"/>
      <w:bookmarkStart w:id="791" w:name="_Toc287607776"/>
      <w:bookmarkStart w:id="792" w:name="_Toc2946"/>
      <w:bookmarkStart w:id="793" w:name="_Toc11035"/>
      <w:bookmarkStart w:id="794" w:name="_Toc224103347"/>
      <w:bookmarkStart w:id="795" w:name="_Toc75856843"/>
      <w:bookmarkStart w:id="796" w:name="_Toc16169"/>
      <w:r>
        <w:rPr>
          <w:rFonts w:hint="eastAsia" w:ascii="宋体" w:hAnsi="宋体" w:eastAsia="宋体" w:cs="宋体"/>
          <w:b w:val="0"/>
          <w:snapToGrid w:val="0"/>
          <w:color w:val="auto"/>
          <w:sz w:val="24"/>
          <w:szCs w:val="24"/>
          <w:highlight w:val="none"/>
        </w:rPr>
        <w:t>4.3  投标文件的修改与撤回</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4.3.1  在投标人须知前附表第4.2.1项规定的投标截止时间前，投标人可以修改或撤回已递交的投标文件。</w:t>
      </w:r>
      <w:r>
        <w:rPr>
          <w:rFonts w:hint="eastAsia" w:ascii="宋体" w:hAnsi="宋体" w:eastAsia="宋体" w:cs="宋体"/>
          <w:color w:val="auto"/>
          <w:szCs w:val="21"/>
          <w:highlight w:val="none"/>
        </w:rPr>
        <w:t>投标人修改投标文件的，应按照本章第 3.7.3 项的要求重新对投标文件进行电子签章，再按照本章第 4.2 款的要求提交。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4.3.3 投标人撤回投标文件的，招标人自收到投标人书面撤回通知之日起5日内退还已收取的投标保证金。</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797" w:name="_Toc12650"/>
      <w:bookmarkStart w:id="798" w:name="_Toc287607777"/>
      <w:bookmarkStart w:id="799" w:name="_Toc277082583"/>
      <w:bookmarkStart w:id="800" w:name="_Toc430530466"/>
      <w:bookmarkStart w:id="801" w:name="_Toc509218741"/>
      <w:bookmarkStart w:id="802" w:name="_Toc19644"/>
      <w:bookmarkStart w:id="803" w:name="_Toc7598"/>
      <w:bookmarkStart w:id="804" w:name="_Toc29034"/>
      <w:bookmarkStart w:id="805" w:name="_Toc26983"/>
      <w:bookmarkStart w:id="806" w:name="_Toc224103348"/>
      <w:bookmarkStart w:id="807" w:name="_Toc287620716"/>
      <w:bookmarkStart w:id="808" w:name="_Toc3915"/>
      <w:bookmarkStart w:id="809" w:name="_Toc75856844"/>
      <w:bookmarkStart w:id="810" w:name="_Toc200513157"/>
      <w:bookmarkStart w:id="811" w:name="_Toc22148"/>
      <w:r>
        <w:rPr>
          <w:rFonts w:hint="eastAsia" w:ascii="宋体" w:hAnsi="宋体" w:eastAsia="宋体" w:cs="宋体"/>
          <w:b w:val="0"/>
          <w:snapToGrid w:val="0"/>
          <w:color w:val="auto"/>
          <w:highlight w:val="none"/>
        </w:rPr>
        <w:t>5.  开标</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12" w:name="_Toc4595"/>
      <w:bookmarkStart w:id="813" w:name="_Toc430530467"/>
      <w:bookmarkStart w:id="814" w:name="_Toc21658"/>
      <w:bookmarkStart w:id="815" w:name="_Toc200513158"/>
      <w:bookmarkStart w:id="816" w:name="_Toc287607778"/>
      <w:bookmarkStart w:id="817" w:name="_Toc277082584"/>
      <w:bookmarkStart w:id="818" w:name="_Toc75856845"/>
      <w:bookmarkStart w:id="819" w:name="_Toc7842"/>
      <w:bookmarkStart w:id="820" w:name="_Toc509218742"/>
      <w:bookmarkStart w:id="821" w:name="_Toc5056"/>
      <w:bookmarkStart w:id="822" w:name="_Toc224103349"/>
      <w:bookmarkStart w:id="823" w:name="_Toc11949"/>
      <w:bookmarkStart w:id="824" w:name="_Toc15482"/>
      <w:bookmarkStart w:id="825" w:name="_Toc287620717"/>
      <w:bookmarkStart w:id="826" w:name="_Toc12911"/>
      <w:r>
        <w:rPr>
          <w:rFonts w:hint="eastAsia" w:ascii="宋体" w:hAnsi="宋体" w:eastAsia="宋体" w:cs="宋体"/>
          <w:b w:val="0"/>
          <w:snapToGrid w:val="0"/>
          <w:color w:val="auto"/>
          <w:sz w:val="24"/>
          <w:szCs w:val="24"/>
          <w:highlight w:val="none"/>
        </w:rPr>
        <w:t>5.1  开标时间和地点</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5.1.1  招标人在投标人须知前附表第 4.2.1 项规定的投标截止时间（开标时间）和投标人须知前附表规定的地点公开开标，并邀请所有投标人的法定代表人或其委托代理人准时参加。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5.1.2  投标人在投标人须知前附表第 5.1.2 项规定的解密时间内在线或到开标现场完成投标文件解密工作。</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27" w:name="_Toc23676"/>
      <w:bookmarkStart w:id="828" w:name="_Toc25166"/>
      <w:bookmarkStart w:id="829" w:name="_Toc509218743"/>
      <w:bookmarkStart w:id="830" w:name="_Toc75856846"/>
      <w:bookmarkStart w:id="831" w:name="_Toc31277"/>
      <w:bookmarkStart w:id="832" w:name="_Toc24624"/>
      <w:bookmarkStart w:id="833" w:name="_Toc200513159"/>
      <w:bookmarkStart w:id="834" w:name="_Toc277082585"/>
      <w:bookmarkStart w:id="835" w:name="_Toc520"/>
      <w:bookmarkStart w:id="836" w:name="_Toc6287"/>
      <w:bookmarkStart w:id="837" w:name="_Toc19313"/>
      <w:bookmarkStart w:id="838" w:name="_Toc430530468"/>
      <w:bookmarkStart w:id="839" w:name="_Toc287607779"/>
      <w:bookmarkStart w:id="840" w:name="_Toc224103350"/>
      <w:bookmarkStart w:id="841" w:name="_Toc287620718"/>
      <w:r>
        <w:rPr>
          <w:rFonts w:hint="eastAsia" w:ascii="宋体" w:hAnsi="宋体" w:eastAsia="宋体" w:cs="宋体"/>
          <w:b w:val="0"/>
          <w:snapToGrid w:val="0"/>
          <w:color w:val="auto"/>
          <w:sz w:val="24"/>
          <w:szCs w:val="24"/>
          <w:highlight w:val="none"/>
        </w:rPr>
        <w:t>5.2  开标程序</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Cs w:val="21"/>
          <w:highlight w:val="none"/>
        </w:rPr>
      </w:pPr>
      <w:bookmarkStart w:id="842" w:name="_Toc287607780"/>
      <w:bookmarkStart w:id="843" w:name="_Toc224103351"/>
      <w:bookmarkStart w:id="844" w:name="_Toc277082586"/>
      <w:bookmarkStart w:id="845" w:name="_Toc287620719"/>
      <w:bookmarkStart w:id="846" w:name="_Toc200513160"/>
      <w:r>
        <w:rPr>
          <w:rFonts w:hint="eastAsia" w:ascii="宋体" w:hAnsi="宋体" w:eastAsia="宋体" w:cs="宋体"/>
          <w:color w:val="auto"/>
          <w:szCs w:val="21"/>
          <w:highlight w:val="none"/>
        </w:rPr>
        <w:t>详见投标人须知前附表第5.2款开标程序。</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47" w:name="_Toc32767"/>
      <w:bookmarkStart w:id="848" w:name="_Toc16867"/>
      <w:bookmarkStart w:id="849" w:name="_Toc15365"/>
      <w:bookmarkStart w:id="850" w:name="_Toc16183"/>
      <w:bookmarkStart w:id="851" w:name="_Toc12128"/>
      <w:bookmarkStart w:id="852" w:name="_Toc75856847"/>
      <w:bookmarkStart w:id="853" w:name="_Toc18090"/>
      <w:bookmarkStart w:id="854" w:name="_Toc16366"/>
      <w:r>
        <w:rPr>
          <w:rFonts w:hint="eastAsia" w:ascii="宋体" w:hAnsi="宋体" w:eastAsia="宋体" w:cs="宋体"/>
          <w:b w:val="0"/>
          <w:snapToGrid w:val="0"/>
          <w:color w:val="auto"/>
          <w:sz w:val="24"/>
          <w:szCs w:val="24"/>
          <w:highlight w:val="none"/>
        </w:rPr>
        <w:t>5.3  开标异议</w:t>
      </w:r>
      <w:bookmarkEnd w:id="847"/>
      <w:bookmarkEnd w:id="848"/>
      <w:bookmarkEnd w:id="849"/>
      <w:bookmarkEnd w:id="850"/>
      <w:bookmarkEnd w:id="851"/>
      <w:bookmarkEnd w:id="852"/>
      <w:bookmarkEnd w:id="853"/>
      <w:bookmarkEnd w:id="85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对开标有异议的，应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855" w:name="_Toc24466"/>
      <w:bookmarkStart w:id="856" w:name="_Toc430530469"/>
      <w:bookmarkStart w:id="857" w:name="_Toc509218744"/>
      <w:bookmarkStart w:id="858" w:name="_Toc21654"/>
      <w:bookmarkStart w:id="859" w:name="_Toc26012"/>
      <w:bookmarkStart w:id="860" w:name="_Toc1048"/>
      <w:bookmarkStart w:id="861" w:name="_Toc22579"/>
      <w:bookmarkStart w:id="862" w:name="_Toc75856848"/>
      <w:bookmarkStart w:id="863" w:name="_Toc10755"/>
      <w:bookmarkStart w:id="864" w:name="_Toc30319"/>
      <w:r>
        <w:rPr>
          <w:rFonts w:hint="eastAsia" w:ascii="宋体" w:hAnsi="宋体" w:eastAsia="宋体" w:cs="宋体"/>
          <w:b w:val="0"/>
          <w:snapToGrid w:val="0"/>
          <w:color w:val="auto"/>
          <w:highlight w:val="none"/>
        </w:rPr>
        <w:t>6.  评标</w:t>
      </w:r>
      <w:bookmarkEnd w:id="842"/>
      <w:bookmarkEnd w:id="843"/>
      <w:bookmarkEnd w:id="844"/>
      <w:bookmarkEnd w:id="845"/>
      <w:bookmarkEnd w:id="846"/>
      <w:bookmarkEnd w:id="855"/>
      <w:bookmarkEnd w:id="856"/>
      <w:bookmarkEnd w:id="857"/>
      <w:bookmarkEnd w:id="858"/>
      <w:bookmarkEnd w:id="859"/>
      <w:bookmarkEnd w:id="860"/>
      <w:bookmarkEnd w:id="861"/>
      <w:bookmarkEnd w:id="862"/>
      <w:bookmarkEnd w:id="863"/>
      <w:bookmarkEnd w:id="864"/>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65" w:name="_Toc509218745"/>
      <w:bookmarkStart w:id="866" w:name="_Toc277082587"/>
      <w:bookmarkStart w:id="867" w:name="_Toc430530470"/>
      <w:bookmarkStart w:id="868" w:name="_Toc75856849"/>
      <w:bookmarkStart w:id="869" w:name="_Toc287607781"/>
      <w:bookmarkStart w:id="870" w:name="_Toc200513161"/>
      <w:bookmarkStart w:id="871" w:name="_Toc295"/>
      <w:bookmarkStart w:id="872" w:name="_Toc287620720"/>
      <w:bookmarkStart w:id="873" w:name="_Toc224103352"/>
      <w:bookmarkStart w:id="874" w:name="_Toc27003"/>
      <w:bookmarkStart w:id="875" w:name="_Toc10591"/>
      <w:bookmarkStart w:id="876" w:name="_Toc21405"/>
      <w:bookmarkStart w:id="877" w:name="_Toc27207"/>
      <w:bookmarkStart w:id="878" w:name="_Toc24134"/>
      <w:bookmarkStart w:id="879" w:name="_Toc1082"/>
      <w:r>
        <w:rPr>
          <w:rFonts w:hint="eastAsia" w:ascii="宋体" w:hAnsi="宋体" w:eastAsia="宋体" w:cs="宋体"/>
          <w:b w:val="0"/>
          <w:snapToGrid w:val="0"/>
          <w:color w:val="auto"/>
          <w:sz w:val="24"/>
          <w:szCs w:val="24"/>
          <w:highlight w:val="none"/>
        </w:rPr>
        <w:t>6.1  评标委员会</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napToGrid w:val="0"/>
          <w:color w:val="auto"/>
          <w:kern w:val="0"/>
          <w:szCs w:val="21"/>
          <w:highlight w:val="none"/>
        </w:rPr>
      </w:pPr>
      <w:r>
        <w:rPr>
          <w:rFonts w:hint="eastAsia" w:ascii="宋体" w:hAnsi="宋体" w:eastAsia="宋体" w:cs="宋体"/>
          <w:snapToGrid w:val="0"/>
          <w:color w:val="auto"/>
          <w:kern w:val="0"/>
          <w:szCs w:val="21"/>
          <w:highlight w:val="none"/>
        </w:rPr>
        <w:t xml:space="preserve">6.1.1  </w:t>
      </w:r>
      <w:r>
        <w:rPr>
          <w:rFonts w:hint="eastAsia" w:ascii="宋体" w:hAnsi="宋体" w:eastAsia="宋体" w:cs="宋体"/>
          <w:color w:val="auto"/>
          <w:highlight w:val="none"/>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6.1.2  评标委员会成员有下列情形之一的，应当回避：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（1）投标人或投标人的主要负责人的近亲属；</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（2）项目主管部门或者项目行政监督部门的人员；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（3）与投标人有经济利益关系，可能影响对投标公正评审的；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（4）曾因在招标、评标以及其他与招标投标有关活动中从事违法行为而受过行政处罚或刑事处罚的；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（5）与投标人有其他利害关系。</w:t>
      </w:r>
    </w:p>
    <w:p>
      <w:pPr>
        <w:pStyle w:val="107"/>
        <w:pageBreakBefore w:val="0"/>
        <w:kinsoku/>
        <w:wordWrap/>
        <w:overflowPunct/>
        <w:topLinePunct w:val="0"/>
        <w:bidi w:val="0"/>
        <w:spacing w:before="0" w:after="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80" w:name="_Toc287607782"/>
      <w:bookmarkStart w:id="881" w:name="_Toc430530471"/>
      <w:bookmarkStart w:id="882" w:name="_Toc8328"/>
      <w:bookmarkStart w:id="883" w:name="_Toc509218746"/>
      <w:bookmarkStart w:id="884" w:name="_Toc4273"/>
      <w:bookmarkStart w:id="885" w:name="_Toc200513162"/>
      <w:bookmarkStart w:id="886" w:name="_Toc20351"/>
      <w:bookmarkStart w:id="887" w:name="_Toc14851"/>
      <w:bookmarkStart w:id="888" w:name="_Toc22585"/>
      <w:bookmarkStart w:id="889" w:name="_Toc8065"/>
      <w:bookmarkStart w:id="890" w:name="_Toc287620721"/>
      <w:bookmarkStart w:id="891" w:name="_Toc277082588"/>
      <w:bookmarkStart w:id="892" w:name="_Toc25806"/>
      <w:bookmarkStart w:id="893" w:name="_Toc224103353"/>
      <w:bookmarkStart w:id="894" w:name="_Toc75856850"/>
      <w:r>
        <w:rPr>
          <w:rFonts w:hint="eastAsia" w:ascii="宋体" w:hAnsi="宋体" w:eastAsia="宋体" w:cs="宋体"/>
          <w:b w:val="0"/>
          <w:snapToGrid w:val="0"/>
          <w:color w:val="auto"/>
          <w:sz w:val="24"/>
          <w:szCs w:val="24"/>
          <w:highlight w:val="none"/>
        </w:rPr>
        <w:t>6.2  评标原则</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评标活动遵循公平、公正、科学和择优的原则。</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95" w:name="_Toc75856851"/>
      <w:bookmarkStart w:id="896" w:name="_Toc6511"/>
      <w:bookmarkStart w:id="897" w:name="_Toc287620722"/>
      <w:bookmarkStart w:id="898" w:name="_Toc224103354"/>
      <w:bookmarkStart w:id="899" w:name="_Toc25503"/>
      <w:bookmarkStart w:id="900" w:name="_Toc509218747"/>
      <w:bookmarkStart w:id="901" w:name="_Toc287607783"/>
      <w:bookmarkStart w:id="902" w:name="_Toc277082589"/>
      <w:bookmarkStart w:id="903" w:name="_Toc430530472"/>
      <w:bookmarkStart w:id="904" w:name="_Toc19545"/>
      <w:bookmarkStart w:id="905" w:name="_Toc12214"/>
      <w:bookmarkStart w:id="906" w:name="_Toc27713"/>
      <w:bookmarkStart w:id="907" w:name="_Toc200513163"/>
      <w:bookmarkStart w:id="908" w:name="_Toc24632"/>
      <w:bookmarkStart w:id="909" w:name="_Toc23848"/>
      <w:r>
        <w:rPr>
          <w:rFonts w:hint="eastAsia" w:ascii="宋体" w:hAnsi="宋体" w:eastAsia="宋体" w:cs="宋体"/>
          <w:b w:val="0"/>
          <w:snapToGrid w:val="0"/>
          <w:color w:val="auto"/>
          <w:sz w:val="24"/>
          <w:szCs w:val="24"/>
          <w:highlight w:val="none"/>
        </w:rPr>
        <w:t>6.3  评标</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6.3.1评标委员会按照第三章“评标办法”规定的方法、评审因素、标准和程序对投标文件进行评审。第三章“评标办法”没有规定的方法、评审因素和标准，不作为评标依据。</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6.3.2评标完成后，评标委员会应当向招标人提交书面评标报告和中标候选人名单。评标委员会推荐中标</w:t>
      </w:r>
      <w:bookmarkStart w:id="910" w:name="_Toc144974526"/>
      <w:bookmarkStart w:id="911" w:name="_Toc152042334"/>
      <w:bookmarkStart w:id="912" w:name="_Toc352691502"/>
      <w:bookmarkStart w:id="913" w:name="_Toc384308240"/>
      <w:bookmarkStart w:id="914" w:name="_Toc152045558"/>
      <w:bookmarkStart w:id="915" w:name="_Toc361508615"/>
      <w:bookmarkStart w:id="916" w:name="_Toc247513982"/>
      <w:bookmarkStart w:id="917" w:name="_Toc247527583"/>
      <w:bookmarkStart w:id="918" w:name="_Toc300834979"/>
      <w:bookmarkStart w:id="919" w:name="_Toc12259"/>
      <w:bookmarkStart w:id="920" w:name="_Toc369531546"/>
      <w:r>
        <w:rPr>
          <w:rFonts w:hint="eastAsia" w:ascii="宋体" w:hAnsi="宋体" w:eastAsia="宋体" w:cs="宋体"/>
          <w:snapToGrid w:val="0"/>
          <w:color w:val="auto"/>
          <w:kern w:val="0"/>
          <w:szCs w:val="21"/>
          <w:highlight w:val="none"/>
        </w:rPr>
        <w:t>候选人的人数见投标人须知前附</w:t>
      </w:r>
      <w:bookmarkEnd w:id="910"/>
      <w:bookmarkEnd w:id="911"/>
      <w:bookmarkEnd w:id="912"/>
      <w:bookmarkEnd w:id="913"/>
      <w:bookmarkEnd w:id="914"/>
      <w:bookmarkEnd w:id="915"/>
      <w:bookmarkEnd w:id="916"/>
      <w:bookmarkEnd w:id="917"/>
      <w:bookmarkEnd w:id="918"/>
      <w:bookmarkEnd w:id="919"/>
      <w:bookmarkEnd w:id="920"/>
      <w:r>
        <w:rPr>
          <w:rFonts w:hint="eastAsia" w:ascii="宋体" w:hAnsi="宋体" w:eastAsia="宋体" w:cs="宋体"/>
          <w:snapToGrid w:val="0"/>
          <w:color w:val="auto"/>
          <w:kern w:val="0"/>
          <w:szCs w:val="21"/>
          <w:highlight w:val="none"/>
        </w:rPr>
        <w:t>表。</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szCs w:val="20"/>
          <w:highlight w:val="none"/>
        </w:rPr>
      </w:pPr>
      <w:bookmarkStart w:id="921" w:name="_Toc17738"/>
      <w:bookmarkStart w:id="922" w:name="_Toc8308"/>
      <w:bookmarkStart w:id="923" w:name="_Toc20948"/>
      <w:bookmarkStart w:id="924" w:name="_Toc31070"/>
      <w:bookmarkStart w:id="925" w:name="_Toc492300393"/>
      <w:bookmarkStart w:id="926" w:name="_Toc75856852"/>
      <w:bookmarkStart w:id="927" w:name="_Toc31606"/>
      <w:bookmarkStart w:id="928" w:name="_Toc8154"/>
      <w:bookmarkStart w:id="929" w:name="_Toc13509"/>
      <w:bookmarkStart w:id="930" w:name="_Toc287620723"/>
      <w:bookmarkStart w:id="931" w:name="_Toc509218748"/>
      <w:bookmarkStart w:id="932" w:name="_Toc430530473"/>
      <w:bookmarkStart w:id="933" w:name="_Toc200513164"/>
      <w:bookmarkStart w:id="934" w:name="_Toc224103355"/>
      <w:bookmarkStart w:id="935" w:name="_Toc287607784"/>
      <w:bookmarkStart w:id="936" w:name="_Toc277082590"/>
      <w:r>
        <w:rPr>
          <w:rFonts w:hint="eastAsia" w:ascii="宋体" w:hAnsi="宋体" w:eastAsia="宋体" w:cs="宋体"/>
          <w:b w:val="0"/>
          <w:snapToGrid w:val="0"/>
          <w:color w:val="auto"/>
          <w:szCs w:val="20"/>
          <w:highlight w:val="none"/>
        </w:rPr>
        <w:t>7. 合同授予</w:t>
      </w:r>
      <w:bookmarkEnd w:id="921"/>
      <w:bookmarkEnd w:id="922"/>
      <w:bookmarkEnd w:id="923"/>
      <w:bookmarkEnd w:id="924"/>
      <w:bookmarkEnd w:id="925"/>
      <w:bookmarkEnd w:id="926"/>
      <w:bookmarkEnd w:id="927"/>
      <w:bookmarkEnd w:id="928"/>
      <w:bookmarkEnd w:id="929"/>
    </w:p>
    <w:p>
      <w:pPr>
        <w:pStyle w:val="5"/>
        <w:keepNext w:val="0"/>
        <w:keepLines w:val="0"/>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937" w:name="_Toc8440"/>
      <w:bookmarkStart w:id="938" w:name="_Toc23151"/>
      <w:bookmarkStart w:id="939" w:name="_Toc492300394"/>
      <w:bookmarkStart w:id="940" w:name="_Toc23426"/>
      <w:bookmarkStart w:id="941" w:name="_Toc23076"/>
      <w:bookmarkStart w:id="942" w:name="_Toc75856853"/>
      <w:bookmarkStart w:id="943" w:name="_Toc1705"/>
      <w:bookmarkStart w:id="944" w:name="_Toc17540"/>
      <w:bookmarkStart w:id="945" w:name="_Toc10395"/>
      <w:r>
        <w:rPr>
          <w:rFonts w:hint="eastAsia" w:ascii="宋体" w:hAnsi="宋体" w:eastAsia="宋体" w:cs="宋体"/>
          <w:b w:val="0"/>
          <w:snapToGrid w:val="0"/>
          <w:color w:val="auto"/>
          <w:sz w:val="24"/>
          <w:szCs w:val="24"/>
          <w:highlight w:val="none"/>
        </w:rPr>
        <w:t>7.1 中标候选人公示</w:t>
      </w:r>
      <w:bookmarkEnd w:id="937"/>
      <w:bookmarkEnd w:id="938"/>
      <w:bookmarkEnd w:id="939"/>
      <w:bookmarkEnd w:id="940"/>
      <w:bookmarkEnd w:id="941"/>
      <w:bookmarkEnd w:id="942"/>
      <w:bookmarkEnd w:id="943"/>
      <w:bookmarkEnd w:id="944"/>
      <w:bookmarkEnd w:id="94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招标人在收到评标报告之日起3日内，按照投标人须知前附表规定的公示媒介和期限公示中标候选人，公示期不得少于3天。</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946" w:name="_Toc1440"/>
      <w:bookmarkStart w:id="947" w:name="_Toc27436"/>
      <w:bookmarkStart w:id="948" w:name="_Toc492300395"/>
      <w:bookmarkStart w:id="949" w:name="_Toc29753"/>
      <w:bookmarkStart w:id="950" w:name="_Toc11661"/>
      <w:bookmarkStart w:id="951" w:name="_Toc6620"/>
      <w:bookmarkStart w:id="952" w:name="_Toc4219"/>
      <w:bookmarkStart w:id="953" w:name="_Toc75856854"/>
      <w:bookmarkStart w:id="954" w:name="_Toc15911"/>
      <w:r>
        <w:rPr>
          <w:rFonts w:hint="eastAsia" w:ascii="宋体" w:hAnsi="宋体" w:eastAsia="宋体" w:cs="宋体"/>
          <w:b w:val="0"/>
          <w:snapToGrid w:val="0"/>
          <w:color w:val="auto"/>
          <w:sz w:val="24"/>
          <w:szCs w:val="24"/>
          <w:highlight w:val="none"/>
        </w:rPr>
        <w:t>7.2 评标结果异议</w:t>
      </w:r>
      <w:bookmarkEnd w:id="946"/>
      <w:bookmarkEnd w:id="947"/>
      <w:bookmarkEnd w:id="948"/>
      <w:bookmarkEnd w:id="949"/>
      <w:bookmarkEnd w:id="950"/>
      <w:bookmarkEnd w:id="951"/>
      <w:bookmarkEnd w:id="952"/>
      <w:bookmarkEnd w:id="953"/>
      <w:bookmarkEnd w:id="95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投标人或者其他利</w:t>
      </w:r>
      <w:bookmarkStart w:id="955" w:name="_Toc152045561"/>
      <w:bookmarkStart w:id="956" w:name="_Toc247513985"/>
      <w:bookmarkStart w:id="957" w:name="_Toc30095"/>
      <w:bookmarkStart w:id="958" w:name="_Toc247527586"/>
      <w:bookmarkStart w:id="959" w:name="_Toc369531549"/>
      <w:bookmarkStart w:id="960" w:name="_Toc352691505"/>
      <w:bookmarkStart w:id="961" w:name="_Toc300834982"/>
      <w:bookmarkStart w:id="962" w:name="_Toc152042337"/>
      <w:bookmarkStart w:id="963" w:name="_Toc144974529"/>
      <w:bookmarkStart w:id="964" w:name="_Toc384308243"/>
      <w:bookmarkStart w:id="965" w:name="_Toc361508618"/>
      <w:r>
        <w:rPr>
          <w:rFonts w:hint="eastAsia" w:ascii="宋体" w:hAnsi="宋体" w:eastAsia="宋体" w:cs="宋体"/>
          <w:snapToGrid w:val="0"/>
          <w:color w:val="auto"/>
          <w:kern w:val="0"/>
          <w:szCs w:val="21"/>
          <w:highlight w:val="none"/>
        </w:rPr>
        <w:t>害关系人对评标结</w:t>
      </w:r>
      <w:bookmarkEnd w:id="955"/>
      <w:bookmarkEnd w:id="956"/>
      <w:bookmarkEnd w:id="957"/>
      <w:bookmarkEnd w:id="958"/>
      <w:bookmarkEnd w:id="959"/>
      <w:bookmarkEnd w:id="960"/>
      <w:bookmarkEnd w:id="961"/>
      <w:bookmarkEnd w:id="962"/>
      <w:bookmarkEnd w:id="963"/>
      <w:bookmarkEnd w:id="964"/>
      <w:bookmarkEnd w:id="965"/>
      <w:r>
        <w:rPr>
          <w:rFonts w:hint="eastAsia" w:ascii="宋体" w:hAnsi="宋体" w:eastAsia="宋体" w:cs="宋体"/>
          <w:snapToGrid w:val="0"/>
          <w:color w:val="auto"/>
          <w:kern w:val="0"/>
          <w:szCs w:val="21"/>
          <w:highlight w:val="none"/>
        </w:rPr>
        <w:t>果有异议的，应当在中标候选人公示期间提出。招标人将在收到异议之日起3日内作出答复；作出答复前，将暂停招标投标活动。</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966" w:name="_Toc75856855"/>
      <w:bookmarkStart w:id="967" w:name="_Toc23827"/>
      <w:bookmarkStart w:id="968" w:name="_Toc31488"/>
      <w:bookmarkStart w:id="969" w:name="_Toc12570"/>
      <w:bookmarkStart w:id="970" w:name="_Toc12944"/>
      <w:bookmarkStart w:id="971" w:name="_Toc23156"/>
      <w:bookmarkStart w:id="972" w:name="_Toc20629"/>
      <w:bookmarkStart w:id="973" w:name="_Toc492300396"/>
      <w:bookmarkStart w:id="974" w:name="_Toc5096"/>
      <w:r>
        <w:rPr>
          <w:rFonts w:hint="eastAsia" w:ascii="宋体" w:hAnsi="宋体" w:eastAsia="宋体" w:cs="宋体"/>
          <w:b w:val="0"/>
          <w:snapToGrid w:val="0"/>
          <w:color w:val="auto"/>
          <w:sz w:val="24"/>
          <w:szCs w:val="24"/>
          <w:highlight w:val="none"/>
        </w:rPr>
        <w:t>7.3 中标候选人履约能力审查</w:t>
      </w:r>
      <w:bookmarkEnd w:id="966"/>
      <w:bookmarkEnd w:id="967"/>
      <w:bookmarkEnd w:id="968"/>
      <w:bookmarkEnd w:id="969"/>
      <w:bookmarkEnd w:id="970"/>
      <w:bookmarkEnd w:id="971"/>
      <w:bookmarkEnd w:id="972"/>
      <w:bookmarkEnd w:id="973"/>
      <w:bookmarkEnd w:id="97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975" w:name="_Toc22515"/>
      <w:bookmarkStart w:id="976" w:name="_Toc16151"/>
      <w:bookmarkStart w:id="977" w:name="_Toc75856856"/>
      <w:bookmarkStart w:id="978" w:name="_Toc492300397"/>
      <w:bookmarkStart w:id="979" w:name="_Toc7452"/>
      <w:bookmarkStart w:id="980" w:name="_Toc25929"/>
      <w:bookmarkStart w:id="981" w:name="_Toc21642"/>
      <w:bookmarkStart w:id="982" w:name="_Toc9383"/>
      <w:bookmarkStart w:id="983" w:name="_Toc18631"/>
      <w:r>
        <w:rPr>
          <w:rFonts w:hint="eastAsia" w:ascii="宋体" w:hAnsi="宋体" w:eastAsia="宋体" w:cs="宋体"/>
          <w:b w:val="0"/>
          <w:snapToGrid w:val="0"/>
          <w:color w:val="auto"/>
          <w:sz w:val="24"/>
          <w:szCs w:val="24"/>
          <w:highlight w:val="none"/>
        </w:rPr>
        <w:t>7.4 定标</w:t>
      </w:r>
      <w:bookmarkEnd w:id="975"/>
      <w:bookmarkEnd w:id="976"/>
      <w:bookmarkEnd w:id="977"/>
      <w:bookmarkEnd w:id="978"/>
      <w:bookmarkEnd w:id="979"/>
      <w:bookmarkEnd w:id="980"/>
      <w:bookmarkEnd w:id="981"/>
      <w:bookmarkEnd w:id="982"/>
      <w:bookmarkEnd w:id="98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按照投标人须知前附表的规定，招标人或招标人授权的评标委员会依法确定中标人。</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984" w:name="_Toc26165"/>
      <w:bookmarkStart w:id="985" w:name="_Toc75856857"/>
      <w:bookmarkStart w:id="986" w:name="_Toc18802"/>
      <w:bookmarkStart w:id="987" w:name="_Toc17826"/>
      <w:bookmarkStart w:id="988" w:name="_Toc492300398"/>
      <w:bookmarkStart w:id="989" w:name="_Toc9089"/>
      <w:bookmarkStart w:id="990" w:name="_Toc14648"/>
      <w:bookmarkStart w:id="991" w:name="_Toc24783"/>
      <w:bookmarkStart w:id="992" w:name="_Toc21542"/>
      <w:r>
        <w:rPr>
          <w:rFonts w:hint="eastAsia" w:ascii="宋体" w:hAnsi="宋体" w:eastAsia="宋体" w:cs="宋体"/>
          <w:b w:val="0"/>
          <w:snapToGrid w:val="0"/>
          <w:color w:val="auto"/>
          <w:sz w:val="24"/>
          <w:szCs w:val="24"/>
          <w:highlight w:val="none"/>
        </w:rPr>
        <w:t>7.5 中标通知</w:t>
      </w:r>
      <w:bookmarkEnd w:id="984"/>
      <w:bookmarkEnd w:id="985"/>
      <w:bookmarkEnd w:id="986"/>
      <w:bookmarkEnd w:id="987"/>
      <w:bookmarkEnd w:id="988"/>
      <w:bookmarkEnd w:id="989"/>
      <w:bookmarkEnd w:id="990"/>
      <w:bookmarkEnd w:id="991"/>
      <w:bookmarkEnd w:id="99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在本章第3.3款规定的投标有效期内，招标人以书面形式向中标人发出中标</w:t>
      </w:r>
      <w:bookmarkStart w:id="993" w:name="_Toc5668"/>
      <w:bookmarkStart w:id="994" w:name="_Toc369531550"/>
      <w:bookmarkStart w:id="995" w:name="_Toc300834983"/>
      <w:bookmarkStart w:id="996" w:name="_Toc361508619"/>
      <w:bookmarkStart w:id="997" w:name="_Toc384308244"/>
      <w:bookmarkStart w:id="998" w:name="_Toc352691506"/>
      <w:r>
        <w:rPr>
          <w:rFonts w:hint="eastAsia" w:ascii="宋体" w:hAnsi="宋体" w:eastAsia="宋体" w:cs="宋体"/>
          <w:snapToGrid w:val="0"/>
          <w:color w:val="auto"/>
          <w:kern w:val="0"/>
          <w:szCs w:val="21"/>
          <w:highlight w:val="none"/>
        </w:rPr>
        <w:t>通知书，同时将中</w:t>
      </w:r>
      <w:bookmarkEnd w:id="993"/>
      <w:bookmarkEnd w:id="994"/>
      <w:bookmarkEnd w:id="995"/>
      <w:bookmarkEnd w:id="996"/>
      <w:bookmarkEnd w:id="997"/>
      <w:bookmarkEnd w:id="998"/>
      <w:r>
        <w:rPr>
          <w:rFonts w:hint="eastAsia" w:ascii="宋体" w:hAnsi="宋体" w:eastAsia="宋体" w:cs="宋体"/>
          <w:snapToGrid w:val="0"/>
          <w:color w:val="auto"/>
          <w:kern w:val="0"/>
          <w:szCs w:val="21"/>
          <w:highlight w:val="none"/>
        </w:rPr>
        <w:t>标结果通知未中标的投标人。</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999" w:name="_Toc14313"/>
      <w:bookmarkStart w:id="1000" w:name="_Toc22942"/>
      <w:bookmarkStart w:id="1001" w:name="_Toc25756"/>
      <w:bookmarkStart w:id="1002" w:name="_Toc75856858"/>
      <w:bookmarkStart w:id="1003" w:name="_Toc608"/>
      <w:bookmarkStart w:id="1004" w:name="_Toc17656"/>
      <w:bookmarkStart w:id="1005" w:name="_Toc16140"/>
      <w:bookmarkStart w:id="1006" w:name="_Toc492300399"/>
      <w:bookmarkStart w:id="1007" w:name="_Toc482188479"/>
      <w:bookmarkStart w:id="1008" w:name="_Toc15147"/>
      <w:r>
        <w:rPr>
          <w:rFonts w:hint="eastAsia" w:ascii="宋体" w:hAnsi="宋体" w:eastAsia="宋体" w:cs="宋体"/>
          <w:b w:val="0"/>
          <w:snapToGrid w:val="0"/>
          <w:color w:val="auto"/>
          <w:sz w:val="24"/>
          <w:szCs w:val="24"/>
          <w:highlight w:val="none"/>
        </w:rPr>
        <w:t>7.6 技术成果经济补偿</w:t>
      </w:r>
      <w:bookmarkEnd w:id="999"/>
      <w:bookmarkEnd w:id="1000"/>
      <w:bookmarkEnd w:id="1001"/>
      <w:bookmarkEnd w:id="1002"/>
      <w:bookmarkEnd w:id="1003"/>
      <w:bookmarkEnd w:id="1004"/>
      <w:bookmarkEnd w:id="1005"/>
      <w:bookmarkEnd w:id="1006"/>
      <w:bookmarkEnd w:id="1007"/>
      <w:bookmarkEnd w:id="100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对符合招标文件规定的未中标人的技术成果进行补偿的，招标人将按投标人须知前附表规定的标准给予经济补偿，未中标人在投标文件中声明放弃技术成果经济补偿费的除外。招标人将于中标通知书发出后30日内向未中标人支付技术成果经济补偿费。</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009" w:name="_Toc16772"/>
      <w:bookmarkStart w:id="1010" w:name="_Toc21055"/>
      <w:bookmarkStart w:id="1011" w:name="_Toc19859"/>
      <w:bookmarkStart w:id="1012" w:name="_Toc27078"/>
      <w:bookmarkStart w:id="1013" w:name="_Toc21231"/>
      <w:bookmarkStart w:id="1014" w:name="_Toc5175"/>
      <w:bookmarkStart w:id="1015" w:name="_Toc28877"/>
      <w:bookmarkStart w:id="1016" w:name="_Toc75856859"/>
      <w:bookmarkStart w:id="1017" w:name="_Toc492300400"/>
      <w:r>
        <w:rPr>
          <w:rFonts w:hint="eastAsia" w:ascii="宋体" w:hAnsi="宋体" w:eastAsia="宋体" w:cs="宋体"/>
          <w:b w:val="0"/>
          <w:snapToGrid w:val="0"/>
          <w:color w:val="auto"/>
          <w:sz w:val="24"/>
          <w:szCs w:val="24"/>
          <w:highlight w:val="none"/>
        </w:rPr>
        <w:t>7.7 履约保证金</w:t>
      </w:r>
      <w:bookmarkEnd w:id="1009"/>
      <w:bookmarkEnd w:id="1010"/>
      <w:bookmarkEnd w:id="1011"/>
      <w:bookmarkEnd w:id="1012"/>
      <w:bookmarkEnd w:id="1013"/>
      <w:bookmarkEnd w:id="1014"/>
      <w:bookmarkEnd w:id="1015"/>
      <w:bookmarkEnd w:id="1016"/>
      <w:bookmarkEnd w:id="101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7.7.1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7.7.2 中标人不能按本章第7.7.1项要求提交履约保证金的，视为放弃中标，其投标保证金以现金形式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的不予退还，以保函形式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的由保函开立人支付保函担保的与投标保证金等额的款项，给招标人造成的损失超过投标保证金数额的，中标人还应当对超过部分予以赔偿。</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018" w:name="_Toc21410"/>
      <w:bookmarkStart w:id="1019" w:name="_Toc6747"/>
      <w:bookmarkStart w:id="1020" w:name="_Toc492300401"/>
      <w:bookmarkStart w:id="1021" w:name="_Toc16863"/>
      <w:bookmarkStart w:id="1022" w:name="_Toc5562"/>
      <w:bookmarkStart w:id="1023" w:name="_Toc75856860"/>
      <w:bookmarkStart w:id="1024" w:name="_Toc11367"/>
      <w:bookmarkStart w:id="1025" w:name="_Toc29632"/>
      <w:bookmarkStart w:id="1026" w:name="_Toc28888"/>
      <w:r>
        <w:rPr>
          <w:rFonts w:hint="eastAsia" w:ascii="宋体" w:hAnsi="宋体" w:eastAsia="宋体" w:cs="宋体"/>
          <w:b w:val="0"/>
          <w:snapToGrid w:val="0"/>
          <w:color w:val="auto"/>
          <w:sz w:val="24"/>
          <w:szCs w:val="24"/>
          <w:highlight w:val="none"/>
        </w:rPr>
        <w:t>7.8 签订合同</w:t>
      </w:r>
      <w:bookmarkEnd w:id="1018"/>
      <w:bookmarkEnd w:id="1019"/>
      <w:bookmarkEnd w:id="1020"/>
      <w:bookmarkEnd w:id="1021"/>
      <w:bookmarkEnd w:id="1022"/>
      <w:bookmarkEnd w:id="1023"/>
      <w:bookmarkEnd w:id="1024"/>
      <w:bookmarkEnd w:id="1025"/>
      <w:bookmarkEnd w:id="102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以现金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的不予退还，以保函形式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的由保函开立人支付保函担保的与投标保证金等额的款项；给招标人造成的损失超过投标保证金数额的，中标人还应当对超过部分予以赔偿。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7.8.2 发出中标通知书后，招标人无正当理由拒签合同，或者在签订合同时向中标人提出附加条件的，招标人向中标人退还投标保证金；给中标人造成损失的，还应当赔偿损失。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7.8.3联合体中标的，联合体各方应当共同与招标人签订合同，就中标项目向招标人承担连带责任。</w:t>
      </w:r>
    </w:p>
    <w:bookmarkEnd w:id="930"/>
    <w:bookmarkEnd w:id="931"/>
    <w:bookmarkEnd w:id="932"/>
    <w:bookmarkEnd w:id="933"/>
    <w:bookmarkEnd w:id="934"/>
    <w:bookmarkEnd w:id="935"/>
    <w:bookmarkEnd w:id="936"/>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027" w:name="_Toc430530478"/>
      <w:bookmarkStart w:id="1028" w:name="_Toc200513169"/>
      <w:bookmarkStart w:id="1029" w:name="_Toc287620728"/>
      <w:bookmarkStart w:id="1030" w:name="_Toc509218753"/>
      <w:bookmarkStart w:id="1031" w:name="_Toc27765"/>
      <w:bookmarkStart w:id="1032" w:name="_Toc29595"/>
      <w:bookmarkStart w:id="1033" w:name="_Toc19999"/>
      <w:bookmarkStart w:id="1034" w:name="_Toc75856861"/>
      <w:bookmarkStart w:id="1035" w:name="_Toc277082595"/>
      <w:bookmarkStart w:id="1036" w:name="_Toc7545"/>
      <w:bookmarkStart w:id="1037" w:name="_Toc3214"/>
      <w:bookmarkStart w:id="1038" w:name="_Toc287607789"/>
      <w:bookmarkStart w:id="1039" w:name="_Toc25984"/>
      <w:bookmarkStart w:id="1040" w:name="_Toc224103360"/>
      <w:bookmarkStart w:id="1041" w:name="_Toc17747"/>
      <w:r>
        <w:rPr>
          <w:rFonts w:hint="eastAsia" w:ascii="宋体" w:hAnsi="宋体" w:eastAsia="宋体" w:cs="宋体"/>
          <w:b w:val="0"/>
          <w:snapToGrid w:val="0"/>
          <w:color w:val="auto"/>
          <w:highlight w:val="none"/>
        </w:rPr>
        <w:t>8.  重新招标和不再招标</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042" w:name="_Toc287620729"/>
      <w:bookmarkStart w:id="1043" w:name="_Toc509218754"/>
      <w:bookmarkStart w:id="1044" w:name="_Toc287607790"/>
      <w:bookmarkStart w:id="1045" w:name="_Toc277082596"/>
      <w:bookmarkStart w:id="1046" w:name="_Toc430530479"/>
      <w:bookmarkStart w:id="1047" w:name="_Toc200513170"/>
      <w:bookmarkStart w:id="1048" w:name="_Toc75856862"/>
      <w:bookmarkStart w:id="1049" w:name="_Toc224103361"/>
      <w:bookmarkStart w:id="1050" w:name="_Toc31403"/>
      <w:bookmarkStart w:id="1051" w:name="_Toc24591"/>
      <w:bookmarkStart w:id="1052" w:name="_Toc6200"/>
      <w:bookmarkStart w:id="1053" w:name="_Toc24964"/>
      <w:bookmarkStart w:id="1054" w:name="_Toc24118"/>
      <w:bookmarkStart w:id="1055" w:name="_Toc4936"/>
      <w:bookmarkStart w:id="1056" w:name="_Toc4836"/>
      <w:r>
        <w:rPr>
          <w:rFonts w:hint="eastAsia" w:ascii="宋体" w:hAnsi="宋体" w:eastAsia="宋体" w:cs="宋体"/>
          <w:b w:val="0"/>
          <w:snapToGrid w:val="0"/>
          <w:color w:val="auto"/>
          <w:sz w:val="24"/>
          <w:szCs w:val="24"/>
          <w:highlight w:val="none"/>
        </w:rPr>
        <w:t>8.1  重新招标</w:t>
      </w:r>
      <w:bookmarkEnd w:id="1042"/>
      <w:bookmarkEnd w:id="1043"/>
      <w:bookmarkEnd w:id="1044"/>
      <w:bookmarkEnd w:id="1045"/>
      <w:bookmarkEnd w:id="1046"/>
      <w:bookmarkEnd w:id="1047"/>
      <w:bookmarkEnd w:id="1048"/>
      <w:bookmarkEnd w:id="1049"/>
      <w:r>
        <w:rPr>
          <w:rFonts w:hint="eastAsia" w:ascii="宋体" w:hAnsi="宋体" w:eastAsia="宋体" w:cs="宋体"/>
          <w:b w:val="0"/>
          <w:snapToGrid w:val="0"/>
          <w:color w:val="auto"/>
          <w:sz w:val="24"/>
          <w:szCs w:val="24"/>
          <w:highlight w:val="none"/>
        </w:rPr>
        <w:t>的情形</w:t>
      </w:r>
      <w:bookmarkEnd w:id="1050"/>
      <w:bookmarkEnd w:id="1051"/>
      <w:bookmarkEnd w:id="1052"/>
      <w:bookmarkEnd w:id="1053"/>
      <w:bookmarkEnd w:id="1054"/>
      <w:bookmarkEnd w:id="1055"/>
      <w:bookmarkEnd w:id="1056"/>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有下列情形之一的，招标人将重新招标：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057" w:name="_Toc15504"/>
      <w:bookmarkStart w:id="1058" w:name="_Toc19571"/>
      <w:bookmarkStart w:id="1059" w:name="_Toc200513171"/>
      <w:bookmarkStart w:id="1060" w:name="_Toc287620730"/>
      <w:bookmarkStart w:id="1061" w:name="_Toc430530480"/>
      <w:bookmarkStart w:id="1062" w:name="_Toc75856863"/>
      <w:bookmarkStart w:id="1063" w:name="_Toc277082597"/>
      <w:bookmarkStart w:id="1064" w:name="_Toc287607791"/>
      <w:bookmarkStart w:id="1065" w:name="_Toc224103362"/>
      <w:bookmarkStart w:id="1066" w:name="_Toc30492"/>
      <w:bookmarkStart w:id="1067" w:name="_Toc1882"/>
      <w:bookmarkStart w:id="1068" w:name="_Toc21089"/>
      <w:bookmarkStart w:id="1069" w:name="_Toc3088"/>
      <w:bookmarkStart w:id="1070" w:name="_Toc4864"/>
      <w:bookmarkStart w:id="1071" w:name="_Toc509218755"/>
      <w:r>
        <w:rPr>
          <w:rFonts w:hint="eastAsia" w:ascii="宋体" w:hAnsi="宋体" w:eastAsia="宋体" w:cs="宋体"/>
          <w:b w:val="0"/>
          <w:snapToGrid w:val="0"/>
          <w:color w:val="auto"/>
          <w:sz w:val="24"/>
          <w:szCs w:val="24"/>
          <w:highlight w:val="none"/>
        </w:rPr>
        <w:t>8.2  重新招标和不再招标</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072" w:name="_Toc23108"/>
      <w:bookmarkStart w:id="1073" w:name="_Toc200513172"/>
      <w:bookmarkStart w:id="1074" w:name="_Toc1652"/>
      <w:bookmarkStart w:id="1075" w:name="_Toc31455"/>
      <w:bookmarkStart w:id="1076" w:name="_Toc277082598"/>
      <w:bookmarkStart w:id="1077" w:name="_Toc287607792"/>
      <w:bookmarkStart w:id="1078" w:name="_Toc287620731"/>
      <w:bookmarkStart w:id="1079" w:name="_Toc224103363"/>
      <w:bookmarkStart w:id="1080" w:name="_Toc430530481"/>
      <w:bookmarkStart w:id="1081" w:name="_Toc7287"/>
      <w:bookmarkStart w:id="1082" w:name="_Toc18392"/>
      <w:bookmarkStart w:id="1083" w:name="_Toc5629"/>
      <w:bookmarkStart w:id="1084" w:name="_Toc509218756"/>
      <w:bookmarkStart w:id="1085" w:name="_Toc75856864"/>
      <w:bookmarkStart w:id="1086" w:name="_Toc1328"/>
      <w:r>
        <w:rPr>
          <w:rFonts w:hint="eastAsia" w:ascii="宋体" w:hAnsi="宋体" w:eastAsia="宋体" w:cs="宋体"/>
          <w:b w:val="0"/>
          <w:snapToGrid w:val="0"/>
          <w:color w:val="auto"/>
          <w:highlight w:val="none"/>
        </w:rPr>
        <w:t>9.  纪律和监督</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087" w:name="_Toc287620732"/>
      <w:bookmarkStart w:id="1088" w:name="_Toc11589"/>
      <w:bookmarkStart w:id="1089" w:name="_Toc18754"/>
      <w:bookmarkStart w:id="1090" w:name="_Toc224103364"/>
      <w:bookmarkStart w:id="1091" w:name="_Toc287607793"/>
      <w:bookmarkStart w:id="1092" w:name="_Toc17984"/>
      <w:bookmarkStart w:id="1093" w:name="_Toc509218757"/>
      <w:bookmarkStart w:id="1094" w:name="_Toc4185"/>
      <w:bookmarkStart w:id="1095" w:name="_Toc22487"/>
      <w:bookmarkStart w:id="1096" w:name="_Toc29611"/>
      <w:bookmarkStart w:id="1097" w:name="_Toc430530482"/>
      <w:bookmarkStart w:id="1098" w:name="_Toc277082599"/>
      <w:bookmarkStart w:id="1099" w:name="_Toc75856865"/>
      <w:bookmarkStart w:id="1100" w:name="_Toc200513173"/>
      <w:bookmarkStart w:id="1101" w:name="_Toc8298"/>
      <w:r>
        <w:rPr>
          <w:rFonts w:hint="eastAsia" w:ascii="宋体" w:hAnsi="宋体" w:eastAsia="宋体" w:cs="宋体"/>
          <w:b w:val="0"/>
          <w:snapToGrid w:val="0"/>
          <w:color w:val="auto"/>
          <w:sz w:val="24"/>
          <w:szCs w:val="24"/>
          <w:highlight w:val="none"/>
        </w:rPr>
        <w:t>9.1  对招标人的纪律要求</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招标人不得泄漏招标投标活动中应当保密的情况和资料，不得与投标人串通损害国家利 益、社会公共利益或者他人合法权益，</w:t>
      </w:r>
      <w:r>
        <w:rPr>
          <w:rFonts w:hint="eastAsia" w:ascii="宋体" w:hAnsi="宋体" w:eastAsia="宋体" w:cs="宋体"/>
          <w:color w:val="auto"/>
          <w:highlight w:val="none"/>
        </w:rPr>
        <w:t>禁止招标人与投标人串通投标。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有下列情形之一的，属于招标人与投标人串通投标：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（2）招标人直接或者间接向投标人泄露标底、评标委员会成员等信息；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（3）招标人明示或者暗示投标人压低或者抬高投标报价；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（4）招标人授意投标人撤换、修改投标文件；</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（5）招标人明示或者暗示投标人为特定投标人中标提供方便；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（6）招标人与投标人为谋求特定投标人中标而采取的其他串通行为。</w:t>
      </w:r>
    </w:p>
    <w:p>
      <w:pPr>
        <w:pStyle w:val="5"/>
        <w:pageBreakBefore w:val="0"/>
        <w:kinsoku/>
        <w:wordWrap/>
        <w:overflowPunct/>
        <w:topLinePunct w:val="0"/>
        <w:bidi w:val="0"/>
        <w:snapToGrid w:val="0"/>
        <w:spacing w:before="0" w:after="0" w:line="360" w:lineRule="auto"/>
        <w:ind w:firstLine="480" w:firstLineChars="200"/>
        <w:textAlignment w:val="auto"/>
        <w:rPr>
          <w:rFonts w:hint="eastAsia" w:ascii="宋体" w:hAnsi="宋体" w:eastAsia="宋体" w:cs="宋体"/>
          <w:b w:val="0"/>
          <w:snapToGrid w:val="0"/>
          <w:color w:val="auto"/>
          <w:sz w:val="24"/>
          <w:szCs w:val="24"/>
          <w:highlight w:val="none"/>
        </w:rPr>
      </w:pPr>
      <w:bookmarkStart w:id="1102" w:name="_Toc8418"/>
      <w:bookmarkStart w:id="1103" w:name="_Toc75856866"/>
      <w:bookmarkStart w:id="1104" w:name="_Toc287620733"/>
      <w:bookmarkStart w:id="1105" w:name="_Toc24087"/>
      <w:bookmarkStart w:id="1106" w:name="_Toc200513174"/>
      <w:bookmarkStart w:id="1107" w:name="_Toc509218758"/>
      <w:bookmarkStart w:id="1108" w:name="_Toc24159"/>
      <w:bookmarkStart w:id="1109" w:name="_Toc277082600"/>
      <w:bookmarkStart w:id="1110" w:name="_Toc3287"/>
      <w:bookmarkStart w:id="1111" w:name="_Toc374"/>
      <w:bookmarkStart w:id="1112" w:name="_Toc224103365"/>
      <w:bookmarkStart w:id="1113" w:name="_Toc430530483"/>
      <w:bookmarkStart w:id="1114" w:name="_Toc26721"/>
      <w:bookmarkStart w:id="1115" w:name="_Toc6920"/>
      <w:bookmarkStart w:id="1116" w:name="_Toc287607794"/>
      <w:r>
        <w:rPr>
          <w:rFonts w:hint="eastAsia" w:ascii="宋体" w:hAnsi="宋体" w:eastAsia="宋体" w:cs="宋体"/>
          <w:b w:val="0"/>
          <w:snapToGrid w:val="0"/>
          <w:color w:val="auto"/>
          <w:sz w:val="24"/>
          <w:szCs w:val="24"/>
          <w:highlight w:val="none"/>
        </w:rPr>
        <w:t>9.2  对投标人的纪律要求</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9.2.1  </w:t>
      </w:r>
      <w:r>
        <w:rPr>
          <w:rFonts w:hint="eastAsia" w:ascii="宋体" w:hAnsi="宋体" w:eastAsia="宋体" w:cs="宋体"/>
          <w:color w:val="auto"/>
          <w:highlight w:val="none"/>
        </w:rPr>
        <w:t>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9.2.2  有下列情形之一的，视为投标人相互串通投标：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（1）不同投标人的电子投标文件由同一台电子设备编制、打包、加密或者上传；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（2）不同投标人的投标文件由同一投标人的电子设备打印、复印；</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（3）不同投标人的投标报价用同一个预算编制软件密码锁制作或者出自同一投标人的电子文档；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（4）不同投标人从同一个投标单位或者同一个自然人的互联网协议地址下载招标文件、上传投标文件；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（5）不同投标人的投标保证金虽然经由投标人自己的基本账户转出，但所需资金来自同一单位或者个人的账户；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（6）参加投标活动的人员为同一标段或者未划分标段的同一招标项目的其他投标人的在职人员；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（7）法律、法规规定的其他情形</w:t>
      </w:r>
      <w:r>
        <w:rPr>
          <w:rFonts w:hint="eastAsia" w:ascii="宋体" w:hAnsi="宋体" w:eastAsia="宋体" w:cs="宋体"/>
          <w:color w:val="auto"/>
          <w:highlight w:val="none"/>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9.2.3  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9.2.4  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（5）其他弄虚作假的行为。</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117" w:name="_Toc200513175"/>
      <w:bookmarkStart w:id="1118" w:name="_Toc509218759"/>
      <w:bookmarkStart w:id="1119" w:name="_Toc287607795"/>
      <w:bookmarkStart w:id="1120" w:name="_Toc75856867"/>
      <w:bookmarkStart w:id="1121" w:name="_Toc21445"/>
      <w:bookmarkStart w:id="1122" w:name="_Toc13210"/>
      <w:bookmarkStart w:id="1123" w:name="_Toc7332"/>
      <w:bookmarkStart w:id="1124" w:name="_Toc430530484"/>
      <w:bookmarkStart w:id="1125" w:name="_Toc20637"/>
      <w:bookmarkStart w:id="1126" w:name="_Toc367"/>
      <w:bookmarkStart w:id="1127" w:name="_Toc277082601"/>
      <w:bookmarkStart w:id="1128" w:name="_Toc224103366"/>
      <w:bookmarkStart w:id="1129" w:name="_Toc3630"/>
      <w:bookmarkStart w:id="1130" w:name="_Toc32496"/>
      <w:bookmarkStart w:id="1131" w:name="_Toc287620734"/>
      <w:r>
        <w:rPr>
          <w:rFonts w:hint="eastAsia" w:ascii="宋体" w:hAnsi="宋体" w:eastAsia="宋体" w:cs="宋体"/>
          <w:b w:val="0"/>
          <w:snapToGrid w:val="0"/>
          <w:color w:val="auto"/>
          <w:sz w:val="24"/>
          <w:szCs w:val="24"/>
          <w:highlight w:val="none"/>
        </w:rPr>
        <w:t>9.3  对评标委员会成员的纪律要求</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132" w:name="_Toc5013"/>
      <w:bookmarkStart w:id="1133" w:name="_Toc509218760"/>
      <w:bookmarkStart w:id="1134" w:name="_Toc16299"/>
      <w:bookmarkStart w:id="1135" w:name="_Toc31127"/>
      <w:bookmarkStart w:id="1136" w:name="_Toc16698"/>
      <w:bookmarkStart w:id="1137" w:name="_Toc75856868"/>
      <w:bookmarkStart w:id="1138" w:name="_Toc13915"/>
      <w:bookmarkStart w:id="1139" w:name="_Toc287620735"/>
      <w:bookmarkStart w:id="1140" w:name="_Toc200513176"/>
      <w:bookmarkStart w:id="1141" w:name="_Toc277082602"/>
      <w:bookmarkStart w:id="1142" w:name="_Toc7688"/>
      <w:bookmarkStart w:id="1143" w:name="_Toc30849"/>
      <w:bookmarkStart w:id="1144" w:name="_Toc287607796"/>
      <w:bookmarkStart w:id="1145" w:name="_Toc224103367"/>
      <w:bookmarkStart w:id="1146" w:name="_Toc430530485"/>
      <w:r>
        <w:rPr>
          <w:rFonts w:hint="eastAsia" w:ascii="宋体" w:hAnsi="宋体" w:eastAsia="宋体" w:cs="宋体"/>
          <w:b w:val="0"/>
          <w:snapToGrid w:val="0"/>
          <w:color w:val="auto"/>
          <w:sz w:val="24"/>
          <w:szCs w:val="24"/>
          <w:highlight w:val="none"/>
        </w:rPr>
        <w:t>9.4  对与评标活动有关的工作人员的纪律要求</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147" w:name="_Toc224103368"/>
      <w:bookmarkStart w:id="1148" w:name="_Toc75856869"/>
      <w:bookmarkStart w:id="1149" w:name="_Toc30941"/>
      <w:bookmarkStart w:id="1150" w:name="_Toc287620736"/>
      <w:bookmarkStart w:id="1151" w:name="_Toc200513177"/>
      <w:bookmarkStart w:id="1152" w:name="_Toc22649"/>
      <w:bookmarkStart w:id="1153" w:name="_Toc27398"/>
      <w:bookmarkStart w:id="1154" w:name="_Toc509218761"/>
      <w:bookmarkStart w:id="1155" w:name="_Toc20308"/>
      <w:bookmarkStart w:id="1156" w:name="_Toc26864"/>
      <w:bookmarkStart w:id="1157" w:name="_Toc287607797"/>
      <w:bookmarkStart w:id="1158" w:name="_Toc24205"/>
      <w:bookmarkStart w:id="1159" w:name="_Toc277082603"/>
      <w:bookmarkStart w:id="1160" w:name="_Toc430530486"/>
      <w:bookmarkStart w:id="1161" w:name="_Toc30309"/>
      <w:r>
        <w:rPr>
          <w:rFonts w:hint="eastAsia" w:ascii="宋体" w:hAnsi="宋体" w:eastAsia="宋体" w:cs="宋体"/>
          <w:b w:val="0"/>
          <w:snapToGrid w:val="0"/>
          <w:color w:val="auto"/>
          <w:sz w:val="24"/>
          <w:szCs w:val="24"/>
          <w:highlight w:val="none"/>
        </w:rPr>
        <w:t>9.5  投诉</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投标人和其他利害关系人认为本次招标活动违反法律、法规和规章规定的，有权向有关行政监督部门投诉。</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162" w:name="_Toc509218762"/>
      <w:bookmarkStart w:id="1163" w:name="_Toc1751"/>
      <w:bookmarkStart w:id="1164" w:name="_Toc28930"/>
      <w:bookmarkStart w:id="1165" w:name="_Toc14273"/>
      <w:bookmarkStart w:id="1166" w:name="_Toc75856870"/>
      <w:bookmarkStart w:id="1167" w:name="_Toc430530487"/>
      <w:bookmarkStart w:id="1168" w:name="_Toc287607798"/>
      <w:bookmarkStart w:id="1169" w:name="_Toc16398"/>
      <w:bookmarkStart w:id="1170" w:name="_Toc7412"/>
      <w:bookmarkStart w:id="1171" w:name="_Toc277082604"/>
      <w:bookmarkStart w:id="1172" w:name="_Toc200513178"/>
      <w:bookmarkStart w:id="1173" w:name="_Toc287620737"/>
      <w:bookmarkStart w:id="1174" w:name="_Toc2567"/>
      <w:bookmarkStart w:id="1175" w:name="_Toc29135"/>
      <w:bookmarkStart w:id="1176" w:name="_Toc224103369"/>
      <w:r>
        <w:rPr>
          <w:rFonts w:hint="eastAsia" w:ascii="宋体" w:hAnsi="宋体" w:eastAsia="宋体" w:cs="宋体"/>
          <w:b w:val="0"/>
          <w:snapToGrid w:val="0"/>
          <w:color w:val="auto"/>
          <w:highlight w:val="none"/>
        </w:rPr>
        <w:t>10. 需要补充的其他内容</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sectPr>
          <w:footerReference r:id="rId12" w:type="default"/>
          <w:footerReference r:id="rId13" w:type="even"/>
          <w:pgSz w:w="11906" w:h="16838"/>
          <w:pgMar w:top="1304" w:right="1134" w:bottom="1304" w:left="130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eastAsia="宋体" w:cs="宋体"/>
          <w:snapToGrid w:val="0"/>
          <w:color w:val="auto"/>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附表一：开标记录表</w:t>
      </w:r>
    </w:p>
    <w:p>
      <w:pPr>
        <w:tabs>
          <w:tab w:val="left" w:pos="3529"/>
          <w:tab w:val="left" w:pos="5060"/>
        </w:tabs>
        <w:autoSpaceDE w:val="0"/>
        <w:autoSpaceDN w:val="0"/>
        <w:adjustRightInd w:val="0"/>
        <w:snapToGrid w:val="0"/>
        <w:spacing w:line="360" w:lineRule="auto"/>
        <w:ind w:firstLine="3324" w:firstLineChars="600"/>
        <w:jc w:val="left"/>
        <w:rPr>
          <w:rFonts w:hint="eastAsia" w:ascii="宋体" w:hAnsi="宋体" w:eastAsia="宋体" w:cs="宋体"/>
          <w:b/>
          <w:snapToGrid w:val="0"/>
          <w:color w:val="auto"/>
          <w:kern w:val="0"/>
          <w:sz w:val="28"/>
          <w:szCs w:val="28"/>
          <w:highlight w:val="none"/>
        </w:rPr>
      </w:pPr>
      <w:r>
        <w:rPr>
          <w:rFonts w:hint="eastAsia" w:ascii="宋体" w:hAnsi="宋体" w:eastAsia="宋体" w:cs="宋体"/>
          <w:snapToGrid w:val="0"/>
          <w:color w:val="auto"/>
          <w:w w:val="198"/>
          <w:kern w:val="0"/>
          <w:sz w:val="28"/>
          <w:szCs w:val="28"/>
          <w:highlight w:val="none"/>
          <w:u w:val="single"/>
        </w:rPr>
        <w:t xml:space="preserve">              </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b/>
          <w:snapToGrid w:val="0"/>
          <w:color w:val="auto"/>
          <w:w w:val="99"/>
          <w:kern w:val="0"/>
          <w:sz w:val="28"/>
          <w:szCs w:val="28"/>
          <w:highlight w:val="none"/>
          <w:u w:val="single"/>
        </w:rPr>
        <w:t>（项目名称）</w:t>
      </w:r>
      <w:r>
        <w:rPr>
          <w:rFonts w:hint="eastAsia" w:ascii="宋体" w:hAnsi="宋体" w:eastAsia="宋体" w:cs="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b/>
          <w:snapToGrid w:val="0"/>
          <w:color w:val="auto"/>
          <w:kern w:val="0"/>
          <w:sz w:val="28"/>
          <w:szCs w:val="28"/>
          <w:highlight w:val="none"/>
        </w:rPr>
        <w:t xml:space="preserve">                             </w:t>
      </w:r>
      <w:r>
        <w:rPr>
          <w:rFonts w:hint="eastAsia" w:ascii="宋体" w:hAnsi="宋体" w:eastAsia="宋体" w:cs="宋体"/>
          <w:snapToGrid w:val="0"/>
          <w:color w:val="auto"/>
          <w:kern w:val="0"/>
          <w:szCs w:val="21"/>
          <w:highlight w:val="none"/>
        </w:rPr>
        <w:t>开标时间：</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46"/>
        <w:tblW w:w="14986"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2426"/>
        <w:gridCol w:w="1164"/>
        <w:gridCol w:w="960"/>
        <w:gridCol w:w="1581"/>
        <w:gridCol w:w="905"/>
        <w:gridCol w:w="818"/>
        <w:gridCol w:w="895"/>
        <w:gridCol w:w="775"/>
        <w:gridCol w:w="861"/>
        <w:gridCol w:w="851"/>
        <w:gridCol w:w="764"/>
        <w:gridCol w:w="753"/>
        <w:gridCol w:w="970"/>
        <w:gridCol w:w="83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941" w:hRule="exact"/>
          <w:jc w:val="center"/>
        </w:trPr>
        <w:tc>
          <w:tcPr>
            <w:tcW w:w="433"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426"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p>
        </w:tc>
        <w:tc>
          <w:tcPr>
            <w:tcW w:w="1164"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解密情况</w:t>
            </w:r>
          </w:p>
        </w:tc>
        <w:tc>
          <w:tcPr>
            <w:tcW w:w="960"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投标总报价</w:t>
            </w:r>
          </w:p>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（元）</w:t>
            </w:r>
          </w:p>
        </w:tc>
        <w:tc>
          <w:tcPr>
            <w:tcW w:w="1581" w:type="dxa"/>
            <w:tcBorders>
              <w:left w:val="single" w:color="auto" w:sz="4" w:space="0"/>
              <w:righ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lang w:eastAsia="zh-CN"/>
              </w:rPr>
              <w:t>勘察</w:t>
            </w:r>
            <w:r>
              <w:rPr>
                <w:rFonts w:hint="eastAsia" w:ascii="宋体" w:hAnsi="宋体" w:eastAsia="宋体" w:cs="宋体"/>
                <w:color w:val="auto"/>
                <w:szCs w:val="21"/>
                <w:highlight w:val="none"/>
                <w:lang w:val="en-US" w:eastAsia="zh-CN"/>
              </w:rPr>
              <w:t>设计费</w:t>
            </w:r>
            <w:r>
              <w:rPr>
                <w:rFonts w:hint="eastAsia" w:ascii="宋体" w:hAnsi="宋体" w:eastAsia="宋体" w:cs="宋体"/>
                <w:color w:val="auto"/>
                <w:kern w:val="0"/>
                <w:szCs w:val="21"/>
                <w:highlight w:val="none"/>
              </w:rPr>
              <w:t>固定单价</w:t>
            </w:r>
            <w:r>
              <w:rPr>
                <w:rFonts w:hint="eastAsia" w:ascii="宋体" w:hAnsi="宋体" w:eastAsia="宋体" w:cs="宋体"/>
                <w:snapToGrid w:val="0"/>
                <w:color w:val="auto"/>
                <w:kern w:val="0"/>
                <w:szCs w:val="21"/>
                <w:highlight w:val="none"/>
              </w:rPr>
              <w:t>/</w:t>
            </w:r>
          </w:p>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lang w:eastAsia="zh-CN"/>
              </w:rPr>
              <w:t>勘察</w:t>
            </w:r>
            <w:r>
              <w:rPr>
                <w:rFonts w:hint="eastAsia" w:ascii="宋体" w:hAnsi="宋体" w:eastAsia="宋体" w:cs="宋体"/>
                <w:color w:val="auto"/>
                <w:szCs w:val="21"/>
                <w:highlight w:val="none"/>
                <w:lang w:val="en-US" w:eastAsia="zh-CN"/>
              </w:rPr>
              <w:t>设计费</w:t>
            </w:r>
            <w:r>
              <w:rPr>
                <w:rFonts w:hint="eastAsia" w:ascii="宋体" w:hAnsi="宋体" w:eastAsia="宋体" w:cs="宋体"/>
                <w:color w:val="auto"/>
                <w:szCs w:val="21"/>
                <w:highlight w:val="none"/>
              </w:rPr>
              <w:t>固定费率</w:t>
            </w:r>
          </w:p>
        </w:tc>
        <w:tc>
          <w:tcPr>
            <w:tcW w:w="905" w:type="dxa"/>
            <w:tcBorders>
              <w:left w:val="single" w:color="auto" w:sz="4" w:space="0"/>
              <w:righ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□勘察费（元）</w:t>
            </w:r>
          </w:p>
        </w:tc>
        <w:tc>
          <w:tcPr>
            <w:tcW w:w="818" w:type="dxa"/>
            <w:tcBorders>
              <w:lef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勘察费固定单价</w:t>
            </w:r>
            <w:r>
              <w:rPr>
                <w:rFonts w:hint="eastAsia" w:ascii="宋体" w:hAnsi="宋体" w:eastAsia="宋体" w:cs="宋体"/>
                <w:snapToGrid w:val="0"/>
                <w:color w:val="auto"/>
                <w:kern w:val="0"/>
                <w:szCs w:val="21"/>
                <w:highlight w:val="none"/>
              </w:rPr>
              <w:t>/</w:t>
            </w:r>
          </w:p>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color w:val="auto"/>
                <w:sz w:val="21"/>
                <w:szCs w:val="21"/>
                <w:highlight w:val="none"/>
              </w:rPr>
              <w:t>勘察费固定费率</w:t>
            </w:r>
          </w:p>
        </w:tc>
        <w:tc>
          <w:tcPr>
            <w:tcW w:w="895"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□设计费（元）</w:t>
            </w:r>
          </w:p>
        </w:tc>
        <w:tc>
          <w:tcPr>
            <w:tcW w:w="775" w:type="dxa"/>
            <w:tcBorders>
              <w:lef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设计费固定单价</w:t>
            </w:r>
            <w:r>
              <w:rPr>
                <w:rFonts w:hint="eastAsia" w:ascii="宋体" w:hAnsi="宋体" w:eastAsia="宋体" w:cs="宋体"/>
                <w:snapToGrid w:val="0"/>
                <w:color w:val="auto"/>
                <w:kern w:val="0"/>
                <w:szCs w:val="21"/>
                <w:highlight w:val="none"/>
              </w:rPr>
              <w:t>/</w:t>
            </w:r>
          </w:p>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设计费</w:t>
            </w:r>
            <w:r>
              <w:rPr>
                <w:rFonts w:hint="eastAsia" w:ascii="宋体" w:hAnsi="宋体" w:eastAsia="宋体" w:cs="宋体"/>
                <w:snapToGrid w:val="0"/>
                <w:color w:val="auto"/>
                <w:kern w:val="0"/>
                <w:szCs w:val="21"/>
                <w:highlight w:val="none"/>
              </w:rPr>
              <w:t>固定费率</w:t>
            </w:r>
          </w:p>
        </w:tc>
        <w:tc>
          <w:tcPr>
            <w:tcW w:w="861"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质量目标</w:t>
            </w:r>
          </w:p>
        </w:tc>
        <w:tc>
          <w:tcPr>
            <w:tcW w:w="851"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勘察设计服务期限</w:t>
            </w:r>
          </w:p>
        </w:tc>
        <w:tc>
          <w:tcPr>
            <w:tcW w:w="764"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eastAsia="zh-CN"/>
              </w:rPr>
              <w:t>安全目标</w:t>
            </w:r>
          </w:p>
        </w:tc>
        <w:tc>
          <w:tcPr>
            <w:tcW w:w="753" w:type="dxa"/>
            <w:tcBorders>
              <w:lef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项目负责人</w:t>
            </w:r>
          </w:p>
        </w:tc>
        <w:tc>
          <w:tcPr>
            <w:tcW w:w="970"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备注</w:t>
            </w:r>
          </w:p>
        </w:tc>
        <w:tc>
          <w:tcPr>
            <w:tcW w:w="830"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2426"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164"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0"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581"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05"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8"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95"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75"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6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53"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7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3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2426"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164"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0"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581"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05"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8"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95"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75"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6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53"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7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3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2426"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164"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0"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581"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05"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8"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95"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75"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6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53"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7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3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2426"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164"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0"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581"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05"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8"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95"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75"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6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53"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7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3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2426"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164"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0"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581"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05"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8"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95"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75"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6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53"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7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3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2859" w:type="dxa"/>
            <w:gridSpan w:val="2"/>
            <w:tcBorders>
              <w:bottom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最高限价</w:t>
            </w:r>
          </w:p>
        </w:tc>
        <w:tc>
          <w:tcPr>
            <w:tcW w:w="12127" w:type="dxa"/>
            <w:gridSpan w:val="13"/>
            <w:tcBorders>
              <w:bottom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2859" w:type="dxa"/>
            <w:gridSpan w:val="2"/>
            <w:tcBorders>
              <w:top w:val="single" w:color="auto" w:sz="4" w:space="0"/>
            </w:tcBorders>
            <w:vAlign w:val="center"/>
          </w:tcPr>
          <w:p>
            <w:pPr>
              <w:autoSpaceDE w:val="0"/>
              <w:autoSpaceDN w:val="0"/>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异常情况</w:t>
            </w:r>
          </w:p>
        </w:tc>
        <w:tc>
          <w:tcPr>
            <w:tcW w:w="12127" w:type="dxa"/>
            <w:gridSpan w:val="13"/>
            <w:tcBorders>
              <w:top w:val="single" w:color="auto" w:sz="4" w:space="0"/>
            </w:tcBorders>
          </w:tcPr>
          <w:p>
            <w:pPr>
              <w:autoSpaceDE w:val="0"/>
              <w:autoSpaceDN w:val="0"/>
              <w:adjustRightInd w:val="0"/>
              <w:snapToGrid w:val="0"/>
              <w:jc w:val="left"/>
              <w:rPr>
                <w:rFonts w:hint="eastAsia" w:ascii="宋体" w:hAnsi="宋体" w:eastAsia="宋体" w:cs="宋体"/>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招标人代表：</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监标人：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主持人：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记录人：</w:t>
      </w:r>
      <w:r>
        <w:rPr>
          <w:rFonts w:hint="eastAsia" w:ascii="宋体" w:hAnsi="宋体" w:eastAsia="宋体" w:cs="宋体"/>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 xml:space="preserve">                                       </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年</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月</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日</w:t>
      </w:r>
    </w:p>
    <w:p>
      <w:pPr>
        <w:autoSpaceDE w:val="0"/>
        <w:autoSpaceDN w:val="0"/>
        <w:adjustRightInd w:val="0"/>
        <w:snapToGrid w:val="0"/>
        <w:spacing w:before="62" w:beforeLines="20" w:line="360" w:lineRule="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br w:type="page"/>
      </w:r>
      <w:r>
        <w:rPr>
          <w:rFonts w:hint="eastAsia" w:ascii="宋体" w:hAnsi="宋体" w:eastAsia="宋体" w:cs="宋体"/>
          <w:b/>
          <w:snapToGrid w:val="0"/>
          <w:color w:val="auto"/>
          <w:kern w:val="0"/>
          <w:highlight w:val="none"/>
        </w:rPr>
        <w:t>附表二：纸质投标保函递交情况一览表（如有）</w:t>
      </w:r>
    </w:p>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snapToGrid w:val="0"/>
          <w:color w:val="auto"/>
          <w:w w:val="198"/>
          <w:kern w:val="0"/>
          <w:sz w:val="28"/>
          <w:szCs w:val="28"/>
          <w:highlight w:val="none"/>
          <w:u w:val="single"/>
        </w:rPr>
        <w:t xml:space="preserve">              </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b/>
          <w:snapToGrid w:val="0"/>
          <w:color w:val="auto"/>
          <w:w w:val="99"/>
          <w:kern w:val="0"/>
          <w:sz w:val="28"/>
          <w:szCs w:val="28"/>
          <w:highlight w:val="none"/>
          <w:u w:val="single"/>
        </w:rPr>
        <w:t>（项目名称）纸质投标保函递交情况一览表</w:t>
      </w:r>
    </w:p>
    <w:p>
      <w:pPr>
        <w:autoSpaceDE w:val="0"/>
        <w:autoSpaceDN w:val="0"/>
        <w:adjustRightInd w:val="0"/>
        <w:snapToGrid w:val="0"/>
        <w:spacing w:before="62" w:beforeLines="20" w:line="360" w:lineRule="auto"/>
        <w:ind w:firstLine="8610" w:firstLineChars="41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投标截止时间：</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46"/>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4160"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p>
        </w:tc>
        <w:tc>
          <w:tcPr>
            <w:tcW w:w="3088"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金额（元）</w:t>
            </w:r>
          </w:p>
        </w:tc>
        <w:tc>
          <w:tcPr>
            <w:tcW w:w="2987"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递交时间</w:t>
            </w:r>
          </w:p>
        </w:tc>
        <w:tc>
          <w:tcPr>
            <w:tcW w:w="3175"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bl>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w w:val="200"/>
          <w:kern w:val="0"/>
          <w:szCs w:val="21"/>
          <w:highlight w:val="none"/>
          <w:u w:val="single"/>
        </w:rPr>
      </w:pPr>
      <w:r>
        <w:rPr>
          <w:rFonts w:hint="eastAsia" w:ascii="宋体" w:hAnsi="宋体" w:eastAsia="宋体" w:cs="宋体"/>
          <w:snapToGrid w:val="0"/>
          <w:color w:val="auto"/>
          <w:kern w:val="0"/>
          <w:szCs w:val="21"/>
          <w:highlight w:val="none"/>
        </w:rPr>
        <w:t>招标人代表：</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监标人：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记录人：</w:t>
      </w:r>
      <w:r>
        <w:rPr>
          <w:rFonts w:hint="eastAsia" w:ascii="宋体" w:hAnsi="宋体" w:eastAsia="宋体" w:cs="宋体"/>
          <w:snapToGrid w:val="0"/>
          <w:color w:val="auto"/>
          <w:w w:val="200"/>
          <w:kern w:val="0"/>
          <w:szCs w:val="21"/>
          <w:highlight w:val="none"/>
          <w:u w:val="single"/>
        </w:rPr>
        <w:t xml:space="preserve">      </w:t>
      </w:r>
    </w:p>
    <w:p>
      <w:pPr>
        <w:pStyle w:val="2"/>
        <w:jc w:val="right"/>
        <w:rPr>
          <w:rFonts w:hint="eastAsia" w:ascii="宋体" w:hAnsi="宋体" w:eastAsia="宋体" w:cs="宋体"/>
          <w:color w:val="auto"/>
          <w:highlight w:val="none"/>
        </w:rPr>
      </w:pP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年</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月</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日</w:t>
      </w:r>
    </w:p>
    <w:p>
      <w:pPr>
        <w:autoSpaceDE w:val="0"/>
        <w:autoSpaceDN w:val="0"/>
        <w:adjustRightInd w:val="0"/>
        <w:snapToGrid w:val="0"/>
        <w:spacing w:before="62" w:beforeLines="20" w:line="360" w:lineRule="auto"/>
        <w:rPr>
          <w:rFonts w:hint="eastAsia" w:ascii="宋体" w:hAnsi="宋体" w:eastAsia="宋体" w:cs="宋体"/>
          <w:snapToGrid w:val="0"/>
          <w:color w:val="auto"/>
          <w:kern w:val="0"/>
          <w:sz w:val="24"/>
          <w:highlight w:val="none"/>
        </w:rPr>
        <w:sectPr>
          <w:pgSz w:w="16838" w:h="11906" w:orient="landscape"/>
          <w:pgMar w:top="1304" w:right="1304" w:bottom="1134" w:left="1304" w:header="851" w:footer="992" w:gutter="0"/>
          <w:pgBorders>
            <w:top w:val="none" w:sz="0" w:space="0"/>
            <w:left w:val="none" w:sz="0" w:space="0"/>
            <w:bottom w:val="none" w:sz="0" w:space="0"/>
            <w:right w:val="none" w:sz="0" w:space="0"/>
          </w:pgBorders>
          <w:cols w:space="720" w:num="1"/>
          <w:docGrid w:type="lines" w:linePitch="312" w:charSpace="0"/>
        </w:sectPr>
      </w:pPr>
    </w:p>
    <w:p>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附表三：问题澄清通知</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w w:val="99"/>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时前通过重庆市电子招投标系统提交。</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（签名）</w:t>
      </w:r>
    </w:p>
    <w:p>
      <w:pPr>
        <w:pStyle w:val="2"/>
        <w:jc w:val="right"/>
        <w:rPr>
          <w:rFonts w:hint="eastAsia" w:ascii="宋体" w:hAnsi="宋体" w:eastAsia="宋体" w:cs="宋体"/>
          <w:i/>
          <w:color w:val="auto"/>
          <w:highlight w:val="none"/>
        </w:rPr>
      </w:pPr>
      <w:r>
        <w:rPr>
          <w:rFonts w:hint="eastAsia" w:ascii="宋体" w:hAnsi="宋体" w:eastAsia="宋体" w:cs="宋体"/>
          <w:i/>
          <w:color w:val="auto"/>
          <w:highlight w:val="none"/>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 xml:space="preserve"> </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sz w:val="24"/>
          <w:highlight w:val="none"/>
        </w:rPr>
        <w:br w:type="page"/>
      </w:r>
      <w:r>
        <w:rPr>
          <w:rFonts w:hint="eastAsia" w:ascii="宋体" w:hAnsi="宋体" w:eastAsia="宋体" w:cs="宋体"/>
          <w:b/>
          <w:snapToGrid w:val="0"/>
          <w:color w:val="auto"/>
          <w:kern w:val="0"/>
          <w:highlight w:val="none"/>
        </w:rPr>
        <w:t>附表四：问题的澄清</w:t>
      </w:r>
    </w:p>
    <w:p>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ind w:firstLine="3150" w:firstLineChars="1500"/>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150" w:firstLineChars="1500"/>
        <w:rPr>
          <w:rFonts w:hint="eastAsia" w:ascii="宋体" w:hAnsi="宋体" w:eastAsia="宋体" w:cs="宋体"/>
          <w:snapToGrid w:val="0"/>
          <w:color w:val="auto"/>
          <w:kern w:val="0"/>
          <w:szCs w:val="21"/>
          <w:highlight w:val="none"/>
        </w:rPr>
      </w:pPr>
    </w:p>
    <w:p>
      <w:pPr>
        <w:tabs>
          <w:tab w:val="left" w:pos="735"/>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（项目名称）    </w:t>
      </w:r>
      <w:r>
        <w:rPr>
          <w:rFonts w:hint="eastAsia" w:ascii="宋体" w:hAnsi="宋体" w:eastAsia="宋体" w:cs="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（签名或盖章）</w:t>
      </w:r>
    </w:p>
    <w:p>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t>附表五：中标通知书</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spacing w:before="92" w:line="185" w:lineRule="auto"/>
        <w:ind w:firstLine="3702"/>
        <w:rPr>
          <w:rFonts w:hint="eastAsia" w:ascii="宋体" w:hAnsi="宋体" w:eastAsia="宋体" w:cs="宋体"/>
          <w:color w:val="auto"/>
          <w:sz w:val="28"/>
          <w:szCs w:val="28"/>
          <w:highlight w:val="none"/>
        </w:rPr>
      </w:pPr>
      <w:r>
        <w:rPr>
          <w:rFonts w:hint="eastAsia" w:ascii="宋体" w:hAnsi="宋体" w:eastAsia="宋体" w:cs="宋体"/>
          <w:color w:val="auto"/>
          <w:spacing w:val="-6"/>
          <w:sz w:val="28"/>
          <w:szCs w:val="28"/>
          <w:highlight w:val="none"/>
        </w:rPr>
        <w:t>中标通知书</w:t>
      </w:r>
    </w:p>
    <w:p>
      <w:pPr>
        <w:spacing w:line="243" w:lineRule="auto"/>
        <w:rPr>
          <w:rFonts w:hint="eastAsia" w:ascii="宋体" w:hAnsi="宋体" w:eastAsia="宋体" w:cs="宋体"/>
          <w:color w:val="auto"/>
          <w:sz w:val="21"/>
          <w:highlight w:val="none"/>
        </w:rPr>
      </w:pPr>
    </w:p>
    <w:p>
      <w:pPr>
        <w:spacing w:line="244" w:lineRule="auto"/>
        <w:rPr>
          <w:rFonts w:hint="eastAsia" w:ascii="宋体" w:hAnsi="宋体" w:eastAsia="宋体" w:cs="宋体"/>
          <w:color w:val="auto"/>
          <w:sz w:val="21"/>
          <w:highlight w:val="none"/>
        </w:rPr>
      </w:pPr>
    </w:p>
    <w:p>
      <w:pPr>
        <w:tabs>
          <w:tab w:val="left" w:pos="2565"/>
        </w:tabs>
        <w:spacing w:before="78" w:line="185" w:lineRule="auto"/>
        <w:ind w:firstLine="148"/>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u w:val="single" w:color="auto"/>
        </w:rPr>
        <w:tab/>
      </w:r>
      <w:r>
        <w:rPr>
          <w:rFonts w:hint="eastAsia" w:ascii="宋体" w:hAnsi="宋体" w:eastAsia="宋体" w:cs="宋体"/>
          <w:color w:val="auto"/>
          <w:spacing w:val="-23"/>
          <w:sz w:val="24"/>
          <w:szCs w:val="24"/>
          <w:highlight w:val="none"/>
        </w:rPr>
        <w:t>（中标人名称</w:t>
      </w:r>
      <w:r>
        <w:rPr>
          <w:rFonts w:hint="eastAsia" w:ascii="宋体" w:hAnsi="宋体" w:eastAsia="宋体" w:cs="宋体"/>
          <w:color w:val="auto"/>
          <w:spacing w:val="-67"/>
          <w:sz w:val="24"/>
          <w:szCs w:val="24"/>
          <w:highlight w:val="none"/>
        </w:rPr>
        <w:t>）：</w:t>
      </w:r>
    </w:p>
    <w:p>
      <w:pPr>
        <w:spacing w:line="247" w:lineRule="auto"/>
        <w:rPr>
          <w:rFonts w:hint="eastAsia" w:ascii="宋体" w:hAnsi="宋体" w:eastAsia="宋体" w:cs="宋体"/>
          <w:color w:val="auto"/>
          <w:sz w:val="21"/>
          <w:highlight w:val="none"/>
        </w:rPr>
      </w:pPr>
    </w:p>
    <w:p>
      <w:pPr>
        <w:spacing w:line="248" w:lineRule="auto"/>
        <w:rPr>
          <w:rFonts w:hint="eastAsia" w:ascii="宋体" w:hAnsi="宋体" w:eastAsia="宋体" w:cs="宋体"/>
          <w:color w:val="auto"/>
          <w:sz w:val="21"/>
          <w:highlight w:val="none"/>
        </w:rPr>
      </w:pPr>
    </w:p>
    <w:p>
      <w:pPr>
        <w:spacing w:before="78" w:line="338" w:lineRule="auto"/>
        <w:ind w:left="39" w:right="104" w:firstLine="479"/>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你方于</w:t>
      </w:r>
      <w:r>
        <w:rPr>
          <w:rFonts w:hint="eastAsia" w:ascii="宋体" w:hAnsi="宋体" w:eastAsia="宋体" w:cs="宋体"/>
          <w:color w:val="auto"/>
          <w:spacing w:val="13"/>
          <w:sz w:val="24"/>
          <w:szCs w:val="24"/>
          <w:highlight w:val="none"/>
          <w:u w:val="single" w:color="auto"/>
        </w:rPr>
        <w:t xml:space="preserve">        </w:t>
      </w:r>
      <w:r>
        <w:rPr>
          <w:rFonts w:hint="eastAsia" w:ascii="宋体" w:hAnsi="宋体" w:eastAsia="宋体" w:cs="宋体"/>
          <w:color w:val="auto"/>
          <w:spacing w:val="-12"/>
          <w:sz w:val="24"/>
          <w:szCs w:val="24"/>
          <w:highlight w:val="none"/>
        </w:rPr>
        <w:t>（投标日期）</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2"/>
          <w:sz w:val="24"/>
          <w:szCs w:val="24"/>
          <w:highlight w:val="none"/>
        </w:rPr>
        <w:t>所递交的</w:t>
      </w:r>
      <w:r>
        <w:rPr>
          <w:rFonts w:hint="eastAsia" w:ascii="宋体" w:hAnsi="宋体" w:eastAsia="宋体" w:cs="宋体"/>
          <w:color w:val="auto"/>
          <w:spacing w:val="7"/>
          <w:sz w:val="24"/>
          <w:szCs w:val="24"/>
          <w:highlight w:val="none"/>
          <w:u w:val="single" w:color="auto"/>
        </w:rPr>
        <w:t xml:space="preserve">             </w:t>
      </w:r>
      <w:r>
        <w:rPr>
          <w:rFonts w:hint="eastAsia" w:ascii="宋体" w:hAnsi="宋体" w:eastAsia="宋体" w:cs="宋体"/>
          <w:color w:val="auto"/>
          <w:spacing w:val="-12"/>
          <w:sz w:val="24"/>
          <w:szCs w:val="24"/>
          <w:highlight w:val="none"/>
        </w:rPr>
        <w:t>（项目名称）</w:t>
      </w:r>
      <w:r>
        <w:rPr>
          <w:rFonts w:hint="eastAsia" w:ascii="宋体" w:hAnsi="宋体" w:eastAsia="宋体" w:cs="宋体"/>
          <w:color w:val="auto"/>
          <w:spacing w:val="16"/>
          <w:sz w:val="24"/>
          <w:szCs w:val="24"/>
          <w:highlight w:val="none"/>
          <w:u w:val="single" w:color="auto"/>
        </w:rPr>
        <w:t xml:space="preserve">      </w:t>
      </w:r>
      <w:r>
        <w:rPr>
          <w:rFonts w:hint="eastAsia" w:ascii="宋体" w:hAnsi="宋体" w:eastAsia="宋体" w:cs="宋体"/>
          <w:color w:val="auto"/>
          <w:spacing w:val="-12"/>
          <w:sz w:val="24"/>
          <w:szCs w:val="24"/>
          <w:highlight w:val="none"/>
        </w:rPr>
        <w:t>标</w:t>
      </w:r>
      <w:r>
        <w:rPr>
          <w:rFonts w:hint="eastAsia" w:ascii="宋体" w:hAnsi="宋体" w:eastAsia="宋体" w:cs="宋体"/>
          <w:color w:val="auto"/>
          <w:spacing w:val="-2"/>
          <w:sz w:val="24"/>
          <w:szCs w:val="24"/>
          <w:highlight w:val="none"/>
        </w:rPr>
        <w:t>段勘察设计投标文件已被我方接受，被确定为中标人。</w:t>
      </w:r>
    </w:p>
    <w:p>
      <w:pPr>
        <w:spacing w:before="2" w:line="201"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pacing w:val="-22"/>
          <w:w w:val="95"/>
          <w:sz w:val="24"/>
          <w:szCs w:val="24"/>
          <w:highlight w:val="none"/>
        </w:rPr>
        <w:t>中标价：</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2"/>
          <w:w w:val="95"/>
          <w:sz w:val="24"/>
          <w:szCs w:val="24"/>
          <w:highlight w:val="none"/>
        </w:rPr>
        <w:t>元。</w:t>
      </w:r>
    </w:p>
    <w:p>
      <w:pPr>
        <w:spacing w:before="177" w:line="185" w:lineRule="auto"/>
        <w:ind w:firstLine="517"/>
        <w:rPr>
          <w:rFonts w:hint="eastAsia" w:ascii="宋体" w:hAnsi="宋体" w:eastAsia="宋体" w:cs="宋体"/>
          <w:color w:val="auto"/>
          <w:sz w:val="24"/>
          <w:szCs w:val="24"/>
          <w:highlight w:val="none"/>
        </w:rPr>
      </w:pPr>
      <w:r>
        <w:rPr>
          <w:rFonts w:hint="eastAsia" w:ascii="宋体" w:hAnsi="宋体" w:eastAsia="宋体" w:cs="宋体"/>
          <w:color w:val="auto"/>
          <w:spacing w:val="-18"/>
          <w:sz w:val="24"/>
          <w:szCs w:val="24"/>
          <w:highlight w:val="none"/>
        </w:rPr>
        <w:t>勘察设计服务期限：</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18"/>
          <w:sz w:val="24"/>
          <w:szCs w:val="24"/>
          <w:highlight w:val="none"/>
        </w:rPr>
        <w:t>。</w:t>
      </w:r>
    </w:p>
    <w:p>
      <w:pPr>
        <w:spacing w:before="198" w:line="185" w:lineRule="auto"/>
        <w:ind w:firstLine="519"/>
        <w:rPr>
          <w:rFonts w:hint="eastAsia" w:ascii="宋体" w:hAnsi="宋体" w:eastAsia="宋体" w:cs="宋体"/>
          <w:color w:val="auto"/>
          <w:sz w:val="24"/>
          <w:szCs w:val="24"/>
          <w:highlight w:val="none"/>
        </w:rPr>
      </w:pPr>
      <w:r>
        <w:rPr>
          <w:rFonts w:hint="eastAsia" w:ascii="宋体" w:hAnsi="宋体" w:eastAsia="宋体" w:cs="宋体"/>
          <w:color w:val="auto"/>
          <w:spacing w:val="-23"/>
          <w:w w:val="97"/>
          <w:sz w:val="24"/>
          <w:szCs w:val="24"/>
          <w:highlight w:val="none"/>
        </w:rPr>
        <w:t>质量要求：</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3"/>
          <w:w w:val="97"/>
          <w:sz w:val="24"/>
          <w:szCs w:val="24"/>
          <w:highlight w:val="none"/>
        </w:rPr>
        <w:t>。</w:t>
      </w:r>
    </w:p>
    <w:p>
      <w:pPr>
        <w:spacing w:before="201" w:line="185" w:lineRule="auto"/>
        <w:ind w:firstLine="522"/>
        <w:rPr>
          <w:rFonts w:hint="eastAsia" w:ascii="宋体" w:hAnsi="宋体" w:eastAsia="宋体" w:cs="宋体"/>
          <w:color w:val="auto"/>
          <w:sz w:val="24"/>
          <w:szCs w:val="24"/>
          <w:highlight w:val="none"/>
        </w:rPr>
      </w:pPr>
      <w:r>
        <w:rPr>
          <w:rFonts w:hint="eastAsia" w:ascii="宋体" w:hAnsi="宋体" w:eastAsia="宋体" w:cs="宋体"/>
          <w:color w:val="auto"/>
          <w:spacing w:val="-23"/>
          <w:w w:val="96"/>
          <w:sz w:val="24"/>
          <w:szCs w:val="24"/>
          <w:highlight w:val="none"/>
        </w:rPr>
        <w:t>安全目标：</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3"/>
          <w:w w:val="96"/>
          <w:sz w:val="24"/>
          <w:szCs w:val="24"/>
          <w:highlight w:val="none"/>
        </w:rPr>
        <w:t>。</w:t>
      </w:r>
    </w:p>
    <w:p>
      <w:pPr>
        <w:spacing w:before="198" w:line="185" w:lineRule="auto"/>
        <w:ind w:firstLine="521"/>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2"/>
          <w:sz w:val="24"/>
          <w:szCs w:val="24"/>
          <w:highlight w:val="none"/>
        </w:rPr>
        <w:t>项目负责人</w:t>
      </w:r>
      <w:r>
        <w:rPr>
          <w:rFonts w:hint="eastAsia" w:ascii="宋体" w:hAnsi="宋体" w:eastAsia="宋体" w:cs="宋体"/>
          <w:color w:val="auto"/>
          <w:spacing w:val="-88"/>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u w:val="none" w:color="auto"/>
          <w:lang w:eastAsia="zh-CN"/>
        </w:rPr>
        <w:t>（</w:t>
      </w:r>
      <w:r>
        <w:rPr>
          <w:rFonts w:hint="eastAsia" w:ascii="宋体" w:hAnsi="宋体" w:eastAsia="宋体" w:cs="宋体"/>
          <w:color w:val="auto"/>
          <w:spacing w:val="3"/>
          <w:sz w:val="24"/>
          <w:szCs w:val="24"/>
          <w:highlight w:val="none"/>
          <w:u w:val="none" w:color="auto"/>
          <w:lang w:val="en-US" w:eastAsia="zh-CN"/>
        </w:rPr>
        <w:t>姓名</w:t>
      </w:r>
      <w:r>
        <w:rPr>
          <w:rFonts w:hint="eastAsia" w:ascii="宋体" w:hAnsi="宋体" w:eastAsia="宋体" w:cs="宋体"/>
          <w:color w:val="auto"/>
          <w:spacing w:val="3"/>
          <w:sz w:val="24"/>
          <w:szCs w:val="24"/>
          <w:highlight w:val="none"/>
          <w:u w:val="none" w:color="auto"/>
          <w:lang w:eastAsia="zh-CN"/>
        </w:rPr>
        <w:t>）。</w:t>
      </w:r>
    </w:p>
    <w:p>
      <w:pPr>
        <w:spacing w:before="201" w:line="287" w:lineRule="auto"/>
        <w:ind w:left="42" w:firstLine="47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请你方在接到本通知书后的</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4"/>
          <w:sz w:val="24"/>
          <w:szCs w:val="24"/>
          <w:highlight w:val="none"/>
        </w:rPr>
        <w:t>日内到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（指定地点）</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4"/>
          <w:sz w:val="24"/>
          <w:szCs w:val="24"/>
          <w:highlight w:val="none"/>
        </w:rPr>
        <w:t>与我方签订勘察设计合同，并按招标文件第二章“投标人须知”第</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4"/>
          <w:sz w:val="24"/>
          <w:szCs w:val="24"/>
          <w:highlight w:val="none"/>
          <w:lang w:val="en-US" w:eastAsia="zh-CN"/>
        </w:rPr>
        <w:t>7</w:t>
      </w:r>
      <w:r>
        <w:rPr>
          <w:rFonts w:hint="eastAsia" w:ascii="宋体" w:hAnsi="宋体" w:eastAsia="宋体" w:cs="宋体"/>
          <w:color w:val="auto"/>
          <w:spacing w:val="-4"/>
          <w:sz w:val="24"/>
          <w:szCs w:val="24"/>
          <w:highlight w:val="none"/>
        </w:rPr>
        <w:t>款规定向我方提</w:t>
      </w:r>
      <w:r>
        <w:rPr>
          <w:rFonts w:hint="eastAsia" w:ascii="宋体" w:hAnsi="宋体" w:eastAsia="宋体" w:cs="宋体"/>
          <w:color w:val="auto"/>
          <w:spacing w:val="-3"/>
          <w:sz w:val="24"/>
          <w:szCs w:val="24"/>
          <w:highlight w:val="none"/>
        </w:rPr>
        <w:t>交履约保证金。</w:t>
      </w:r>
    </w:p>
    <w:p>
      <w:pPr>
        <w:spacing w:before="199" w:line="185" w:lineRule="auto"/>
        <w:ind w:firstLine="518"/>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特此通知。</w:t>
      </w:r>
    </w:p>
    <w:p>
      <w:pPr>
        <w:spacing w:line="248" w:lineRule="auto"/>
        <w:rPr>
          <w:rFonts w:hint="eastAsia" w:ascii="宋体" w:hAnsi="宋体" w:eastAsia="宋体" w:cs="宋体"/>
          <w:color w:val="auto"/>
          <w:sz w:val="21"/>
          <w:highlight w:val="none"/>
        </w:rPr>
      </w:pPr>
    </w:p>
    <w:p>
      <w:pPr>
        <w:spacing w:line="248" w:lineRule="auto"/>
        <w:rPr>
          <w:rFonts w:hint="eastAsia" w:ascii="宋体" w:hAnsi="宋体" w:eastAsia="宋体" w:cs="宋体"/>
          <w:color w:val="auto"/>
          <w:sz w:val="21"/>
          <w:highlight w:val="none"/>
        </w:rPr>
      </w:pPr>
    </w:p>
    <w:p>
      <w:pPr>
        <w:spacing w:line="248" w:lineRule="auto"/>
        <w:rPr>
          <w:rFonts w:hint="eastAsia" w:ascii="宋体" w:hAnsi="宋体" w:eastAsia="宋体" w:cs="宋体"/>
          <w:color w:val="auto"/>
          <w:sz w:val="21"/>
          <w:highlight w:val="none"/>
        </w:rPr>
      </w:pPr>
    </w:p>
    <w:p>
      <w:pPr>
        <w:spacing w:line="248" w:lineRule="auto"/>
        <w:rPr>
          <w:rFonts w:hint="eastAsia" w:ascii="宋体" w:hAnsi="宋体" w:eastAsia="宋体" w:cs="宋体"/>
          <w:color w:val="auto"/>
          <w:sz w:val="21"/>
          <w:highlight w:val="none"/>
        </w:rPr>
      </w:pPr>
    </w:p>
    <w:p>
      <w:pPr>
        <w:spacing w:before="79" w:line="600" w:lineRule="exact"/>
        <w:ind w:firstLine="3740"/>
        <w:rPr>
          <w:rFonts w:hint="eastAsia" w:ascii="宋体" w:hAnsi="宋体" w:eastAsia="宋体" w:cs="宋体"/>
          <w:color w:val="auto"/>
          <w:sz w:val="24"/>
          <w:szCs w:val="24"/>
          <w:highlight w:val="none"/>
        </w:rPr>
      </w:pPr>
      <w:r>
        <w:rPr>
          <w:rFonts w:hint="eastAsia" w:ascii="宋体" w:hAnsi="宋体" w:eastAsia="宋体" w:cs="宋体"/>
          <w:color w:val="auto"/>
          <w:spacing w:val="-12"/>
          <w:position w:val="27"/>
          <w:sz w:val="24"/>
          <w:szCs w:val="24"/>
          <w:highlight w:val="none"/>
        </w:rPr>
        <w:t>招标人</w:t>
      </w:r>
      <w:r>
        <w:rPr>
          <w:rFonts w:hint="eastAsia" w:ascii="宋体" w:hAnsi="宋体" w:eastAsia="宋体" w:cs="宋体"/>
          <w:color w:val="auto"/>
          <w:spacing w:val="-37"/>
          <w:position w:val="27"/>
          <w:sz w:val="24"/>
          <w:szCs w:val="24"/>
          <w:highlight w:val="none"/>
        </w:rPr>
        <w:t>：</w:t>
      </w:r>
      <w:r>
        <w:rPr>
          <w:rFonts w:hint="eastAsia" w:ascii="宋体" w:hAnsi="宋体" w:eastAsia="宋体" w:cs="宋体"/>
          <w:color w:val="auto"/>
          <w:spacing w:val="3"/>
          <w:position w:val="27"/>
          <w:sz w:val="24"/>
          <w:szCs w:val="24"/>
          <w:highlight w:val="none"/>
          <w:u w:val="single" w:color="auto"/>
        </w:rPr>
        <w:t xml:space="preserve">                       </w:t>
      </w:r>
      <w:r>
        <w:rPr>
          <w:rFonts w:hint="eastAsia" w:ascii="宋体" w:hAnsi="宋体" w:eastAsia="宋体" w:cs="宋体"/>
          <w:color w:val="auto"/>
          <w:spacing w:val="-37"/>
          <w:position w:val="27"/>
          <w:sz w:val="24"/>
          <w:szCs w:val="24"/>
          <w:highlight w:val="none"/>
        </w:rPr>
        <w:t>（</w:t>
      </w:r>
      <w:r>
        <w:rPr>
          <w:rFonts w:hint="eastAsia" w:ascii="宋体" w:hAnsi="宋体" w:eastAsia="宋体" w:cs="宋体"/>
          <w:color w:val="auto"/>
          <w:spacing w:val="-12"/>
          <w:position w:val="27"/>
          <w:sz w:val="24"/>
          <w:szCs w:val="24"/>
          <w:highlight w:val="none"/>
        </w:rPr>
        <w:t>盖单位章）</w:t>
      </w:r>
    </w:p>
    <w:p>
      <w:pPr>
        <w:spacing w:before="1" w:line="204" w:lineRule="auto"/>
        <w:ind w:firstLine="374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（签名或盖章）</w:t>
      </w:r>
    </w:p>
    <w:p>
      <w:pPr>
        <w:spacing w:before="1" w:line="204" w:lineRule="auto"/>
        <w:ind w:firstLine="3740"/>
        <w:rPr>
          <w:rFonts w:hint="eastAsia" w:ascii="宋体" w:hAnsi="宋体" w:eastAsia="宋体" w:cs="宋体"/>
          <w:color w:val="auto"/>
          <w:kern w:val="0"/>
          <w:szCs w:val="21"/>
          <w:highlight w:val="none"/>
        </w:rPr>
      </w:pPr>
    </w:p>
    <w:p>
      <w:pPr>
        <w:spacing w:before="79" w:line="600" w:lineRule="exact"/>
        <w:ind w:firstLine="3740"/>
        <w:rPr>
          <w:rFonts w:hint="eastAsia" w:ascii="宋体" w:hAnsi="宋体" w:eastAsia="宋体" w:cs="宋体"/>
          <w:color w:val="auto"/>
          <w:sz w:val="24"/>
          <w:szCs w:val="24"/>
          <w:highlight w:val="none"/>
        </w:rPr>
      </w:pPr>
      <w:r>
        <w:rPr>
          <w:rFonts w:hint="eastAsia" w:ascii="宋体" w:hAnsi="宋体" w:eastAsia="宋体" w:cs="宋体"/>
          <w:color w:val="auto"/>
          <w:spacing w:val="-12"/>
          <w:position w:val="27"/>
          <w:sz w:val="24"/>
          <w:szCs w:val="24"/>
          <w:highlight w:val="none"/>
        </w:rPr>
        <w:t>招</w:t>
      </w:r>
      <w:r>
        <w:rPr>
          <w:rFonts w:hint="eastAsia" w:ascii="宋体" w:hAnsi="宋体" w:eastAsia="宋体" w:cs="宋体"/>
          <w:color w:val="auto"/>
          <w:spacing w:val="-12"/>
          <w:position w:val="27"/>
          <w:sz w:val="24"/>
          <w:szCs w:val="24"/>
          <w:highlight w:val="none"/>
          <w:lang w:val="en-US" w:eastAsia="zh-CN"/>
        </w:rPr>
        <w:t>代理机构</w:t>
      </w:r>
      <w:r>
        <w:rPr>
          <w:rFonts w:hint="eastAsia" w:ascii="宋体" w:hAnsi="宋体" w:eastAsia="宋体" w:cs="宋体"/>
          <w:color w:val="auto"/>
          <w:spacing w:val="-37"/>
          <w:position w:val="27"/>
          <w:sz w:val="24"/>
          <w:szCs w:val="24"/>
          <w:highlight w:val="none"/>
        </w:rPr>
        <w:t>：</w:t>
      </w:r>
      <w:r>
        <w:rPr>
          <w:rFonts w:hint="eastAsia" w:ascii="宋体" w:hAnsi="宋体" w:eastAsia="宋体" w:cs="宋体"/>
          <w:color w:val="auto"/>
          <w:spacing w:val="3"/>
          <w:position w:val="27"/>
          <w:sz w:val="24"/>
          <w:szCs w:val="24"/>
          <w:highlight w:val="none"/>
          <w:u w:val="single" w:color="auto"/>
        </w:rPr>
        <w:t xml:space="preserve">                       </w:t>
      </w:r>
      <w:r>
        <w:rPr>
          <w:rFonts w:hint="eastAsia" w:ascii="宋体" w:hAnsi="宋体" w:eastAsia="宋体" w:cs="宋体"/>
          <w:color w:val="auto"/>
          <w:spacing w:val="-37"/>
          <w:position w:val="27"/>
          <w:sz w:val="24"/>
          <w:szCs w:val="24"/>
          <w:highlight w:val="none"/>
        </w:rPr>
        <w:t>（</w:t>
      </w:r>
      <w:r>
        <w:rPr>
          <w:rFonts w:hint="eastAsia" w:ascii="宋体" w:hAnsi="宋体" w:eastAsia="宋体" w:cs="宋体"/>
          <w:color w:val="auto"/>
          <w:spacing w:val="-12"/>
          <w:position w:val="27"/>
          <w:sz w:val="24"/>
          <w:szCs w:val="24"/>
          <w:highlight w:val="none"/>
        </w:rPr>
        <w:t>盖单位章）</w:t>
      </w:r>
    </w:p>
    <w:p>
      <w:pPr>
        <w:spacing w:before="1" w:line="204" w:lineRule="auto"/>
        <w:ind w:firstLine="3740"/>
        <w:rPr>
          <w:rFonts w:hint="eastAsia" w:ascii="宋体" w:hAnsi="宋体" w:eastAsia="宋体" w:cs="宋体"/>
          <w:color w:val="auto"/>
          <w:sz w:val="24"/>
          <w:szCs w:val="24"/>
          <w:highlight w:val="none"/>
        </w:rPr>
      </w:pPr>
    </w:p>
    <w:p>
      <w:pPr>
        <w:tabs>
          <w:tab w:val="left" w:pos="5775"/>
        </w:tabs>
        <w:spacing w:before="334" w:line="185" w:lineRule="auto"/>
        <w:ind w:firstLine="4805"/>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u w:val="single" w:color="auto"/>
        </w:rPr>
        <w:tab/>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12"/>
          <w:sz w:val="24"/>
          <w:szCs w:val="24"/>
          <w:highlight w:val="none"/>
          <w:u w:val="single" w:color="auto"/>
        </w:rPr>
        <w:t xml:space="preserve">    </w:t>
      </w:r>
      <w:r>
        <w:rPr>
          <w:rFonts w:hint="eastAsia" w:ascii="宋体" w:hAnsi="宋体" w:eastAsia="宋体" w:cs="宋体"/>
          <w:color w:val="auto"/>
          <w:spacing w:val="-9"/>
          <w:sz w:val="24"/>
          <w:szCs w:val="24"/>
          <w:highlight w:val="none"/>
        </w:rPr>
        <w:t>日</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pStyle w:val="3"/>
        <w:spacing w:line="360" w:lineRule="auto"/>
        <w:jc w:val="center"/>
        <w:rPr>
          <w:rFonts w:hint="eastAsia" w:ascii="宋体" w:hAnsi="宋体" w:eastAsia="宋体" w:cs="宋体"/>
          <w:color w:val="auto"/>
          <w:szCs w:val="20"/>
          <w:highlight w:val="none"/>
        </w:rPr>
      </w:pPr>
      <w:bookmarkStart w:id="1177" w:name="招标文件03章02评标办法综合评估法00"/>
      <w:bookmarkEnd w:id="1177"/>
      <w:bookmarkStart w:id="1178" w:name="招标文件03章02评标办法综合评估法"/>
      <w:bookmarkEnd w:id="1178"/>
      <w:bookmarkStart w:id="1179" w:name="_Toc509218785"/>
      <w:bookmarkStart w:id="1180" w:name="_Toc430530509"/>
      <w:r>
        <w:rPr>
          <w:rFonts w:hint="eastAsia" w:ascii="宋体" w:hAnsi="宋体" w:eastAsia="宋体" w:cs="宋体"/>
          <w:color w:val="auto"/>
          <w:highlight w:val="none"/>
        </w:rPr>
        <w:br w:type="page"/>
      </w:r>
      <w:bookmarkStart w:id="1181" w:name="_Toc14516"/>
      <w:bookmarkStart w:id="1182" w:name="_Toc75856871"/>
      <w:bookmarkStart w:id="1183" w:name="_Toc31775"/>
      <w:bookmarkStart w:id="1184" w:name="_Toc5583"/>
      <w:bookmarkStart w:id="1185" w:name="_Toc13582"/>
      <w:bookmarkStart w:id="1186" w:name="_Toc492300821"/>
      <w:bookmarkStart w:id="1187" w:name="_Toc19736"/>
      <w:bookmarkStart w:id="1188" w:name="_Toc32331"/>
      <w:bookmarkStart w:id="1189" w:name="_Toc23267"/>
      <w:bookmarkStart w:id="1190" w:name="_Toc70437370"/>
      <w:r>
        <w:rPr>
          <w:rFonts w:hint="eastAsia" w:ascii="宋体" w:hAnsi="宋体" w:eastAsia="宋体" w:cs="宋体"/>
          <w:color w:val="auto"/>
          <w:szCs w:val="20"/>
          <w:highlight w:val="none"/>
        </w:rPr>
        <w:t>第三章</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评标办法（综合评估法）</w:t>
      </w:r>
      <w:bookmarkEnd w:id="1181"/>
      <w:bookmarkEnd w:id="1182"/>
      <w:bookmarkEnd w:id="1183"/>
      <w:bookmarkEnd w:id="1184"/>
      <w:bookmarkEnd w:id="1185"/>
      <w:bookmarkEnd w:id="1186"/>
      <w:bookmarkEnd w:id="1187"/>
      <w:bookmarkEnd w:id="1188"/>
      <w:bookmarkEnd w:id="1189"/>
      <w:bookmarkEnd w:id="1190"/>
    </w:p>
    <w:p>
      <w:pPr>
        <w:keepNext/>
        <w:keepLines/>
        <w:pageBreakBefore w:val="0"/>
        <w:widowControl w:val="0"/>
        <w:kinsoku/>
        <w:wordWrap/>
        <w:overflowPunct/>
        <w:topLinePunct w:val="0"/>
        <w:autoSpaceDE/>
        <w:autoSpaceDN/>
        <w:bidi w:val="0"/>
        <w:adjustRightInd/>
        <w:snapToGrid/>
        <w:jc w:val="center"/>
        <w:textAlignment w:val="auto"/>
        <w:outlineLvl w:val="1"/>
        <w:rPr>
          <w:rFonts w:hint="eastAsia" w:ascii="宋体" w:hAnsi="宋体" w:eastAsia="宋体" w:cs="宋体"/>
          <w:b/>
          <w:color w:val="auto"/>
          <w:sz w:val="32"/>
          <w:szCs w:val="20"/>
          <w:highlight w:val="none"/>
        </w:rPr>
      </w:pPr>
      <w:bookmarkStart w:id="1191" w:name="_Toc75856872"/>
      <w:bookmarkStart w:id="1192" w:name="_Toc7752"/>
      <w:bookmarkStart w:id="1193" w:name="_Toc70437371"/>
      <w:bookmarkStart w:id="1194" w:name="_Toc492300822"/>
      <w:bookmarkStart w:id="1195" w:name="_Toc17370"/>
      <w:bookmarkStart w:id="1196" w:name="_Toc5460"/>
      <w:bookmarkStart w:id="1197" w:name="_Toc8208"/>
      <w:bookmarkStart w:id="1198" w:name="_Toc21358"/>
      <w:bookmarkStart w:id="1199" w:name="_Toc989"/>
      <w:bookmarkStart w:id="1200" w:name="_Toc8513"/>
      <w:r>
        <w:rPr>
          <w:rFonts w:hint="eastAsia" w:ascii="宋体" w:hAnsi="宋体" w:eastAsia="宋体" w:cs="宋体"/>
          <w:b/>
          <w:color w:val="auto"/>
          <w:sz w:val="32"/>
          <w:szCs w:val="20"/>
          <w:highlight w:val="none"/>
        </w:rPr>
        <w:t>评标办法前附表</w:t>
      </w:r>
      <w:bookmarkEnd w:id="1191"/>
      <w:bookmarkEnd w:id="1192"/>
      <w:bookmarkEnd w:id="1193"/>
      <w:bookmarkEnd w:id="1194"/>
      <w:bookmarkEnd w:id="1195"/>
      <w:bookmarkEnd w:id="1196"/>
      <w:bookmarkEnd w:id="1197"/>
      <w:bookmarkEnd w:id="1198"/>
      <w:bookmarkEnd w:id="1199"/>
      <w:bookmarkEnd w:id="1200"/>
    </w:p>
    <w:p>
      <w:pPr>
        <w:spacing w:line="44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评标办法中的评审内容必须</w:t>
      </w:r>
      <w:r>
        <w:rPr>
          <w:rFonts w:hint="eastAsia" w:ascii="宋体" w:hAnsi="宋体" w:cs="宋体"/>
          <w:color w:val="auto"/>
          <w:kern w:val="0"/>
          <w:highlight w:val="none"/>
        </w:rPr>
        <w:t>和投标人须知中的对应内容</w:t>
      </w:r>
      <w:r>
        <w:rPr>
          <w:rFonts w:hint="eastAsia" w:ascii="宋体" w:hAnsi="宋体" w:eastAsia="宋体" w:cs="宋体"/>
          <w:color w:val="auto"/>
          <w:kern w:val="0"/>
          <w:highlight w:val="none"/>
        </w:rPr>
        <w:t>一致，</w:t>
      </w:r>
      <w:r>
        <w:rPr>
          <w:rFonts w:hint="eastAsia" w:ascii="宋体" w:hAnsi="宋体" w:cs="宋体"/>
          <w:color w:val="auto"/>
          <w:kern w:val="0"/>
          <w:highlight w:val="none"/>
        </w:rPr>
        <w:t>若投标人须知中未作要求的内容</w:t>
      </w:r>
      <w:r>
        <w:rPr>
          <w:rFonts w:hint="eastAsia" w:ascii="宋体" w:hAnsi="宋体" w:cs="宋体"/>
          <w:color w:val="FF0000"/>
          <w:kern w:val="0"/>
          <w:highlight w:val="none"/>
        </w:rPr>
        <w:t>，</w:t>
      </w:r>
      <w:r>
        <w:rPr>
          <w:rFonts w:hint="eastAsia" w:ascii="宋体" w:hAnsi="宋体" w:eastAsia="宋体" w:cs="宋体"/>
          <w:color w:val="auto"/>
          <w:kern w:val="0"/>
          <w:highlight w:val="none"/>
        </w:rPr>
        <w:t>不得列入评标办法作为评定依据。</w:t>
      </w:r>
    </w:p>
    <w:tbl>
      <w:tblPr>
        <w:tblStyle w:val="46"/>
        <w:tblW w:w="9771"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8"/>
        <w:gridCol w:w="7"/>
        <w:gridCol w:w="854"/>
        <w:gridCol w:w="509"/>
        <w:gridCol w:w="1888"/>
        <w:gridCol w:w="58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条款号</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评审因素</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86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评标方法</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中标候选人排序方法</w:t>
            </w:r>
          </w:p>
        </w:tc>
        <w:tc>
          <w:tcPr>
            <w:tcW w:w="58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本次评标采用综合评估法。评标委员会按照本章第 2.2 款规定的评分标准进行</w:t>
            </w:r>
            <w:r>
              <w:rPr>
                <w:rFonts w:hint="eastAsia" w:asciiTheme="minorEastAsia" w:hAnsiTheme="minorEastAsia" w:eastAsiaTheme="minorEastAsia" w:cstheme="minorEastAsia"/>
                <w:color w:val="auto"/>
                <w:kern w:val="0"/>
                <w:sz w:val="21"/>
                <w:szCs w:val="21"/>
                <w:highlight w:val="none"/>
                <w:lang w:eastAsia="zh-CN"/>
              </w:rPr>
              <w:t>评分</w:t>
            </w:r>
            <w:r>
              <w:rPr>
                <w:rFonts w:hint="eastAsia" w:asciiTheme="minorEastAsia" w:hAnsiTheme="minorEastAsia" w:eastAsiaTheme="minorEastAsia" w:cstheme="minorEastAsia"/>
                <w:color w:val="auto"/>
                <w:kern w:val="0"/>
                <w:sz w:val="21"/>
                <w:szCs w:val="21"/>
                <w:highlight w:val="none"/>
              </w:rPr>
              <w:t>，按得分由高到低顺序推荐中标候选人，或根据招标人授权直接确定中标人。综合评分相等时，以“投标人在红名单中优先”的原则排序</w:t>
            </w:r>
            <w:r>
              <w:rPr>
                <w:rFonts w:hint="eastAsia" w:asciiTheme="minorEastAsia" w:hAnsiTheme="minorEastAsia" w:eastAsiaTheme="minorEastAsia" w:cstheme="minorEastAsia"/>
                <w:iCs/>
                <w:color w:val="auto"/>
                <w:spacing w:val="4"/>
                <w:kern w:val="0"/>
                <w:sz w:val="21"/>
                <w:szCs w:val="21"/>
                <w:highlight w:val="none"/>
              </w:rPr>
              <w:t>（</w:t>
            </w:r>
            <w:r>
              <w:rPr>
                <w:rFonts w:hint="eastAsia" w:ascii="宋体" w:hAnsi="宋体"/>
                <w:iCs/>
                <w:spacing w:val="4"/>
                <w:kern w:val="0"/>
                <w:szCs w:val="21"/>
              </w:rPr>
              <w:t>其中非联合体投标的，须投标人所属红名单类别包含在招标范围内；</w:t>
            </w:r>
            <w:r>
              <w:rPr>
                <w:rFonts w:hint="eastAsia" w:asciiTheme="minorEastAsia" w:hAnsiTheme="minorEastAsia" w:eastAsiaTheme="minorEastAsia" w:cstheme="minorEastAsia"/>
                <w:iCs/>
                <w:color w:val="auto"/>
                <w:spacing w:val="4"/>
                <w:kern w:val="0"/>
                <w:sz w:val="21"/>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Theme="minorEastAsia" w:hAnsiTheme="minorEastAsia" w:eastAsiaTheme="minorEastAsia" w:cstheme="minorEastAsia"/>
                <w:iCs/>
                <w:color w:val="auto"/>
                <w:spacing w:val="4"/>
                <w:kern w:val="0"/>
                <w:sz w:val="21"/>
                <w:szCs w:val="21"/>
                <w:highlight w:val="none"/>
              </w:rPr>
              <w:t>），投标人是否属于红名单，以开标环节信用状况查询结果为准；</w:t>
            </w:r>
            <w:r>
              <w:rPr>
                <w:rFonts w:hint="eastAsia" w:asciiTheme="minorEastAsia" w:hAnsiTheme="minorEastAsia" w:eastAsiaTheme="minorEastAsia" w:cstheme="minorEastAsia"/>
                <w:color w:val="auto"/>
                <w:kern w:val="0"/>
                <w:sz w:val="21"/>
                <w:szCs w:val="21"/>
                <w:highlight w:val="none"/>
              </w:rPr>
              <w:t>投标人均在红名单中或均不在红名单中的，以技术部分得分高的优先；技术部分得分相等的，以商务部分得分高的优先；商务部分得分相等的，以“投标人不良行为信息量化记分”低的优先；“投标人不良行为信息量化记分”相等的，由评标委员会按照</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原则排序。</w:t>
            </w:r>
            <w:r>
              <w:rPr>
                <w:rFonts w:hint="eastAsia" w:asciiTheme="minorEastAsia" w:hAnsiTheme="minorEastAsia" w:eastAsiaTheme="minorEastAsia" w:cstheme="minorEastAsia"/>
                <w:i/>
                <w:color w:val="auto"/>
                <w:kern w:val="0"/>
                <w:sz w:val="21"/>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 w:val="21"/>
                <w:szCs w:val="21"/>
                <w:highlight w:val="none"/>
              </w:rPr>
              <w:t>，但不得采用抽签、摇号方式直接确定中标候选人</w:t>
            </w:r>
            <w:r>
              <w:rPr>
                <w:rFonts w:hint="eastAsia" w:asciiTheme="minorEastAsia" w:hAnsiTheme="minorEastAsia" w:eastAsiaTheme="minorEastAsia" w:cstheme="minorEastAsia"/>
                <w:i/>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2.1.1</w:t>
            </w:r>
          </w:p>
        </w:tc>
        <w:tc>
          <w:tcPr>
            <w:tcW w:w="861" w:type="dxa"/>
            <w:gridSpan w:val="2"/>
            <w:vMerge w:val="restart"/>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资格评审标准</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独立法人资格</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资质要求</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sz w:val="21"/>
                <w:szCs w:val="21"/>
                <w:highlight w:val="none"/>
              </w:rPr>
              <w:t>财务要求</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sz w:val="21"/>
                <w:szCs w:val="21"/>
                <w:highlight w:val="none"/>
              </w:rPr>
              <w:t>业绩要求</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投标截止日投标资格情况</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项目负责人</w:t>
            </w:r>
            <w:r>
              <w:rPr>
                <w:rFonts w:hint="eastAsia" w:asciiTheme="minorEastAsia" w:hAnsiTheme="minorEastAsia" w:eastAsiaTheme="minorEastAsia" w:cstheme="minorEastAsia"/>
                <w:color w:val="auto"/>
                <w:sz w:val="21"/>
                <w:szCs w:val="21"/>
                <w:highlight w:val="none"/>
              </w:rPr>
              <w:t>、勘察负责人及设计负责人资格要求</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其他要求</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□联合体投标人</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不存在禁止投标的情形</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2.1.2</w:t>
            </w:r>
          </w:p>
        </w:tc>
        <w:tc>
          <w:tcPr>
            <w:tcW w:w="861"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形式评审标准</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投标人名称</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与营业执照、资质证书一致，依法变更名称的应提交相应证明材料。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投标文件格式</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投标文件格式符合第二章“投标人须知”第3.7款的要求（不含投标函部分）。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sz w:val="21"/>
                <w:szCs w:val="21"/>
                <w:highlight w:val="none"/>
              </w:rPr>
              <w:t>联合体投标人</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提交</w:t>
            </w:r>
            <w:r>
              <w:rPr>
                <w:rFonts w:hint="eastAsia" w:asciiTheme="minorEastAsia" w:hAnsiTheme="minorEastAsia" w:eastAsiaTheme="minorEastAsia" w:cstheme="minorEastAsia"/>
                <w:color w:val="auto"/>
                <w:kern w:val="0"/>
                <w:sz w:val="21"/>
                <w:szCs w:val="21"/>
                <w:highlight w:val="none"/>
                <w:lang w:eastAsia="zh-CN"/>
              </w:rPr>
              <w:t>共同投标协议</w:t>
            </w:r>
            <w:r>
              <w:rPr>
                <w:rFonts w:hint="eastAsia" w:asciiTheme="minorEastAsia" w:hAnsiTheme="minorEastAsia" w:eastAsiaTheme="minorEastAsia" w:cstheme="minorEastAsia"/>
                <w:color w:val="auto"/>
                <w:kern w:val="0"/>
                <w:sz w:val="21"/>
                <w:szCs w:val="21"/>
                <w:highlight w:val="none"/>
              </w:rPr>
              <w:t>，并明确联合体牵头人。在</w:t>
            </w:r>
            <w:r>
              <w:rPr>
                <w:rFonts w:hint="eastAsia" w:asciiTheme="minorEastAsia" w:hAnsiTheme="minorEastAsia" w:eastAsiaTheme="minorEastAsia" w:cstheme="minorEastAsia"/>
                <w:color w:val="auto"/>
                <w:kern w:val="0"/>
                <w:sz w:val="21"/>
                <w:szCs w:val="21"/>
                <w:highlight w:val="none"/>
                <w:lang w:eastAsia="zh-CN"/>
              </w:rPr>
              <w:t>共同投标协议</w:t>
            </w:r>
            <w:r>
              <w:rPr>
                <w:rFonts w:hint="eastAsia" w:asciiTheme="minorEastAsia" w:hAnsiTheme="minorEastAsia" w:eastAsiaTheme="minorEastAsia" w:cstheme="minorEastAsia"/>
                <w:color w:val="auto"/>
                <w:kern w:val="0"/>
                <w:sz w:val="21"/>
                <w:szCs w:val="21"/>
                <w:highlight w:val="none"/>
              </w:rPr>
              <w:t>第5条联合体各成员单位内部的职责分工中填写的联合体所有成员单位名称应与其营业执照、资质证书一致，依法变更名称的应提交相应证明材料。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投标文件的签署</w:t>
            </w:r>
          </w:p>
        </w:tc>
        <w:tc>
          <w:tcPr>
            <w:tcW w:w="58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第六章 投标文件格式（不含投标函部分）要求法定代表人或其委托代理人签名（或盖章）的须齐全。要求签名的，签名采用手写签名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kern w:val="0"/>
                <w:sz w:val="21"/>
                <w:szCs w:val="21"/>
                <w:highlight w:val="none"/>
              </w:rPr>
              <w:t>或加盖CA数字证书均可。</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snapToGrid w:val="0"/>
                <w:color w:val="auto"/>
                <w:kern w:val="0"/>
                <w:sz w:val="21"/>
                <w:szCs w:val="21"/>
                <w:highlight w:val="none"/>
              </w:rPr>
              <w:t>若投标单位为联合体，则</w:t>
            </w:r>
            <w:r>
              <w:rPr>
                <w:rFonts w:hint="eastAsia" w:asciiTheme="minorEastAsia" w:hAnsiTheme="minorEastAsia" w:eastAsiaTheme="minorEastAsia" w:cstheme="minorEastAsia"/>
                <w:snapToGrid w:val="0"/>
                <w:color w:val="auto"/>
                <w:kern w:val="0"/>
                <w:sz w:val="21"/>
                <w:szCs w:val="21"/>
                <w:highlight w:val="none"/>
                <w:lang w:eastAsia="zh-CN"/>
              </w:rPr>
              <w:t>共同投标协议中</w:t>
            </w:r>
            <w:r>
              <w:rPr>
                <w:rFonts w:hint="eastAsia" w:asciiTheme="minorEastAsia" w:hAnsiTheme="minorEastAsia" w:eastAsiaTheme="minorEastAsia" w:cstheme="minorEastAsia"/>
                <w:snapToGrid w:val="0"/>
                <w:color w:val="auto"/>
                <w:kern w:val="0"/>
                <w:sz w:val="21"/>
                <w:szCs w:val="21"/>
                <w:highlight w:val="none"/>
              </w:rPr>
              <w:t>各联合体成员单位签名（或盖章）须齐全，</w:t>
            </w:r>
            <w:r>
              <w:rPr>
                <w:rFonts w:hint="eastAsia" w:asciiTheme="minorEastAsia" w:hAnsiTheme="minorEastAsia" w:eastAsiaTheme="minorEastAsia" w:cstheme="minorEastAsia"/>
                <w:snapToGrid w:val="0"/>
                <w:color w:val="auto"/>
                <w:kern w:val="0"/>
                <w:sz w:val="21"/>
                <w:szCs w:val="21"/>
                <w:highlight w:val="none"/>
                <w:lang w:eastAsia="zh-CN"/>
              </w:rPr>
              <w:t>共同投标协议</w:t>
            </w:r>
            <w:r>
              <w:rPr>
                <w:rFonts w:hint="eastAsia" w:asciiTheme="minorEastAsia" w:hAnsiTheme="minorEastAsia" w:eastAsiaTheme="minorEastAsia" w:cstheme="minorEastAsia"/>
                <w:snapToGrid w:val="0"/>
                <w:color w:val="auto"/>
                <w:kern w:val="0"/>
                <w:sz w:val="21"/>
                <w:szCs w:val="21"/>
                <w:highlight w:val="none"/>
              </w:rPr>
              <w:t>以外的</w:t>
            </w:r>
            <w:r>
              <w:rPr>
                <w:rFonts w:hint="eastAsia" w:asciiTheme="minorEastAsia" w:hAnsiTheme="minorEastAsia" w:eastAsiaTheme="minorEastAsia" w:cstheme="minorEastAsia"/>
                <w:color w:val="auto"/>
                <w:kern w:val="0"/>
                <w:sz w:val="21"/>
                <w:szCs w:val="21"/>
                <w:highlight w:val="none"/>
              </w:rPr>
              <w:t>投标文件格式中，要求法定代表人或其委托代理人签名（或盖章）的均由联合体牵头人法定代表人或其委托代理人签名（或盖章）。</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第六章 投标文件格式（不含投标函部分）要求加盖单位法人章的，应使用 CA 数字证书加盖投标人的单位电子印章。</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若投标单位为联合体，则</w:t>
            </w:r>
            <w:r>
              <w:rPr>
                <w:rFonts w:hint="eastAsia" w:asciiTheme="minorEastAsia" w:hAnsiTheme="minorEastAsia" w:eastAsiaTheme="minorEastAsia" w:cstheme="minorEastAsia"/>
                <w:color w:val="auto"/>
                <w:kern w:val="0"/>
                <w:sz w:val="21"/>
                <w:szCs w:val="21"/>
                <w:highlight w:val="none"/>
                <w:lang w:eastAsia="zh-CN"/>
              </w:rPr>
              <w:t>共同投标协议</w:t>
            </w:r>
            <w:r>
              <w:rPr>
                <w:rFonts w:hint="eastAsia" w:asciiTheme="minorEastAsia" w:hAnsiTheme="minorEastAsia" w:eastAsiaTheme="minorEastAsia" w:cstheme="minorEastAsia"/>
                <w:color w:val="auto"/>
                <w:kern w:val="0"/>
                <w:sz w:val="21"/>
                <w:szCs w:val="21"/>
                <w:highlight w:val="none"/>
              </w:rPr>
              <w:t>中要求各联合体成员盖单位法人章的，各联合体成员盖章须齐全，</w:t>
            </w:r>
            <w:r>
              <w:rPr>
                <w:rFonts w:hint="eastAsia" w:asciiTheme="minorEastAsia" w:hAnsiTheme="minorEastAsia" w:eastAsiaTheme="minorEastAsia" w:cstheme="minorEastAsia"/>
                <w:color w:val="auto"/>
                <w:kern w:val="0"/>
                <w:sz w:val="21"/>
                <w:szCs w:val="21"/>
                <w:highlight w:val="none"/>
                <w:lang w:eastAsia="zh-CN"/>
              </w:rPr>
              <w:t>共同投标协议</w:t>
            </w:r>
            <w:r>
              <w:rPr>
                <w:rFonts w:hint="eastAsia" w:asciiTheme="minorEastAsia" w:hAnsiTheme="minorEastAsia" w:eastAsiaTheme="minorEastAsia" w:cstheme="minorEastAsia"/>
                <w:color w:val="auto"/>
                <w:kern w:val="0"/>
                <w:sz w:val="21"/>
                <w:szCs w:val="21"/>
                <w:highlight w:val="none"/>
              </w:rPr>
              <w:t>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委托代理人</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投标人法定代表人的委托代理人有法定代表人签署的授权委托书和投标人为其缴纳的养老保险证明材料。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备选投标方案</w:t>
            </w:r>
          </w:p>
        </w:tc>
        <w:tc>
          <w:tcPr>
            <w:tcW w:w="58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restart"/>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2.1.3</w:t>
            </w:r>
          </w:p>
        </w:tc>
        <w:tc>
          <w:tcPr>
            <w:tcW w:w="861"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响应性评审标准</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投标内容</w:t>
            </w:r>
          </w:p>
        </w:tc>
        <w:tc>
          <w:tcPr>
            <w:tcW w:w="5805"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投标保证金</w:t>
            </w:r>
          </w:p>
        </w:tc>
        <w:tc>
          <w:tcPr>
            <w:tcW w:w="5805"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符合第二章“投标人须知”第3.4.1项规定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权利义务</w:t>
            </w:r>
          </w:p>
        </w:tc>
        <w:tc>
          <w:tcPr>
            <w:tcW w:w="5805"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符合第二章“投标人须知”第1.12.1项规定和第四章“合同条款及格式”中的实质性要求和条件，投标文件不应附有招标人不能接受的条件。（由投标人承诺，承诺书格式详见第六章投标文件格式。）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7" w:hRule="atLeast"/>
        </w:trPr>
        <w:tc>
          <w:tcPr>
            <w:tcW w:w="708"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实质性要求</w:t>
            </w:r>
          </w:p>
        </w:tc>
        <w:tc>
          <w:tcPr>
            <w:tcW w:w="5805"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符合第五章“发包人要求”中的实质性要求和条件（由投标人承诺，承诺书格式详见第六章投标文件格式。）</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本次投标不得有串通投标、弄虚作假等其他违反招投标相关法律、法规行为。</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条款号</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条款内容</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09" w:hRule="atLeast"/>
        </w:trPr>
        <w:tc>
          <w:tcPr>
            <w:tcW w:w="1569" w:type="dxa"/>
            <w:gridSpan w:val="3"/>
            <w:tcBorders>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2.2.1</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分值构成</w:t>
            </w:r>
          </w:p>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(总分100分)</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□1.技术部分</w:t>
            </w:r>
            <w:r>
              <w:rPr>
                <w:rFonts w:hint="eastAsia" w:asciiTheme="minorEastAsia" w:hAnsiTheme="minorEastAsia" w:eastAsiaTheme="minorEastAsia" w:cstheme="minorEastAsia"/>
                <w:color w:val="auto"/>
                <w:sz w:val="21"/>
                <w:szCs w:val="21"/>
                <w:highlight w:val="none"/>
                <w:u w:val="single"/>
              </w:rPr>
              <w:t>　  　</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i/>
                <w:color w:val="auto"/>
                <w:sz w:val="21"/>
                <w:szCs w:val="21"/>
                <w:highlight w:val="none"/>
              </w:rPr>
              <w:t>[提示：</w:t>
            </w:r>
            <w:r>
              <w:rPr>
                <w:rFonts w:hint="eastAsia" w:asciiTheme="minorEastAsia" w:hAnsiTheme="minorEastAsia" w:eastAsiaTheme="minorEastAsia" w:cstheme="minorEastAsia"/>
                <w:i/>
                <w:color w:val="auto"/>
                <w:sz w:val="21"/>
                <w:szCs w:val="21"/>
                <w:highlight w:val="none"/>
                <w:lang w:val="en-US" w:eastAsia="zh-CN"/>
              </w:rPr>
              <w:t>一般</w:t>
            </w:r>
            <w:r>
              <w:rPr>
                <w:rFonts w:hint="eastAsia" w:asciiTheme="minorEastAsia" w:hAnsiTheme="minorEastAsia" w:eastAsiaTheme="minorEastAsia" w:cstheme="minorEastAsia"/>
                <w:i/>
                <w:color w:val="auto"/>
                <w:sz w:val="21"/>
                <w:szCs w:val="21"/>
                <w:highlight w:val="none"/>
              </w:rPr>
              <w:t>不高于30分]</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□2.商务部分</w:t>
            </w:r>
            <w:r>
              <w:rPr>
                <w:rFonts w:hint="eastAsia" w:asciiTheme="minorEastAsia" w:hAnsiTheme="minorEastAsia" w:eastAsiaTheme="minorEastAsia" w:cstheme="minorEastAsia"/>
                <w:color w:val="auto"/>
                <w:sz w:val="21"/>
                <w:szCs w:val="21"/>
                <w:highlight w:val="none"/>
                <w:u w:val="single"/>
              </w:rPr>
              <w:t>　  　</w:t>
            </w:r>
            <w:r>
              <w:rPr>
                <w:rFonts w:hint="eastAsia" w:asciiTheme="minorEastAsia" w:hAnsiTheme="minorEastAsia" w:eastAsiaTheme="minorEastAsia" w:cstheme="minorEastAsia"/>
                <w:color w:val="auto"/>
                <w:sz w:val="21"/>
                <w:szCs w:val="21"/>
                <w:highlight w:val="none"/>
              </w:rPr>
              <w:t>分</w:t>
            </w:r>
            <w:r>
              <w:rPr>
                <w:rFonts w:hint="eastAsia"/>
                <w:i/>
                <w:color w:val="auto"/>
                <w:szCs w:val="22"/>
                <w:highlight w:val="none"/>
              </w:rPr>
              <w:t>[提示：</w:t>
            </w:r>
            <w:r>
              <w:rPr>
                <w:rFonts w:hint="eastAsia"/>
                <w:i/>
                <w:color w:val="auto"/>
                <w:szCs w:val="22"/>
                <w:highlight w:val="none"/>
                <w:lang w:val="en-US" w:eastAsia="zh-CN"/>
              </w:rPr>
              <w:t>一般</w:t>
            </w:r>
            <w:r>
              <w:rPr>
                <w:rFonts w:hint="eastAsia"/>
                <w:i/>
                <w:color w:val="auto"/>
                <w:szCs w:val="22"/>
                <w:highlight w:val="none"/>
              </w:rPr>
              <w:t>不高于40分]</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3.投标</w:t>
            </w:r>
            <w:r>
              <w:rPr>
                <w:rFonts w:hint="eastAsia" w:asciiTheme="minorEastAsia" w:hAnsiTheme="minorEastAsia" w:eastAsiaTheme="minorEastAsia" w:cstheme="minorEastAsia"/>
                <w:color w:val="auto"/>
                <w:sz w:val="21"/>
                <w:szCs w:val="21"/>
                <w:highlight w:val="none"/>
                <w:lang w:eastAsia="zh-CN"/>
              </w:rPr>
              <w:t>总</w:t>
            </w:r>
            <w:r>
              <w:rPr>
                <w:rFonts w:hint="eastAsia" w:asciiTheme="minorEastAsia" w:hAnsiTheme="minorEastAsia" w:eastAsiaTheme="minorEastAsia" w:cstheme="minorEastAsia"/>
                <w:color w:val="auto"/>
                <w:sz w:val="21"/>
                <w:szCs w:val="21"/>
                <w:highlight w:val="none"/>
              </w:rPr>
              <w:t>报价</w:t>
            </w:r>
            <w:r>
              <w:rPr>
                <w:rFonts w:hint="eastAsia" w:asciiTheme="minorEastAsia" w:hAnsiTheme="minorEastAsia" w:eastAsiaTheme="minorEastAsia" w:cstheme="minorEastAsia"/>
                <w:color w:val="auto"/>
                <w:sz w:val="21"/>
                <w:szCs w:val="21"/>
                <w:highlight w:val="none"/>
                <w:u w:val="single"/>
              </w:rPr>
              <w:t>　  　</w:t>
            </w:r>
            <w:r>
              <w:rPr>
                <w:rFonts w:hint="eastAsia" w:asciiTheme="minorEastAsia" w:hAnsiTheme="minorEastAsia" w:eastAsiaTheme="minorEastAsia" w:cstheme="minorEastAsia"/>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2.2.2</w:t>
            </w:r>
          </w:p>
        </w:tc>
        <w:tc>
          <w:tcPr>
            <w:tcW w:w="2397"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评标基准价计算方法</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□方式一</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所有通过初步评审和本章第2.2.4（3）目评审合格的投标人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价中去掉六分之一（不能整除的按小数点前整数取整，不足六家报价则不去掉）的最低价和相同家数的最高价后的算术平均值，即为本项目投标总报价的评标基准价。</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评标基准价计算的最终结果取小数点后两位，小数点后第三位四舍五入。在评标基准价计算完成后（除计算错误外），在后续的评审中不得再对其做出调整。</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□方式二</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所有通过初步评审和本章第2.2.4（3）目评审合格的投标人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乘以（1-本项目评标基准价浮动值N），即为本项目的投标总报价的评标基准价。（评标基准价浮动值N为1%～5%范围内百分数取整，□在开标现场随机抽取决定/□由招标人直接确定为</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评标基准价计算的最终结果取小数点后两位，小数点后第三位四舍五入。在评标基准价计算完成后（除计算错误外），在后续的评审中不得再对其做出调整。</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□方式</w:t>
            </w:r>
            <w:r>
              <w:rPr>
                <w:rFonts w:hint="eastAsia" w:asciiTheme="minorEastAsia" w:hAnsiTheme="minorEastAsia" w:eastAsiaTheme="minorEastAsia" w:cstheme="minorEastAsia"/>
                <w:color w:val="auto"/>
                <w:kern w:val="0"/>
                <w:sz w:val="21"/>
                <w:szCs w:val="21"/>
                <w:highlight w:val="none"/>
                <w:lang w:val="en-US" w:eastAsia="zh-CN"/>
              </w:rPr>
              <w:t>三</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所有通过初步评审和本章第2.2.4（3）目评审合格的投标人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价中去掉六分之一（不能整除的按小数点前整数取整，不足六家报价则不去掉）的最低价和相同家数的最高价后的算术平均值与本项目最高限价再取平均值，即为本项目投标总报价的评标基准价。</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评标基准价计算的最终结果取小数点后两位，</w:t>
            </w:r>
            <w:r>
              <w:rPr>
                <w:rFonts w:hint="eastAsia" w:asciiTheme="minorEastAsia" w:hAnsiTheme="minorEastAsia" w:eastAsiaTheme="minorEastAsia" w:cstheme="minorEastAsia"/>
                <w:color w:val="auto"/>
                <w:kern w:val="0"/>
                <w:sz w:val="21"/>
                <w:szCs w:val="21"/>
                <w:highlight w:val="none"/>
                <w:lang w:eastAsia="zh-CN"/>
              </w:rPr>
              <w:t>小数点后</w:t>
            </w:r>
            <w:r>
              <w:rPr>
                <w:rFonts w:hint="eastAsia" w:asciiTheme="minorEastAsia" w:hAnsiTheme="minorEastAsia" w:eastAsiaTheme="minorEastAsia" w:cstheme="minorEastAsia"/>
                <w:color w:val="auto"/>
                <w:kern w:val="0"/>
                <w:sz w:val="21"/>
                <w:szCs w:val="21"/>
                <w:highlight w:val="none"/>
              </w:rPr>
              <w:t>第三位四舍五入。在评标基准价计算完成后（除计算错误外），在后续的评审中不得再对其做出调整。</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□方式</w:t>
            </w:r>
            <w:r>
              <w:rPr>
                <w:rFonts w:hint="eastAsia" w:asciiTheme="minorEastAsia" w:hAnsiTheme="minorEastAsia" w:eastAsiaTheme="minorEastAsia" w:cstheme="minorEastAsia"/>
                <w:color w:val="auto"/>
                <w:kern w:val="0"/>
                <w:sz w:val="21"/>
                <w:szCs w:val="21"/>
                <w:highlight w:val="none"/>
                <w:lang w:val="en-US" w:eastAsia="zh-CN"/>
              </w:rPr>
              <w:t>四</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所有通过初步评审和本章第2.2.4（3）目评审合格的投标人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与本项目最高限价再取平均值后乘以（1-本项目评标基准价浮动值N），即为本项目的投标总报价的评标基准价。（评标基准价浮动值N为1%～5%范围内百分数取整，□在开标现场随机抽取决定/□由招标人直接确定为</w:t>
            </w:r>
            <w:r>
              <w:rPr>
                <w:rFonts w:hint="eastAsia" w:asciiTheme="minorEastAsia" w:hAnsiTheme="minorEastAsia" w:eastAsiaTheme="minorEastAsia" w:cstheme="minorEastAsia"/>
                <w:color w:val="auto"/>
                <w:kern w:val="0"/>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评标基准价计算的最终结果取小数点后两位，</w:t>
            </w:r>
            <w:r>
              <w:rPr>
                <w:rFonts w:hint="eastAsia" w:asciiTheme="minorEastAsia" w:hAnsiTheme="minorEastAsia" w:eastAsiaTheme="minorEastAsia" w:cstheme="minorEastAsia"/>
                <w:color w:val="auto"/>
                <w:sz w:val="21"/>
                <w:szCs w:val="21"/>
                <w:highlight w:val="none"/>
              </w:rPr>
              <w:t>小数点后</w:t>
            </w:r>
            <w:r>
              <w:rPr>
                <w:rFonts w:hint="eastAsia" w:asciiTheme="minorEastAsia" w:hAnsiTheme="minorEastAsia" w:eastAsiaTheme="minorEastAsia" w:cstheme="minorEastAsia"/>
                <w:color w:val="auto"/>
                <w:kern w:val="0"/>
                <w:sz w:val="21"/>
                <w:szCs w:val="21"/>
                <w:highlight w:val="none"/>
              </w:rPr>
              <w:t>第三位四舍五入。在评标基准价计算完成后（除计算错误外），在后续的评审中不得再对其做出调整。</w:t>
            </w:r>
          </w:p>
          <w:p>
            <w:pPr>
              <w:keepNext w:val="0"/>
              <w:keepLines w:val="0"/>
              <w:pageBreakBefore w:val="0"/>
              <w:widowControl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□方式</w:t>
            </w:r>
            <w:r>
              <w:rPr>
                <w:rFonts w:hint="eastAsia" w:asciiTheme="minorEastAsia" w:hAnsiTheme="minorEastAsia" w:eastAsiaTheme="minorEastAsia" w:cstheme="minorEastAsia"/>
                <w:color w:val="auto"/>
                <w:kern w:val="0"/>
                <w:sz w:val="21"/>
                <w:szCs w:val="21"/>
                <w:highlight w:val="none"/>
                <w:lang w:val="en-US" w:eastAsia="zh-CN"/>
              </w:rPr>
              <w:t>五</w:t>
            </w:r>
            <w:r>
              <w:rPr>
                <w:rFonts w:hint="eastAsia" w:asciiTheme="minorEastAsia" w:hAnsiTheme="minorEastAsia" w:eastAsiaTheme="minorEastAsia" w:cstheme="minorEastAsia"/>
                <w:i/>
                <w:iCs/>
                <w:color w:val="auto"/>
                <w:kern w:val="0"/>
                <w:sz w:val="21"/>
                <w:szCs w:val="21"/>
                <w:highlight w:val="none"/>
              </w:rPr>
              <w:t>[提示：适用于第2.2.4（4）目“投标总报价得分”</w:t>
            </w:r>
            <w:r>
              <w:rPr>
                <w:rFonts w:hint="eastAsia" w:asciiTheme="minorEastAsia" w:hAnsiTheme="minorEastAsia" w:eastAsiaTheme="minorEastAsia" w:cstheme="minorEastAsia"/>
                <w:i/>
                <w:iCs/>
                <w:color w:val="auto"/>
                <w:kern w:val="0"/>
                <w:sz w:val="21"/>
                <w:szCs w:val="21"/>
                <w:highlight w:val="none"/>
                <w:lang w:val="en-US" w:eastAsia="zh-CN"/>
              </w:rPr>
              <w:t>方式</w:t>
            </w:r>
            <w:r>
              <w:rPr>
                <w:rFonts w:hint="eastAsia" w:asciiTheme="minorEastAsia" w:hAnsiTheme="minorEastAsia" w:eastAsiaTheme="minorEastAsia" w:cstheme="minorEastAsia"/>
                <w:i/>
                <w:iCs/>
                <w:color w:val="auto"/>
                <w:kern w:val="0"/>
                <w:sz w:val="21"/>
                <w:szCs w:val="21"/>
                <w:highlight w:val="none"/>
              </w:rPr>
              <w:t>三。]</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所有通过初步评审和本章第2.2.4（3）目评审合格的投标人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价中最低价，即为本项目投标总报价的评标基准价。</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评标基准价计算的最终结果取小数点后两位，</w:t>
            </w:r>
            <w:r>
              <w:rPr>
                <w:rFonts w:hint="eastAsia" w:asciiTheme="minorEastAsia" w:hAnsiTheme="minorEastAsia" w:eastAsiaTheme="minorEastAsia" w:cstheme="minorEastAsia"/>
                <w:color w:val="auto"/>
                <w:sz w:val="21"/>
                <w:szCs w:val="21"/>
                <w:highlight w:val="none"/>
              </w:rPr>
              <w:t>小数点后</w:t>
            </w:r>
            <w:r>
              <w:rPr>
                <w:rFonts w:hint="eastAsia" w:asciiTheme="minorEastAsia" w:hAnsiTheme="minorEastAsia" w:eastAsiaTheme="minorEastAsia" w:cstheme="minorEastAsia"/>
                <w:color w:val="auto"/>
                <w:kern w:val="0"/>
                <w:sz w:val="21"/>
                <w:szCs w:val="21"/>
                <w:highlight w:val="none"/>
              </w:rPr>
              <w:t>第三位四舍五入。在评标基准价计算完成后（除计算错误外），在后续的评审中不得再对其做出调整。</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u w:val="single"/>
                <w:lang w:eastAsia="zh-CN"/>
              </w:rPr>
            </w:pPr>
            <w:r>
              <w:rPr>
                <w:rFonts w:hint="eastAsia" w:asciiTheme="minorEastAsia" w:hAnsiTheme="minorEastAsia" w:eastAsiaTheme="minorEastAsia" w:cstheme="minorEastAsia"/>
                <w:color w:val="auto"/>
                <w:kern w:val="0"/>
                <w:sz w:val="21"/>
                <w:szCs w:val="21"/>
                <w:highlight w:val="none"/>
              </w:rPr>
              <w:t>□方式</w:t>
            </w:r>
            <w:r>
              <w:rPr>
                <w:rFonts w:hint="eastAsia" w:asciiTheme="minorEastAsia" w:hAnsiTheme="minorEastAsia" w:eastAsiaTheme="minorEastAsia" w:cstheme="minorEastAsia"/>
                <w:color w:val="auto"/>
                <w:kern w:val="0"/>
                <w:sz w:val="21"/>
                <w:szCs w:val="21"/>
                <w:highlight w:val="none"/>
                <w:lang w:val="en-US" w:eastAsia="zh-CN"/>
              </w:rPr>
              <w:t>六</w:t>
            </w:r>
            <w:r>
              <w:rPr>
                <w:rFonts w:hint="eastAsia" w:asciiTheme="minorEastAsia" w:hAnsiTheme="minorEastAsia" w:eastAsiaTheme="minorEastAsia" w:cstheme="minorEastAsia"/>
                <w:i/>
                <w:iCs/>
                <w:color w:val="auto"/>
                <w:kern w:val="0"/>
                <w:sz w:val="21"/>
                <w:szCs w:val="21"/>
                <w:highlight w:val="none"/>
              </w:rPr>
              <w:t>[提示：适用于第2.2.4（4）目“投标总报价得分”</w:t>
            </w:r>
            <w:r>
              <w:rPr>
                <w:rFonts w:hint="eastAsia" w:asciiTheme="minorEastAsia" w:hAnsiTheme="minorEastAsia" w:eastAsiaTheme="minorEastAsia" w:cstheme="minorEastAsia"/>
                <w:i/>
                <w:iCs/>
                <w:color w:val="auto"/>
                <w:kern w:val="0"/>
                <w:sz w:val="21"/>
                <w:szCs w:val="21"/>
                <w:highlight w:val="none"/>
                <w:lang w:val="en-US" w:eastAsia="zh-CN"/>
              </w:rPr>
              <w:t>方式四</w:t>
            </w:r>
            <w:r>
              <w:rPr>
                <w:rFonts w:hint="eastAsia" w:asciiTheme="minorEastAsia" w:hAnsiTheme="minorEastAsia" w:eastAsiaTheme="minorEastAsia" w:cstheme="minorEastAsia"/>
                <w:i/>
                <w:iCs/>
                <w:color w:val="auto"/>
                <w:kern w:val="0"/>
                <w:sz w:val="21"/>
                <w:szCs w:val="21"/>
                <w:highlight w:val="none"/>
              </w:rPr>
              <w:t>。]</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u w:val="single"/>
                <w:lang w:eastAsia="zh-CN"/>
              </w:rPr>
            </w:pPr>
            <w:r>
              <w:rPr>
                <w:rFonts w:hint="eastAsia" w:asciiTheme="minorEastAsia" w:hAnsiTheme="minorEastAsia" w:eastAsiaTheme="minorEastAsia" w:cstheme="minorEastAsia"/>
                <w:color w:val="auto"/>
                <w:kern w:val="0"/>
                <w:sz w:val="21"/>
                <w:szCs w:val="21"/>
                <w:highlight w:val="none"/>
                <w:u w:val="single"/>
                <w:lang w:eastAsia="zh-CN"/>
              </w:rPr>
              <w:t>……</w:t>
            </w:r>
          </w:p>
          <w:p>
            <w:pPr>
              <w:keepNext w:val="0"/>
              <w:keepLines w:val="0"/>
              <w:pageBreakBefore w:val="0"/>
              <w:widowControl w:val="0"/>
              <w:kinsoku/>
              <w:wordWrap/>
              <w:overflowPunct/>
              <w:topLinePunct w:val="0"/>
              <w:bidi w:val="0"/>
              <w:adjustRightInd w:val="0"/>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i/>
                <w:iCs/>
                <w:color w:val="auto"/>
                <w:kern w:val="0"/>
                <w:sz w:val="21"/>
                <w:szCs w:val="21"/>
                <w:highlight w:val="none"/>
                <w:lang w:val="en-US" w:eastAsia="zh-CN"/>
              </w:rPr>
              <w:t>[提示：</w:t>
            </w:r>
            <w:r>
              <w:rPr>
                <w:rFonts w:hint="eastAsia" w:asciiTheme="minorEastAsia" w:hAnsiTheme="minorEastAsia" w:eastAsiaTheme="minorEastAsia" w:cstheme="minorEastAsia"/>
                <w:i/>
                <w:color w:val="auto"/>
                <w:sz w:val="21"/>
                <w:szCs w:val="21"/>
                <w:highlight w:val="none"/>
              </w:rPr>
              <w:t>招标人在编制招标文件时，可根据实际情况</w:t>
            </w:r>
            <w:r>
              <w:rPr>
                <w:rFonts w:hint="eastAsia" w:asciiTheme="minorEastAsia" w:hAnsiTheme="minorEastAsia" w:eastAsiaTheme="minorEastAsia" w:cstheme="minorEastAsia"/>
                <w:i/>
                <w:iCs/>
                <w:color w:val="auto"/>
                <w:kern w:val="0"/>
                <w:sz w:val="21"/>
                <w:szCs w:val="21"/>
                <w:highlight w:val="none"/>
                <w:lang w:val="en-US" w:eastAsia="zh-CN"/>
              </w:rPr>
              <w:t>制定本项目评标基准价的计算方法</w:t>
            </w:r>
            <w:r>
              <w:rPr>
                <w:rFonts w:hint="eastAsia" w:asciiTheme="minorEastAsia" w:hAnsiTheme="minorEastAsia" w:eastAsiaTheme="minorEastAsia" w:cstheme="minorEastAsia"/>
                <w:i/>
                <w:color w:val="auto"/>
                <w:sz w:val="21"/>
                <w:szCs w:val="21"/>
                <w:highlight w:val="none"/>
                <w:lang w:val="en-US" w:eastAsia="zh-CN"/>
              </w:rPr>
              <w:t>，但</w:t>
            </w:r>
            <w:r>
              <w:rPr>
                <w:rFonts w:hint="eastAsia" w:asciiTheme="minorEastAsia" w:hAnsiTheme="minorEastAsia" w:eastAsiaTheme="minorEastAsia" w:cstheme="minorEastAsia"/>
                <w:i/>
                <w:color w:val="auto"/>
                <w:sz w:val="21"/>
                <w:szCs w:val="21"/>
                <w:highlight w:val="none"/>
              </w:rPr>
              <w:t>不得违背法律、法规及规范性文件的规定</w:t>
            </w:r>
            <w:r>
              <w:rPr>
                <w:rFonts w:hint="eastAsia" w:asciiTheme="minorEastAsia" w:hAnsiTheme="minorEastAsia" w:eastAsiaTheme="minorEastAsia" w:cstheme="minorEastAsia"/>
                <w:i/>
                <w:iCs/>
                <w:color w:val="auto"/>
                <w:kern w:val="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75" w:hRule="atLeast"/>
        </w:trPr>
        <w:tc>
          <w:tcPr>
            <w:tcW w:w="1569" w:type="dxa"/>
            <w:gridSpan w:val="3"/>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2.2.3</w:t>
            </w:r>
          </w:p>
        </w:tc>
        <w:tc>
          <w:tcPr>
            <w:tcW w:w="2397"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w:t>
            </w:r>
            <w:r>
              <w:rPr>
                <w:rFonts w:hint="eastAsia" w:asciiTheme="minorEastAsia" w:hAnsiTheme="minorEastAsia" w:eastAsiaTheme="minorEastAsia" w:cstheme="minorEastAsia"/>
                <w:color w:val="auto"/>
                <w:sz w:val="21"/>
                <w:szCs w:val="21"/>
                <w:highlight w:val="none"/>
                <w:lang w:eastAsia="zh-CN"/>
              </w:rPr>
              <w:t>总</w:t>
            </w:r>
            <w:r>
              <w:rPr>
                <w:rFonts w:hint="eastAsia" w:asciiTheme="minorEastAsia" w:hAnsiTheme="minorEastAsia" w:eastAsiaTheme="minorEastAsia" w:cstheme="minorEastAsia"/>
                <w:color w:val="auto"/>
                <w:sz w:val="21"/>
                <w:szCs w:val="21"/>
                <w:highlight w:val="none"/>
              </w:rPr>
              <w:t>报价的偏差率计算公式</w:t>
            </w:r>
          </w:p>
        </w:tc>
        <w:tc>
          <w:tcPr>
            <w:tcW w:w="5805"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投标总报价的偏差率计算公式</w:t>
            </w:r>
          </w:p>
          <w:p>
            <w:pPr>
              <w:keepNext w:val="0"/>
              <w:keepLines w:val="0"/>
              <w:pageBreakBefore w:val="0"/>
              <w:widowControl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偏差率=100％×（投标人总报价一评标基准价）／评标基准价</w:t>
            </w:r>
          </w:p>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 xml:space="preserve">    偏差率计算的最终结果取小数点后两位，小数点后第三位“四舍五入”。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条款号</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评分因素</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restart"/>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2.2.4（1）</w:t>
            </w:r>
          </w:p>
        </w:tc>
        <w:tc>
          <w:tcPr>
            <w:tcW w:w="861" w:type="dxa"/>
            <w:gridSpan w:val="2"/>
            <w:vMerge w:val="restart"/>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技术部分评分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A</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标准</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00" w:beforeAutospacing="1" w:after="100" w:afterAutospacing="1"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sz w:val="21"/>
                <w:szCs w:val="21"/>
                <w:highlight w:val="none"/>
                <w:lang w:eastAsia="zh-CN"/>
              </w:rPr>
              <w:t>技术建议书</w:t>
            </w:r>
            <w:r>
              <w:rPr>
                <w:rFonts w:hint="eastAsia" w:asciiTheme="minorEastAsia" w:hAnsiTheme="minorEastAsia" w:eastAsiaTheme="minorEastAsia" w:cstheme="minorEastAsia"/>
                <w:color w:val="auto"/>
                <w:sz w:val="21"/>
                <w:szCs w:val="21"/>
                <w:highlight w:val="none"/>
              </w:rPr>
              <w:t>总体评审标准</w:t>
            </w:r>
          </w:p>
        </w:tc>
        <w:tc>
          <w:tcPr>
            <w:tcW w:w="58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采用暗标评审的，</w:t>
            </w:r>
            <w:r>
              <w:rPr>
                <w:rFonts w:hint="eastAsia" w:asciiTheme="minorEastAsia" w:hAnsiTheme="minorEastAsia" w:eastAsiaTheme="minorEastAsia" w:cstheme="minorEastAsia"/>
                <w:color w:val="auto"/>
                <w:sz w:val="21"/>
                <w:szCs w:val="21"/>
                <w:highlight w:val="none"/>
                <w:lang w:val="en-US" w:eastAsia="zh-CN"/>
              </w:rPr>
              <w:t>技术建议书</w:t>
            </w:r>
            <w:r>
              <w:rPr>
                <w:rFonts w:hint="eastAsia" w:asciiTheme="minorEastAsia" w:hAnsiTheme="minorEastAsia" w:eastAsiaTheme="minorEastAsia" w:cstheme="minorEastAsia"/>
                <w:color w:val="auto"/>
                <w:sz w:val="21"/>
                <w:szCs w:val="21"/>
                <w:highlight w:val="none"/>
              </w:rPr>
              <w:t>不符合第二章投标人须知前附表第3.7.5项要求的，</w:t>
            </w:r>
            <w:r>
              <w:rPr>
                <w:rFonts w:hint="eastAsia" w:asciiTheme="minorEastAsia" w:hAnsiTheme="minorEastAsia" w:eastAsiaTheme="minorEastAsia" w:cstheme="minorEastAsia"/>
                <w:color w:val="auto"/>
                <w:sz w:val="21"/>
                <w:szCs w:val="21"/>
                <w:highlight w:val="none"/>
                <w:lang w:val="en-US" w:eastAsia="zh-CN"/>
              </w:rPr>
              <w:t>技术建议书</w:t>
            </w:r>
            <w:r>
              <w:rPr>
                <w:rFonts w:hint="eastAsia" w:asciiTheme="minorEastAsia" w:hAnsiTheme="minorEastAsia" w:eastAsiaTheme="minorEastAsia" w:cstheme="minorEastAsia"/>
                <w:color w:val="auto"/>
                <w:sz w:val="21"/>
                <w:szCs w:val="21"/>
                <w:highlight w:val="none"/>
              </w:rPr>
              <w:t>部分得0分</w:t>
            </w:r>
            <w:r>
              <w:rPr>
                <w:rFonts w:hint="eastAsia" w:asciiTheme="minorEastAsia" w:hAnsiTheme="minorEastAsia" w:eastAsiaTheme="minorEastAsia" w:cstheme="minorEastAsia"/>
                <w:color w:val="auto"/>
                <w:sz w:val="21"/>
                <w:szCs w:val="21"/>
                <w:highlight w:val="none"/>
                <w:lang w:eastAsia="zh-CN"/>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评标委员会按照优、良、一般、差四个档次进行评分，</w:t>
            </w:r>
            <w:r>
              <w:rPr>
                <w:rFonts w:hint="eastAsia" w:asciiTheme="minorEastAsia" w:hAnsiTheme="minorEastAsia" w:eastAsiaTheme="minorEastAsia" w:cstheme="minorEastAsia"/>
                <w:snapToGrid w:val="0"/>
                <w:color w:val="auto"/>
                <w:kern w:val="0"/>
                <w:sz w:val="21"/>
                <w:szCs w:val="21"/>
                <w:highlight w:val="none"/>
                <w:lang w:val="en-US" w:eastAsia="zh-CN"/>
              </w:rPr>
              <w:t>若评委</w:t>
            </w:r>
            <w:r>
              <w:rPr>
                <w:rFonts w:hint="eastAsia" w:asciiTheme="minorEastAsia" w:hAnsiTheme="minorEastAsia" w:eastAsiaTheme="minorEastAsia" w:cstheme="minorEastAsia"/>
                <w:snapToGrid w:val="0"/>
                <w:color w:val="auto"/>
                <w:kern w:val="0"/>
                <w:sz w:val="21"/>
                <w:szCs w:val="21"/>
                <w:highlight w:val="none"/>
              </w:rPr>
              <w:t>对投标人</w:t>
            </w:r>
            <w:r>
              <w:rPr>
                <w:rFonts w:hint="eastAsia" w:asciiTheme="minorEastAsia" w:hAnsiTheme="minorEastAsia" w:eastAsiaTheme="minorEastAsia" w:cstheme="minorEastAsia"/>
                <w:snapToGrid w:val="0"/>
                <w:color w:val="auto"/>
                <w:kern w:val="0"/>
                <w:sz w:val="21"/>
                <w:szCs w:val="21"/>
                <w:highlight w:val="none"/>
                <w:lang w:val="en-US" w:eastAsia="zh-CN"/>
              </w:rPr>
              <w:t>技术建议书评分低于该部分总分的60%的或对个别投标人技术建议书评分</w:t>
            </w:r>
            <w:r>
              <w:rPr>
                <w:rFonts w:hint="eastAsia" w:asciiTheme="minorEastAsia" w:hAnsiTheme="minorEastAsia" w:eastAsiaTheme="minorEastAsia" w:cstheme="minorEastAsia"/>
                <w:snapToGrid w:val="0"/>
                <w:color w:val="auto"/>
                <w:kern w:val="0"/>
                <w:sz w:val="21"/>
                <w:szCs w:val="21"/>
                <w:highlight w:val="none"/>
              </w:rPr>
              <w:t>畸高（即该</w:t>
            </w:r>
            <w:r>
              <w:rPr>
                <w:rFonts w:hint="eastAsia" w:asciiTheme="minorEastAsia" w:hAnsiTheme="minorEastAsia" w:eastAsiaTheme="minorEastAsia" w:cstheme="minorEastAsia"/>
                <w:snapToGrid w:val="0"/>
                <w:color w:val="auto"/>
                <w:kern w:val="0"/>
                <w:sz w:val="21"/>
                <w:szCs w:val="21"/>
                <w:highlight w:val="none"/>
                <w:lang w:val="en-US" w:eastAsia="zh-CN"/>
              </w:rPr>
              <w:t>评委对技术建议书评分</w:t>
            </w:r>
            <w:r>
              <w:rPr>
                <w:rFonts w:hint="eastAsia" w:asciiTheme="minorEastAsia" w:hAnsiTheme="minorEastAsia" w:eastAsiaTheme="minorEastAsia" w:cstheme="minorEastAsia"/>
                <w:snapToGrid w:val="0"/>
                <w:color w:val="auto"/>
                <w:kern w:val="0"/>
                <w:sz w:val="21"/>
                <w:szCs w:val="21"/>
                <w:highlight w:val="none"/>
              </w:rPr>
              <w:t>的最高分与次高分差额超过</w:t>
            </w:r>
            <w:r>
              <w:rPr>
                <w:rFonts w:hint="eastAsia" w:asciiTheme="minorEastAsia" w:hAnsiTheme="minorEastAsia" w:eastAsiaTheme="minorEastAsia" w:cstheme="minorEastAsia"/>
                <w:snapToGrid w:val="0"/>
                <w:color w:val="auto"/>
                <w:kern w:val="0"/>
                <w:sz w:val="21"/>
                <w:szCs w:val="21"/>
                <w:highlight w:val="none"/>
                <w:lang w:val="en-US" w:eastAsia="zh-CN"/>
              </w:rPr>
              <w:t>该部分</w:t>
            </w:r>
            <w:r>
              <w:rPr>
                <w:rFonts w:hint="eastAsia" w:asciiTheme="minorEastAsia" w:hAnsiTheme="minorEastAsia" w:eastAsiaTheme="minorEastAsia" w:cstheme="minorEastAsia"/>
                <w:snapToGrid w:val="0"/>
                <w:color w:val="auto"/>
                <w:kern w:val="0"/>
                <w:sz w:val="21"/>
                <w:szCs w:val="21"/>
                <w:highlight w:val="none"/>
              </w:rPr>
              <w:t>总分的</w:t>
            </w:r>
            <w:r>
              <w:rPr>
                <w:rFonts w:hint="eastAsia" w:asciiTheme="minorEastAsia" w:hAnsiTheme="minorEastAsia" w:eastAsiaTheme="minorEastAsia" w:cstheme="minorEastAsia"/>
                <w:snapToGrid w:val="0"/>
                <w:color w:val="auto"/>
                <w:kern w:val="0"/>
                <w:sz w:val="21"/>
                <w:szCs w:val="21"/>
                <w:highlight w:val="none"/>
                <w:lang w:val="en-US" w:eastAsia="zh-CN"/>
              </w:rPr>
              <w:t>10%</w:t>
            </w:r>
            <w:r>
              <w:rPr>
                <w:rFonts w:hint="eastAsia" w:asciiTheme="minorEastAsia" w:hAnsiTheme="minorEastAsia" w:eastAsiaTheme="minorEastAsia" w:cstheme="minorEastAsia"/>
                <w:snapToGrid w:val="0"/>
                <w:color w:val="auto"/>
                <w:kern w:val="0"/>
                <w:sz w:val="21"/>
                <w:szCs w:val="21"/>
                <w:highlight w:val="none"/>
                <w:lang w:eastAsia="zh-CN"/>
              </w:rPr>
              <w:t>）</w:t>
            </w:r>
            <w:r>
              <w:rPr>
                <w:rFonts w:hint="eastAsia" w:asciiTheme="minorEastAsia" w:hAnsiTheme="minorEastAsia" w:eastAsiaTheme="minorEastAsia" w:cstheme="minorEastAsia"/>
                <w:snapToGrid w:val="0"/>
                <w:color w:val="auto"/>
                <w:kern w:val="0"/>
                <w:sz w:val="21"/>
                <w:szCs w:val="21"/>
                <w:highlight w:val="none"/>
                <w:lang w:val="en-US" w:eastAsia="zh-CN"/>
              </w:rPr>
              <w:t>的</w:t>
            </w:r>
            <w:r>
              <w:rPr>
                <w:rFonts w:hint="eastAsia" w:asciiTheme="minorEastAsia" w:hAnsiTheme="minorEastAsia" w:eastAsiaTheme="minorEastAsia" w:cstheme="minorEastAsia"/>
                <w:snapToGrid w:val="0"/>
                <w:color w:val="auto"/>
                <w:kern w:val="0"/>
                <w:sz w:val="21"/>
                <w:szCs w:val="21"/>
                <w:highlight w:val="none"/>
              </w:rPr>
              <w:t>须注明</w:t>
            </w:r>
            <w:r>
              <w:rPr>
                <w:rFonts w:hint="eastAsia" w:asciiTheme="minorEastAsia" w:hAnsiTheme="minorEastAsia" w:eastAsiaTheme="minorEastAsia" w:cstheme="minorEastAsia"/>
                <w:snapToGrid w:val="0"/>
                <w:color w:val="auto"/>
                <w:kern w:val="0"/>
                <w:sz w:val="21"/>
                <w:szCs w:val="21"/>
                <w:highlight w:val="none"/>
                <w:lang w:val="en-US" w:eastAsia="zh-CN"/>
              </w:rPr>
              <w:t>详实</w:t>
            </w:r>
            <w:r>
              <w:rPr>
                <w:rFonts w:hint="eastAsia" w:asciiTheme="minorEastAsia" w:hAnsiTheme="minorEastAsia" w:eastAsiaTheme="minorEastAsia" w:cstheme="minorEastAsia"/>
                <w:snapToGrid w:val="0"/>
                <w:color w:val="auto"/>
                <w:kern w:val="0"/>
                <w:sz w:val="21"/>
                <w:szCs w:val="21"/>
                <w:highlight w:val="none"/>
              </w:rPr>
              <w:t>理由，</w:t>
            </w:r>
            <w:r>
              <w:rPr>
                <w:rFonts w:hint="eastAsia" w:asciiTheme="minorEastAsia" w:hAnsiTheme="minorEastAsia" w:eastAsiaTheme="minorEastAsia" w:cstheme="minorEastAsia"/>
                <w:snapToGrid w:val="0"/>
                <w:color w:val="auto"/>
                <w:kern w:val="0"/>
                <w:sz w:val="21"/>
                <w:szCs w:val="21"/>
                <w:highlight w:val="none"/>
                <w:lang w:val="en-US" w:eastAsia="zh-CN"/>
              </w:rPr>
              <w:t>技术建议书</w:t>
            </w:r>
            <w:r>
              <w:rPr>
                <w:rFonts w:hint="eastAsia" w:asciiTheme="minorEastAsia" w:hAnsiTheme="minorEastAsia" w:eastAsiaTheme="minorEastAsia" w:cstheme="minorEastAsia"/>
                <w:snapToGrid w:val="0"/>
                <w:color w:val="auto"/>
                <w:kern w:val="0"/>
                <w:sz w:val="21"/>
                <w:szCs w:val="21"/>
                <w:highlight w:val="none"/>
              </w:rPr>
              <w:t>缺项的该项得0分。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napToGrid w:val="0"/>
                <w:color w:val="auto"/>
                <w:kern w:val="0"/>
                <w:sz w:val="21"/>
                <w:szCs w:val="21"/>
                <w:highlight w:val="none"/>
              </w:rPr>
            </w:pPr>
            <w:r>
              <w:rPr>
                <w:rFonts w:hint="eastAsia" w:asciiTheme="minorEastAsia" w:hAnsiTheme="minorEastAsia" w:eastAsiaTheme="minorEastAsia" w:cstheme="minorEastAsia"/>
                <w:snapToGrid w:val="0"/>
                <w:color w:val="auto"/>
                <w:kern w:val="0"/>
                <w:sz w:val="21"/>
                <w:szCs w:val="21"/>
                <w:highlight w:val="none"/>
              </w:rPr>
              <w:t>评标委员会成员为5人及以上时，所有评委</w:t>
            </w:r>
            <w:r>
              <w:rPr>
                <w:rFonts w:hint="eastAsia" w:asciiTheme="minorEastAsia" w:hAnsiTheme="minorEastAsia" w:eastAsiaTheme="minorEastAsia" w:cstheme="minorEastAsia"/>
                <w:snapToGrid w:val="0"/>
                <w:color w:val="auto"/>
                <w:kern w:val="0"/>
                <w:sz w:val="21"/>
                <w:szCs w:val="21"/>
                <w:highlight w:val="none"/>
                <w:lang w:eastAsia="zh-CN"/>
              </w:rPr>
              <w:t>评分</w:t>
            </w:r>
            <w:r>
              <w:rPr>
                <w:rFonts w:hint="eastAsia" w:asciiTheme="minorEastAsia" w:hAnsiTheme="minorEastAsia" w:eastAsiaTheme="minorEastAsia" w:cstheme="minorEastAsia"/>
                <w:snapToGrid w:val="0"/>
                <w:color w:val="auto"/>
                <w:kern w:val="0"/>
                <w:sz w:val="21"/>
                <w:szCs w:val="21"/>
                <w:highlight w:val="none"/>
              </w:rPr>
              <w:t>中去掉一个最高和一个最低分，余下评委</w:t>
            </w:r>
            <w:r>
              <w:rPr>
                <w:rFonts w:hint="eastAsia" w:asciiTheme="minorEastAsia" w:hAnsiTheme="minorEastAsia" w:eastAsiaTheme="minorEastAsia" w:cstheme="minorEastAsia"/>
                <w:snapToGrid w:val="0"/>
                <w:color w:val="auto"/>
                <w:kern w:val="0"/>
                <w:sz w:val="21"/>
                <w:szCs w:val="21"/>
                <w:highlight w:val="none"/>
                <w:lang w:eastAsia="zh-CN"/>
              </w:rPr>
              <w:t>评分</w:t>
            </w:r>
            <w:r>
              <w:rPr>
                <w:rFonts w:hint="eastAsia" w:asciiTheme="minorEastAsia" w:hAnsiTheme="minorEastAsia" w:eastAsiaTheme="minorEastAsia" w:cstheme="minorEastAsia"/>
                <w:snapToGrid w:val="0"/>
                <w:color w:val="auto"/>
                <w:kern w:val="0"/>
                <w:sz w:val="21"/>
                <w:szCs w:val="21"/>
                <w:highlight w:val="none"/>
              </w:rPr>
              <w:t>取算术平均值为该投标人</w:t>
            </w:r>
            <w:r>
              <w:rPr>
                <w:rFonts w:hint="eastAsia" w:asciiTheme="minorEastAsia" w:hAnsiTheme="minorEastAsia" w:eastAsiaTheme="minorEastAsia" w:cstheme="minorEastAsia"/>
                <w:color w:val="auto"/>
                <w:sz w:val="21"/>
                <w:szCs w:val="21"/>
                <w:highlight w:val="none"/>
                <w:lang w:eastAsia="zh-CN"/>
              </w:rPr>
              <w:t>技术建议书</w:t>
            </w:r>
            <w:r>
              <w:rPr>
                <w:rFonts w:hint="eastAsia" w:asciiTheme="minorEastAsia" w:hAnsiTheme="minorEastAsia" w:eastAsiaTheme="minorEastAsia" w:cstheme="minorEastAsia"/>
                <w:snapToGrid w:val="0"/>
                <w:color w:val="auto"/>
                <w:kern w:val="0"/>
                <w:sz w:val="21"/>
                <w:szCs w:val="21"/>
                <w:highlight w:val="none"/>
              </w:rPr>
              <w:t>得分。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napToGrid w:val="0"/>
                <w:color w:val="auto"/>
                <w:kern w:val="0"/>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技术建议书</w:t>
            </w:r>
            <w:r>
              <w:rPr>
                <w:rFonts w:hint="eastAsia" w:asciiTheme="minorEastAsia" w:hAnsiTheme="minorEastAsia" w:eastAsiaTheme="minorEastAsia" w:cstheme="minorEastAsia"/>
                <w:color w:val="auto"/>
                <w:kern w:val="0"/>
                <w:sz w:val="21"/>
                <w:szCs w:val="21"/>
                <w:highlight w:val="none"/>
              </w:rPr>
              <w:t>得分的最终结果取小数点后两位，</w:t>
            </w:r>
            <w:r>
              <w:rPr>
                <w:rFonts w:hint="eastAsia" w:asciiTheme="minorEastAsia" w:hAnsiTheme="minorEastAsia" w:eastAsiaTheme="minorEastAsia" w:cstheme="minorEastAsia"/>
                <w:color w:val="auto"/>
                <w:sz w:val="21"/>
                <w:szCs w:val="21"/>
                <w:highlight w:val="none"/>
              </w:rPr>
              <w:t>小数点后</w:t>
            </w:r>
            <w:r>
              <w:rPr>
                <w:rFonts w:hint="eastAsia" w:asciiTheme="minorEastAsia" w:hAnsiTheme="minorEastAsia" w:eastAsiaTheme="minorEastAsia" w:cstheme="minorEastAsia"/>
                <w:color w:val="auto"/>
                <w:kern w:val="0"/>
                <w:sz w:val="21"/>
                <w:szCs w:val="21"/>
                <w:highlight w:val="none"/>
              </w:rPr>
              <w:t>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right w:val="single" w:color="auto" w:sz="4" w:space="0"/>
            </w:tcBorders>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509"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00" w:beforeAutospacing="1" w:after="100" w:afterAutospacing="1" w:line="400" w:lineRule="exact"/>
              <w:jc w:val="center"/>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sz w:val="21"/>
                <w:szCs w:val="21"/>
                <w:highlight w:val="none"/>
                <w:lang w:eastAsia="zh-CN"/>
              </w:rPr>
              <w:t>技术建议书</w:t>
            </w:r>
          </w:p>
        </w:tc>
        <w:tc>
          <w:tcPr>
            <w:tcW w:w="188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00" w:beforeAutospacing="1" w:after="100" w:afterAutospacing="1" w:line="40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□对招标项目的理解和总体设计思路</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分。评审要点：</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优得  分-  分，良得  分-  分，一般得  分-  分，差得  分-  分。</w:t>
            </w:r>
            <w:r>
              <w:rPr>
                <w:rFonts w:hint="eastAsia" w:asciiTheme="minorEastAsia" w:hAnsiTheme="minorEastAsia" w:eastAsiaTheme="minorEastAsia" w:cstheme="minorEastAsia"/>
                <w:i/>
                <w:iCs/>
                <w:color w:val="auto"/>
                <w:sz w:val="21"/>
                <w:szCs w:val="21"/>
                <w:highlight w:val="none"/>
                <w:u w:val="none"/>
              </w:rPr>
              <w:t>[提示：</w:t>
            </w:r>
            <w:r>
              <w:rPr>
                <w:rFonts w:hint="eastAsia" w:asciiTheme="minorEastAsia" w:hAnsiTheme="minorEastAsia" w:eastAsiaTheme="minorEastAsia" w:cstheme="minorEastAsia"/>
                <w:i/>
                <w:iCs/>
                <w:color w:val="auto"/>
                <w:sz w:val="21"/>
                <w:szCs w:val="21"/>
                <w:highlight w:val="none"/>
                <w:u w:val="none"/>
                <w:lang w:val="en-US" w:eastAsia="zh-CN"/>
              </w:rPr>
              <w:t>招标人</w:t>
            </w:r>
            <w:r>
              <w:rPr>
                <w:rFonts w:hint="eastAsia" w:asciiTheme="minorEastAsia" w:hAnsiTheme="minorEastAsia" w:eastAsiaTheme="minorEastAsia" w:cstheme="minorEastAsia"/>
                <w:i/>
                <w:iCs/>
                <w:color w:val="auto"/>
                <w:sz w:val="21"/>
                <w:szCs w:val="21"/>
                <w:highlight w:val="none"/>
                <w:u w:val="none"/>
              </w:rPr>
              <w:t>按照优、良、一般、差四个档次</w:t>
            </w:r>
            <w:r>
              <w:rPr>
                <w:rFonts w:hint="eastAsia" w:asciiTheme="minorEastAsia" w:hAnsiTheme="minorEastAsia" w:eastAsiaTheme="minorEastAsia" w:cstheme="minorEastAsia"/>
                <w:i/>
                <w:iCs/>
                <w:color w:val="auto"/>
                <w:sz w:val="21"/>
                <w:szCs w:val="21"/>
                <w:highlight w:val="none"/>
                <w:u w:val="none"/>
                <w:lang w:val="en-US" w:eastAsia="zh-CN"/>
              </w:rPr>
              <w:t>对技术方案各项评审因素</w:t>
            </w:r>
            <w:r>
              <w:rPr>
                <w:rFonts w:hint="eastAsia" w:asciiTheme="minorEastAsia" w:hAnsiTheme="minorEastAsia" w:eastAsiaTheme="minorEastAsia" w:cstheme="minorEastAsia"/>
                <w:i/>
                <w:iCs/>
                <w:color w:val="auto"/>
                <w:sz w:val="21"/>
                <w:szCs w:val="21"/>
                <w:highlight w:val="none"/>
                <w:u w:val="none"/>
              </w:rPr>
              <w:t>进行</w:t>
            </w:r>
            <w:r>
              <w:rPr>
                <w:rFonts w:hint="eastAsia" w:asciiTheme="minorEastAsia" w:hAnsiTheme="minorEastAsia" w:eastAsiaTheme="minorEastAsia" w:cstheme="minorEastAsia"/>
                <w:i/>
                <w:iCs/>
                <w:snapToGrid w:val="0"/>
                <w:color w:val="auto"/>
                <w:kern w:val="0"/>
                <w:sz w:val="21"/>
                <w:szCs w:val="21"/>
                <w:highlight w:val="none"/>
              </w:rPr>
              <w:t>分值</w:t>
            </w:r>
            <w:r>
              <w:rPr>
                <w:rFonts w:hint="eastAsia" w:asciiTheme="minorEastAsia" w:hAnsiTheme="minorEastAsia" w:eastAsiaTheme="minorEastAsia" w:cstheme="minorEastAsia"/>
                <w:i/>
                <w:iCs/>
                <w:snapToGrid w:val="0"/>
                <w:color w:val="auto"/>
                <w:kern w:val="0"/>
                <w:sz w:val="21"/>
                <w:szCs w:val="21"/>
                <w:highlight w:val="none"/>
                <w:lang w:val="en-US" w:eastAsia="zh-CN"/>
              </w:rPr>
              <w:t>的设置，设置规则为：该项分值的90%～100%为“优”，该项分值的80%～90%（不含）为“良”</w:t>
            </w:r>
            <w:r>
              <w:rPr>
                <w:rFonts w:hint="eastAsia" w:asciiTheme="minorEastAsia" w:hAnsiTheme="minorEastAsia" w:eastAsiaTheme="minorEastAsia" w:cstheme="minorEastAsia"/>
                <w:i/>
                <w:iCs/>
                <w:snapToGrid w:val="0"/>
                <w:color w:val="auto"/>
                <w:kern w:val="0"/>
                <w:sz w:val="21"/>
                <w:szCs w:val="21"/>
                <w:highlight w:val="none"/>
              </w:rPr>
              <w:t>，</w:t>
            </w:r>
            <w:r>
              <w:rPr>
                <w:rFonts w:hint="eastAsia" w:asciiTheme="minorEastAsia" w:hAnsiTheme="minorEastAsia" w:eastAsiaTheme="minorEastAsia" w:cstheme="minorEastAsia"/>
                <w:i/>
                <w:iCs/>
                <w:snapToGrid w:val="0"/>
                <w:color w:val="auto"/>
                <w:kern w:val="0"/>
                <w:sz w:val="21"/>
                <w:szCs w:val="21"/>
                <w:highlight w:val="none"/>
                <w:lang w:val="en-US" w:eastAsia="zh-CN"/>
              </w:rPr>
              <w:t>该项分值的60%～80%（不含）为“一般”，该项分值的0%～60%（不含）为“差”，下同。</w:t>
            </w:r>
            <w:r>
              <w:rPr>
                <w:rFonts w:hint="eastAsia" w:asciiTheme="minorEastAsia" w:hAnsiTheme="minorEastAsia" w:eastAsiaTheme="minorEastAsia" w:cstheme="minorEastAsia"/>
                <w:i/>
                <w:iCs/>
                <w:color w:val="auto"/>
                <w:sz w:val="21"/>
                <w:szCs w:val="21"/>
                <w:highlight w:val="none"/>
                <w:u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00" w:beforeAutospacing="1" w:after="100" w:afterAutospacing="1"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88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00" w:beforeAutospacing="1" w:after="100" w:afterAutospacing="1" w:line="40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eastAsia="zh-CN"/>
              </w:rPr>
              <w:t>招标项目勘察设计的特点</w:t>
            </w:r>
            <w:r>
              <w:rPr>
                <w:rFonts w:hint="eastAsia" w:asciiTheme="minorEastAsia" w:hAnsiTheme="minorEastAsia" w:eastAsiaTheme="minorEastAsia" w:cstheme="minorEastAsia"/>
                <w:color w:val="auto"/>
                <w:kern w:val="0"/>
                <w:sz w:val="21"/>
                <w:szCs w:val="21"/>
                <w:highlight w:val="none"/>
              </w:rPr>
              <w:t>、关键技术问题的认识及其对策措施</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分。评审要点：</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09" w:type="dxa"/>
            <w:vMerge w:val="continue"/>
            <w:tcBorders>
              <w:left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before="100" w:beforeAutospacing="1" w:after="100" w:afterAutospacing="1"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56" w:beforeLines="50" w:after="156" w:afterLines="50" w:line="400" w:lineRule="exact"/>
              <w:jc w:val="left"/>
              <w:textAlignment w:val="auto"/>
              <w:outlineLvl w:val="3"/>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□对前一阶段工作技术结论及技术方案的不同看法及建议</w:t>
            </w:r>
          </w:p>
        </w:tc>
        <w:tc>
          <w:tcPr>
            <w:tcW w:w="5805"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color w:val="auto"/>
                <w:highlight w:val="none"/>
              </w:rPr>
            </w:pPr>
            <w:r>
              <w:rPr>
                <w:rFonts w:hint="eastAsia" w:asciiTheme="minorEastAsia" w:hAnsiTheme="minorEastAsia" w:eastAsiaTheme="minorEastAsia" w:cstheme="minorEastAsia"/>
                <w:color w:val="auto"/>
                <w:sz w:val="21"/>
                <w:szCs w:val="21"/>
                <w:highlight w:val="none"/>
                <w:u w:val="single"/>
              </w:rPr>
              <w:t xml:space="preserve">    </w:t>
            </w:r>
            <w:r>
              <w:rPr>
                <w:rFonts w:hint="eastAsia"/>
                <w:color w:val="auto"/>
                <w:highlight w:val="none"/>
              </w:rPr>
              <w:t>分。评审要点：</w:t>
            </w:r>
            <w:r>
              <w:rPr>
                <w:rFonts w:hint="eastAsia"/>
                <w:color w:val="auto"/>
                <w:highlight w:val="none"/>
                <w:u w:val="single"/>
                <w:lang w:val="en-US" w:eastAsia="zh-CN"/>
              </w:rPr>
              <w:t xml:space="preserve">                         </w:t>
            </w:r>
            <w:r>
              <w:rPr>
                <w:rFonts w:hint="eastAsia"/>
                <w:color w:val="auto"/>
                <w:highlight w:val="none"/>
                <w:u w:val="single"/>
              </w:rPr>
              <w:t>。优得  分-  分，良得  分-  分，一般得  分-  分，差得  分-  分。</w:t>
            </w:r>
          </w:p>
          <w:p>
            <w:pPr>
              <w:pStyle w:val="2"/>
              <w:ind w:firstLine="420" w:firstLineChars="200"/>
              <w:rPr>
                <w:rFonts w:hint="default" w:eastAsiaTheme="minorEastAsia"/>
                <w:color w:val="auto"/>
                <w:highlight w:val="none"/>
                <w:lang w:val="en-US" w:eastAsia="zh-CN"/>
              </w:rPr>
            </w:pPr>
            <w:r>
              <w:rPr>
                <w:rFonts w:hint="eastAsia" w:asciiTheme="minorEastAsia" w:hAnsiTheme="minorEastAsia" w:eastAsiaTheme="minorEastAsia" w:cstheme="minorEastAsia"/>
                <w:i/>
                <w:iCs/>
                <w:color w:val="auto"/>
                <w:sz w:val="21"/>
                <w:szCs w:val="21"/>
                <w:highlight w:val="none"/>
                <w:u w:val="single"/>
                <w:lang w:val="en-US" w:eastAsia="zh-CN"/>
              </w:rPr>
              <w:t>[提示：本项适用于技术特别复杂的特大桥梁、长大隧道项目，或者地质、地形条件特别复杂的公路项目。]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09" w:type="dxa"/>
            <w:vMerge w:val="continue"/>
            <w:tcBorders>
              <w:left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before="100" w:beforeAutospacing="1" w:after="100" w:afterAutospacing="1"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56" w:beforeLines="50" w:after="156" w:afterLines="50" w:line="400" w:lineRule="exact"/>
              <w:jc w:val="left"/>
              <w:textAlignment w:val="auto"/>
              <w:outlineLvl w:val="3"/>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□勘察设计工作量及计划安排</w:t>
            </w:r>
          </w:p>
        </w:tc>
        <w:tc>
          <w:tcPr>
            <w:tcW w:w="5805"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before="156" w:beforeLines="50" w:after="156" w:afterLines="50" w:line="400" w:lineRule="exact"/>
              <w:ind w:firstLine="420" w:firstLineChars="200"/>
              <w:jc w:val="left"/>
              <w:textAlignment w:val="auto"/>
              <w:outlineLvl w:val="3"/>
              <w:rPr>
                <w:rFonts w:hint="eastAsia" w:asciiTheme="minorEastAsia" w:hAnsiTheme="minorEastAsia" w:eastAsiaTheme="minorEastAsia" w:cstheme="minorEastAsia"/>
                <w:color w:val="auto"/>
                <w:kern w:val="0"/>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分。评审要点：</w:t>
            </w:r>
            <w:r>
              <w:rPr>
                <w:rFonts w:hint="eastAsia"/>
                <w:color w:val="auto"/>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09" w:type="dxa"/>
            <w:vMerge w:val="continue"/>
            <w:tcBorders>
              <w:left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before="100" w:beforeAutospacing="1" w:after="100" w:afterAutospacing="1"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56" w:beforeLines="50" w:after="156" w:afterLines="50" w:line="400" w:lineRule="exact"/>
              <w:jc w:val="left"/>
              <w:textAlignment w:val="auto"/>
              <w:outlineLvl w:val="3"/>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□勘察设计的质量保证措施、进度保证措、安全保证措施</w:t>
            </w:r>
          </w:p>
        </w:tc>
        <w:tc>
          <w:tcPr>
            <w:tcW w:w="5805"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before="156" w:beforeLines="50" w:after="156" w:afterLines="50" w:line="400" w:lineRule="exact"/>
              <w:ind w:firstLine="420" w:firstLineChars="200"/>
              <w:jc w:val="left"/>
              <w:textAlignment w:val="auto"/>
              <w:outlineLvl w:val="3"/>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分。评审要点：</w:t>
            </w:r>
            <w:r>
              <w:rPr>
                <w:rFonts w:hint="eastAsia"/>
                <w:color w:val="auto"/>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09" w:type="dxa"/>
            <w:vMerge w:val="continue"/>
            <w:tcBorders>
              <w:left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before="100" w:beforeAutospacing="1" w:after="100" w:afterAutospacing="1"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56" w:beforeLines="50" w:after="156" w:afterLines="50" w:line="400" w:lineRule="exact"/>
              <w:jc w:val="left"/>
              <w:textAlignment w:val="auto"/>
              <w:outlineLvl w:val="3"/>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□后续服务的安排及保证措施</w:t>
            </w:r>
          </w:p>
        </w:tc>
        <w:tc>
          <w:tcPr>
            <w:tcW w:w="5805"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before="156" w:beforeLines="50" w:after="156" w:afterLines="50" w:line="400" w:lineRule="exact"/>
              <w:ind w:firstLine="420" w:firstLineChars="200"/>
              <w:jc w:val="left"/>
              <w:textAlignment w:val="auto"/>
              <w:outlineLvl w:val="3"/>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分。评审要点：</w:t>
            </w:r>
            <w:r>
              <w:rPr>
                <w:rFonts w:hint="eastAsia"/>
                <w:color w:val="auto"/>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8" w:type="dxa"/>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861" w:type="dxa"/>
            <w:gridSpan w:val="2"/>
            <w:vMerge w:val="continue"/>
            <w:tcBorders>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09" w:type="dxa"/>
            <w:vMerge w:val="continue"/>
            <w:tcBorders>
              <w:left w:val="single" w:color="auto" w:sz="4" w:space="0"/>
              <w:bottom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before="100" w:beforeAutospacing="1" w:after="100" w:afterAutospacing="1"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8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100" w:beforeAutospacing="1" w:after="100" w:afterAutospacing="1" w:line="40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p>
        </w:tc>
        <w:tc>
          <w:tcPr>
            <w:tcW w:w="5805"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分。评审要点：</w:t>
            </w:r>
            <w:r>
              <w:rPr>
                <w:rFonts w:hint="eastAsia" w:asciiTheme="minorEastAsia" w:hAnsiTheme="minorEastAsia" w:eastAsiaTheme="minorEastAsia" w:cstheme="minorEastAsia"/>
                <w:color w:val="auto"/>
                <w:sz w:val="21"/>
                <w:szCs w:val="21"/>
                <w:highlight w:val="none"/>
                <w:u w:val="single"/>
              </w:rPr>
              <w:t xml:space="preserve">                     。优得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条款号</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评分因素</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val="0"/>
              <w:spacing w:line="400" w:lineRule="exact"/>
              <w:ind w:firstLine="421" w:firstLineChars="20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2.2.4（2）</w:t>
            </w:r>
          </w:p>
        </w:tc>
        <w:tc>
          <w:tcPr>
            <w:tcW w:w="85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□商务部分评分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B</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标准</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商务</w:t>
            </w:r>
            <w:r>
              <w:rPr>
                <w:rFonts w:hint="eastAsia" w:asciiTheme="minorEastAsia" w:hAnsiTheme="minorEastAsia" w:eastAsiaTheme="minorEastAsia" w:cstheme="minorEastAsia"/>
                <w:color w:val="auto"/>
                <w:sz w:val="21"/>
                <w:szCs w:val="21"/>
                <w:highlight w:val="none"/>
              </w:rPr>
              <w:t>部分总体评审标准</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color w:val="auto"/>
                <w:sz w:val="21"/>
                <w:szCs w:val="21"/>
                <w:highlight w:val="none"/>
              </w:rPr>
              <w:t>商务部分评分为客观评分，评标委员会按</w:t>
            </w:r>
            <w:r>
              <w:rPr>
                <w:rFonts w:hint="eastAsia" w:asciiTheme="minorEastAsia" w:hAnsiTheme="minorEastAsia" w:eastAsiaTheme="minorEastAsia" w:cstheme="minorEastAsia"/>
                <w:color w:val="auto"/>
                <w:sz w:val="21"/>
                <w:szCs w:val="21"/>
                <w:highlight w:val="none"/>
                <w:lang w:eastAsia="zh-CN"/>
              </w:rPr>
              <w:t>以下</w:t>
            </w:r>
            <w:r>
              <w:rPr>
                <w:rFonts w:hint="eastAsia" w:asciiTheme="minorEastAsia" w:hAnsiTheme="minorEastAsia" w:eastAsiaTheme="minorEastAsia" w:cstheme="minorEastAsia"/>
                <w:color w:val="auto"/>
                <w:sz w:val="21"/>
                <w:szCs w:val="21"/>
                <w:highlight w:val="none"/>
              </w:rPr>
              <w:t>各评审因素设定的分值进行评分</w:t>
            </w:r>
            <w:r>
              <w:rPr>
                <w:rFonts w:hint="eastAsia" w:asciiTheme="minorEastAsia" w:hAnsiTheme="minorEastAsia" w:eastAsiaTheme="minorEastAsia" w:cstheme="minorEastAsia"/>
                <w:color w:val="auto"/>
                <w:sz w:val="21"/>
                <w:szCs w:val="21"/>
                <w:highlight w:val="none"/>
                <w:lang w:val="en-US" w:eastAsia="zh-CN"/>
              </w:rPr>
              <w:t>且保证分值统一</w:t>
            </w:r>
            <w:r>
              <w:rPr>
                <w:rFonts w:hint="eastAsia" w:asciiTheme="minorEastAsia" w:hAnsiTheme="minorEastAsia" w:eastAsiaTheme="minorEastAsia" w:cstheme="minorEastAsia"/>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Autospacing="0" w:afterAutospacing="0" w:line="400" w:lineRule="exact"/>
              <w:jc w:val="center"/>
              <w:textAlignment w:val="auto"/>
              <w:rPr>
                <w:rFonts w:hint="eastAsia" w:asciiTheme="minorEastAsia" w:hAnsiTheme="minorEastAsia" w:eastAsiaTheme="minorEastAsia" w:cstheme="minorEastAsia"/>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投标人</w:t>
            </w:r>
            <w:r>
              <w:rPr>
                <w:rFonts w:hint="eastAsia" w:ascii="宋体" w:hAnsi="宋体" w:eastAsia="宋体" w:cs="宋体"/>
                <w:color w:val="auto"/>
                <w:sz w:val="21"/>
                <w:szCs w:val="21"/>
                <w:highlight w:val="none"/>
                <w:lang w:eastAsia="zh-CN"/>
              </w:rPr>
              <w:t>业绩</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i/>
                <w:iCs/>
                <w:color w:val="auto"/>
                <w:kern w:val="0"/>
                <w:highlight w:val="none"/>
              </w:rPr>
            </w:pPr>
            <w:r>
              <w:rPr>
                <w:rFonts w:hint="eastAsia" w:ascii="宋体" w:hAnsi="宋体" w:eastAsia="宋体" w:cs="宋体"/>
                <w:i/>
                <w:iCs/>
                <w:color w:val="auto"/>
                <w:kern w:val="0"/>
                <w:highlight w:val="none"/>
              </w:rPr>
              <w:t>[提示：</w:t>
            </w:r>
            <w:r>
              <w:rPr>
                <w:rFonts w:hint="eastAsia" w:ascii="宋体" w:hAnsi="宋体" w:eastAsia="宋体" w:cs="宋体"/>
                <w:i/>
                <w:iCs/>
                <w:color w:val="auto"/>
                <w:highlight w:val="none"/>
                <w:lang w:val="en-US" w:eastAsia="zh-CN"/>
              </w:rPr>
              <w:t>参与商务</w:t>
            </w:r>
            <w:r>
              <w:rPr>
                <w:rFonts w:hint="eastAsia" w:ascii="宋体" w:hAnsi="宋体" w:eastAsia="宋体" w:cs="宋体"/>
                <w:i/>
                <w:iCs/>
                <w:color w:val="auto"/>
                <w:highlight w:val="none"/>
              </w:rPr>
              <w:t>评</w:t>
            </w:r>
            <w:r>
              <w:rPr>
                <w:rFonts w:hint="eastAsia" w:ascii="宋体" w:hAnsi="宋体" w:eastAsia="宋体" w:cs="宋体"/>
                <w:i/>
                <w:iCs/>
                <w:color w:val="auto"/>
                <w:highlight w:val="none"/>
                <w:lang w:val="en-US" w:eastAsia="zh-CN"/>
              </w:rPr>
              <w:t>审</w:t>
            </w:r>
            <w:r>
              <w:rPr>
                <w:rFonts w:hint="eastAsia" w:ascii="宋体" w:hAnsi="宋体" w:eastAsia="宋体" w:cs="宋体"/>
                <w:i/>
                <w:iCs/>
                <w:color w:val="auto"/>
                <w:highlight w:val="none"/>
              </w:rPr>
              <w:t>的勘察业绩、设计业绩个数</w:t>
            </w:r>
            <w:r>
              <w:rPr>
                <w:rFonts w:hint="eastAsia" w:ascii="宋体" w:hAnsi="宋体" w:eastAsia="宋体" w:cs="宋体"/>
                <w:i/>
                <w:iCs/>
                <w:color w:val="auto"/>
                <w:highlight w:val="none"/>
                <w:lang w:val="en-US" w:eastAsia="zh-CN"/>
              </w:rPr>
              <w:t>均不应</w:t>
            </w:r>
            <w:r>
              <w:rPr>
                <w:rFonts w:hint="eastAsia" w:ascii="宋体" w:hAnsi="宋体" w:eastAsia="宋体" w:cs="宋体"/>
                <w:i/>
                <w:iCs/>
                <w:color w:val="auto"/>
                <w:highlight w:val="none"/>
              </w:rPr>
              <w:t>超过3个。</w:t>
            </w:r>
            <w:r>
              <w:rPr>
                <w:rFonts w:hint="eastAsia" w:ascii="宋体" w:hAnsi="宋体" w:eastAsia="宋体" w:cs="宋体"/>
                <w:i/>
                <w:szCs w:val="21"/>
                <w:highlight w:val="none"/>
                <w:lang w:val="en-US" w:eastAsia="zh-CN"/>
              </w:rPr>
              <w:t>设置的业绩指标不得超过本项目对应指标。</w:t>
            </w:r>
            <w:r>
              <w:rPr>
                <w:rFonts w:hint="eastAsia" w:ascii="宋体" w:hAnsi="宋体" w:eastAsia="宋体" w:cs="宋体"/>
                <w:i/>
                <w:iCs/>
                <w:color w:val="auto"/>
                <w:kern w:val="0"/>
                <w:highlight w:val="none"/>
              </w:rPr>
              <w:t>]</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、勘察业绩要求</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在</w:t>
            </w:r>
            <w:r>
              <w:rPr>
                <w:rFonts w:hint="eastAsia" w:ascii="宋体" w:hAnsi="宋体" w:eastAsia="宋体" w:cs="宋体"/>
                <w:color w:val="auto"/>
                <w:highlight w:val="none"/>
                <w:lang w:val="en-US" w:eastAsia="zh-CN"/>
              </w:rPr>
              <w:t>通过</w:t>
            </w:r>
            <w:r>
              <w:rPr>
                <w:rFonts w:hint="eastAsia" w:ascii="宋体" w:hAnsi="宋体" w:eastAsia="宋体" w:cs="宋体"/>
                <w:color w:val="auto"/>
                <w:highlight w:val="none"/>
              </w:rPr>
              <w:t>资格</w:t>
            </w:r>
            <w:r>
              <w:rPr>
                <w:rFonts w:hint="eastAsia" w:ascii="宋体" w:hAnsi="宋体" w:eastAsia="宋体" w:cs="宋体"/>
                <w:color w:val="auto"/>
                <w:highlight w:val="none"/>
                <w:lang w:val="en-US" w:eastAsia="zh-CN"/>
              </w:rPr>
              <w:t>审查</w:t>
            </w:r>
            <w:r>
              <w:rPr>
                <w:rFonts w:hint="eastAsia" w:ascii="宋体" w:hAnsi="宋体" w:eastAsia="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w:t>
            </w:r>
            <w:r>
              <w:rPr>
                <w:rFonts w:hint="eastAsia" w:ascii="宋体" w:hAnsi="宋体" w:eastAsia="宋体" w:cs="宋体"/>
                <w:color w:val="auto"/>
                <w:highlight w:val="none"/>
                <w:lang w:val="en-US" w:eastAsia="zh-CN"/>
              </w:rPr>
              <w:t>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snapToGrid/>
                <w:color w:val="auto"/>
                <w:sz w:val="21"/>
                <w:szCs w:val="21"/>
                <w:highlight w:val="none"/>
                <w:u w:val="single"/>
                <w:lang w:eastAsia="zh-CN"/>
              </w:rPr>
              <w:t xml:space="preserve">    </w:t>
            </w:r>
            <w:r>
              <w:rPr>
                <w:rFonts w:hint="eastAsia" w:ascii="宋体" w:hAnsi="宋体" w:eastAsia="宋体" w:cs="宋体"/>
                <w:snapToGrid/>
                <w:color w:val="auto"/>
                <w:sz w:val="21"/>
                <w:szCs w:val="21"/>
                <w:highlight w:val="none"/>
                <w:u w:val="none"/>
                <w:lang w:eastAsia="zh-CN"/>
              </w:rPr>
              <w:t>年1月1日起</w:t>
            </w:r>
            <w:r>
              <w:rPr>
                <w:rFonts w:hint="eastAsia" w:ascii="宋体" w:hAnsi="宋体" w:eastAsia="宋体" w:cs="宋体"/>
                <w:i/>
                <w:iCs/>
                <w:color w:val="auto"/>
                <w:kern w:val="0"/>
                <w:szCs w:val="21"/>
                <w:highlight w:val="none"/>
              </w:rPr>
              <w:t>[提示：指投标截止日前3年</w:t>
            </w:r>
            <w:r>
              <w:rPr>
                <w:rFonts w:hint="eastAsia" w:ascii="宋体" w:hAnsi="宋体" w:eastAsia="宋体" w:cs="宋体"/>
                <w:i/>
                <w:iCs/>
                <w:color w:val="auto"/>
                <w:kern w:val="0"/>
                <w:szCs w:val="21"/>
                <w:highlight w:val="none"/>
                <w:lang w:val="en-US" w:eastAsia="zh-CN"/>
              </w:rPr>
              <w:t>及以上，</w:t>
            </w:r>
            <w:r>
              <w:rPr>
                <w:rFonts w:hint="eastAsia" w:ascii="宋体" w:hAnsi="宋体" w:eastAsia="宋体" w:cs="宋体"/>
                <w:i/>
                <w:iCs/>
                <w:color w:val="auto"/>
                <w:kern w:val="0"/>
                <w:szCs w:val="21"/>
                <w:highlight w:val="none"/>
              </w:rPr>
              <w:t>不包含投标截止日当年]</w:t>
            </w:r>
            <w:r>
              <w:rPr>
                <w:rFonts w:hint="eastAsia" w:ascii="宋体" w:hAnsi="宋体" w:eastAsia="宋体" w:cs="宋体"/>
                <w:snapToGrid/>
                <w:color w:val="auto"/>
                <w:sz w:val="21"/>
                <w:szCs w:val="21"/>
                <w:highlight w:val="none"/>
                <w:u w:val="none"/>
                <w:lang w:eastAsia="zh-CN"/>
              </w:rPr>
              <w:t>至投标截止日止</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u w:val="single"/>
              </w:rPr>
              <w:t>以</w:t>
            </w:r>
            <w:r>
              <w:rPr>
                <w:rFonts w:hint="eastAsia" w:ascii="宋体" w:hAnsi="宋体" w:eastAsia="宋体" w:cs="宋体"/>
                <w:color w:val="auto"/>
                <w:kern w:val="0"/>
                <w:sz w:val="21"/>
                <w:szCs w:val="21"/>
                <w:highlight w:val="none"/>
                <w:u w:val="single"/>
                <w:lang w:val="en-US" w:eastAsia="zh-CN"/>
              </w:rPr>
              <w:t>合同签订时间为准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highlight w:val="none"/>
              </w:rPr>
              <w:t>每增加1个</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勘察业绩得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lang w:eastAsia="zh-CN"/>
              </w:rPr>
              <w:t>。</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业绩证明材料按投标人须知前附表第1.4.1条第3款相关要求提供。投标人须在投标文件商务部分提供业绩证明材料。</w:t>
            </w:r>
          </w:p>
          <w:p>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、设计业绩要求</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在</w:t>
            </w:r>
            <w:r>
              <w:rPr>
                <w:rFonts w:hint="eastAsia" w:ascii="宋体" w:hAnsi="宋体" w:eastAsia="宋体" w:cs="宋体"/>
                <w:color w:val="auto"/>
                <w:highlight w:val="none"/>
                <w:lang w:val="en-US" w:eastAsia="zh-CN"/>
              </w:rPr>
              <w:t>通过</w:t>
            </w:r>
            <w:r>
              <w:rPr>
                <w:rFonts w:hint="eastAsia" w:ascii="宋体" w:hAnsi="宋体" w:eastAsia="宋体" w:cs="宋体"/>
                <w:color w:val="auto"/>
                <w:highlight w:val="none"/>
              </w:rPr>
              <w:t>资格</w:t>
            </w:r>
            <w:r>
              <w:rPr>
                <w:rFonts w:hint="eastAsia" w:ascii="宋体" w:hAnsi="宋体" w:eastAsia="宋体" w:cs="宋体"/>
                <w:color w:val="auto"/>
                <w:highlight w:val="none"/>
                <w:lang w:val="en-US" w:eastAsia="zh-CN"/>
              </w:rPr>
              <w:t>审查</w:t>
            </w:r>
            <w:r>
              <w:rPr>
                <w:rFonts w:hint="eastAsia" w:ascii="宋体" w:hAnsi="宋体" w:eastAsia="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w:t>
            </w:r>
            <w:r>
              <w:rPr>
                <w:rFonts w:hint="eastAsia" w:ascii="宋体" w:hAnsi="宋体" w:eastAsia="宋体" w:cs="宋体"/>
                <w:color w:val="auto"/>
                <w:highlight w:val="none"/>
                <w:lang w:val="en-US" w:eastAsia="zh-CN"/>
              </w:rPr>
              <w:t>自</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年1月1日起</w:t>
            </w:r>
            <w:r>
              <w:rPr>
                <w:rFonts w:hint="eastAsia" w:ascii="宋体" w:hAnsi="宋体" w:eastAsia="宋体" w:cs="宋体"/>
                <w:i/>
                <w:iCs/>
                <w:color w:val="auto"/>
                <w:kern w:val="0"/>
                <w:szCs w:val="21"/>
                <w:highlight w:val="none"/>
              </w:rPr>
              <w:t>[提示：指投标截止日前3年</w:t>
            </w:r>
            <w:r>
              <w:rPr>
                <w:rFonts w:hint="eastAsia" w:ascii="宋体" w:hAnsi="宋体" w:eastAsia="宋体" w:cs="宋体"/>
                <w:i/>
                <w:iCs/>
                <w:color w:val="auto"/>
                <w:kern w:val="0"/>
                <w:szCs w:val="21"/>
                <w:highlight w:val="none"/>
                <w:lang w:val="en-US" w:eastAsia="zh-CN"/>
              </w:rPr>
              <w:t>及以上，</w:t>
            </w:r>
            <w:r>
              <w:rPr>
                <w:rFonts w:hint="eastAsia" w:ascii="宋体" w:hAnsi="宋体" w:eastAsia="宋体" w:cs="宋体"/>
                <w:i/>
                <w:iCs/>
                <w:color w:val="auto"/>
                <w:kern w:val="0"/>
                <w:szCs w:val="21"/>
                <w:highlight w:val="none"/>
              </w:rPr>
              <w:t>不包含投标截止日当年]</w:t>
            </w:r>
            <w:r>
              <w:rPr>
                <w:rFonts w:hint="eastAsia" w:ascii="宋体" w:hAnsi="宋体" w:eastAsia="宋体" w:cs="宋体"/>
                <w:color w:val="auto"/>
                <w:highlight w:val="none"/>
                <w:lang w:eastAsia="zh-CN"/>
              </w:rPr>
              <w:t>至投标截止日止</w:t>
            </w:r>
            <w:r>
              <w:rPr>
                <w:rFonts w:hint="eastAsia" w:ascii="宋体" w:hAnsi="宋体" w:eastAsia="宋体" w:cs="宋体"/>
                <w:color w:val="auto"/>
                <w:highlight w:val="none"/>
              </w:rPr>
              <w:t>（□以施工图设计结束时间为准□以</w:t>
            </w:r>
            <w:r>
              <w:rPr>
                <w:rFonts w:hint="eastAsia" w:ascii="宋体" w:hAnsi="宋体" w:eastAsia="宋体" w:cs="宋体"/>
                <w:color w:val="auto"/>
                <w:highlight w:val="none"/>
                <w:lang w:eastAsia="zh-CN"/>
              </w:rPr>
              <w:t>初步</w:t>
            </w:r>
            <w:r>
              <w:rPr>
                <w:rFonts w:hint="eastAsia" w:ascii="宋体" w:hAnsi="宋体" w:eastAsia="宋体" w:cs="宋体"/>
                <w:color w:val="auto"/>
                <w:highlight w:val="none"/>
              </w:rPr>
              <w:t>设计结束时间为准</w:t>
            </w:r>
            <w:r>
              <w:rPr>
                <w:rFonts w:hint="eastAsia" w:ascii="宋体" w:hAnsi="宋体" w:eastAsia="宋体" w:cs="宋体"/>
                <w:i/>
                <w:iCs/>
                <w:color w:val="auto"/>
                <w:highlight w:val="none"/>
                <w:lang w:val="en-US" w:eastAsia="zh-CN"/>
              </w:rPr>
              <w:t>[提示：依据本项目招标范围，选择其一进行设置，即本项目招标范围未包含施工图设计的，则选择“</w:t>
            </w:r>
            <w:r>
              <w:rPr>
                <w:rFonts w:hint="eastAsia" w:ascii="宋体" w:hAnsi="宋体" w:eastAsia="宋体" w:cs="宋体"/>
                <w:i/>
                <w:iCs/>
                <w:color w:val="auto"/>
                <w:highlight w:val="none"/>
              </w:rPr>
              <w:t>以</w:t>
            </w:r>
            <w:r>
              <w:rPr>
                <w:rFonts w:hint="eastAsia" w:ascii="宋体" w:hAnsi="宋体" w:eastAsia="宋体" w:cs="宋体"/>
                <w:i/>
                <w:iCs/>
                <w:color w:val="auto"/>
                <w:highlight w:val="none"/>
                <w:lang w:eastAsia="zh-CN"/>
              </w:rPr>
              <w:t>初步</w:t>
            </w:r>
            <w:r>
              <w:rPr>
                <w:rFonts w:hint="eastAsia" w:ascii="宋体" w:hAnsi="宋体" w:eastAsia="宋体" w:cs="宋体"/>
                <w:i/>
                <w:iCs/>
                <w:color w:val="auto"/>
                <w:highlight w:val="none"/>
              </w:rPr>
              <w:t>设计结束时间为准</w:t>
            </w:r>
            <w:r>
              <w:rPr>
                <w:rFonts w:hint="eastAsia" w:ascii="宋体" w:hAnsi="宋体" w:eastAsia="宋体" w:cs="宋体"/>
                <w:i/>
                <w:iCs/>
                <w:color w:val="auto"/>
                <w:highlight w:val="none"/>
                <w:lang w:eastAsia="zh-CN"/>
              </w:rPr>
              <w:t>”</w:t>
            </w:r>
            <w:r>
              <w:rPr>
                <w:rFonts w:hint="eastAsia" w:ascii="宋体" w:hAnsi="宋体" w:eastAsia="宋体" w:cs="宋体"/>
                <w:i/>
                <w:iCs/>
                <w:color w:val="auto"/>
                <w:highlight w:val="none"/>
                <w:lang w:val="en-US" w:eastAsia="zh-CN"/>
              </w:rPr>
              <w:t>]</w:t>
            </w:r>
            <w:r>
              <w:rPr>
                <w:rFonts w:hint="eastAsia" w:ascii="宋体" w:hAnsi="宋体" w:eastAsia="宋体" w:cs="宋体"/>
                <w:i/>
                <w:iCs/>
                <w:color w:val="auto"/>
                <w:highlight w:val="none"/>
              </w:rPr>
              <w:t>）</w:t>
            </w:r>
            <w:r>
              <w:rPr>
                <w:rFonts w:hint="eastAsia" w:ascii="宋体" w:hAnsi="宋体" w:eastAsia="宋体" w:cs="宋体"/>
                <w:i/>
                <w:iCs/>
                <w:color w:val="auto"/>
                <w:highlight w:val="none"/>
                <w:lang w:eastAsia="zh-CN"/>
              </w:rPr>
              <w:t>，</w:t>
            </w:r>
            <w:r>
              <w:rPr>
                <w:rFonts w:hint="eastAsia" w:ascii="宋体" w:hAnsi="宋体" w:eastAsia="宋体" w:cs="宋体"/>
                <w:color w:val="auto"/>
                <w:highlight w:val="none"/>
              </w:rPr>
              <w:t>每增加1个</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lang w:val="en-US" w:eastAsia="zh-CN"/>
              </w:rPr>
              <w:t>设计</w:t>
            </w:r>
            <w:r>
              <w:rPr>
                <w:rFonts w:hint="eastAsia" w:ascii="宋体" w:hAnsi="宋体" w:eastAsia="宋体" w:cs="宋体"/>
                <w:color w:val="auto"/>
                <w:highlight w:val="none"/>
              </w:rPr>
              <w:t>业绩得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lang w:eastAsia="zh-CN"/>
              </w:rPr>
              <w:t>。</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业绩证明材料按投标人须知前附表第1.4.1条第3款相关要求提供。投标人须在投标文件商务部分提供业绩证明材料。</w:t>
            </w:r>
          </w:p>
          <w:p>
            <w:pPr>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firstLine="0" w:firstLineChars="0"/>
              <w:jc w:val="left"/>
              <w:textAlignment w:val="auto"/>
              <w:rPr>
                <w:rFonts w:hint="eastAsia" w:asciiTheme="minorEastAsia" w:hAnsiTheme="minorEastAsia" w:eastAsiaTheme="minorEastAsia" w:cstheme="minorEastAsia"/>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lang w:val="en-US" w:eastAsia="zh-CN"/>
              </w:rPr>
              <w:t>若同一业绩同时满足以上1、</w:t>
            </w:r>
            <w:r>
              <w:rPr>
                <w:rFonts w:hint="eastAsia" w:ascii="宋体" w:hAnsi="宋体" w:eastAsia="宋体" w:cs="宋体"/>
                <w:color w:val="auto"/>
                <w:kern w:val="0"/>
                <w:sz w:val="21"/>
                <w:szCs w:val="21"/>
                <w:highlight w:val="none"/>
                <w:lang w:eastAsia="zh-CN"/>
              </w:rPr>
              <w:t>勘察业绩</w:t>
            </w:r>
            <w:r>
              <w:rPr>
                <w:rFonts w:hint="eastAsia" w:ascii="宋体" w:hAnsi="宋体" w:eastAsia="宋体" w:cs="宋体"/>
                <w:color w:val="auto"/>
                <w:sz w:val="21"/>
                <w:szCs w:val="21"/>
                <w:highlight w:val="none"/>
                <w:lang w:val="en-US" w:eastAsia="zh-CN"/>
              </w:rPr>
              <w:t>和2、</w:t>
            </w:r>
            <w:r>
              <w:rPr>
                <w:rFonts w:hint="eastAsia" w:ascii="宋体" w:hAnsi="宋体" w:eastAsia="宋体" w:cs="宋体"/>
                <w:color w:val="auto"/>
                <w:kern w:val="0"/>
                <w:sz w:val="21"/>
                <w:szCs w:val="21"/>
                <w:highlight w:val="none"/>
              </w:rPr>
              <w:t>设计业绩要求</w:t>
            </w:r>
            <w:r>
              <w:rPr>
                <w:rFonts w:hint="eastAsia" w:ascii="宋体" w:hAnsi="宋体" w:eastAsia="宋体" w:cs="宋体"/>
                <w:color w:val="auto"/>
                <w:kern w:val="0"/>
                <w:sz w:val="21"/>
                <w:szCs w:val="21"/>
                <w:highlight w:val="none"/>
                <w:lang w:eastAsia="zh-CN"/>
              </w:rPr>
              <w:t>的，则</w:t>
            </w:r>
            <w:r>
              <w:rPr>
                <w:rFonts w:hint="eastAsia" w:ascii="宋体" w:hAnsi="宋体" w:eastAsia="宋体" w:cs="宋体"/>
                <w:color w:val="auto"/>
                <w:kern w:val="0"/>
                <w:sz w:val="21"/>
                <w:szCs w:val="21"/>
                <w:highlight w:val="none"/>
                <w:lang w:val="en-US" w:eastAsia="zh-CN"/>
              </w:rPr>
              <w:t>可以同时得分。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Autospacing="0" w:afterAutospacing="0" w:line="400" w:lineRule="exact"/>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lang w:val="en-US" w:eastAsia="zh-CN"/>
              </w:rPr>
              <w:t>人员</w:t>
            </w:r>
            <w:r>
              <w:rPr>
                <w:rFonts w:hint="eastAsia" w:ascii="宋体" w:hAnsi="宋体" w:eastAsia="宋体" w:cs="宋体"/>
                <w:color w:val="auto"/>
                <w:sz w:val="21"/>
                <w:szCs w:val="21"/>
                <w:highlight w:val="none"/>
              </w:rPr>
              <w:t>业绩</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napToGrid/>
              <w:spacing w:beforeAutospacing="0" w:afterAutospacing="0" w:line="400" w:lineRule="exact"/>
              <w:ind w:firstLine="420" w:firstLineChars="200"/>
              <w:jc w:val="both"/>
              <w:textAlignment w:val="auto"/>
              <w:rPr>
                <w:rFonts w:hint="eastAsia" w:ascii="宋体" w:hAnsi="宋体" w:eastAsia="宋体" w:cs="宋体"/>
                <w:i/>
                <w:color w:val="auto"/>
                <w:kern w:val="0"/>
                <w:szCs w:val="21"/>
                <w:highlight w:val="none"/>
              </w:rPr>
            </w:pPr>
            <w:r>
              <w:rPr>
                <w:rFonts w:hint="eastAsia" w:ascii="宋体" w:hAnsi="宋体" w:eastAsia="宋体" w:cs="宋体"/>
                <w:i/>
                <w:iCs/>
                <w:color w:val="auto"/>
                <w:kern w:val="0"/>
                <w:highlight w:val="none"/>
              </w:rPr>
              <w:t>[</w:t>
            </w: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参与商务评审的人员业绩总个数不超过3个</w:t>
            </w:r>
            <w:r>
              <w:rPr>
                <w:rFonts w:hint="eastAsia" w:ascii="宋体" w:hAnsi="宋体" w:eastAsia="宋体" w:cs="宋体"/>
                <w:i/>
                <w:color w:val="auto"/>
                <w:kern w:val="0"/>
                <w:szCs w:val="21"/>
                <w:highlight w:val="none"/>
              </w:rPr>
              <w:t>。</w:t>
            </w:r>
            <w:r>
              <w:rPr>
                <w:rFonts w:hint="eastAsia" w:ascii="宋体" w:hAnsi="宋体" w:eastAsia="宋体" w:cs="宋体"/>
                <w:i/>
                <w:iCs/>
                <w:szCs w:val="21"/>
                <w:highlight w:val="none"/>
                <w:lang w:val="en-US" w:eastAsia="zh-CN"/>
              </w:rPr>
              <w:t>设置的人员业绩指标不得超过本项目对应指标。</w:t>
            </w:r>
            <w:r>
              <w:rPr>
                <w:rFonts w:hint="eastAsia" w:ascii="宋体" w:hAnsi="宋体" w:eastAsia="宋体" w:cs="宋体"/>
                <w:i/>
                <w:color w:val="auto"/>
                <w:kern w:val="0"/>
                <w:szCs w:val="21"/>
                <w:highlight w:val="none"/>
              </w:rPr>
              <w:t>]</w:t>
            </w:r>
          </w:p>
          <w:p>
            <w:pPr>
              <w:keepNext w:val="0"/>
              <w:keepLines w:val="0"/>
              <w:pageBreakBefore w:val="0"/>
              <w:kinsoku/>
              <w:wordWrap/>
              <w:overflowPunct/>
              <w:topLinePunct w:val="0"/>
              <w:bidi w:val="0"/>
              <w:snapToGrid/>
              <w:spacing w:beforeAutospacing="0" w:afterAutospacing="0" w:line="400" w:lineRule="exact"/>
              <w:ind w:firstLine="420" w:firstLineChars="200"/>
              <w:jc w:val="both"/>
              <w:textAlignment w:val="auto"/>
              <w:rPr>
                <w:rFonts w:hint="eastAsia" w:ascii="宋体" w:hAnsi="宋体" w:eastAsia="宋体" w:cs="宋体"/>
                <w:color w:val="auto"/>
                <w:highlight w:val="none"/>
                <w:u w:val="none"/>
                <w:lang w:val="en-US" w:eastAsia="zh-CN"/>
              </w:rPr>
            </w:pPr>
            <w:r>
              <w:rPr>
                <w:rFonts w:hint="eastAsia" w:ascii="宋体" w:hAnsi="宋体" w:eastAsia="宋体" w:cs="宋体"/>
                <w:color w:val="auto"/>
                <w:highlight w:val="none"/>
              </w:rPr>
              <w:t>在</w:t>
            </w:r>
            <w:r>
              <w:rPr>
                <w:rFonts w:hint="eastAsia" w:ascii="宋体" w:hAnsi="宋体" w:eastAsia="宋体" w:cs="宋体"/>
                <w:color w:val="auto"/>
                <w:highlight w:val="none"/>
                <w:lang w:val="en-US" w:eastAsia="zh-CN"/>
              </w:rPr>
              <w:t>通过</w:t>
            </w:r>
            <w:r>
              <w:rPr>
                <w:rFonts w:hint="eastAsia" w:ascii="宋体" w:hAnsi="宋体" w:eastAsia="宋体" w:cs="宋体"/>
                <w:color w:val="auto"/>
                <w:highlight w:val="none"/>
              </w:rPr>
              <w:t>资格</w:t>
            </w:r>
            <w:r>
              <w:rPr>
                <w:rFonts w:hint="eastAsia" w:ascii="宋体" w:hAnsi="宋体" w:eastAsia="宋体" w:cs="宋体"/>
                <w:color w:val="auto"/>
                <w:highlight w:val="none"/>
                <w:lang w:val="en-US" w:eastAsia="zh-CN"/>
              </w:rPr>
              <w:t>审查</w:t>
            </w:r>
            <w:r>
              <w:rPr>
                <w:rFonts w:hint="eastAsia" w:ascii="宋体" w:hAnsi="宋体" w:eastAsia="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none"/>
                <w:lang w:val="en-US" w:eastAsia="zh-CN"/>
              </w:rPr>
              <w:t>投标人拟派下列人员中，每增加1个业绩，得</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u w:val="none"/>
                <w:lang w:val="en-US" w:eastAsia="zh-CN"/>
              </w:rPr>
              <w:t>：</w:t>
            </w:r>
          </w:p>
          <w:p>
            <w:pPr>
              <w:keepNext w:val="0"/>
              <w:keepLines w:val="0"/>
              <w:pageBreakBefore w:val="0"/>
              <w:kinsoku/>
              <w:wordWrap/>
              <w:overflowPunct/>
              <w:topLinePunct w:val="0"/>
              <w:bidi w:val="0"/>
              <w:snapToGrid/>
              <w:spacing w:beforeAutospacing="0" w:afterAutospacing="0" w:line="400" w:lineRule="exact"/>
              <w:ind w:firstLine="420" w:firstLineChars="200"/>
              <w:jc w:val="both"/>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□项目负责人业绩：</w:t>
            </w:r>
            <w:r>
              <w:rPr>
                <w:rFonts w:hint="eastAsia" w:ascii="宋体" w:hAnsi="宋体" w:eastAsia="宋体" w:cs="宋体"/>
                <w:color w:val="auto"/>
                <w:highlight w:val="none"/>
                <w:u w:val="single"/>
                <w:lang w:val="en-US" w:eastAsia="zh-CN"/>
              </w:rPr>
              <w:t xml:space="preserve">                                </w:t>
            </w:r>
          </w:p>
          <w:p>
            <w:pPr>
              <w:keepNext w:val="0"/>
              <w:keepLines w:val="0"/>
              <w:pageBreakBefore w:val="0"/>
              <w:kinsoku/>
              <w:wordWrap/>
              <w:overflowPunct/>
              <w:topLinePunct w:val="0"/>
              <w:bidi w:val="0"/>
              <w:snapToGrid/>
              <w:spacing w:beforeAutospacing="0" w:afterAutospacing="0" w:line="400" w:lineRule="exact"/>
              <w:ind w:firstLine="420" w:firstLineChars="200"/>
              <w:jc w:val="both"/>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□勘察负责人业绩：</w:t>
            </w:r>
            <w:r>
              <w:rPr>
                <w:rFonts w:hint="eastAsia" w:ascii="宋体" w:hAnsi="宋体" w:eastAsia="宋体" w:cs="宋体"/>
                <w:color w:val="auto"/>
                <w:highlight w:val="none"/>
                <w:u w:val="single"/>
                <w:lang w:val="en-US" w:eastAsia="zh-CN"/>
              </w:rPr>
              <w:t xml:space="preserve">                                    </w:t>
            </w:r>
          </w:p>
          <w:p>
            <w:pPr>
              <w:keepNext w:val="0"/>
              <w:keepLines w:val="0"/>
              <w:pageBreakBefore w:val="0"/>
              <w:kinsoku/>
              <w:wordWrap/>
              <w:overflowPunct/>
              <w:topLinePunct w:val="0"/>
              <w:bidi w:val="0"/>
              <w:snapToGrid/>
              <w:spacing w:beforeAutospacing="0" w:afterAutospacing="0" w:line="400" w:lineRule="exact"/>
              <w:ind w:firstLine="420" w:firstLineChars="200"/>
              <w:jc w:val="both"/>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□设计负责人业绩：</w:t>
            </w:r>
            <w:r>
              <w:rPr>
                <w:rFonts w:hint="eastAsia" w:ascii="宋体" w:hAnsi="宋体" w:eastAsia="宋体" w:cs="宋体"/>
                <w:color w:val="auto"/>
                <w:highlight w:val="none"/>
                <w:u w:val="single"/>
                <w:lang w:val="en-US" w:eastAsia="zh-CN"/>
              </w:rPr>
              <w:t xml:space="preserve">                                    </w:t>
            </w:r>
          </w:p>
          <w:p>
            <w:pPr>
              <w:keepNext w:val="0"/>
              <w:keepLines w:val="0"/>
              <w:pageBreakBefore w:val="0"/>
              <w:kinsoku/>
              <w:wordWrap/>
              <w:overflowPunct/>
              <w:topLinePunct w:val="0"/>
              <w:bidi w:val="0"/>
              <w:snapToGrid/>
              <w:spacing w:beforeAutospacing="0" w:afterAutospacing="0" w:line="400" w:lineRule="exact"/>
              <w:ind w:firstLine="420" w:firstLineChars="200"/>
              <w:jc w:val="left"/>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□其他拟派人员</w:t>
            </w:r>
            <w:r>
              <w:rPr>
                <w:rFonts w:hint="eastAsia" w:ascii="宋体" w:hAnsi="宋体" w:eastAsia="宋体" w:cs="宋体"/>
                <w:kern w:val="0"/>
                <w:lang w:val="en-US" w:eastAsia="zh-CN"/>
              </w:rPr>
              <w:t>业绩</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kinsoku/>
              <w:wordWrap/>
              <w:overflowPunct/>
              <w:topLinePunct w:val="0"/>
              <w:bidi w:val="0"/>
              <w:snapToGrid/>
              <w:spacing w:beforeAutospacing="0" w:afterAutospacing="0"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提供：业绩</w:t>
            </w:r>
            <w:r>
              <w:rPr>
                <w:rFonts w:hint="eastAsia" w:ascii="宋体" w:hAnsi="宋体" w:eastAsia="宋体" w:cs="宋体"/>
                <w:color w:val="auto"/>
                <w:highlight w:val="none"/>
              </w:rPr>
              <w:t>证明材料按投标人须知前附表第1.4.1条第</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款相关要求提供。</w:t>
            </w:r>
          </w:p>
          <w:p>
            <w:pPr>
              <w:keepNext w:val="0"/>
              <w:keepLines w:val="0"/>
              <w:pageBreakBefore w:val="0"/>
              <w:widowControl w:val="0"/>
              <w:kinsoku/>
              <w:wordWrap/>
              <w:overflowPunct/>
              <w:topLinePunct w:val="0"/>
              <w:bidi w:val="0"/>
              <w:snapToGrid/>
              <w:spacing w:beforeAutospacing="0" w:afterAutospacing="0"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宋体" w:hAnsi="宋体" w:eastAsia="宋体" w:cs="宋体"/>
                <w:kern w:val="0"/>
                <w:szCs w:val="21"/>
              </w:rPr>
              <w:t>□联合体投标的，按</w:t>
            </w:r>
            <w:r>
              <w:rPr>
                <w:rFonts w:hint="eastAsia" w:ascii="宋体" w:hAnsi="宋体" w:eastAsia="宋体" w:cs="宋体"/>
                <w:lang w:val="en-US" w:eastAsia="zh-CN"/>
              </w:rPr>
              <w:t>共同投标协议</w:t>
            </w:r>
            <w:r>
              <w:rPr>
                <w:rFonts w:hint="eastAsia" w:ascii="宋体" w:hAnsi="宋体" w:eastAsia="宋体" w:cs="宋体"/>
                <w:kern w:val="0"/>
                <w:szCs w:val="21"/>
              </w:rPr>
              <w:t>约定的分工提供。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beforeAutospacing="0" w:afterAutospacing="0" w:line="400" w:lineRule="exact"/>
              <w:jc w:val="both"/>
              <w:textAlignment w:val="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r>
              <w:rPr>
                <w:rFonts w:hint="eastAsia" w:ascii="宋体" w:hAnsi="宋体" w:eastAsia="宋体" w:cs="宋体"/>
                <w:color w:val="auto"/>
                <w:highlight w:val="none"/>
              </w:rPr>
              <w:t>人员</w:t>
            </w:r>
            <w:r>
              <w:rPr>
                <w:rFonts w:hint="eastAsia" w:ascii="宋体" w:hAnsi="宋体" w:eastAsia="宋体" w:cs="宋体"/>
                <w:color w:val="auto"/>
                <w:szCs w:val="22"/>
                <w:highlight w:val="none"/>
              </w:rPr>
              <w:t>职称（或执业）证书</w:t>
            </w:r>
          </w:p>
          <w:p>
            <w:pPr>
              <w:keepNext w:val="0"/>
              <w:keepLines w:val="0"/>
              <w:pageBreakBefore w:val="0"/>
              <w:kinsoku/>
              <w:wordWrap/>
              <w:overflowPunct/>
              <w:topLinePunct w:val="0"/>
              <w:bidi w:val="0"/>
              <w:spacing w:beforeAutospacing="0" w:afterAutospacing="0" w:line="400" w:lineRule="exact"/>
              <w:jc w:val="both"/>
              <w:textAlignment w:val="auto"/>
              <w:rPr>
                <w:rFonts w:hint="eastAsia" w:asciiTheme="minorEastAsia" w:hAnsiTheme="minorEastAsia" w:eastAsiaTheme="minorEastAsia" w:cstheme="minorEastAsia"/>
                <w:color w:val="auto"/>
                <w:sz w:val="21"/>
                <w:szCs w:val="21"/>
                <w:highlight w:val="none"/>
                <w:lang w:eastAsia="zh-CN"/>
              </w:rPr>
            </w:pP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400" w:lineRule="exact"/>
              <w:ind w:firstLine="420" w:firstLineChars="200"/>
              <w:jc w:val="left"/>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参与商务评审的人员</w:t>
            </w:r>
            <w:r>
              <w:rPr>
                <w:rFonts w:hint="eastAsia" w:ascii="宋体" w:hAnsi="宋体" w:eastAsia="宋体" w:cs="宋体"/>
                <w:i/>
                <w:iCs/>
                <w:kern w:val="0"/>
              </w:rPr>
              <w:t>职称（或执业）证书</w:t>
            </w:r>
            <w:r>
              <w:rPr>
                <w:rFonts w:hint="eastAsia" w:ascii="宋体" w:hAnsi="宋体" w:eastAsia="宋体" w:cs="宋体"/>
                <w:i/>
                <w:color w:val="auto"/>
                <w:kern w:val="0"/>
                <w:szCs w:val="21"/>
                <w:highlight w:val="none"/>
                <w:lang w:val="en-US" w:eastAsia="zh-CN"/>
              </w:rPr>
              <w:t>总个数不超过3个</w:t>
            </w:r>
            <w:r>
              <w:rPr>
                <w:rFonts w:hint="eastAsia" w:ascii="宋体" w:hAnsi="宋体" w:eastAsia="宋体" w:cs="宋体"/>
                <w:i/>
                <w:color w:val="auto"/>
                <w:kern w:val="0"/>
                <w:szCs w:val="21"/>
                <w:highlight w:val="none"/>
              </w:rPr>
              <w:t>。]</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20" w:firstLineChars="200"/>
              <w:jc w:val="left"/>
              <w:textAlignment w:val="auto"/>
              <w:rPr>
                <w:rFonts w:hint="eastAsia" w:ascii="宋体" w:hAnsi="宋体" w:eastAsia="宋体" w:cs="宋体"/>
                <w:color w:val="auto"/>
                <w:highlight w:val="none"/>
                <w:u w:val="none"/>
                <w:lang w:val="en-US" w:eastAsia="zh-CN"/>
              </w:rPr>
            </w:pPr>
            <w:r>
              <w:rPr>
                <w:rFonts w:hint="eastAsia" w:ascii="宋体" w:hAnsi="宋体" w:eastAsia="宋体" w:cs="宋体"/>
                <w:i w:val="0"/>
                <w:color w:val="auto"/>
                <w:kern w:val="2"/>
                <w:szCs w:val="24"/>
                <w:highlight w:val="none"/>
                <w:u w:val="none"/>
                <w:lang w:val="en-US" w:eastAsia="zh-CN"/>
              </w:rPr>
              <w:t>通过</w:t>
            </w:r>
            <w:r>
              <w:rPr>
                <w:rFonts w:hint="eastAsia" w:ascii="宋体" w:hAnsi="宋体" w:eastAsia="宋体" w:cs="宋体"/>
                <w:i w:val="0"/>
                <w:color w:val="auto"/>
                <w:kern w:val="2"/>
                <w:szCs w:val="24"/>
                <w:highlight w:val="none"/>
                <w:u w:val="none"/>
              </w:rPr>
              <w:t>资格审查</w:t>
            </w:r>
            <w:r>
              <w:rPr>
                <w:rFonts w:hint="eastAsia" w:ascii="宋体" w:hAnsi="宋体" w:eastAsia="宋体" w:cs="宋体"/>
                <w:i w:val="0"/>
                <w:color w:val="auto"/>
                <w:kern w:val="2"/>
                <w:szCs w:val="24"/>
                <w:highlight w:val="none"/>
                <w:u w:val="none"/>
                <w:lang w:val="en-US" w:eastAsia="zh-CN"/>
              </w:rPr>
              <w:t>的人员</w:t>
            </w:r>
            <w:r>
              <w:rPr>
                <w:rFonts w:hint="eastAsia" w:ascii="宋体" w:hAnsi="宋体" w:eastAsia="宋体" w:cs="宋体"/>
                <w:i w:val="0"/>
                <w:iCs w:val="0"/>
                <w:color w:val="auto"/>
                <w:kern w:val="2"/>
                <w:highlight w:val="none"/>
                <w:u w:val="none"/>
              </w:rPr>
              <w:t>职称（或执业）证书</w:t>
            </w:r>
            <w:r>
              <w:rPr>
                <w:rFonts w:hint="eastAsia" w:ascii="宋体" w:hAnsi="宋体" w:eastAsia="宋体" w:cs="宋体"/>
                <w:i w:val="0"/>
                <w:color w:val="auto"/>
                <w:kern w:val="2"/>
                <w:szCs w:val="24"/>
                <w:highlight w:val="none"/>
                <w:u w:val="none"/>
                <w:lang w:val="en-US" w:eastAsia="zh-CN"/>
              </w:rPr>
              <w:t>不参与商务评审</w:t>
            </w:r>
            <w:r>
              <w:rPr>
                <w:rFonts w:hint="eastAsia" w:ascii="宋体" w:hAnsi="宋体" w:eastAsia="宋体" w:cs="宋体"/>
                <w:i w:val="0"/>
                <w:color w:val="auto"/>
                <w:kern w:val="2"/>
                <w:szCs w:val="24"/>
                <w:highlight w:val="none"/>
                <w:u w:val="none"/>
                <w:lang w:eastAsia="zh-CN"/>
              </w:rPr>
              <w:t>，</w:t>
            </w:r>
            <w:r>
              <w:rPr>
                <w:rFonts w:hint="eastAsia" w:ascii="宋体" w:hAnsi="宋体" w:eastAsia="宋体" w:cs="宋体"/>
                <w:color w:val="auto"/>
                <w:highlight w:val="none"/>
                <w:u w:val="none"/>
                <w:lang w:val="en-US" w:eastAsia="zh-CN"/>
              </w:rPr>
              <w:t>投标人拟派下列人员中，每具有1个</w:t>
            </w:r>
            <w:r>
              <w:rPr>
                <w:rFonts w:hint="eastAsia" w:ascii="宋体" w:hAnsi="宋体" w:eastAsia="宋体" w:cs="宋体"/>
                <w:color w:val="auto"/>
                <w:kern w:val="2"/>
                <w:highlight w:val="none"/>
                <w:u w:val="none"/>
              </w:rPr>
              <w:t>职称（或执业）证书</w:t>
            </w:r>
            <w:r>
              <w:rPr>
                <w:rFonts w:hint="eastAsia" w:ascii="宋体" w:hAnsi="宋体" w:eastAsia="宋体" w:cs="宋体"/>
                <w:color w:val="auto"/>
                <w:highlight w:val="none"/>
                <w:u w:val="none"/>
                <w:lang w:val="en-US" w:eastAsia="zh-CN"/>
              </w:rPr>
              <w:t>，得</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u w:val="none"/>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20" w:firstLineChars="200"/>
              <w:jc w:val="left"/>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□项目负责人</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20" w:firstLineChars="200"/>
              <w:jc w:val="left"/>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□勘察负责人</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20" w:firstLineChars="200"/>
              <w:jc w:val="left"/>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□设计负责人</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20" w:firstLineChars="200"/>
              <w:jc w:val="left"/>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□其他拟派人员</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有效的拟派人员的身份证、□职称证、□注册证，投标人为其缴纳的养老保险证明材料</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highlight w:val="none"/>
              </w:rPr>
              <w:t>按投标人须知前附表第1.4.1条</w:t>
            </w:r>
            <w:r>
              <w:rPr>
                <w:rFonts w:hint="eastAsia" w:ascii="宋体" w:hAnsi="宋体" w:eastAsia="宋体" w:cs="宋体"/>
                <w:color w:val="auto"/>
                <w:highlight w:val="none"/>
                <w:lang w:val="en-US" w:eastAsia="zh-CN"/>
              </w:rPr>
              <w:t>特别说明（3）要求</w:t>
            </w:r>
            <w:r>
              <w:rPr>
                <w:rFonts w:hint="eastAsia" w:ascii="宋体" w:hAnsi="宋体" w:eastAsia="宋体" w:cs="宋体"/>
                <w:color w:val="auto"/>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p>
          <w:p>
            <w:pPr>
              <w:keepNext w:val="0"/>
              <w:keepLines w:val="0"/>
              <w:pageBreakBefore w:val="0"/>
              <w:kinsoku/>
              <w:wordWrap/>
              <w:overflowPunct/>
              <w:topLinePunct w:val="0"/>
              <w:autoSpaceDE/>
              <w:autoSpaceDN/>
              <w:bidi w:val="0"/>
              <w:adjustRightInd/>
              <w:snapToGrid/>
              <w:spacing w:beforeAutospacing="0" w:afterAutospacing="0"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宋体" w:hAnsi="宋体" w:eastAsia="宋体" w:cs="宋体"/>
                <w:color w:val="auto"/>
                <w:highlight w:val="none"/>
              </w:rPr>
              <w:t>□联合体投标的，按</w:t>
            </w:r>
            <w:r>
              <w:rPr>
                <w:rFonts w:hint="eastAsia" w:ascii="宋体" w:hAnsi="宋体" w:eastAsia="宋体" w:cs="宋体"/>
                <w:color w:val="auto"/>
                <w:highlight w:val="none"/>
                <w:lang w:val="en-US" w:eastAsia="zh-CN"/>
              </w:rPr>
              <w:t>共同投标</w:t>
            </w:r>
            <w:r>
              <w:rPr>
                <w:rFonts w:hint="eastAsia" w:ascii="宋体" w:hAnsi="宋体" w:eastAsia="宋体" w:cs="宋体"/>
                <w:color w:val="auto"/>
                <w:highlight w:val="none"/>
              </w:rPr>
              <w:t>协议约定的分工提供。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5"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2397"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获奖情况</w:t>
            </w:r>
          </w:p>
        </w:tc>
        <w:tc>
          <w:tcPr>
            <w:tcW w:w="580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i/>
                <w:iCs/>
              </w:rPr>
            </w:pPr>
            <w:r>
              <w:rPr>
                <w:rFonts w:hint="eastAsia" w:ascii="宋体" w:hAnsi="宋体" w:eastAsia="宋体" w:cs="宋体"/>
                <w:i/>
                <w:iCs/>
              </w:rPr>
              <w:t>[提示：</w:t>
            </w:r>
            <w:r>
              <w:rPr>
                <w:rFonts w:hint="eastAsia" w:ascii="宋体" w:hAnsi="宋体" w:eastAsia="宋体" w:cs="宋体"/>
                <w:i/>
                <w:iCs/>
                <w:lang w:val="en-US" w:eastAsia="zh-CN"/>
              </w:rPr>
              <w:t>参与商务评审的奖项总个数不超过2个，该项总分不超过2分</w:t>
            </w:r>
            <w:r>
              <w:rPr>
                <w:rFonts w:hint="eastAsia" w:ascii="宋体" w:hAnsi="宋体" w:eastAsia="宋体" w:cs="宋体"/>
                <w:i/>
                <w:iCs/>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jc w:val="left"/>
              <w:textAlignment w:val="auto"/>
              <w:rPr>
                <w:rFonts w:hint="eastAsia" w:ascii="宋体" w:hAnsi="宋体" w:eastAsia="宋体" w:cs="宋体"/>
              </w:rPr>
            </w:pPr>
            <w:r>
              <w:rPr>
                <w:rFonts w:hint="eastAsia" w:ascii="宋体" w:hAnsi="宋体" w:eastAsia="宋体" w:cs="宋体"/>
                <w:snapToGrid/>
                <w:sz w:val="21"/>
                <w:szCs w:val="21"/>
                <w:u w:val="none"/>
                <w:lang w:eastAsia="zh-CN"/>
              </w:rPr>
              <w:t>自</w:t>
            </w:r>
            <w:r>
              <w:rPr>
                <w:rFonts w:hint="eastAsia" w:ascii="宋体" w:hAnsi="宋体" w:eastAsia="宋体" w:cs="宋体"/>
                <w:snapToGrid/>
                <w:sz w:val="21"/>
                <w:szCs w:val="21"/>
                <w:u w:val="single"/>
                <w:lang w:eastAsia="zh-CN"/>
              </w:rPr>
              <w:t xml:space="preserve">    </w:t>
            </w:r>
            <w:r>
              <w:rPr>
                <w:rFonts w:hint="eastAsia" w:ascii="宋体" w:hAnsi="宋体" w:eastAsia="宋体" w:cs="宋体"/>
                <w:snapToGrid/>
                <w:sz w:val="21"/>
                <w:szCs w:val="21"/>
                <w:u w:val="none"/>
                <w:lang w:eastAsia="zh-CN"/>
              </w:rPr>
              <w:t>年1月1日起</w:t>
            </w:r>
            <w:r>
              <w:rPr>
                <w:rFonts w:hint="eastAsia" w:ascii="宋体" w:hAnsi="宋体" w:eastAsia="宋体" w:cs="宋体"/>
                <w:i/>
                <w:iCs/>
                <w:snapToGrid/>
                <w:sz w:val="21"/>
                <w:szCs w:val="21"/>
                <w:u w:val="none"/>
                <w:lang w:val="en-US" w:eastAsia="zh-CN"/>
              </w:rPr>
              <w:t>[</w:t>
            </w:r>
            <w:r>
              <w:rPr>
                <w:rFonts w:hint="eastAsia" w:ascii="宋体" w:hAnsi="宋体" w:eastAsia="宋体" w:cs="宋体"/>
                <w:i/>
                <w:iCs/>
                <w:snapToGrid/>
                <w:sz w:val="21"/>
                <w:szCs w:val="21"/>
                <w:u w:val="none"/>
                <w:lang w:eastAsia="zh-CN"/>
              </w:rPr>
              <w:t>提示：指投标截止日前3年</w:t>
            </w:r>
            <w:r>
              <w:rPr>
                <w:rFonts w:hint="eastAsia" w:ascii="宋体" w:hAnsi="宋体" w:eastAsia="宋体" w:cs="宋体"/>
                <w:i/>
                <w:iCs/>
                <w:snapToGrid/>
                <w:sz w:val="21"/>
                <w:szCs w:val="21"/>
                <w:u w:val="none"/>
                <w:lang w:val="en-US" w:eastAsia="zh-CN"/>
              </w:rPr>
              <w:t>及以上</w:t>
            </w:r>
            <w:r>
              <w:rPr>
                <w:rFonts w:hint="eastAsia" w:ascii="宋体" w:hAnsi="宋体" w:eastAsia="宋体" w:cs="宋体"/>
                <w:i/>
                <w:iCs/>
                <w:snapToGrid/>
                <w:sz w:val="21"/>
                <w:szCs w:val="21"/>
                <w:u w:val="none"/>
                <w:lang w:eastAsia="zh-CN"/>
              </w:rPr>
              <w:t>，</w:t>
            </w:r>
            <w:r>
              <w:rPr>
                <w:rFonts w:hint="eastAsia" w:ascii="宋体" w:hAnsi="宋体" w:eastAsia="宋体" w:cs="宋体"/>
                <w:i/>
                <w:iCs/>
                <w:snapToGrid/>
                <w:sz w:val="21"/>
                <w:szCs w:val="21"/>
                <w:highlight w:val="none"/>
                <w:u w:val="none"/>
                <w:lang w:eastAsia="zh-CN"/>
              </w:rPr>
              <w:t>不包含投标截止日当年]</w:t>
            </w:r>
            <w:r>
              <w:rPr>
                <w:rFonts w:hint="eastAsia" w:ascii="宋体" w:hAnsi="宋体" w:eastAsia="宋体" w:cs="宋体"/>
                <w:szCs w:val="21"/>
                <w:highlight w:val="none"/>
              </w:rPr>
              <w:t>至投标截止日止（</w:t>
            </w:r>
            <w:r>
              <w:rPr>
                <w:rFonts w:hint="eastAsia" w:ascii="宋体" w:hAnsi="宋体" w:eastAsia="宋体" w:cs="宋体"/>
                <w:color w:val="auto"/>
                <w:szCs w:val="21"/>
                <w:highlight w:val="none"/>
              </w:rPr>
              <w:t>以获奖证书颁发时间为准</w:t>
            </w:r>
            <w:r>
              <w:rPr>
                <w:rFonts w:hint="eastAsia" w:ascii="宋体" w:hAnsi="宋体" w:eastAsia="宋体" w:cs="宋体"/>
                <w:szCs w:val="21"/>
                <w:highlight w:val="none"/>
              </w:rPr>
              <w:t>）</w:t>
            </w:r>
            <w:r>
              <w:rPr>
                <w:rFonts w:hint="eastAsia" w:ascii="宋体" w:hAnsi="宋体" w:eastAsia="宋体" w:cs="宋体"/>
                <w:szCs w:val="21"/>
                <w:highlight w:val="none"/>
                <w:lang w:eastAsia="zh-CN"/>
              </w:rPr>
              <w:t>，</w:t>
            </w:r>
            <w:r>
              <w:rPr>
                <w:rFonts w:hint="eastAsia" w:ascii="宋体" w:hAnsi="宋体" w:eastAsia="宋体" w:cs="宋体"/>
                <w:color w:val="auto"/>
                <w:highlight w:val="none"/>
                <w:u w:val="single"/>
                <w:lang w:val="en-US" w:eastAsia="zh-CN"/>
              </w:rPr>
              <w:t>投标人（或拟派人员）</w:t>
            </w:r>
            <w:r>
              <w:rPr>
                <w:rFonts w:hint="eastAsia" w:ascii="宋体" w:hAnsi="宋体" w:eastAsia="宋体" w:cs="宋体"/>
                <w:color w:val="auto"/>
                <w:highlight w:val="none"/>
                <w:u w:val="none"/>
                <w:lang w:val="en-US" w:eastAsia="zh-CN"/>
              </w:rPr>
              <w:t>承担（或参与）的项目获得过国家级奖项，每有1个得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cs="宋体"/>
                <w:color w:val="auto"/>
                <w:highlight w:val="none"/>
                <w:u w:val="none"/>
                <w:lang w:val="en-US"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jc w:val="left"/>
              <w:textAlignment w:val="auto"/>
              <w:rPr>
                <w:rFonts w:hint="eastAsia" w:ascii="宋体" w:hAnsi="宋体" w:eastAsia="宋体" w:cs="宋体"/>
              </w:rPr>
            </w:pPr>
            <w:r>
              <w:rPr>
                <w:rFonts w:hint="eastAsia" w:ascii="宋体" w:hAnsi="宋体" w:eastAsia="宋体" w:cs="宋体"/>
              </w:rPr>
              <w:t>提供</w:t>
            </w:r>
            <w:r>
              <w:rPr>
                <w:rFonts w:hint="eastAsia" w:ascii="宋体" w:hAnsi="宋体" w:eastAsia="宋体" w:cs="宋体"/>
                <w:lang w:eastAsia="zh-CN"/>
              </w:rPr>
              <w:t>：</w:t>
            </w:r>
            <w:r>
              <w:rPr>
                <w:rFonts w:hint="eastAsia" w:ascii="宋体" w:hAnsi="宋体" w:eastAsia="宋体" w:cs="宋体"/>
              </w:rPr>
              <w:t>获奖证书</w:t>
            </w:r>
            <w:r>
              <w:rPr>
                <w:rFonts w:hint="eastAsia" w:ascii="宋体" w:hAnsi="宋体" w:eastAsia="宋体" w:cs="宋体"/>
                <w:lang w:val="en-US" w:eastAsia="zh-CN"/>
              </w:rPr>
              <w:t>或获奖证明材料</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□联合体投标的，</w:t>
            </w:r>
            <w:r>
              <w:rPr>
                <w:rFonts w:hint="eastAsia" w:ascii="宋体" w:hAnsi="宋体" w:eastAsia="宋体" w:cs="宋体"/>
                <w:kern w:val="0"/>
                <w:szCs w:val="21"/>
                <w:lang w:val="en-US" w:eastAsia="zh-CN"/>
              </w:rPr>
              <w:t>由联合体任一单位提供</w:t>
            </w:r>
            <w:r>
              <w:rPr>
                <w:rFonts w:hint="eastAsia" w:ascii="宋体" w:hAnsi="宋体" w:eastAsia="宋体" w:cs="宋体"/>
                <w:kern w:val="0"/>
                <w:szCs w:val="21"/>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eastAsia="宋体"/>
                <w:color w:val="auto"/>
                <w:highlight w:val="none"/>
                <w:lang w:val="en-US" w:eastAsia="zh-CN"/>
              </w:rPr>
            </w:pPr>
            <w:r>
              <w:rPr>
                <w:rFonts w:hint="eastAsia" w:ascii="宋体" w:hAnsi="宋体" w:eastAsia="宋体" w:cs="宋体"/>
              </w:rPr>
              <w:t>注：国家级奖项是指：国家住房和城乡建设部评选的《全国优秀工程勘察设计奖》；中国勘察设计协会评选的《工程勘察、建筑设计行业和市政公用工程优秀勘察设计奖》或《全国优秀工程勘察设计行业奖》</w:t>
            </w:r>
            <w:r>
              <w:rPr>
                <w:rFonts w:hint="eastAsia" w:ascii="宋体" w:hAnsi="宋体" w:eastAsia="宋体" w:cs="宋体"/>
                <w:lang w:eastAsia="zh-CN"/>
              </w:rPr>
              <w:t>；中国公路勘察设计协会评选的《公路交通优秀勘察奖》或《公路交通优秀设计奖》；</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i/>
                <w:iCs/>
                <w:u w:val="single"/>
                <w:lang w:val="en-US" w:eastAsia="zh-CN"/>
              </w:rPr>
              <w:t>[提示：可填写《全国评比达标表彰保留项目目录》中，其他与公路工程勘察设计相关的国家级奖项]</w:t>
            </w:r>
            <w:r>
              <w:rPr>
                <w:rFonts w:hint="eastAsia" w:ascii="宋体" w:hAnsi="宋体" w:eastAsia="宋体" w:cs="宋体"/>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sz w:val="21"/>
                <w:szCs w:val="21"/>
                <w:highlight w:val="none"/>
              </w:rPr>
              <w:t>条款号</w:t>
            </w: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评审因素</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1" w:firstLineChars="20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2.2.4（3）</w:t>
            </w:r>
          </w:p>
        </w:tc>
        <w:tc>
          <w:tcPr>
            <w:tcW w:w="85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投标函部分评审标准</w:t>
            </w:r>
          </w:p>
        </w:tc>
        <w:tc>
          <w:tcPr>
            <w:tcW w:w="2397" w:type="dxa"/>
            <w:gridSpan w:val="2"/>
            <w:tcBorders>
              <w:top w:val="single" w:color="auto" w:sz="4" w:space="0"/>
              <w:left w:val="nil"/>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投标函部分的签名盖章</w:t>
            </w:r>
          </w:p>
        </w:tc>
        <w:tc>
          <w:tcPr>
            <w:tcW w:w="58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投标函部分的格式要求法定代表人或其委托代理人签名（或盖章）的须齐全</w:t>
            </w:r>
            <w:r>
              <w:rPr>
                <w:rFonts w:hint="eastAsia" w:asciiTheme="minorEastAsia" w:hAnsiTheme="minorEastAsia" w:eastAsiaTheme="minorEastAsia" w:cstheme="minorEastAsia"/>
                <w:color w:val="auto"/>
                <w:kern w:val="0"/>
                <w:sz w:val="21"/>
                <w:szCs w:val="21"/>
                <w:highlight w:val="none"/>
                <w:lang w:eastAsia="zh-CN"/>
              </w:rPr>
              <w:t>。要求签名的，</w:t>
            </w:r>
            <w:r>
              <w:rPr>
                <w:rFonts w:hint="eastAsia" w:asciiTheme="minorEastAsia" w:hAnsiTheme="minorEastAsia" w:eastAsiaTheme="minorEastAsia" w:cstheme="minorEastAsia"/>
                <w:color w:val="auto"/>
                <w:kern w:val="0"/>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kern w:val="0"/>
                <w:sz w:val="21"/>
                <w:szCs w:val="21"/>
                <w:highlight w:val="none"/>
              </w:rPr>
              <w:t>或加盖CA数字证书均可。要求加盖单位法人章的，应使用 CA 数字证书加盖投标人的单位电子印章。</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勘察设计服务期限</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符合第二章“投标人须知”第1.3.2项规定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质量标准</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15"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安全目标</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符合第二章“投标人须知”第1.3.</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投标有效期</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tabs>
                <w:tab w:val="left" w:pos="1035"/>
              </w:tabs>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1.投标函中的投标报价不得高于招标人公布的投标报价最高限价。</w:t>
            </w:r>
          </w:p>
          <w:p>
            <w:pPr>
              <w:autoSpaceDE w:val="0"/>
              <w:autoSpaceDN w:val="0"/>
              <w:adjustRightInd w:val="0"/>
              <w:spacing w:line="360" w:lineRule="auto"/>
              <w:ind w:firstLine="210" w:firstLineChars="100"/>
              <w:rPr>
                <w:rFonts w:hint="eastAsia" w:eastAsia="宋体"/>
                <w:color w:val="auto"/>
                <w:highlight w:val="none"/>
                <w:lang w:eastAsia="zh-CN"/>
              </w:rPr>
            </w:pPr>
            <w:r>
              <w:rPr>
                <w:rFonts w:hint="eastAsia" w:ascii="宋体" w:hAnsi="宋体" w:cs="宋体"/>
                <w:kern w:val="0"/>
              </w:rPr>
              <w:t>□</w:t>
            </w:r>
            <w:r>
              <w:rPr>
                <w:rFonts w:hint="eastAsia"/>
                <w:color w:val="auto"/>
                <w:highlight w:val="none"/>
              </w:rPr>
              <w:t>2.</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p>
          <w:p>
            <w:pPr>
              <w:autoSpaceDE w:val="0"/>
              <w:autoSpaceDN w:val="0"/>
              <w:adjustRightInd w:val="0"/>
              <w:spacing w:line="360" w:lineRule="auto"/>
              <w:ind w:firstLine="420" w:firstLineChars="200"/>
              <w:rPr>
                <w:rFonts w:hint="eastAsia" w:ascii="宋体" w:hAnsi="宋体" w:eastAsia="宋体" w:cs="宋体"/>
                <w:kern w:val="2"/>
                <w:sz w:val="21"/>
                <w:szCs w:val="21"/>
                <w:u w:val="none"/>
                <w:lang w:val="en-US" w:eastAsia="zh-CN"/>
              </w:rPr>
            </w:pPr>
            <w:r>
              <w:rPr>
                <w:rFonts w:hint="eastAsia" w:ascii="宋体" w:hAnsi="宋体" w:eastAsia="宋体" w:cs="宋体"/>
                <w:kern w:val="2"/>
                <w:sz w:val="21"/>
                <w:szCs w:val="21"/>
                <w:u w:val="none"/>
                <w:lang w:val="en-US" w:eastAsia="zh-CN"/>
              </w:rPr>
              <w:t>3.</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 xml:space="preserve">.投标函中的投标总报价与依据固定费率（或固定单价）计算出的结果一致； </w:t>
            </w:r>
          </w:p>
          <w:p>
            <w:pPr>
              <w:keepNext w:val="0"/>
              <w:keepLines w:val="0"/>
              <w:pageBreakBefore w:val="0"/>
              <w:widowControl w:val="0"/>
              <w:tabs>
                <w:tab w:val="left" w:pos="1035"/>
              </w:tabs>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.采用费用清单报价的，投标函中的投标总报价必须与费用清单合计报价一致。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报价唯一</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eastAsia="zh-CN" w:bidi="ar"/>
              </w:rPr>
              <w:t>计费基数（或</w:t>
            </w:r>
            <w:r>
              <w:rPr>
                <w:rFonts w:hint="eastAsia" w:asciiTheme="minorEastAsia" w:hAnsiTheme="minorEastAsia" w:eastAsiaTheme="minorEastAsia" w:cstheme="minorEastAsia"/>
                <w:color w:val="auto"/>
                <w:kern w:val="0"/>
                <w:sz w:val="21"/>
                <w:szCs w:val="21"/>
                <w:highlight w:val="none"/>
                <w:lang w:val="en-US" w:eastAsia="zh-CN" w:bidi="ar"/>
              </w:rPr>
              <w:t>暂定工程量）</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eastAsia="zh-CN" w:bidi="ar"/>
              </w:rPr>
              <w:t>计费基数（或</w:t>
            </w:r>
            <w:r>
              <w:rPr>
                <w:rFonts w:hint="eastAsia" w:asciiTheme="minorEastAsia" w:hAnsiTheme="minorEastAsia" w:eastAsiaTheme="minorEastAsia" w:cstheme="minorEastAsia"/>
                <w:color w:val="auto"/>
                <w:kern w:val="0"/>
                <w:sz w:val="21"/>
                <w:szCs w:val="21"/>
                <w:highlight w:val="none"/>
                <w:lang w:val="en-US" w:eastAsia="zh-CN" w:bidi="ar"/>
              </w:rPr>
              <w:t>暂定工程量）</w:t>
            </w:r>
            <w:r>
              <w:rPr>
                <w:rFonts w:hint="eastAsia" w:asciiTheme="minorEastAsia" w:hAnsiTheme="minorEastAsia" w:eastAsiaTheme="minorEastAsia" w:cstheme="minorEastAsia"/>
                <w:color w:val="auto"/>
                <w:sz w:val="21"/>
                <w:szCs w:val="21"/>
                <w:highlight w:val="none"/>
              </w:rPr>
              <w:t>必须按照招标文件给定的</w:t>
            </w:r>
            <w:r>
              <w:rPr>
                <w:rFonts w:hint="eastAsia" w:asciiTheme="minorEastAsia" w:hAnsiTheme="minorEastAsia" w:eastAsiaTheme="minorEastAsia" w:cstheme="minorEastAsia"/>
                <w:color w:val="auto"/>
                <w:sz w:val="21"/>
                <w:szCs w:val="21"/>
                <w:highlight w:val="none"/>
                <w:lang w:val="en-US" w:eastAsia="zh-CN"/>
              </w:rPr>
              <w:t>数值</w:t>
            </w:r>
            <w:r>
              <w:rPr>
                <w:rFonts w:hint="eastAsia" w:asciiTheme="minorEastAsia" w:hAnsiTheme="minorEastAsia" w:eastAsiaTheme="minorEastAsia" w:cstheme="minorEastAsia"/>
                <w:color w:val="auto"/>
                <w:sz w:val="21"/>
                <w:szCs w:val="21"/>
                <w:highlight w:val="none"/>
              </w:rPr>
              <w:t>填报</w:t>
            </w:r>
            <w:r>
              <w:rPr>
                <w:rFonts w:hint="eastAsia" w:asciiTheme="minorEastAsia" w:hAnsiTheme="minorEastAsia" w:eastAsiaTheme="minorEastAsia" w:cstheme="minorEastAsia"/>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暂</w:t>
            </w:r>
            <w:r>
              <w:rPr>
                <w:rFonts w:hint="eastAsia" w:asciiTheme="minorEastAsia" w:hAnsiTheme="minorEastAsia" w:eastAsiaTheme="minorEastAsia" w:cstheme="minorEastAsia"/>
                <w:color w:val="auto"/>
                <w:sz w:val="21"/>
                <w:szCs w:val="21"/>
                <w:highlight w:val="none"/>
                <w:lang w:eastAsia="zh-CN"/>
              </w:rPr>
              <w:t>列</w:t>
            </w:r>
            <w:r>
              <w:rPr>
                <w:rFonts w:hint="eastAsia" w:asciiTheme="minorEastAsia" w:hAnsiTheme="minorEastAsia" w:eastAsiaTheme="minorEastAsia" w:cstheme="minorEastAsia"/>
                <w:color w:val="auto"/>
                <w:sz w:val="21"/>
                <w:szCs w:val="21"/>
                <w:highlight w:val="none"/>
              </w:rPr>
              <w:t>金额</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暂列金额必须按照招标文件给定的金额填报</w:t>
            </w:r>
            <w:r>
              <w:rPr>
                <w:rFonts w:hint="eastAsia" w:asciiTheme="minorEastAsia" w:hAnsiTheme="minorEastAsia" w:eastAsiaTheme="minorEastAsia" w:cstheme="minorEastAsia"/>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54"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投标报价算术错误修正</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条款号</w:t>
            </w:r>
          </w:p>
        </w:tc>
        <w:tc>
          <w:tcPr>
            <w:tcW w:w="2397"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评分因素</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15"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2.2.4（4）</w:t>
            </w:r>
          </w:p>
        </w:tc>
        <w:tc>
          <w:tcPr>
            <w:tcW w:w="854"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投标总报价评分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C</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标准</w:t>
            </w:r>
          </w:p>
        </w:tc>
        <w:tc>
          <w:tcPr>
            <w:tcW w:w="2397" w:type="dxa"/>
            <w:gridSpan w:val="2"/>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w:t>
            </w:r>
          </w:p>
        </w:tc>
        <w:tc>
          <w:tcPr>
            <w:tcW w:w="58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□方式一</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w:t>
            </w:r>
            <w:r>
              <w:rPr>
                <w:rFonts w:hint="eastAsia" w:asciiTheme="minorEastAsia" w:hAnsiTheme="minorEastAsia" w:eastAsiaTheme="minorEastAsia" w:cstheme="minorEastAsia"/>
                <w:color w:val="auto"/>
                <w:sz w:val="21"/>
                <w:szCs w:val="21"/>
                <w:highlight w:val="none"/>
              </w:rPr>
              <w:t>2.2.4（3）</w:t>
            </w:r>
            <w:r>
              <w:rPr>
                <w:rFonts w:hint="eastAsia" w:asciiTheme="minorEastAsia" w:hAnsiTheme="minorEastAsia" w:eastAsiaTheme="minorEastAsia" w:cstheme="minorEastAsia"/>
                <w:color w:val="auto"/>
                <w:kern w:val="0"/>
                <w:sz w:val="21"/>
                <w:szCs w:val="21"/>
                <w:highlight w:val="none"/>
              </w:rPr>
              <w:t>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bCs/>
                <w:color w:val="auto"/>
                <w:sz w:val="21"/>
                <w:szCs w:val="21"/>
                <w:highlight w:val="none"/>
              </w:rPr>
              <w:t>本附表第2.2.1项规定分值的满分</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u w:val="single"/>
                <w:lang w:val="en-US" w:eastAsia="zh-CN"/>
              </w:rPr>
              <w:t xml:space="preserve"> </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分。在此基础上，投标总报价与评标基准价相比，每增加1%扣</w:t>
            </w:r>
            <w:r>
              <w:rPr>
                <w:rFonts w:hint="eastAsia" w:asciiTheme="minorEastAsia" w:hAnsiTheme="minorEastAsia" w:eastAsiaTheme="minorEastAsia" w:cstheme="minorEastAsia"/>
                <w:color w:val="auto"/>
                <w:sz w:val="21"/>
                <w:szCs w:val="21"/>
                <w:highlight w:val="none"/>
                <w:u w:val="single"/>
              </w:rPr>
              <w:t>　   　</w:t>
            </w:r>
            <w:r>
              <w:rPr>
                <w:rFonts w:hint="eastAsia" w:asciiTheme="minorEastAsia" w:hAnsiTheme="minorEastAsia" w:eastAsiaTheme="minorEastAsia" w:cstheme="minorEastAsia"/>
                <w:i/>
                <w:iCs/>
                <w:color w:val="auto"/>
                <w:sz w:val="21"/>
                <w:szCs w:val="21"/>
                <w:highlight w:val="none"/>
                <w:u w:val="none"/>
                <w:lang w:val="en-US" w:eastAsia="zh-CN"/>
              </w:rPr>
              <w:t>[提示：本空格填写数值</w:t>
            </w:r>
            <w:r>
              <w:rPr>
                <w:rFonts w:hint="eastAsia" w:asciiTheme="minorEastAsia" w:hAnsiTheme="minorEastAsia" w:eastAsiaTheme="minorEastAsia" w:cstheme="minorEastAsia"/>
                <w:i/>
                <w:iCs/>
                <w:color w:val="auto"/>
                <w:sz w:val="21"/>
                <w:szCs w:val="21"/>
                <w:highlight w:val="none"/>
                <w:lang w:eastAsia="zh-CN"/>
              </w:rPr>
              <w:t>0.1～0.5</w:t>
            </w:r>
            <w:r>
              <w:rPr>
                <w:rFonts w:hint="eastAsia" w:asciiTheme="minorEastAsia" w:hAnsiTheme="minorEastAsia" w:eastAsiaTheme="minorEastAsia" w:cstheme="minorEastAsia"/>
                <w:i/>
                <w:iCs/>
                <w:color w:val="auto"/>
                <w:sz w:val="21"/>
                <w:szCs w:val="21"/>
                <w:highlight w:val="none"/>
                <w:u w:val="none"/>
                <w:lang w:val="en-US" w:eastAsia="zh-CN"/>
              </w:rPr>
              <w:t>]</w:t>
            </w:r>
            <w:r>
              <w:rPr>
                <w:rFonts w:hint="eastAsia" w:asciiTheme="minorEastAsia" w:hAnsiTheme="minorEastAsia" w:eastAsiaTheme="minorEastAsia" w:cstheme="minorEastAsia"/>
                <w:color w:val="auto"/>
                <w:sz w:val="21"/>
                <w:szCs w:val="21"/>
                <w:highlight w:val="none"/>
              </w:rPr>
              <w:t>分，每减少1%扣</w:t>
            </w:r>
            <w:r>
              <w:rPr>
                <w:rFonts w:hint="eastAsia" w:asciiTheme="minorEastAsia" w:hAnsiTheme="minorEastAsia" w:eastAsiaTheme="minorEastAsia" w:cstheme="minorEastAsia"/>
                <w:color w:val="auto"/>
                <w:sz w:val="21"/>
                <w:szCs w:val="21"/>
                <w:highlight w:val="none"/>
                <w:u w:val="single"/>
              </w:rPr>
              <w:t>　  　</w:t>
            </w:r>
            <w:r>
              <w:rPr>
                <w:rFonts w:hint="eastAsia" w:asciiTheme="minorEastAsia" w:hAnsiTheme="minorEastAsia" w:eastAsiaTheme="minorEastAsia" w:cstheme="minorEastAsia"/>
                <w:i/>
                <w:iCs/>
                <w:color w:val="auto"/>
                <w:sz w:val="21"/>
                <w:szCs w:val="21"/>
                <w:highlight w:val="none"/>
                <w:u w:val="none"/>
                <w:lang w:val="en-US" w:eastAsia="zh-CN"/>
              </w:rPr>
              <w:t>[提示：本空格填写数值</w:t>
            </w:r>
            <w:r>
              <w:rPr>
                <w:rFonts w:hint="eastAsia" w:asciiTheme="minorEastAsia" w:hAnsiTheme="minorEastAsia" w:eastAsiaTheme="minorEastAsia" w:cstheme="minorEastAsia"/>
                <w:i/>
                <w:iCs/>
                <w:color w:val="auto"/>
                <w:sz w:val="21"/>
                <w:szCs w:val="21"/>
                <w:highlight w:val="none"/>
                <w:lang w:eastAsia="zh-CN"/>
              </w:rPr>
              <w:t>0.1～0.5</w:t>
            </w:r>
            <w:r>
              <w:rPr>
                <w:rFonts w:hint="eastAsia" w:asciiTheme="minorEastAsia" w:hAnsiTheme="minorEastAsia" w:eastAsiaTheme="minorEastAsia" w:cstheme="minorEastAsia"/>
                <w:i/>
                <w:iCs/>
                <w:color w:val="auto"/>
                <w:sz w:val="21"/>
                <w:szCs w:val="21"/>
                <w:highlight w:val="none"/>
                <w:u w:val="none"/>
                <w:lang w:val="en-US" w:eastAsia="zh-CN"/>
              </w:rPr>
              <w:t>]</w:t>
            </w:r>
            <w:r>
              <w:rPr>
                <w:rFonts w:hint="eastAsia" w:asciiTheme="minorEastAsia" w:hAnsiTheme="minorEastAsia" w:eastAsiaTheme="minorEastAsia" w:cstheme="minorEastAsia"/>
                <w:color w:val="auto"/>
                <w:sz w:val="21"/>
                <w:szCs w:val="21"/>
                <w:highlight w:val="none"/>
              </w:rPr>
              <w:t>分，扣完为止。</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按插入法计算得分。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未参与评标基准价计算的投标</w:t>
            </w:r>
            <w:r>
              <w:rPr>
                <w:rFonts w:hint="eastAsia" w:asciiTheme="minorEastAsia" w:hAnsiTheme="minorEastAsia" w:eastAsiaTheme="minorEastAsia" w:cstheme="minorEastAsia"/>
                <w:color w:val="auto"/>
                <w:sz w:val="21"/>
                <w:szCs w:val="21"/>
                <w:highlight w:val="none"/>
                <w:lang w:val="en-US" w:eastAsia="zh-CN"/>
              </w:rPr>
              <w:t>总</w:t>
            </w:r>
            <w:r>
              <w:rPr>
                <w:rFonts w:hint="eastAsia" w:asciiTheme="minorEastAsia" w:hAnsiTheme="minorEastAsia" w:eastAsiaTheme="minorEastAsia" w:cstheme="minorEastAsia"/>
                <w:color w:val="auto"/>
                <w:sz w:val="21"/>
                <w:szCs w:val="21"/>
                <w:highlight w:val="none"/>
              </w:rPr>
              <w:t>报价，仍应参加计算相应分值。</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投标总报价最终结果取小数点后两位，小数点后第三位四舍五入。</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□方式</w:t>
            </w:r>
            <w:r>
              <w:rPr>
                <w:rFonts w:hint="eastAsia" w:asciiTheme="minorEastAsia" w:hAnsiTheme="minorEastAsia" w:eastAsiaTheme="minorEastAsia" w:cstheme="minorEastAsia"/>
                <w:color w:val="auto"/>
                <w:kern w:val="0"/>
                <w:sz w:val="21"/>
                <w:szCs w:val="21"/>
                <w:highlight w:val="none"/>
                <w:lang w:val="en-US" w:eastAsia="zh-CN"/>
              </w:rPr>
              <w:t>二</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w:t>
            </w:r>
            <w:r>
              <w:rPr>
                <w:rFonts w:hint="eastAsia" w:asciiTheme="minorEastAsia" w:hAnsiTheme="minorEastAsia" w:eastAsiaTheme="minorEastAsia" w:cstheme="minorEastAsia"/>
                <w:color w:val="auto"/>
                <w:sz w:val="21"/>
                <w:szCs w:val="21"/>
                <w:highlight w:val="none"/>
              </w:rPr>
              <w:t>2.2.4（3）</w:t>
            </w:r>
            <w:r>
              <w:rPr>
                <w:rFonts w:hint="eastAsia" w:asciiTheme="minorEastAsia" w:hAnsiTheme="minorEastAsia" w:eastAsiaTheme="minorEastAsia" w:cstheme="minorEastAsia"/>
                <w:color w:val="auto"/>
                <w:kern w:val="0"/>
                <w:sz w:val="21"/>
                <w:szCs w:val="21"/>
                <w:highlight w:val="none"/>
              </w:rPr>
              <w:t>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bCs/>
                <w:color w:val="auto"/>
                <w:sz w:val="21"/>
                <w:szCs w:val="21"/>
                <w:highlight w:val="none"/>
              </w:rPr>
              <w:t>本附表第2.2.1项规定分值的基本分</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u w:val="single"/>
                <w:lang w:val="en-US" w:eastAsia="zh-CN"/>
              </w:rPr>
              <w:t xml:space="preserve">  </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分。在此基础上，投标总报价与评标基准价相比，每增加1%扣</w:t>
            </w:r>
            <w:r>
              <w:rPr>
                <w:rFonts w:hint="eastAsia" w:asciiTheme="minorEastAsia" w:hAnsiTheme="minorEastAsia" w:eastAsiaTheme="minorEastAsia" w:cstheme="minorEastAsia"/>
                <w:color w:val="auto"/>
                <w:sz w:val="21"/>
                <w:szCs w:val="21"/>
                <w:highlight w:val="none"/>
                <w:u w:val="single"/>
              </w:rPr>
              <w:t>　   　</w:t>
            </w:r>
            <w:r>
              <w:rPr>
                <w:rFonts w:hint="eastAsia" w:asciiTheme="minorEastAsia" w:hAnsiTheme="minorEastAsia" w:eastAsiaTheme="minorEastAsia" w:cstheme="minorEastAsia"/>
                <w:i/>
                <w:iCs/>
                <w:color w:val="auto"/>
                <w:sz w:val="21"/>
                <w:szCs w:val="21"/>
                <w:highlight w:val="none"/>
                <w:u w:val="none"/>
                <w:lang w:val="en-US" w:eastAsia="zh-CN"/>
              </w:rPr>
              <w:t>[提示：本空格填写数值</w:t>
            </w:r>
            <w:r>
              <w:rPr>
                <w:rFonts w:hint="eastAsia" w:asciiTheme="minorEastAsia" w:hAnsiTheme="minorEastAsia" w:eastAsiaTheme="minorEastAsia" w:cstheme="minorEastAsia"/>
                <w:i/>
                <w:iCs/>
                <w:color w:val="auto"/>
                <w:sz w:val="21"/>
                <w:szCs w:val="21"/>
                <w:highlight w:val="none"/>
                <w:lang w:eastAsia="zh-CN"/>
              </w:rPr>
              <w:t>0.1～0.5</w:t>
            </w:r>
            <w:r>
              <w:rPr>
                <w:rFonts w:hint="eastAsia" w:asciiTheme="minorEastAsia" w:hAnsiTheme="minorEastAsia" w:eastAsiaTheme="minorEastAsia" w:cstheme="minorEastAsia"/>
                <w:i/>
                <w:iCs/>
                <w:color w:val="auto"/>
                <w:sz w:val="21"/>
                <w:szCs w:val="21"/>
                <w:highlight w:val="none"/>
                <w:u w:val="none"/>
                <w:lang w:val="en-US" w:eastAsia="zh-CN"/>
              </w:rPr>
              <w:t>]</w:t>
            </w:r>
            <w:r>
              <w:rPr>
                <w:rFonts w:hint="eastAsia" w:asciiTheme="minorEastAsia" w:hAnsiTheme="minorEastAsia" w:eastAsiaTheme="minorEastAsia" w:cstheme="minorEastAsia"/>
                <w:color w:val="auto"/>
                <w:sz w:val="21"/>
                <w:szCs w:val="21"/>
                <w:highlight w:val="none"/>
              </w:rPr>
              <w:t>分，扣完为止</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每减少1%加</w:t>
            </w:r>
            <w:r>
              <w:rPr>
                <w:rFonts w:hint="eastAsia" w:asciiTheme="minorEastAsia" w:hAnsiTheme="minorEastAsia" w:eastAsiaTheme="minorEastAsia" w:cstheme="minorEastAsia"/>
                <w:color w:val="auto"/>
                <w:sz w:val="21"/>
                <w:szCs w:val="21"/>
                <w:highlight w:val="none"/>
                <w:u w:val="single"/>
              </w:rPr>
              <w:t>　   　</w:t>
            </w:r>
            <w:r>
              <w:rPr>
                <w:rFonts w:hint="eastAsia" w:asciiTheme="minorEastAsia" w:hAnsiTheme="minorEastAsia" w:eastAsiaTheme="minorEastAsia" w:cstheme="minorEastAsia"/>
                <w:i/>
                <w:iCs/>
                <w:color w:val="auto"/>
                <w:sz w:val="21"/>
                <w:szCs w:val="21"/>
                <w:highlight w:val="none"/>
                <w:u w:val="none"/>
                <w:lang w:val="en-US" w:eastAsia="zh-CN"/>
              </w:rPr>
              <w:t>[提示：本空格填写数值</w:t>
            </w:r>
            <w:r>
              <w:rPr>
                <w:rFonts w:hint="eastAsia" w:asciiTheme="minorEastAsia" w:hAnsiTheme="minorEastAsia" w:eastAsiaTheme="minorEastAsia" w:cstheme="minorEastAsia"/>
                <w:i/>
                <w:iCs/>
                <w:color w:val="auto"/>
                <w:sz w:val="21"/>
                <w:szCs w:val="21"/>
                <w:highlight w:val="none"/>
                <w:lang w:eastAsia="zh-CN"/>
              </w:rPr>
              <w:t>0.1～0.5</w:t>
            </w:r>
            <w:r>
              <w:rPr>
                <w:rFonts w:hint="eastAsia" w:asciiTheme="minorEastAsia" w:hAnsiTheme="minorEastAsia" w:eastAsiaTheme="minorEastAsia" w:cstheme="minorEastAsia"/>
                <w:i/>
                <w:iCs/>
                <w:color w:val="auto"/>
                <w:sz w:val="21"/>
                <w:szCs w:val="21"/>
                <w:highlight w:val="none"/>
                <w:u w:val="none"/>
                <w:lang w:val="en-US" w:eastAsia="zh-CN"/>
              </w:rPr>
              <w:t>]</w:t>
            </w:r>
            <w:r>
              <w:rPr>
                <w:rFonts w:hint="eastAsia" w:asciiTheme="minorEastAsia" w:hAnsiTheme="minorEastAsia" w:eastAsiaTheme="minorEastAsia" w:cstheme="minorEastAsia"/>
                <w:color w:val="auto"/>
                <w:sz w:val="21"/>
                <w:szCs w:val="21"/>
                <w:highlight w:val="none"/>
              </w:rPr>
              <w:t>分</w:t>
            </w:r>
            <w:r>
              <w:rPr>
                <w:rFonts w:ascii="宋体" w:hAnsi="宋体"/>
                <w:szCs w:val="21"/>
              </w:rPr>
              <w:t>，最多加</w:t>
            </w:r>
            <w:r>
              <w:rPr>
                <w:rFonts w:ascii="宋体" w:hAnsi="宋体"/>
                <w:szCs w:val="21"/>
                <w:u w:val="single"/>
              </w:rPr>
              <w:t>　</w:t>
            </w:r>
            <w:r>
              <w:rPr>
                <w:rFonts w:hint="eastAsia" w:ascii="宋体" w:hAnsi="宋体"/>
                <w:szCs w:val="21"/>
                <w:u w:val="single"/>
              </w:rPr>
              <w:t xml:space="preserve">    </w:t>
            </w:r>
            <w:r>
              <w:rPr>
                <w:rFonts w:ascii="宋体" w:hAnsi="宋体"/>
                <w:szCs w:val="21"/>
              </w:rPr>
              <w:t>分</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按插入法计算得分。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在偏差范围内，未参与评标基准价计算的投标</w:t>
            </w:r>
            <w:r>
              <w:rPr>
                <w:rFonts w:hint="eastAsia" w:asciiTheme="minorEastAsia" w:hAnsiTheme="minorEastAsia" w:eastAsiaTheme="minorEastAsia" w:cstheme="minorEastAsia"/>
                <w:color w:val="auto"/>
                <w:sz w:val="21"/>
                <w:szCs w:val="21"/>
                <w:highlight w:val="none"/>
                <w:lang w:val="en-US" w:eastAsia="zh-CN"/>
              </w:rPr>
              <w:t>总</w:t>
            </w:r>
            <w:r>
              <w:rPr>
                <w:rFonts w:hint="eastAsia" w:asciiTheme="minorEastAsia" w:hAnsiTheme="minorEastAsia" w:eastAsiaTheme="minorEastAsia" w:cstheme="minorEastAsia"/>
                <w:color w:val="auto"/>
                <w:sz w:val="21"/>
                <w:szCs w:val="21"/>
                <w:highlight w:val="none"/>
              </w:rPr>
              <w:t>报价，仍应参加计算相应分值。</w:t>
            </w:r>
          </w:p>
          <w:p>
            <w:pPr>
              <w:keepNext w:val="0"/>
              <w:keepLines w:val="0"/>
              <w:pageBreakBefore w:val="0"/>
              <w:widowControl w:val="0"/>
              <w:kinsoku/>
              <w:wordWrap/>
              <w:overflowPunct/>
              <w:topLinePunct w:val="0"/>
              <w:bidi w:val="0"/>
              <w:spacing w:after="0"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投标总报价最终结果取小数点后两位，小数点后第三位四舍五入。</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□方式</w:t>
            </w:r>
            <w:r>
              <w:rPr>
                <w:rFonts w:hint="eastAsia" w:asciiTheme="minorEastAsia" w:hAnsiTheme="minorEastAsia" w:eastAsiaTheme="minorEastAsia" w:cstheme="minorEastAsia"/>
                <w:color w:val="auto"/>
                <w:kern w:val="0"/>
                <w:sz w:val="21"/>
                <w:szCs w:val="21"/>
                <w:highlight w:val="none"/>
                <w:lang w:val="en-US" w:eastAsia="zh-CN"/>
              </w:rPr>
              <w:t>三</w:t>
            </w:r>
            <w:r>
              <w:rPr>
                <w:rFonts w:hint="eastAsia" w:asciiTheme="minorEastAsia" w:hAnsiTheme="minorEastAsia" w:eastAsiaTheme="minorEastAsia" w:cstheme="minorEastAsia"/>
                <w:i/>
                <w:color w:val="auto"/>
                <w:kern w:val="0"/>
                <w:sz w:val="21"/>
                <w:szCs w:val="21"/>
                <w:highlight w:val="none"/>
              </w:rPr>
              <w:t>[提示：</w:t>
            </w:r>
            <w:r>
              <w:rPr>
                <w:rFonts w:hint="eastAsia" w:asciiTheme="minorEastAsia" w:hAnsiTheme="minorEastAsia" w:eastAsiaTheme="minorEastAsia" w:cstheme="minorEastAsia"/>
                <w:i/>
                <w:color w:val="auto"/>
                <w:kern w:val="0"/>
                <w:sz w:val="21"/>
                <w:szCs w:val="21"/>
                <w:highlight w:val="none"/>
                <w:lang w:val="en-US" w:eastAsia="zh-CN"/>
              </w:rPr>
              <w:t>适用于</w:t>
            </w:r>
            <w:r>
              <w:rPr>
                <w:rFonts w:hint="eastAsia" w:asciiTheme="minorEastAsia" w:hAnsiTheme="minorEastAsia" w:eastAsiaTheme="minorEastAsia" w:cstheme="minorEastAsia"/>
                <w:i/>
                <w:color w:val="auto"/>
                <w:kern w:val="0"/>
                <w:sz w:val="21"/>
                <w:szCs w:val="21"/>
                <w:highlight w:val="none"/>
              </w:rPr>
              <w:t>第2.2.</w:t>
            </w:r>
            <w:r>
              <w:rPr>
                <w:rFonts w:hint="eastAsia" w:asciiTheme="minorEastAsia" w:hAnsiTheme="minorEastAsia" w:eastAsiaTheme="minorEastAsia" w:cstheme="minorEastAsia"/>
                <w:i/>
                <w:color w:val="auto"/>
                <w:kern w:val="0"/>
                <w:sz w:val="21"/>
                <w:szCs w:val="21"/>
                <w:highlight w:val="none"/>
                <w:lang w:val="en-US" w:eastAsia="zh-CN"/>
              </w:rPr>
              <w:t>2</w:t>
            </w:r>
            <w:r>
              <w:rPr>
                <w:rFonts w:hint="eastAsia" w:asciiTheme="minorEastAsia" w:hAnsiTheme="minorEastAsia" w:eastAsiaTheme="minorEastAsia" w:cstheme="minorEastAsia"/>
                <w:i/>
                <w:color w:val="auto"/>
                <w:kern w:val="0"/>
                <w:sz w:val="21"/>
                <w:szCs w:val="21"/>
                <w:highlight w:val="none"/>
              </w:rPr>
              <w:t>项“评标基准价计算方法”</w:t>
            </w:r>
            <w:r>
              <w:rPr>
                <w:rFonts w:hint="eastAsia" w:asciiTheme="minorEastAsia" w:hAnsiTheme="minorEastAsia" w:eastAsiaTheme="minorEastAsia" w:cstheme="minorEastAsia"/>
                <w:i/>
                <w:color w:val="auto"/>
                <w:kern w:val="0"/>
                <w:sz w:val="21"/>
                <w:szCs w:val="21"/>
                <w:highlight w:val="none"/>
                <w:lang w:val="en-US" w:eastAsia="zh-CN"/>
              </w:rPr>
              <w:t>方式五</w:t>
            </w:r>
            <w:r>
              <w:rPr>
                <w:rFonts w:hint="eastAsia" w:asciiTheme="minorEastAsia" w:hAnsiTheme="minorEastAsia" w:eastAsiaTheme="minorEastAsia" w:cstheme="minorEastAsia"/>
                <w:i/>
                <w:color w:val="auto"/>
                <w:kern w:val="0"/>
                <w:sz w:val="21"/>
                <w:szCs w:val="21"/>
                <w:highlight w:val="none"/>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w:t>
            </w:r>
            <w:r>
              <w:rPr>
                <w:rFonts w:hint="eastAsia" w:asciiTheme="minorEastAsia" w:hAnsiTheme="minorEastAsia" w:eastAsiaTheme="minorEastAsia" w:cstheme="minorEastAsia"/>
                <w:color w:val="auto"/>
                <w:sz w:val="21"/>
                <w:szCs w:val="21"/>
                <w:highlight w:val="none"/>
              </w:rPr>
              <w:t>2.2.4（3）</w:t>
            </w:r>
            <w:r>
              <w:rPr>
                <w:rFonts w:hint="eastAsia" w:asciiTheme="minorEastAsia" w:hAnsiTheme="minorEastAsia" w:eastAsiaTheme="minorEastAsia" w:cstheme="minorEastAsia"/>
                <w:color w:val="auto"/>
                <w:kern w:val="0"/>
                <w:sz w:val="21"/>
                <w:szCs w:val="21"/>
                <w:highlight w:val="none"/>
              </w:rPr>
              <w:t>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w:t>
            </w:r>
            <w:r>
              <w:rPr>
                <w:rFonts w:hint="eastAsia" w:asciiTheme="minorEastAsia" w:hAnsiTheme="minorEastAsia" w:eastAsiaTheme="minorEastAsia" w:cstheme="minorEastAsia"/>
                <w:color w:val="auto"/>
                <w:sz w:val="21"/>
                <w:szCs w:val="21"/>
                <w:highlight w:val="none"/>
              </w:rPr>
              <w:t>得</w:t>
            </w:r>
            <w:r>
              <w:rPr>
                <w:rFonts w:hint="eastAsia" w:asciiTheme="minorEastAsia" w:hAnsiTheme="minorEastAsia" w:eastAsiaTheme="minorEastAsia" w:cstheme="minorEastAsia"/>
                <w:bCs/>
                <w:color w:val="auto"/>
                <w:sz w:val="21"/>
                <w:szCs w:val="21"/>
                <w:highlight w:val="none"/>
              </w:rPr>
              <w:t>本附表第2.2.1项规定分值的满分</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bCs/>
                <w:color w:val="auto"/>
                <w:sz w:val="21"/>
                <w:szCs w:val="21"/>
                <w:highlight w:val="none"/>
                <w:u w:val="single"/>
                <w:lang w:val="en-US" w:eastAsia="zh-CN"/>
              </w:rPr>
              <w:t xml:space="preserve"> </w:t>
            </w:r>
            <w:r>
              <w:rPr>
                <w:rFonts w:hint="eastAsia" w:asciiTheme="minorEastAsia" w:hAnsiTheme="minorEastAsia" w:eastAsiaTheme="minorEastAsia" w:cstheme="minorEastAsia"/>
                <w:bCs/>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分。在此基础上，投标总报价与评标基准价相比，每增加1%扣</w:t>
            </w:r>
            <w:r>
              <w:rPr>
                <w:rFonts w:hint="eastAsia" w:asciiTheme="minorEastAsia" w:hAnsiTheme="minorEastAsia" w:eastAsiaTheme="minorEastAsia" w:cstheme="minorEastAsia"/>
                <w:color w:val="auto"/>
                <w:sz w:val="21"/>
                <w:szCs w:val="21"/>
                <w:highlight w:val="none"/>
                <w:u w:val="single"/>
              </w:rPr>
              <w:t>　   　</w:t>
            </w:r>
            <w:r>
              <w:rPr>
                <w:rFonts w:hint="eastAsia" w:asciiTheme="minorEastAsia" w:hAnsiTheme="minorEastAsia" w:eastAsiaTheme="minorEastAsia" w:cstheme="minorEastAsia"/>
                <w:i/>
                <w:iCs/>
                <w:color w:val="auto"/>
                <w:sz w:val="21"/>
                <w:szCs w:val="21"/>
                <w:highlight w:val="none"/>
                <w:u w:val="none"/>
                <w:lang w:val="en-US" w:eastAsia="zh-CN"/>
              </w:rPr>
              <w:t>[提示：本空格填写数值</w:t>
            </w:r>
            <w:r>
              <w:rPr>
                <w:rFonts w:hint="eastAsia" w:asciiTheme="minorEastAsia" w:hAnsiTheme="minorEastAsia" w:eastAsiaTheme="minorEastAsia" w:cstheme="minorEastAsia"/>
                <w:i/>
                <w:iCs/>
                <w:color w:val="auto"/>
                <w:sz w:val="21"/>
                <w:szCs w:val="21"/>
                <w:highlight w:val="none"/>
                <w:lang w:eastAsia="zh-CN"/>
              </w:rPr>
              <w:t>0.1～0.5</w:t>
            </w:r>
            <w:r>
              <w:rPr>
                <w:rFonts w:hint="eastAsia" w:asciiTheme="minorEastAsia" w:hAnsiTheme="minorEastAsia" w:eastAsiaTheme="minorEastAsia" w:cstheme="minorEastAsia"/>
                <w:i/>
                <w:iCs/>
                <w:color w:val="auto"/>
                <w:sz w:val="21"/>
                <w:szCs w:val="21"/>
                <w:highlight w:val="none"/>
                <w:u w:val="none"/>
                <w:lang w:val="en-US" w:eastAsia="zh-CN"/>
              </w:rPr>
              <w:t>]</w:t>
            </w:r>
            <w:r>
              <w:rPr>
                <w:rFonts w:hint="eastAsia" w:asciiTheme="minorEastAsia" w:hAnsiTheme="minorEastAsia" w:eastAsiaTheme="minorEastAsia" w:cstheme="minorEastAsia"/>
                <w:color w:val="auto"/>
                <w:sz w:val="21"/>
                <w:szCs w:val="21"/>
                <w:highlight w:val="none"/>
              </w:rPr>
              <w:t>分，扣完为止。</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按插入法计算得分。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在偏差范围内，未参与评标基准价计算的投标</w:t>
            </w:r>
            <w:r>
              <w:rPr>
                <w:rFonts w:hint="eastAsia" w:asciiTheme="minorEastAsia" w:hAnsiTheme="minorEastAsia" w:eastAsiaTheme="minorEastAsia" w:cstheme="minorEastAsia"/>
                <w:color w:val="auto"/>
                <w:sz w:val="21"/>
                <w:szCs w:val="21"/>
                <w:highlight w:val="none"/>
                <w:lang w:val="en-US" w:eastAsia="zh-CN"/>
              </w:rPr>
              <w:t>总</w:t>
            </w:r>
            <w:r>
              <w:rPr>
                <w:rFonts w:hint="eastAsia" w:asciiTheme="minorEastAsia" w:hAnsiTheme="minorEastAsia" w:eastAsiaTheme="minorEastAsia" w:cstheme="minorEastAsia"/>
                <w:color w:val="auto"/>
                <w:sz w:val="21"/>
                <w:szCs w:val="21"/>
                <w:highlight w:val="none"/>
              </w:rPr>
              <w:t>报价，仍应参加计算相应分值。</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投标总报价最终结果取小数点后两位，</w:t>
            </w:r>
            <w:r>
              <w:rPr>
                <w:rFonts w:hint="eastAsia" w:asciiTheme="minorEastAsia" w:hAnsiTheme="minorEastAsia" w:eastAsiaTheme="minorEastAsia" w:cstheme="minorEastAsia"/>
                <w:color w:val="auto"/>
                <w:sz w:val="21"/>
                <w:szCs w:val="21"/>
                <w:highlight w:val="none"/>
                <w:lang w:eastAsia="zh-CN"/>
              </w:rPr>
              <w:t>小数点后</w:t>
            </w:r>
            <w:r>
              <w:rPr>
                <w:rFonts w:hint="eastAsia" w:asciiTheme="minorEastAsia" w:hAnsiTheme="minorEastAsia" w:eastAsiaTheme="minorEastAsia" w:cstheme="minorEastAsia"/>
                <w:color w:val="auto"/>
                <w:sz w:val="21"/>
                <w:szCs w:val="21"/>
                <w:highlight w:val="none"/>
              </w:rPr>
              <w:t>第三位四舍五入。</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u w:val="single"/>
                <w:lang w:eastAsia="zh-CN"/>
              </w:rPr>
            </w:pPr>
            <w:r>
              <w:rPr>
                <w:rFonts w:hint="eastAsia" w:asciiTheme="minorEastAsia" w:hAnsiTheme="minorEastAsia" w:eastAsiaTheme="minorEastAsia" w:cstheme="minorEastAsia"/>
                <w:color w:val="auto"/>
                <w:kern w:val="0"/>
                <w:sz w:val="21"/>
                <w:szCs w:val="21"/>
                <w:highlight w:val="none"/>
              </w:rPr>
              <w:t>□方式</w:t>
            </w:r>
            <w:r>
              <w:rPr>
                <w:rFonts w:hint="eastAsia" w:asciiTheme="minorEastAsia" w:hAnsiTheme="minorEastAsia" w:eastAsiaTheme="minorEastAsia" w:cstheme="minorEastAsia"/>
                <w:color w:val="auto"/>
                <w:kern w:val="0"/>
                <w:sz w:val="21"/>
                <w:szCs w:val="21"/>
                <w:highlight w:val="none"/>
                <w:lang w:val="en-US" w:eastAsia="zh-CN"/>
              </w:rPr>
              <w:t>四</w:t>
            </w:r>
            <w:r>
              <w:rPr>
                <w:rFonts w:hint="eastAsia" w:asciiTheme="minorEastAsia" w:hAnsiTheme="minorEastAsia" w:eastAsiaTheme="minorEastAsia" w:cstheme="minorEastAsia"/>
                <w:i/>
                <w:color w:val="auto"/>
                <w:kern w:val="0"/>
                <w:sz w:val="21"/>
                <w:szCs w:val="21"/>
                <w:highlight w:val="none"/>
              </w:rPr>
              <w:t>[提示：</w:t>
            </w:r>
            <w:r>
              <w:rPr>
                <w:rFonts w:hint="eastAsia" w:asciiTheme="minorEastAsia" w:hAnsiTheme="minorEastAsia" w:eastAsiaTheme="minorEastAsia" w:cstheme="minorEastAsia"/>
                <w:i/>
                <w:color w:val="auto"/>
                <w:kern w:val="0"/>
                <w:sz w:val="21"/>
                <w:szCs w:val="21"/>
                <w:highlight w:val="none"/>
                <w:lang w:val="en-US" w:eastAsia="zh-CN"/>
              </w:rPr>
              <w:t>适用于</w:t>
            </w:r>
            <w:r>
              <w:rPr>
                <w:rFonts w:hint="eastAsia" w:asciiTheme="minorEastAsia" w:hAnsiTheme="minorEastAsia" w:eastAsiaTheme="minorEastAsia" w:cstheme="minorEastAsia"/>
                <w:i/>
                <w:color w:val="auto"/>
                <w:kern w:val="0"/>
                <w:sz w:val="21"/>
                <w:szCs w:val="21"/>
                <w:highlight w:val="none"/>
              </w:rPr>
              <w:t>第2.2.</w:t>
            </w:r>
            <w:r>
              <w:rPr>
                <w:rFonts w:hint="eastAsia" w:asciiTheme="minorEastAsia" w:hAnsiTheme="minorEastAsia" w:eastAsiaTheme="minorEastAsia" w:cstheme="minorEastAsia"/>
                <w:i/>
                <w:color w:val="auto"/>
                <w:kern w:val="0"/>
                <w:sz w:val="21"/>
                <w:szCs w:val="21"/>
                <w:highlight w:val="none"/>
                <w:lang w:val="en-US" w:eastAsia="zh-CN"/>
              </w:rPr>
              <w:t>2</w:t>
            </w:r>
            <w:r>
              <w:rPr>
                <w:rFonts w:hint="eastAsia" w:asciiTheme="minorEastAsia" w:hAnsiTheme="minorEastAsia" w:eastAsiaTheme="minorEastAsia" w:cstheme="minorEastAsia"/>
                <w:i/>
                <w:color w:val="auto"/>
                <w:kern w:val="0"/>
                <w:sz w:val="21"/>
                <w:szCs w:val="21"/>
                <w:highlight w:val="none"/>
              </w:rPr>
              <w:t>项“评标基准价计算方法”</w:t>
            </w:r>
            <w:r>
              <w:rPr>
                <w:rFonts w:hint="eastAsia" w:asciiTheme="minorEastAsia" w:hAnsiTheme="minorEastAsia" w:eastAsiaTheme="minorEastAsia" w:cstheme="minorEastAsia"/>
                <w:i/>
                <w:color w:val="auto"/>
                <w:kern w:val="0"/>
                <w:sz w:val="21"/>
                <w:szCs w:val="21"/>
                <w:highlight w:val="none"/>
                <w:lang w:val="en-US" w:eastAsia="zh-CN"/>
              </w:rPr>
              <w:t>方式六</w:t>
            </w:r>
            <w:r>
              <w:rPr>
                <w:rFonts w:hint="eastAsia" w:asciiTheme="minorEastAsia" w:hAnsiTheme="minorEastAsia" w:eastAsiaTheme="minorEastAsia" w:cstheme="minorEastAsia"/>
                <w:i/>
                <w:color w:val="auto"/>
                <w:kern w:val="0"/>
                <w:sz w:val="21"/>
                <w:szCs w:val="21"/>
                <w:highlight w:val="none"/>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u w:val="single"/>
                <w:lang w:eastAsia="zh-CN"/>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i/>
                <w:iCs/>
                <w:color w:val="auto"/>
                <w:kern w:val="0"/>
                <w:sz w:val="21"/>
                <w:szCs w:val="21"/>
                <w:highlight w:val="none"/>
                <w:lang w:val="en-US" w:eastAsia="zh-CN"/>
              </w:rPr>
              <w:t>[提示：</w:t>
            </w:r>
            <w:r>
              <w:rPr>
                <w:rFonts w:hint="eastAsia" w:asciiTheme="minorEastAsia" w:hAnsiTheme="minorEastAsia" w:eastAsiaTheme="minorEastAsia" w:cstheme="minorEastAsia"/>
                <w:i/>
                <w:color w:val="auto"/>
                <w:sz w:val="21"/>
                <w:szCs w:val="21"/>
                <w:highlight w:val="none"/>
              </w:rPr>
              <w:t>招标人在编制招标文件时，可根据实际情况</w:t>
            </w:r>
            <w:r>
              <w:rPr>
                <w:rFonts w:hint="eastAsia" w:asciiTheme="minorEastAsia" w:hAnsiTheme="minorEastAsia" w:eastAsiaTheme="minorEastAsia" w:cstheme="minorEastAsia"/>
                <w:i/>
                <w:iCs/>
                <w:color w:val="auto"/>
                <w:kern w:val="0"/>
                <w:sz w:val="21"/>
                <w:szCs w:val="21"/>
                <w:highlight w:val="none"/>
                <w:lang w:val="en-US" w:eastAsia="zh-CN"/>
              </w:rPr>
              <w:t>制定本项目投标报价得分的要求</w:t>
            </w:r>
            <w:r>
              <w:rPr>
                <w:rFonts w:hint="eastAsia" w:asciiTheme="minorEastAsia" w:hAnsiTheme="minorEastAsia" w:eastAsiaTheme="minorEastAsia" w:cstheme="minorEastAsia"/>
                <w:i/>
                <w:color w:val="auto"/>
                <w:sz w:val="21"/>
                <w:szCs w:val="21"/>
                <w:highlight w:val="none"/>
                <w:lang w:val="en-US" w:eastAsia="zh-CN"/>
              </w:rPr>
              <w:t>，但</w:t>
            </w:r>
            <w:r>
              <w:rPr>
                <w:rFonts w:hint="eastAsia" w:asciiTheme="minorEastAsia" w:hAnsiTheme="minorEastAsia" w:eastAsiaTheme="minorEastAsia" w:cstheme="minorEastAsia"/>
                <w:i/>
                <w:color w:val="auto"/>
                <w:sz w:val="21"/>
                <w:szCs w:val="21"/>
                <w:highlight w:val="none"/>
              </w:rPr>
              <w:t>不得违背法律、法规及规范性文件的规定</w:t>
            </w:r>
            <w:r>
              <w:rPr>
                <w:rFonts w:hint="eastAsia" w:asciiTheme="minorEastAsia" w:hAnsiTheme="minorEastAsia" w:eastAsiaTheme="minorEastAsia" w:cstheme="minorEastAsia"/>
                <w:i/>
                <w:iCs/>
                <w:color w:val="auto"/>
                <w:kern w:val="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评标程序</w:t>
            </w:r>
          </w:p>
        </w:tc>
        <w:tc>
          <w:tcPr>
            <w:tcW w:w="58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color w:val="auto"/>
                <w:highlight w:val="none"/>
              </w:rPr>
            </w:pPr>
            <w:r>
              <w:rPr>
                <w:rFonts w:hint="eastAsia"/>
                <w:color w:val="auto"/>
                <w:highlight w:val="none"/>
              </w:rPr>
              <w:t>1.按本章评标办法第3.1款进行初步评审。未通过初步评审或评标委员会认定为无效的投标文件的不再进行后续评审。</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color w:val="auto"/>
                <w:highlight w:val="none"/>
              </w:rPr>
            </w:pPr>
            <w:r>
              <w:rPr>
                <w:rFonts w:hint="eastAsia"/>
                <w:color w:val="auto"/>
                <w:highlight w:val="none"/>
              </w:rPr>
              <w:t>2.按本章评标办法前附表第2.2.4（1）目的规定对技术部分进行评审。</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color w:val="auto"/>
                <w:highlight w:val="none"/>
              </w:rPr>
            </w:pPr>
            <w:r>
              <w:rPr>
                <w:rFonts w:hint="eastAsia"/>
                <w:color w:val="auto"/>
                <w:highlight w:val="none"/>
              </w:rPr>
              <w:t>3.按本章评标办法前附表第2.2.4（2）目的规定对商务部分进行评审。</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color w:val="auto"/>
                <w:highlight w:val="none"/>
              </w:rPr>
            </w:pPr>
            <w:r>
              <w:rPr>
                <w:rFonts w:hint="eastAsia"/>
                <w:color w:val="auto"/>
                <w:highlight w:val="none"/>
              </w:rPr>
              <w:t>4.按本章评标办法前附表第2.2.4（3）目的规定对投标函部分进行评审，经评审不合格的投标文件不再参与后续评审。</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color w:val="auto"/>
                <w:highlight w:val="none"/>
              </w:rPr>
            </w:pPr>
            <w:r>
              <w:rPr>
                <w:rFonts w:hint="eastAsia"/>
                <w:color w:val="auto"/>
                <w:highlight w:val="none"/>
              </w:rPr>
              <w:t>5.因评标委员会作否决投标处理导致有效投标人不足三个的，评标委员会应当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color w:val="auto"/>
                <w:highlight w:val="none"/>
              </w:rPr>
              <w:t>经济、技术等指标仍然具有市场竞争力，能够满足招标文件要求的，评标委员会可以继续评标并确定中标候选人。</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color w:val="auto"/>
                <w:highlight w:val="none"/>
              </w:rPr>
            </w:pPr>
            <w:r>
              <w:rPr>
                <w:rFonts w:hint="eastAsia"/>
                <w:color w:val="auto"/>
                <w:highlight w:val="none"/>
              </w:rPr>
              <w:t>6.经评审合格的投标人按照本章第2.2.2项计算方法计算评标基准价，并按本附表第2.2.4（4）目规定的评分方法对投标报价进行评分。</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eastAsiaTheme="minorEastAsia"/>
                <w:color w:val="auto"/>
                <w:highlight w:val="none"/>
                <w:lang w:eastAsia="zh-CN"/>
              </w:rPr>
            </w:pPr>
            <w:r>
              <w:rPr>
                <w:rFonts w:hint="eastAsia"/>
                <w:color w:val="auto"/>
                <w:highlight w:val="none"/>
              </w:rPr>
              <w:t>7.对技术部分、商务部分、投标总报价得分进行汇总，确定得分由高至低前三名投标人为中标候选人。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3.2.3</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投标人得分</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投标人得分=A+B+C。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569" w:type="dxa"/>
            <w:gridSpan w:val="3"/>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3.4</w:t>
            </w:r>
          </w:p>
        </w:tc>
        <w:tc>
          <w:tcPr>
            <w:tcW w:w="2397"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评标结果</w:t>
            </w:r>
          </w:p>
        </w:tc>
        <w:tc>
          <w:tcPr>
            <w:tcW w:w="5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3.4.1</w:t>
            </w:r>
            <w:r>
              <w:rPr>
                <w:rFonts w:hint="eastAsia" w:asciiTheme="minorEastAsia" w:hAnsiTheme="minorEastAsia" w:eastAsiaTheme="minorEastAsia" w:cstheme="minorEastAsia"/>
                <w:color w:val="auto"/>
                <w:sz w:val="21"/>
                <w:szCs w:val="21"/>
                <w:highlight w:val="none"/>
              </w:rPr>
              <w:t>除第二章“投标人须知”前附表授权直接确定中标人外，评标委员会按照得分由高到低的顺序推荐中标候选人，并标明排序。</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3.4.2 评标委员会完成评标后，应当向招标人提交书面评标报告和中标候选人名单。</w:t>
            </w:r>
          </w:p>
        </w:tc>
      </w:tr>
    </w:tbl>
    <w:p>
      <w:pPr>
        <w:spacing w:line="400" w:lineRule="exact"/>
        <w:ind w:firstLine="420" w:firstLineChars="200"/>
        <w:rPr>
          <w:rFonts w:hint="eastAsia" w:ascii="宋体" w:hAnsi="宋体" w:eastAsia="宋体" w:cs="宋体"/>
          <w:color w:val="auto"/>
          <w:kern w:val="0"/>
          <w:szCs w:val="21"/>
          <w:highlight w:val="none"/>
        </w:rPr>
      </w:pPr>
    </w:p>
    <w:p>
      <w:pPr>
        <w:keepNext/>
        <w:keepLines/>
        <w:pageBreakBefore w:val="0"/>
        <w:widowControl w:val="0"/>
        <w:kinsoku/>
        <w:wordWrap/>
        <w:overflowPunct/>
        <w:topLinePunct w:val="0"/>
        <w:bidi w:val="0"/>
        <w:snapToGrid/>
        <w:spacing w:line="360" w:lineRule="auto"/>
        <w:textAlignment w:val="auto"/>
        <w:outlineLvl w:val="1"/>
        <w:rPr>
          <w:rFonts w:hint="eastAsia" w:ascii="宋体" w:hAnsi="宋体" w:eastAsia="宋体" w:cs="宋体"/>
          <w:b/>
          <w:color w:val="auto"/>
          <w:sz w:val="21"/>
          <w:szCs w:val="21"/>
          <w:highlight w:val="none"/>
        </w:rPr>
      </w:pPr>
      <w:r>
        <w:rPr>
          <w:rFonts w:hint="eastAsia" w:ascii="宋体" w:hAnsi="宋体" w:eastAsia="宋体" w:cs="宋体"/>
          <w:color w:val="auto"/>
          <w:szCs w:val="22"/>
          <w:highlight w:val="none"/>
        </w:rPr>
        <w:br w:type="page"/>
      </w:r>
      <w:bookmarkStart w:id="1201" w:name="_Toc75856873"/>
      <w:bookmarkStart w:id="1202" w:name="_Toc17074"/>
      <w:bookmarkStart w:id="1203" w:name="_Toc27838"/>
      <w:bookmarkStart w:id="1204" w:name="_Toc492300823"/>
      <w:bookmarkStart w:id="1205" w:name="_Toc26158"/>
      <w:bookmarkStart w:id="1206" w:name="_Toc4947"/>
      <w:bookmarkStart w:id="1207" w:name="_Toc13058"/>
      <w:bookmarkStart w:id="1208" w:name="_Toc23859"/>
      <w:bookmarkStart w:id="1209" w:name="_Toc7522"/>
      <w:bookmarkStart w:id="1210" w:name="_Toc70437372"/>
      <w:r>
        <w:rPr>
          <w:rFonts w:hint="eastAsia" w:ascii="宋体" w:hAnsi="宋体" w:eastAsia="宋体" w:cs="宋体"/>
          <w:b/>
          <w:color w:val="auto"/>
          <w:sz w:val="21"/>
          <w:szCs w:val="21"/>
          <w:highlight w:val="none"/>
        </w:rPr>
        <w:t>1. 评标方法</w:t>
      </w:r>
      <w:bookmarkEnd w:id="1201"/>
      <w:bookmarkEnd w:id="1202"/>
      <w:bookmarkEnd w:id="1203"/>
      <w:bookmarkEnd w:id="1204"/>
      <w:bookmarkEnd w:id="1205"/>
      <w:bookmarkEnd w:id="1206"/>
      <w:bookmarkEnd w:id="1207"/>
      <w:bookmarkEnd w:id="1208"/>
      <w:bookmarkEnd w:id="1209"/>
      <w:bookmarkEnd w:id="1210"/>
    </w:p>
    <w:p>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本次评标采用综合评估法。评标委员会对满足招标文件实质性要求的投标文件，按照本章第2.2款规定的评分标准进行</w:t>
      </w:r>
      <w:r>
        <w:rPr>
          <w:rFonts w:hint="eastAsia" w:ascii="宋体" w:hAnsi="宋体" w:eastAsia="宋体" w:cs="宋体"/>
          <w:color w:val="auto"/>
          <w:sz w:val="21"/>
          <w:szCs w:val="21"/>
          <w:highlight w:val="none"/>
          <w:lang w:eastAsia="zh-CN"/>
        </w:rPr>
        <w:t>评分</w:t>
      </w:r>
      <w:r>
        <w:rPr>
          <w:rFonts w:hint="eastAsia" w:ascii="宋体" w:hAnsi="宋体" w:eastAsia="宋体" w:cs="宋体"/>
          <w:color w:val="auto"/>
          <w:sz w:val="21"/>
          <w:szCs w:val="21"/>
          <w:highlight w:val="none"/>
        </w:rPr>
        <w:t>，并按得分由高到低顺序推荐中标候选人，或根据招标人授权直接确定中标人，但投标报价低于其成本的除</w:t>
      </w:r>
      <w:bookmarkStart w:id="1211" w:name="_Toc144974565"/>
      <w:bookmarkStart w:id="1212" w:name="_Toc361508646"/>
      <w:bookmarkStart w:id="1213" w:name="_Toc247527623"/>
      <w:bookmarkStart w:id="1214" w:name="_Toc152045598"/>
      <w:bookmarkStart w:id="1215" w:name="_Toc384308272"/>
      <w:bookmarkStart w:id="1216" w:name="_Toc247514022"/>
      <w:bookmarkStart w:id="1217" w:name="_Toc152042375"/>
      <w:bookmarkStart w:id="1218" w:name="_Toc300835008"/>
      <w:bookmarkStart w:id="1219" w:name="_Toc352691533"/>
      <w:bookmarkStart w:id="1220" w:name="_Toc4497"/>
      <w:bookmarkStart w:id="1221" w:name="_Toc369531577"/>
      <w:r>
        <w:rPr>
          <w:rFonts w:hint="eastAsia" w:ascii="宋体" w:hAnsi="宋体" w:eastAsia="宋体" w:cs="宋体"/>
          <w:color w:val="auto"/>
          <w:sz w:val="21"/>
          <w:szCs w:val="21"/>
          <w:highlight w:val="none"/>
        </w:rPr>
        <w:t>外。综合评分相等</w:t>
      </w:r>
      <w:bookmarkEnd w:id="1211"/>
      <w:bookmarkEnd w:id="1212"/>
      <w:bookmarkEnd w:id="1213"/>
      <w:bookmarkEnd w:id="1214"/>
      <w:bookmarkEnd w:id="1215"/>
      <w:bookmarkEnd w:id="1216"/>
      <w:bookmarkEnd w:id="1217"/>
      <w:bookmarkEnd w:id="1218"/>
      <w:r>
        <w:rPr>
          <w:rFonts w:hint="eastAsia" w:ascii="宋体" w:hAnsi="宋体" w:eastAsia="宋体" w:cs="宋体"/>
          <w:color w:val="auto"/>
          <w:sz w:val="21"/>
          <w:szCs w:val="21"/>
          <w:highlight w:val="none"/>
        </w:rPr>
        <w:t>时，</w:t>
      </w:r>
      <w:bookmarkEnd w:id="1219"/>
      <w:bookmarkEnd w:id="1220"/>
      <w:bookmarkEnd w:id="1221"/>
      <w:r>
        <w:rPr>
          <w:rFonts w:hint="eastAsia" w:ascii="宋体" w:hAnsi="宋体" w:eastAsia="宋体" w:cs="宋体"/>
          <w:color w:val="auto"/>
          <w:sz w:val="21"/>
          <w:szCs w:val="21"/>
          <w:highlight w:val="none"/>
        </w:rPr>
        <w:t>以评标办法前附表约定的原则确定中标候选人顺序。</w:t>
      </w:r>
    </w:p>
    <w:p>
      <w:pPr>
        <w:keepNext/>
        <w:keepLines/>
        <w:pageBreakBefore w:val="0"/>
        <w:widowControl w:val="0"/>
        <w:kinsoku/>
        <w:wordWrap/>
        <w:overflowPunct/>
        <w:topLinePunct w:val="0"/>
        <w:bidi w:val="0"/>
        <w:snapToGrid/>
        <w:spacing w:line="360" w:lineRule="auto"/>
        <w:textAlignment w:val="auto"/>
        <w:outlineLvl w:val="1"/>
        <w:rPr>
          <w:rFonts w:hint="eastAsia" w:ascii="宋体" w:hAnsi="宋体" w:eastAsia="宋体" w:cs="宋体"/>
          <w:b/>
          <w:color w:val="auto"/>
          <w:sz w:val="21"/>
          <w:szCs w:val="21"/>
          <w:highlight w:val="none"/>
        </w:rPr>
      </w:pPr>
      <w:bookmarkStart w:id="1222" w:name="_Toc31437"/>
      <w:bookmarkStart w:id="1223" w:name="_Toc28307"/>
      <w:bookmarkStart w:id="1224" w:name="_Toc27009"/>
      <w:bookmarkStart w:id="1225" w:name="_Toc5804"/>
      <w:bookmarkStart w:id="1226" w:name="_Toc70437373"/>
      <w:bookmarkStart w:id="1227" w:name="_Toc26524"/>
      <w:bookmarkStart w:id="1228" w:name="_Toc14390"/>
      <w:bookmarkStart w:id="1229" w:name="_Toc492300824"/>
      <w:bookmarkStart w:id="1230" w:name="_Toc17660"/>
      <w:bookmarkStart w:id="1231" w:name="_Toc75856874"/>
      <w:r>
        <w:rPr>
          <w:rFonts w:hint="eastAsia" w:ascii="宋体" w:hAnsi="宋体" w:eastAsia="宋体" w:cs="宋体"/>
          <w:b/>
          <w:color w:val="auto"/>
          <w:sz w:val="21"/>
          <w:szCs w:val="21"/>
          <w:highlight w:val="none"/>
        </w:rPr>
        <w:t>2. 评审标准</w:t>
      </w:r>
      <w:bookmarkEnd w:id="1222"/>
      <w:bookmarkEnd w:id="1223"/>
      <w:bookmarkEnd w:id="1224"/>
      <w:bookmarkEnd w:id="1225"/>
      <w:bookmarkEnd w:id="1226"/>
      <w:bookmarkEnd w:id="1227"/>
      <w:bookmarkEnd w:id="1228"/>
      <w:bookmarkEnd w:id="1229"/>
      <w:bookmarkEnd w:id="1230"/>
      <w:bookmarkEnd w:id="1231"/>
    </w:p>
    <w:p>
      <w:pPr>
        <w:keepNext/>
        <w:keepLines/>
        <w:pageBreakBefore w:val="0"/>
        <w:widowControl w:val="0"/>
        <w:kinsoku/>
        <w:wordWrap/>
        <w:overflowPunct/>
        <w:topLinePunct w:val="0"/>
        <w:bidi w:val="0"/>
        <w:snapToGrid/>
        <w:spacing w:line="360" w:lineRule="auto"/>
        <w:ind w:firstLine="102" w:firstLineChars="49"/>
        <w:textAlignment w:val="auto"/>
        <w:outlineLvl w:val="2"/>
        <w:rPr>
          <w:rFonts w:hint="eastAsia" w:asciiTheme="minorEastAsia" w:hAnsiTheme="minorEastAsia" w:eastAsiaTheme="minorEastAsia" w:cstheme="minorEastAsia"/>
          <w:color w:val="auto"/>
          <w:sz w:val="21"/>
          <w:szCs w:val="21"/>
          <w:highlight w:val="none"/>
        </w:rPr>
      </w:pPr>
      <w:bookmarkStart w:id="1232" w:name="_Toc75856875"/>
      <w:bookmarkStart w:id="1233" w:name="_Toc21430"/>
      <w:bookmarkStart w:id="1234" w:name="_Toc492300825"/>
      <w:bookmarkStart w:id="1235" w:name="_Toc5184"/>
      <w:bookmarkStart w:id="1236" w:name="_Toc70437374"/>
      <w:bookmarkStart w:id="1237" w:name="_Toc4378"/>
      <w:bookmarkStart w:id="1238" w:name="_Toc16107"/>
      <w:bookmarkStart w:id="1239" w:name="_Toc75856877"/>
      <w:bookmarkStart w:id="1240" w:name="_Toc492300827"/>
      <w:bookmarkStart w:id="1241" w:name="_Toc10760"/>
      <w:bookmarkStart w:id="1242" w:name="_Toc21796"/>
      <w:bookmarkStart w:id="1243" w:name="_Toc15458"/>
      <w:bookmarkStart w:id="1244" w:name="_Toc27671"/>
      <w:bookmarkStart w:id="1245" w:name="_Toc70437376"/>
      <w:bookmarkStart w:id="1246" w:name="_Toc19715"/>
      <w:bookmarkStart w:id="1247" w:name="_Toc25378"/>
      <w:r>
        <w:rPr>
          <w:rFonts w:hint="eastAsia" w:asciiTheme="minorEastAsia" w:hAnsiTheme="minorEastAsia" w:eastAsiaTheme="minorEastAsia" w:cstheme="minorEastAsia"/>
          <w:color w:val="auto"/>
          <w:sz w:val="21"/>
          <w:szCs w:val="21"/>
          <w:highlight w:val="none"/>
        </w:rPr>
        <w:t>2.1 初步评审标准</w:t>
      </w:r>
      <w:bookmarkEnd w:id="1232"/>
      <w:bookmarkEnd w:id="1233"/>
      <w:bookmarkEnd w:id="1234"/>
      <w:bookmarkEnd w:id="1235"/>
      <w:bookmarkEnd w:id="1236"/>
      <w:bookmarkEnd w:id="1237"/>
      <w:bookmarkEnd w:id="1238"/>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2.1.1资格评审标准：见评标办法前附表。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2.1.2形式评审标准：见评标办法前附表。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2.1.3 响应性评审标准：见评标办法前附表。</w:t>
      </w:r>
    </w:p>
    <w:p>
      <w:pPr>
        <w:keepNext/>
        <w:keepLines/>
        <w:pageBreakBefore w:val="0"/>
        <w:widowControl w:val="0"/>
        <w:kinsoku/>
        <w:wordWrap/>
        <w:overflowPunct/>
        <w:topLinePunct w:val="0"/>
        <w:bidi w:val="0"/>
        <w:snapToGrid/>
        <w:spacing w:line="360" w:lineRule="auto"/>
        <w:ind w:firstLine="102" w:firstLineChars="49"/>
        <w:textAlignment w:val="auto"/>
        <w:outlineLvl w:val="2"/>
        <w:rPr>
          <w:rFonts w:hint="eastAsia" w:asciiTheme="minorEastAsia" w:hAnsiTheme="minorEastAsia" w:eastAsiaTheme="minorEastAsia" w:cstheme="minorEastAsia"/>
          <w:color w:val="auto"/>
          <w:sz w:val="21"/>
          <w:szCs w:val="21"/>
          <w:highlight w:val="none"/>
        </w:rPr>
      </w:pPr>
      <w:bookmarkStart w:id="1248" w:name="_Toc24916"/>
      <w:bookmarkStart w:id="1249" w:name="_Toc492300826"/>
      <w:bookmarkStart w:id="1250" w:name="_Toc75856876"/>
      <w:bookmarkStart w:id="1251" w:name="_Toc10223"/>
      <w:bookmarkStart w:id="1252" w:name="_Toc70437375"/>
      <w:bookmarkStart w:id="1253" w:name="_Toc14203"/>
      <w:bookmarkStart w:id="1254" w:name="_Toc22812"/>
      <w:r>
        <w:rPr>
          <w:rFonts w:hint="eastAsia" w:asciiTheme="minorEastAsia" w:hAnsiTheme="minorEastAsia" w:eastAsiaTheme="minorEastAsia" w:cstheme="minorEastAsia"/>
          <w:color w:val="auto"/>
          <w:sz w:val="21"/>
          <w:szCs w:val="21"/>
          <w:highlight w:val="none"/>
        </w:rPr>
        <w:t>2.2 分值构成与评分标准</w:t>
      </w:r>
      <w:bookmarkEnd w:id="1248"/>
      <w:bookmarkEnd w:id="1249"/>
      <w:bookmarkEnd w:id="1250"/>
      <w:bookmarkEnd w:id="1251"/>
      <w:bookmarkEnd w:id="1252"/>
      <w:bookmarkEnd w:id="1253"/>
      <w:bookmarkEnd w:id="1254"/>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2.2.1 分值构成</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（1）技术部分：见评标办法前附表；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（2）商务部分：见评标办法前附表；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（3）投标总报价：见评标办法前附表；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2.2.2 评标基准价计算</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评标基准价计算方法：见评标办法前附表。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2.2.3 投标总报价的偏差率计算</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投标报价的偏差率计算公式：见评标办法前附表。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2.2.4 评分标准</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（1）技术部分评分标准：见评标办法前附表；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（2）商务部分评分标准：见评标办法前附表；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（3）投标函部分评审标准：见评标办法前附表；</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（4）投标总报价评分标准：见评标办法前附表。</w:t>
      </w:r>
    </w:p>
    <w:p>
      <w:pPr>
        <w:keepNext/>
        <w:keepLines/>
        <w:pageBreakBefore w:val="0"/>
        <w:widowControl w:val="0"/>
        <w:kinsoku/>
        <w:wordWrap/>
        <w:overflowPunct/>
        <w:topLinePunct w:val="0"/>
        <w:bidi w:val="0"/>
        <w:snapToGrid/>
        <w:spacing w:line="360" w:lineRule="auto"/>
        <w:textAlignment w:val="auto"/>
        <w:outlineLvl w:val="1"/>
        <w:rPr>
          <w:rFonts w:hint="eastAsia" w:ascii="宋体" w:hAnsi="宋体" w:eastAsia="宋体" w:cs="宋体"/>
          <w:b/>
          <w:color w:val="auto"/>
          <w:sz w:val="21"/>
          <w:szCs w:val="21"/>
          <w:highlight w:val="none"/>
        </w:rPr>
      </w:pPr>
      <w:bookmarkStart w:id="1255" w:name="_Toc14108"/>
      <w:r>
        <w:rPr>
          <w:rFonts w:hint="eastAsia" w:ascii="宋体" w:hAnsi="宋体" w:eastAsia="宋体" w:cs="宋体"/>
          <w:b/>
          <w:color w:val="auto"/>
          <w:sz w:val="21"/>
          <w:szCs w:val="21"/>
          <w:highlight w:val="none"/>
        </w:rPr>
        <w:t>3. 评标程序</w:t>
      </w:r>
      <w:bookmarkEnd w:id="1239"/>
      <w:bookmarkEnd w:id="1240"/>
      <w:bookmarkEnd w:id="1241"/>
      <w:bookmarkEnd w:id="1242"/>
      <w:bookmarkEnd w:id="1243"/>
      <w:bookmarkEnd w:id="1244"/>
      <w:bookmarkEnd w:id="1245"/>
      <w:bookmarkEnd w:id="1246"/>
      <w:bookmarkEnd w:id="1247"/>
      <w:bookmarkEnd w:id="1255"/>
    </w:p>
    <w:p>
      <w:pPr>
        <w:keepNext/>
        <w:keepLines/>
        <w:pageBreakBefore w:val="0"/>
        <w:widowControl w:val="0"/>
        <w:kinsoku/>
        <w:wordWrap/>
        <w:overflowPunct/>
        <w:topLinePunct w:val="0"/>
        <w:bidi w:val="0"/>
        <w:snapToGrid/>
        <w:spacing w:line="360" w:lineRule="auto"/>
        <w:ind w:firstLine="103" w:firstLineChars="49"/>
        <w:textAlignment w:val="auto"/>
        <w:outlineLvl w:val="2"/>
        <w:rPr>
          <w:rFonts w:hint="eastAsia" w:ascii="宋体" w:hAnsi="宋体" w:eastAsia="宋体" w:cs="宋体"/>
          <w:b/>
          <w:bCs/>
          <w:color w:val="auto"/>
          <w:sz w:val="21"/>
          <w:szCs w:val="21"/>
          <w:highlight w:val="none"/>
        </w:rPr>
      </w:pPr>
      <w:bookmarkStart w:id="1256" w:name="_Toc492300828"/>
      <w:bookmarkStart w:id="1257" w:name="_Toc23760"/>
      <w:bookmarkStart w:id="1258" w:name="_Toc1358"/>
      <w:bookmarkStart w:id="1259" w:name="_Toc15738"/>
      <w:bookmarkStart w:id="1260" w:name="_Toc11259"/>
      <w:bookmarkStart w:id="1261" w:name="_Toc18669"/>
      <w:bookmarkStart w:id="1262" w:name="_Toc70437377"/>
      <w:bookmarkStart w:id="1263" w:name="_Toc75856878"/>
      <w:bookmarkStart w:id="1264" w:name="_Toc23775"/>
      <w:bookmarkStart w:id="1265" w:name="_Toc5975"/>
      <w:r>
        <w:rPr>
          <w:rFonts w:hint="eastAsia" w:ascii="宋体" w:hAnsi="宋体" w:eastAsia="宋体" w:cs="宋体"/>
          <w:b/>
          <w:bCs/>
          <w:color w:val="auto"/>
          <w:sz w:val="21"/>
          <w:szCs w:val="21"/>
          <w:highlight w:val="none"/>
        </w:rPr>
        <w:t>3.1 初步评审</w:t>
      </w:r>
      <w:bookmarkEnd w:id="1256"/>
      <w:bookmarkEnd w:id="1257"/>
      <w:bookmarkEnd w:id="1258"/>
      <w:bookmarkEnd w:id="1259"/>
      <w:bookmarkEnd w:id="1260"/>
      <w:bookmarkEnd w:id="1261"/>
      <w:bookmarkEnd w:id="1262"/>
      <w:bookmarkEnd w:id="1263"/>
      <w:bookmarkEnd w:id="1264"/>
      <w:bookmarkEnd w:id="1265"/>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bookmarkStart w:id="1266" w:name="_Toc439"/>
      <w:bookmarkStart w:id="1267" w:name="_Toc70437378"/>
      <w:bookmarkStart w:id="1268" w:name="_Toc75856879"/>
      <w:bookmarkStart w:id="1269" w:name="_Toc17352"/>
      <w:bookmarkStart w:id="1270" w:name="_Toc14266"/>
      <w:bookmarkStart w:id="1271" w:name="_Toc5372"/>
      <w:bookmarkStart w:id="1272" w:name="_Toc25261"/>
      <w:bookmarkStart w:id="1273" w:name="_Toc7342"/>
      <w:bookmarkStart w:id="1274" w:name="_Toc492300829"/>
      <w:r>
        <w:rPr>
          <w:rFonts w:hint="eastAsia" w:asciiTheme="minorEastAsia" w:hAnsiTheme="minorEastAsia" w:eastAsiaTheme="minorEastAsia" w:cstheme="minorEastAsia"/>
          <w:color w:val="auto"/>
          <w:sz w:val="21"/>
          <w:szCs w:val="21"/>
          <w:highlight w:val="none"/>
        </w:rPr>
        <w:t>3.1.1评标委员会依据本章第2.1款规定的标准对投标文件进行初步评审。有一项不符合评审标准的，评标委员会应当否决其投标。（适用于未进行资格预审的）</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3.1.1  评标委员会依据本章第2.1.2项、第2.1.3项规定的评审标准对投标文件进行初步评审。有一项不符合评审标准的，作否决投标处理。当投标人资格预审申请文件的内容发生重大变化时，评标委员会依据本章第2.1.1项规定的标准对其更新资料进行评审。（适用于已进行资格预审的）</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3.1.2 投标人有以下情形之一的，评标委员会应当否决其投标：</w:t>
      </w:r>
    </w:p>
    <w:p>
      <w:pPr>
        <w:spacing w:line="400" w:lineRule="exact"/>
        <w:ind w:firstLine="420" w:firstLineChars="200"/>
        <w:rPr>
          <w:color w:val="auto"/>
          <w:szCs w:val="22"/>
          <w:highlight w:val="none"/>
        </w:rPr>
      </w:pPr>
      <w:r>
        <w:rPr>
          <w:rFonts w:hint="eastAsia" w:asciiTheme="minorEastAsia" w:hAnsiTheme="minorEastAsia" w:eastAsiaTheme="minorEastAsia" w:cstheme="minorEastAsia"/>
          <w:color w:val="auto"/>
          <w:sz w:val="21"/>
          <w:szCs w:val="21"/>
          <w:highlight w:val="none"/>
        </w:rPr>
        <w:t>（1）</w:t>
      </w:r>
      <w:r>
        <w:rPr>
          <w:rFonts w:hint="eastAsia"/>
          <w:color w:val="auto"/>
          <w:szCs w:val="22"/>
          <w:highlight w:val="none"/>
        </w:rPr>
        <w:t>对招标文件的偏差超出招标文件规定的偏差范围或最高项数；</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有串通投标、弄虚作假等其他违反招投标相关法律、法规行为的；</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）拒绝按评标委员会要求澄清、说明或补正的。</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3.1.3 投标报价有算术错误及其他错误的，评标委员会按以下原则要求投标人对投标报价进</w:t>
      </w:r>
      <w:bookmarkStart w:id="1275" w:name="_Toc352691538"/>
      <w:bookmarkStart w:id="1276" w:name="_Toc2907"/>
      <w:bookmarkStart w:id="1277" w:name="_Toc361508651"/>
      <w:bookmarkStart w:id="1278" w:name="_Toc247514027"/>
      <w:bookmarkStart w:id="1279" w:name="_Toc152042380"/>
      <w:bookmarkStart w:id="1280" w:name="_Toc384308277"/>
      <w:bookmarkStart w:id="1281" w:name="_Toc247527628"/>
      <w:bookmarkStart w:id="1282" w:name="_Toc152045603"/>
      <w:bookmarkStart w:id="1283" w:name="_Toc144974570"/>
      <w:bookmarkStart w:id="1284" w:name="_Toc300835013"/>
      <w:bookmarkStart w:id="1285" w:name="_Toc369531582"/>
      <w:r>
        <w:rPr>
          <w:rFonts w:hint="eastAsia" w:asciiTheme="minorEastAsia" w:hAnsiTheme="minorEastAsia" w:eastAsiaTheme="minorEastAsia" w:cstheme="minorEastAsia"/>
          <w:color w:val="auto"/>
          <w:sz w:val="21"/>
          <w:szCs w:val="21"/>
          <w:highlight w:val="none"/>
        </w:rPr>
        <w:t>行修正，并要求投标人书面澄清确认。</w:t>
      </w:r>
      <w:bookmarkEnd w:id="1275"/>
      <w:bookmarkEnd w:id="1276"/>
      <w:bookmarkEnd w:id="1277"/>
      <w:bookmarkEnd w:id="1278"/>
      <w:bookmarkEnd w:id="1279"/>
      <w:bookmarkEnd w:id="1280"/>
      <w:bookmarkEnd w:id="1281"/>
      <w:bookmarkEnd w:id="1282"/>
      <w:bookmarkEnd w:id="1283"/>
      <w:bookmarkEnd w:id="1284"/>
      <w:bookmarkEnd w:id="1285"/>
      <w:r>
        <w:rPr>
          <w:rFonts w:hint="eastAsia" w:asciiTheme="minorEastAsia" w:hAnsiTheme="minorEastAsia" w:eastAsiaTheme="minorEastAsia" w:cstheme="minorEastAsia"/>
          <w:color w:val="auto"/>
          <w:sz w:val="21"/>
          <w:szCs w:val="21"/>
          <w:highlight w:val="none"/>
        </w:rPr>
        <w:t>投标人拒不澄清确认的，评标委员会应当否决其投标：</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（1）投标文件中的大写金额与小写金额不一致的，以大写金额为准；</w:t>
      </w:r>
    </w:p>
    <w:p>
      <w:pPr>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（2）投标函中的投标总报价与依据固定费率（或固定单价）计算出的结果不一致的；采用费用清单报价的，投标函中的投标总报价与费用清单合计报价不一致的，</w:t>
      </w:r>
      <w:r>
        <w:rPr>
          <w:rFonts w:hint="eastAsia" w:asciiTheme="minorEastAsia" w:hAnsiTheme="minorEastAsia" w:eastAsiaTheme="minorEastAsia" w:cstheme="minorEastAsia"/>
          <w:color w:val="auto"/>
          <w:sz w:val="21"/>
          <w:szCs w:val="21"/>
          <w:highlight w:val="none"/>
          <w:lang w:eastAsia="zh-CN"/>
        </w:rPr>
        <w:t>均</w:t>
      </w:r>
      <w:r>
        <w:rPr>
          <w:rFonts w:hint="eastAsia" w:asciiTheme="minorEastAsia" w:hAnsiTheme="minorEastAsia" w:eastAsiaTheme="minorEastAsia" w:cstheme="minorEastAsia"/>
          <w:color w:val="auto"/>
          <w:sz w:val="21"/>
          <w:szCs w:val="21"/>
          <w:highlight w:val="none"/>
        </w:rPr>
        <w:t>由评标委员会作否决投标处理。</w:t>
      </w:r>
    </w:p>
    <w:p>
      <w:pPr>
        <w:keepNext/>
        <w:keepLines/>
        <w:pageBreakBefore w:val="0"/>
        <w:widowControl w:val="0"/>
        <w:kinsoku/>
        <w:wordWrap/>
        <w:overflowPunct/>
        <w:topLinePunct w:val="0"/>
        <w:bidi w:val="0"/>
        <w:snapToGrid/>
        <w:spacing w:line="360" w:lineRule="auto"/>
        <w:ind w:firstLine="103" w:firstLineChars="49"/>
        <w:textAlignment w:val="auto"/>
        <w:outlineLvl w:val="2"/>
        <w:rPr>
          <w:rFonts w:hint="eastAsia" w:ascii="宋体" w:hAnsi="宋体" w:eastAsia="宋体" w:cs="宋体"/>
          <w:b/>
          <w:bCs/>
          <w:color w:val="auto"/>
          <w:sz w:val="21"/>
          <w:szCs w:val="21"/>
          <w:highlight w:val="none"/>
        </w:rPr>
      </w:pPr>
      <w:bookmarkStart w:id="1286" w:name="_Toc21596"/>
      <w:r>
        <w:rPr>
          <w:rFonts w:hint="eastAsia" w:ascii="宋体" w:hAnsi="宋体" w:eastAsia="宋体" w:cs="宋体"/>
          <w:b/>
          <w:bCs/>
          <w:color w:val="auto"/>
          <w:sz w:val="21"/>
          <w:szCs w:val="21"/>
          <w:highlight w:val="none"/>
        </w:rPr>
        <w:t>3.2 详细评审</w:t>
      </w:r>
      <w:bookmarkEnd w:id="1266"/>
      <w:bookmarkEnd w:id="1267"/>
      <w:bookmarkEnd w:id="1268"/>
      <w:bookmarkEnd w:id="1269"/>
      <w:bookmarkEnd w:id="1270"/>
      <w:bookmarkEnd w:id="1271"/>
      <w:bookmarkEnd w:id="1272"/>
      <w:bookmarkEnd w:id="1273"/>
      <w:bookmarkEnd w:id="1274"/>
      <w:bookmarkEnd w:id="1286"/>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bookmarkStart w:id="1287" w:name="_Toc11030"/>
      <w:bookmarkStart w:id="1288" w:name="_Toc32236"/>
      <w:bookmarkStart w:id="1289" w:name="_Toc492300830"/>
      <w:bookmarkStart w:id="1290" w:name="_Toc1574"/>
      <w:bookmarkStart w:id="1291" w:name="_Toc75856880"/>
      <w:bookmarkStart w:id="1292" w:name="_Toc4023"/>
      <w:bookmarkStart w:id="1293" w:name="_Toc70437379"/>
      <w:bookmarkStart w:id="1294" w:name="_Toc26969"/>
      <w:bookmarkStart w:id="1295" w:name="_Toc5499"/>
      <w:r>
        <w:rPr>
          <w:rFonts w:hint="eastAsia" w:asciiTheme="minorEastAsia" w:hAnsiTheme="minorEastAsia" w:eastAsiaTheme="minorEastAsia" w:cstheme="minorEastAsia"/>
          <w:color w:val="auto"/>
          <w:sz w:val="21"/>
          <w:szCs w:val="21"/>
          <w:highlight w:val="none"/>
        </w:rPr>
        <w:t>3.2.1 评标委员会按本章第2.2款规定的量化因素和分值进行</w:t>
      </w:r>
      <w:r>
        <w:rPr>
          <w:rFonts w:hint="eastAsia" w:asciiTheme="minorEastAsia" w:hAnsiTheme="minorEastAsia" w:eastAsiaTheme="minorEastAsia" w:cstheme="minorEastAsia"/>
          <w:color w:val="auto"/>
          <w:sz w:val="21"/>
          <w:szCs w:val="21"/>
          <w:highlight w:val="none"/>
          <w:lang w:eastAsia="zh-CN"/>
        </w:rPr>
        <w:t>评分</w:t>
      </w:r>
      <w:r>
        <w:rPr>
          <w:rFonts w:hint="eastAsia" w:asciiTheme="minorEastAsia" w:hAnsiTheme="minorEastAsia" w:eastAsiaTheme="minorEastAsia" w:cstheme="minorEastAsia"/>
          <w:color w:val="auto"/>
          <w:sz w:val="21"/>
          <w:szCs w:val="21"/>
          <w:highlight w:val="none"/>
        </w:rPr>
        <w:t>，并计算出综合评估得分。</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（1）按本章第2.2.4（1）目规定的评审因素和分值对技术部分计算出得分A；</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（2）按本章第2.2.4（2）目规定的评审因素和分值对商务部分计算出得分B；</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（3）按本章第2.2.4（4）目规定的评审因素和</w:t>
      </w:r>
      <w:bookmarkStart w:id="1296" w:name="_Toc152045604"/>
      <w:bookmarkStart w:id="1297" w:name="_Toc247514028"/>
      <w:bookmarkStart w:id="1298" w:name="_Toc352691539"/>
      <w:bookmarkStart w:id="1299" w:name="_Toc384308278"/>
      <w:bookmarkStart w:id="1300" w:name="_Toc152042381"/>
      <w:bookmarkStart w:id="1301" w:name="_Toc300835014"/>
      <w:bookmarkStart w:id="1302" w:name="_Toc144974571"/>
      <w:bookmarkStart w:id="1303" w:name="_Toc247527629"/>
      <w:bookmarkStart w:id="1304" w:name="_Toc361508652"/>
      <w:bookmarkStart w:id="1305" w:name="_Toc369531583"/>
      <w:bookmarkStart w:id="1306" w:name="_Toc24330"/>
      <w:r>
        <w:rPr>
          <w:rFonts w:hint="eastAsia" w:asciiTheme="minorEastAsia" w:hAnsiTheme="minorEastAsia" w:eastAsiaTheme="minorEastAsia" w:cstheme="minorEastAsia"/>
          <w:color w:val="auto"/>
          <w:sz w:val="21"/>
          <w:szCs w:val="21"/>
          <w:highlight w:val="none"/>
        </w:rPr>
        <w:t>分值对投标总报价</w:t>
      </w:r>
      <w:bookmarkEnd w:id="1296"/>
      <w:bookmarkEnd w:id="1297"/>
      <w:bookmarkEnd w:id="1298"/>
      <w:bookmarkEnd w:id="1299"/>
      <w:bookmarkEnd w:id="1300"/>
      <w:bookmarkEnd w:id="1301"/>
      <w:bookmarkEnd w:id="1302"/>
      <w:bookmarkEnd w:id="1303"/>
      <w:bookmarkEnd w:id="1304"/>
      <w:bookmarkEnd w:id="1305"/>
      <w:bookmarkEnd w:id="1306"/>
      <w:r>
        <w:rPr>
          <w:rFonts w:hint="eastAsia" w:asciiTheme="minorEastAsia" w:hAnsiTheme="minorEastAsia" w:eastAsiaTheme="minorEastAsia" w:cstheme="minorEastAsia"/>
          <w:color w:val="auto"/>
          <w:sz w:val="21"/>
          <w:szCs w:val="21"/>
          <w:highlight w:val="none"/>
        </w:rPr>
        <w:t>计</w:t>
      </w:r>
      <w:bookmarkStart w:id="1307" w:name="_Toc18141"/>
      <w:bookmarkStart w:id="1308" w:name="_Toc361508653"/>
      <w:bookmarkStart w:id="1309" w:name="_Toc300835015"/>
      <w:bookmarkStart w:id="1310" w:name="_Toc384308279"/>
      <w:bookmarkStart w:id="1311" w:name="_Toc369531584"/>
      <w:bookmarkStart w:id="1312" w:name="_Toc144974572"/>
      <w:bookmarkStart w:id="1313" w:name="_Toc152045605"/>
      <w:bookmarkStart w:id="1314" w:name="_Toc152042382"/>
      <w:bookmarkStart w:id="1315" w:name="_Toc247527630"/>
      <w:bookmarkStart w:id="1316" w:name="_Toc247514029"/>
      <w:bookmarkStart w:id="1317" w:name="_Toc352691540"/>
      <w:r>
        <w:rPr>
          <w:rFonts w:hint="eastAsia" w:asciiTheme="minorEastAsia" w:hAnsiTheme="minorEastAsia" w:eastAsiaTheme="minorEastAsia" w:cstheme="minorEastAsia"/>
          <w:color w:val="auto"/>
          <w:sz w:val="21"/>
          <w:szCs w:val="21"/>
          <w:highlight w:val="none"/>
        </w:rPr>
        <w:t>算出得分C；</w:t>
      </w:r>
    </w:p>
    <w:bookmarkEnd w:id="1307"/>
    <w:bookmarkEnd w:id="1308"/>
    <w:bookmarkEnd w:id="1309"/>
    <w:bookmarkEnd w:id="1310"/>
    <w:bookmarkEnd w:id="1311"/>
    <w:bookmarkEnd w:id="1312"/>
    <w:bookmarkEnd w:id="1313"/>
    <w:bookmarkEnd w:id="1314"/>
    <w:bookmarkEnd w:id="1315"/>
    <w:bookmarkEnd w:id="1316"/>
    <w:bookmarkEnd w:id="1317"/>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3.2.2 评分分值计算保留小数点后两位，小数点后第三位“四舍五入”。</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3.2.3 投标人得分=A+B+C。</w:t>
      </w:r>
    </w:p>
    <w:p>
      <w:pPr>
        <w:keepNext/>
        <w:keepLines/>
        <w:pageBreakBefore w:val="0"/>
        <w:widowControl w:val="0"/>
        <w:kinsoku/>
        <w:wordWrap/>
        <w:overflowPunct/>
        <w:topLinePunct w:val="0"/>
        <w:bidi w:val="0"/>
        <w:snapToGrid/>
        <w:spacing w:line="360" w:lineRule="auto"/>
        <w:ind w:firstLine="103" w:firstLineChars="49"/>
        <w:textAlignment w:val="auto"/>
        <w:outlineLvl w:val="2"/>
        <w:rPr>
          <w:rFonts w:hint="eastAsia" w:ascii="宋体" w:hAnsi="宋体" w:eastAsia="宋体" w:cs="宋体"/>
          <w:b/>
          <w:bCs/>
          <w:color w:val="auto"/>
          <w:sz w:val="21"/>
          <w:szCs w:val="21"/>
          <w:highlight w:val="none"/>
        </w:rPr>
      </w:pPr>
      <w:bookmarkStart w:id="1318" w:name="_Toc15276"/>
      <w:r>
        <w:rPr>
          <w:rFonts w:hint="eastAsia" w:ascii="宋体" w:hAnsi="宋体" w:eastAsia="宋体" w:cs="宋体"/>
          <w:b/>
          <w:bCs/>
          <w:color w:val="auto"/>
          <w:sz w:val="21"/>
          <w:szCs w:val="21"/>
          <w:highlight w:val="none"/>
        </w:rPr>
        <w:t>3.3 投标文件的澄清</w:t>
      </w:r>
      <w:bookmarkEnd w:id="1287"/>
      <w:bookmarkEnd w:id="1288"/>
      <w:bookmarkEnd w:id="1289"/>
      <w:bookmarkEnd w:id="1290"/>
      <w:bookmarkEnd w:id="1291"/>
      <w:bookmarkEnd w:id="1292"/>
      <w:bookmarkEnd w:id="1293"/>
      <w:bookmarkEnd w:id="1294"/>
      <w:bookmarkEnd w:id="1295"/>
      <w:bookmarkEnd w:id="1318"/>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bookmarkStart w:id="1319" w:name="_Toc7262"/>
      <w:bookmarkStart w:id="1320" w:name="_Toc492300831"/>
      <w:bookmarkStart w:id="1321" w:name="_Toc70437380"/>
      <w:bookmarkStart w:id="1322" w:name="_Toc14744"/>
      <w:bookmarkStart w:id="1323" w:name="_Toc18140"/>
      <w:bookmarkStart w:id="1324" w:name="_Toc28691"/>
      <w:bookmarkStart w:id="1325" w:name="_Toc75856881"/>
      <w:bookmarkStart w:id="1326" w:name="_Toc18535"/>
      <w:bookmarkStart w:id="1327" w:name="_Toc17203"/>
      <w:r>
        <w:rPr>
          <w:rFonts w:hint="eastAsia" w:asciiTheme="minorEastAsia" w:hAnsiTheme="minorEastAsia" w:eastAsiaTheme="minorEastAsia" w:cstheme="minorEastAsia"/>
          <w:color w:val="auto"/>
          <w:sz w:val="21"/>
          <w:szCs w:val="21"/>
          <w:highlight w:val="none"/>
        </w:rPr>
        <w:t>3.3.1 在评标过程中，评标委员会可以书面形式要求投标人对投标文件中含义不明确、对同类问题表述不一致或者有明显文字和计算错误的内容作必要的澄清、说明</w:t>
      </w:r>
      <w:r>
        <w:rPr>
          <w:rFonts w:hint="eastAsia" w:asciiTheme="minorEastAsia" w:hAnsiTheme="minorEastAsia" w:eastAsiaTheme="minorEastAsia" w:cstheme="minorEastAsia"/>
          <w:color w:val="auto"/>
          <w:kern w:val="0"/>
          <w:sz w:val="21"/>
          <w:szCs w:val="21"/>
          <w:highlight w:val="none"/>
        </w:rPr>
        <w:t>，或者对细微偏差进行补正。</w:t>
      </w:r>
      <w:r>
        <w:rPr>
          <w:rFonts w:hint="eastAsia" w:asciiTheme="minorEastAsia" w:hAnsiTheme="minorEastAsia" w:eastAsiaTheme="minorEastAsia" w:cstheme="minorEastAsia"/>
          <w:color w:val="auto"/>
          <w:sz w:val="21"/>
          <w:szCs w:val="21"/>
          <w:highlight w:val="none"/>
        </w:rPr>
        <w:t>澄清、说明或补正应以书面方式进行。评标委员会不接受投标人主动提出的澄清、说明或补正。</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3.3.2 澄清、说明或补正不得超出投标文件的范围且不得改变投标文件的实质性内容</w:t>
      </w:r>
      <w:r>
        <w:rPr>
          <w:rFonts w:hint="eastAsia" w:asciiTheme="minorEastAsia" w:hAnsiTheme="minorEastAsia" w:eastAsiaTheme="minorEastAsia" w:cstheme="minorEastAsia"/>
          <w:color w:val="auto"/>
          <w:kern w:val="0"/>
          <w:sz w:val="21"/>
          <w:szCs w:val="21"/>
          <w:highlight w:val="none"/>
        </w:rPr>
        <w:t>（算术性错误修正的除外）</w:t>
      </w:r>
      <w:r>
        <w:rPr>
          <w:rFonts w:hint="eastAsia" w:asciiTheme="minorEastAsia" w:hAnsiTheme="minorEastAsia" w:eastAsiaTheme="minorEastAsia" w:cstheme="minorEastAsia"/>
          <w:color w:val="auto"/>
          <w:sz w:val="21"/>
          <w:szCs w:val="21"/>
          <w:highlight w:val="none"/>
        </w:rPr>
        <w:t>，并构成投标文件的组成部分。</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3.3.3 评标委员会对投标人提交的澄清、说明或补正有疑问的，可以要求投标人进一步澄清、说明或补正，直至满足评标委员会的要求。</w:t>
      </w:r>
    </w:p>
    <w:p>
      <w:pPr>
        <w:keepNext/>
        <w:keepLines/>
        <w:pageBreakBefore w:val="0"/>
        <w:widowControl w:val="0"/>
        <w:kinsoku/>
        <w:wordWrap/>
        <w:overflowPunct/>
        <w:topLinePunct w:val="0"/>
        <w:bidi w:val="0"/>
        <w:snapToGrid/>
        <w:spacing w:line="360" w:lineRule="auto"/>
        <w:ind w:firstLine="103" w:firstLineChars="49"/>
        <w:textAlignment w:val="auto"/>
        <w:outlineLvl w:val="2"/>
        <w:rPr>
          <w:rFonts w:hint="eastAsia" w:ascii="宋体" w:hAnsi="宋体" w:eastAsia="宋体" w:cs="宋体"/>
          <w:b/>
          <w:bCs/>
          <w:color w:val="auto"/>
          <w:sz w:val="21"/>
          <w:szCs w:val="21"/>
          <w:highlight w:val="none"/>
        </w:rPr>
      </w:pPr>
      <w:bookmarkStart w:id="1328" w:name="_Toc17423"/>
      <w:r>
        <w:rPr>
          <w:rFonts w:hint="eastAsia" w:ascii="宋体" w:hAnsi="宋体" w:eastAsia="宋体" w:cs="宋体"/>
          <w:b/>
          <w:bCs/>
          <w:color w:val="auto"/>
          <w:sz w:val="21"/>
          <w:szCs w:val="21"/>
          <w:highlight w:val="none"/>
        </w:rPr>
        <w:t>3.4 评标结果</w:t>
      </w:r>
      <w:bookmarkEnd w:id="1319"/>
      <w:bookmarkEnd w:id="1320"/>
      <w:bookmarkEnd w:id="1321"/>
      <w:bookmarkEnd w:id="1322"/>
      <w:bookmarkEnd w:id="1323"/>
      <w:bookmarkEnd w:id="1324"/>
      <w:bookmarkEnd w:id="1325"/>
      <w:bookmarkEnd w:id="1326"/>
      <w:bookmarkEnd w:id="1327"/>
      <w:bookmarkEnd w:id="1328"/>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3.4.1 除第二章“投标人须知”前附表授权直接确定中标人外，评标委员会按照得分由高到低的顺序推荐中标候选人，并标明排序。</w:t>
      </w:r>
    </w:p>
    <w:p>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3.4.2 评标委员会完成评标后，应当向招标人提交书面评标报告和中标候选人名单。</w:t>
      </w:r>
    </w:p>
    <w:p>
      <w:pPr>
        <w:pStyle w:val="2"/>
        <w:rPr>
          <w:rFonts w:hint="eastAsia" w:ascii="宋体" w:hAnsi="宋体" w:eastAsia="宋体" w:cs="宋体"/>
        </w:rPr>
      </w:pPr>
    </w:p>
    <w:p>
      <w:pPr>
        <w:keepNext/>
        <w:keepLines/>
        <w:spacing w:before="260" w:after="260" w:line="412" w:lineRule="auto"/>
        <w:jc w:val="center"/>
        <w:outlineLvl w:val="1"/>
        <w:rPr>
          <w:rFonts w:hint="eastAsia" w:ascii="宋体" w:hAnsi="宋体" w:eastAsia="宋体" w:cs="宋体"/>
          <w:b/>
          <w:color w:val="auto"/>
          <w:kern w:val="0"/>
          <w:sz w:val="28"/>
          <w:szCs w:val="28"/>
          <w:highlight w:val="none"/>
        </w:rPr>
      </w:pPr>
      <w:r>
        <w:rPr>
          <w:rFonts w:hint="eastAsia" w:ascii="宋体" w:hAnsi="宋体" w:eastAsia="宋体" w:cs="宋体"/>
          <w:color w:val="auto"/>
          <w:szCs w:val="22"/>
          <w:highlight w:val="none"/>
        </w:rPr>
        <w:br w:type="page"/>
      </w:r>
      <w:bookmarkStart w:id="1329" w:name="_Toc70437381"/>
      <w:bookmarkStart w:id="1330" w:name="_Toc20449"/>
      <w:bookmarkStart w:id="1331" w:name="_Toc30838"/>
      <w:bookmarkStart w:id="1332" w:name="_Toc8872"/>
      <w:bookmarkStart w:id="1333" w:name="_Toc75856882"/>
      <w:bookmarkStart w:id="1334" w:name="_Toc230410480"/>
      <w:bookmarkStart w:id="1335" w:name="_Toc30218"/>
      <w:bookmarkStart w:id="1336" w:name="_Toc4316"/>
      <w:bookmarkStart w:id="1337" w:name="_Toc14418"/>
      <w:bookmarkStart w:id="1338" w:name="_Toc5072"/>
      <w:bookmarkStart w:id="1339" w:name="_Toc277082627"/>
      <w:r>
        <w:rPr>
          <w:rFonts w:hint="eastAsia" w:ascii="宋体" w:hAnsi="宋体" w:eastAsia="宋体" w:cs="宋体"/>
          <w:b/>
          <w:color w:val="auto"/>
          <w:sz w:val="28"/>
          <w:szCs w:val="28"/>
          <w:highlight w:val="none"/>
        </w:rPr>
        <w:t>附件：综合评估法否决投标情况一览表</w:t>
      </w:r>
      <w:bookmarkEnd w:id="1329"/>
      <w:bookmarkEnd w:id="1330"/>
      <w:bookmarkEnd w:id="1331"/>
      <w:bookmarkEnd w:id="1332"/>
      <w:bookmarkEnd w:id="1333"/>
      <w:bookmarkEnd w:id="1334"/>
      <w:bookmarkEnd w:id="1335"/>
      <w:bookmarkEnd w:id="1336"/>
      <w:bookmarkEnd w:id="1337"/>
      <w:bookmarkEnd w:id="1338"/>
    </w:p>
    <w:bookmarkEnd w:id="1339"/>
    <w:p>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94"/>
        <w:gridCol w:w="1134"/>
        <w:gridCol w:w="73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8" w:space="0"/>
              <w:left w:val="single" w:color="000000" w:sz="8"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章节号</w:t>
            </w:r>
          </w:p>
        </w:tc>
        <w:tc>
          <w:tcPr>
            <w:tcW w:w="1134" w:type="dxa"/>
            <w:tcBorders>
              <w:top w:val="single" w:color="000000" w:sz="8"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条款名称</w:t>
            </w:r>
          </w:p>
        </w:tc>
        <w:tc>
          <w:tcPr>
            <w:tcW w:w="7341" w:type="dxa"/>
            <w:tcBorders>
              <w:top w:val="single" w:color="000000" w:sz="8"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restart"/>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第三章</w:t>
            </w:r>
          </w:p>
        </w:tc>
        <w:tc>
          <w:tcPr>
            <w:tcW w:w="1134" w:type="dxa"/>
            <w:vMerge w:val="restart"/>
            <w:tcBorders>
              <w:top w:val="single" w:color="000000" w:sz="4" w:space="0"/>
              <w:left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资格评审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A-1投标人的资质条件、</w:t>
            </w:r>
            <w:r>
              <w:rPr>
                <w:rFonts w:hint="eastAsia" w:asciiTheme="minorEastAsia" w:hAnsiTheme="minorEastAsia" w:eastAsiaTheme="minorEastAsia" w:cstheme="minorEastAsia"/>
                <w:color w:val="auto"/>
                <w:sz w:val="21"/>
                <w:szCs w:val="21"/>
                <w:highlight w:val="none"/>
                <w:lang w:eastAsia="zh-CN"/>
              </w:rPr>
              <w:t>独立法人资格</w:t>
            </w:r>
            <w:r>
              <w:rPr>
                <w:rFonts w:hint="eastAsia" w:asciiTheme="minorEastAsia" w:hAnsiTheme="minorEastAsia" w:eastAsiaTheme="minorEastAsia" w:cstheme="minorEastAsia"/>
                <w:color w:val="auto"/>
                <w:sz w:val="21"/>
                <w:szCs w:val="21"/>
                <w:highlight w:val="none"/>
              </w:rPr>
              <w:t>须满足投标人须知前附表1.4.1项第1条的要求，否则由评标委员会作否决投标处理。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A-2投标人的财务状况须满足投标人须知前附表第1.4.1项第2条的要求，否则由评标委员会作否决投标处理（如有）。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A-3投标人的业绩条件须满足投标人须知前附表第1.4.1项第3条的要求，否则由评标委员会作否决投标处理（如有）。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A-4投标人的投标截止日投标资格情况须满足投标人须知前附表第1.4.1项第4条的要求，否则由评标委员会作否决投标处理。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A-5投标人的项目负责人资格须满足投标人须知前附表第1.4.1项第5条的要求，否则由评标委员会作否决投标处理。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A-6投标人的其他要求须满足投标人须知前附表1.4.1项第6条的要求，否则由评标委员会作否决投标处理。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A-7若有联合体投标人，则：</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（1）联合体各方应按招标文件提供的格式签订</w:t>
            </w:r>
            <w:r>
              <w:rPr>
                <w:rFonts w:hint="eastAsia" w:asciiTheme="minorEastAsia" w:hAnsiTheme="minorEastAsia" w:eastAsiaTheme="minorEastAsia" w:cstheme="minorEastAsia"/>
                <w:color w:val="auto"/>
                <w:sz w:val="21"/>
                <w:szCs w:val="21"/>
                <w:highlight w:val="none"/>
                <w:lang w:eastAsia="zh-CN"/>
              </w:rPr>
              <w:t>共同投标协议</w:t>
            </w:r>
            <w:r>
              <w:rPr>
                <w:rFonts w:hint="eastAsia" w:asciiTheme="minorEastAsia" w:hAnsiTheme="minorEastAsia" w:eastAsiaTheme="minorEastAsia" w:cstheme="minorEastAsia"/>
                <w:color w:val="auto"/>
                <w:sz w:val="21"/>
                <w:szCs w:val="21"/>
                <w:highlight w:val="none"/>
              </w:rPr>
              <w:t>，明确联合体牵头人和各方权利义务，并承诺就中标项目向招标人承担连带责任；</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共同投标协议约定同一专业分工由两个及以上单位共同承担的，按照资质等级较低的单位确定资质等级</w:t>
            </w:r>
            <w:r>
              <w:rPr>
                <w:rFonts w:hint="eastAsia" w:asciiTheme="minorEastAsia" w:hAnsiTheme="minorEastAsia" w:eastAsiaTheme="minorEastAsia" w:cstheme="minorEastAsia"/>
                <w:color w:val="auto"/>
                <w:sz w:val="21"/>
                <w:szCs w:val="21"/>
                <w:highlight w:val="none"/>
              </w:rPr>
              <w:t>；</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（3）联合体各方不得再以自己名义单独或参加其他联合体</w:t>
            </w:r>
            <w:r>
              <w:rPr>
                <w:rFonts w:hint="eastAsia" w:asciiTheme="minorEastAsia" w:hAnsiTheme="minorEastAsia" w:eastAsiaTheme="minorEastAsia" w:cstheme="minorEastAsia"/>
                <w:color w:val="auto"/>
                <w:sz w:val="21"/>
                <w:szCs w:val="21"/>
                <w:highlight w:val="none"/>
                <w:lang w:eastAsia="zh-CN"/>
              </w:rPr>
              <w:t>在本招标项目同一标段中投标</w:t>
            </w:r>
            <w:r>
              <w:rPr>
                <w:rFonts w:hint="eastAsia" w:asciiTheme="minorEastAsia" w:hAnsiTheme="minorEastAsia" w:eastAsiaTheme="minorEastAsia" w:cstheme="minorEastAsia"/>
                <w:color w:val="auto"/>
                <w:sz w:val="21"/>
                <w:szCs w:val="21"/>
                <w:highlight w:val="none"/>
              </w:rPr>
              <w:t>。</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A-8投标人不得存在第二章“投标人须知”第 1.4.3 项规定的任何一种情形，否则由评标委员会作否决投标处理。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形式评审</w:t>
            </w: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A-9投标人名称必须与营业执照、资质证书一致，依法变更名称的应提交相应证明材料，否则由评标委员会作否决投标处理。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A-10投标文件格式（不含投标函部分）符合第二章“投标人须知”第3.7款的要求，否则由评标委员会作否决投标处理。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A-11</w:t>
            </w:r>
            <w:r>
              <w:rPr>
                <w:rFonts w:hint="eastAsia" w:ascii="宋体" w:hAnsi="宋体"/>
                <w:color w:val="auto"/>
                <w:szCs w:val="21"/>
                <w:highlight w:val="none"/>
              </w:rPr>
              <w:t>联合体参与投标的应</w:t>
            </w:r>
            <w:r>
              <w:rPr>
                <w:rFonts w:hint="eastAsia" w:asciiTheme="minorEastAsia" w:hAnsiTheme="minorEastAsia" w:eastAsiaTheme="minorEastAsia" w:cstheme="minorEastAsia"/>
                <w:color w:val="auto"/>
                <w:kern w:val="0"/>
                <w:sz w:val="21"/>
                <w:szCs w:val="21"/>
                <w:highlight w:val="none"/>
              </w:rPr>
              <w:t>提交</w:t>
            </w:r>
            <w:r>
              <w:rPr>
                <w:rFonts w:hint="eastAsia" w:asciiTheme="minorEastAsia" w:hAnsiTheme="minorEastAsia" w:eastAsiaTheme="minorEastAsia" w:cstheme="minorEastAsia"/>
                <w:color w:val="auto"/>
                <w:kern w:val="0"/>
                <w:sz w:val="21"/>
                <w:szCs w:val="21"/>
                <w:highlight w:val="none"/>
                <w:lang w:eastAsia="zh-CN"/>
              </w:rPr>
              <w:t>共同投标协议</w:t>
            </w:r>
            <w:r>
              <w:rPr>
                <w:rFonts w:hint="eastAsia" w:asciiTheme="minorEastAsia" w:hAnsiTheme="minorEastAsia" w:eastAsiaTheme="minorEastAsia" w:cstheme="minorEastAsia"/>
                <w:color w:val="auto"/>
                <w:kern w:val="0"/>
                <w:sz w:val="21"/>
                <w:szCs w:val="21"/>
                <w:highlight w:val="none"/>
              </w:rPr>
              <w:t>，并明确联合体牵头人。在</w:t>
            </w:r>
            <w:r>
              <w:rPr>
                <w:rFonts w:hint="eastAsia" w:asciiTheme="minorEastAsia" w:hAnsiTheme="minorEastAsia" w:eastAsiaTheme="minorEastAsia" w:cstheme="minorEastAsia"/>
                <w:color w:val="auto"/>
                <w:kern w:val="0"/>
                <w:sz w:val="21"/>
                <w:szCs w:val="21"/>
                <w:highlight w:val="none"/>
                <w:lang w:eastAsia="zh-CN"/>
              </w:rPr>
              <w:t>共同投标协议</w:t>
            </w:r>
            <w:r>
              <w:rPr>
                <w:rFonts w:hint="eastAsia" w:asciiTheme="minorEastAsia" w:hAnsiTheme="minorEastAsia" w:eastAsiaTheme="minorEastAsia" w:cstheme="minorEastAsia"/>
                <w:color w:val="auto"/>
                <w:kern w:val="0"/>
                <w:sz w:val="21"/>
                <w:szCs w:val="21"/>
                <w:highlight w:val="none"/>
              </w:rPr>
              <w:t>第5条联合体各成员单位内部的职责分工中填写的联合体所有成员单位名称应与其营业执照、资质证书一致，依法变更名称的应提交相应证明材料。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A-12第六章 投标文件格式（不含投标函部分）要求法定代表人或其委托代理人签名（或盖章）的须齐全</w:t>
            </w:r>
            <w:r>
              <w:rPr>
                <w:rFonts w:hint="eastAsia" w:asciiTheme="minorEastAsia" w:hAnsiTheme="minorEastAsia" w:eastAsiaTheme="minorEastAsia" w:cstheme="minorEastAsia"/>
                <w:color w:val="auto"/>
                <w:sz w:val="21"/>
                <w:szCs w:val="21"/>
                <w:highlight w:val="none"/>
                <w:lang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若投标单位为联合体，则</w:t>
            </w:r>
            <w:r>
              <w:rPr>
                <w:rFonts w:hint="eastAsia" w:asciiTheme="minorEastAsia" w:hAnsiTheme="minorEastAsia" w:eastAsiaTheme="minorEastAsia" w:cstheme="minorEastAsia"/>
                <w:color w:val="auto"/>
                <w:sz w:val="21"/>
                <w:szCs w:val="21"/>
                <w:highlight w:val="none"/>
                <w:lang w:eastAsia="zh-CN"/>
              </w:rPr>
              <w:t>共同投标协议</w:t>
            </w:r>
            <w:r>
              <w:rPr>
                <w:rFonts w:hint="eastAsia" w:asciiTheme="minorEastAsia" w:hAnsiTheme="minorEastAsia" w:eastAsiaTheme="minorEastAsia" w:cstheme="minorEastAsia"/>
                <w:color w:val="auto"/>
                <w:sz w:val="21"/>
                <w:szCs w:val="21"/>
                <w:highlight w:val="none"/>
              </w:rPr>
              <w:t>中各联合体成员单位签名（或盖章）须齐全，</w:t>
            </w:r>
            <w:r>
              <w:rPr>
                <w:rFonts w:hint="eastAsia" w:asciiTheme="minorEastAsia" w:hAnsiTheme="minorEastAsia" w:eastAsiaTheme="minorEastAsia" w:cstheme="minorEastAsia"/>
                <w:color w:val="auto"/>
                <w:sz w:val="21"/>
                <w:szCs w:val="21"/>
                <w:highlight w:val="none"/>
                <w:lang w:eastAsia="zh-CN"/>
              </w:rPr>
              <w:t>共同投标协议</w:t>
            </w:r>
            <w:r>
              <w:rPr>
                <w:rFonts w:hint="eastAsia" w:asciiTheme="minorEastAsia" w:hAnsiTheme="minorEastAsia" w:eastAsiaTheme="minorEastAsia" w:cstheme="minorEastAsia"/>
                <w:color w:val="auto"/>
                <w:sz w:val="21"/>
                <w:szCs w:val="21"/>
                <w:highlight w:val="none"/>
              </w:rPr>
              <w:t>以外的投标文件格式中，要求法定代表人或其委托代理人签名（或盖章）的均由联合体牵头人法定代表人或其委托代理人签名（或盖章），否则由评标委员会作否决投标处理。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第六章 投标文件格式（不含投标函部分）要求加盖单位法人章的，应使用 CA 数字证书加盖投标人的单位电子印章，否则由评标委员会作否决投标处理。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若投标单位为联合体，则</w:t>
            </w:r>
            <w:r>
              <w:rPr>
                <w:rFonts w:hint="eastAsia" w:asciiTheme="minorEastAsia" w:hAnsiTheme="minorEastAsia" w:eastAsiaTheme="minorEastAsia" w:cstheme="minorEastAsia"/>
                <w:color w:val="auto"/>
                <w:sz w:val="21"/>
                <w:szCs w:val="21"/>
                <w:highlight w:val="none"/>
                <w:lang w:eastAsia="zh-CN"/>
              </w:rPr>
              <w:t>共同投标协议</w:t>
            </w:r>
            <w:r>
              <w:rPr>
                <w:rFonts w:hint="eastAsia" w:asciiTheme="minorEastAsia" w:hAnsiTheme="minorEastAsia" w:eastAsiaTheme="minorEastAsia" w:cstheme="minorEastAsia"/>
                <w:color w:val="auto"/>
                <w:sz w:val="21"/>
                <w:szCs w:val="21"/>
                <w:highlight w:val="none"/>
              </w:rPr>
              <w:t>中要求各联合体成员盖单位法人章的，各联合体成员盖章须齐全，</w:t>
            </w:r>
            <w:r>
              <w:rPr>
                <w:rFonts w:hint="eastAsia" w:asciiTheme="minorEastAsia" w:hAnsiTheme="minorEastAsia" w:eastAsiaTheme="minorEastAsia" w:cstheme="minorEastAsia"/>
                <w:color w:val="auto"/>
                <w:sz w:val="21"/>
                <w:szCs w:val="21"/>
                <w:highlight w:val="none"/>
                <w:lang w:eastAsia="zh-CN"/>
              </w:rPr>
              <w:t>共同投标协议</w:t>
            </w:r>
            <w:r>
              <w:rPr>
                <w:rFonts w:hint="eastAsia" w:asciiTheme="minorEastAsia" w:hAnsiTheme="minorEastAsia" w:eastAsiaTheme="minorEastAsia" w:cstheme="minorEastAsia"/>
                <w:color w:val="auto"/>
                <w:sz w:val="21"/>
                <w:szCs w:val="21"/>
                <w:highlight w:val="none"/>
              </w:rPr>
              <w:t>以外的投标文件格式中要求投标人加盖单位法人章的，均由联合体牵头人使用 CA 数字证书加盖其单位电子印章</w:t>
            </w:r>
            <w:r>
              <w:rPr>
                <w:rFonts w:hint="eastAsia" w:asciiTheme="minorEastAsia" w:hAnsiTheme="minorEastAsia" w:eastAsiaTheme="minorEastAsia" w:cstheme="minorEastAsia"/>
                <w:color w:val="auto"/>
                <w:sz w:val="21"/>
                <w:szCs w:val="21"/>
                <w:highlight w:val="none"/>
                <w:lang w:eastAsia="zh-CN"/>
              </w:rPr>
              <w:t>，</w:t>
            </w:r>
            <w:r>
              <w:rPr>
                <w:rFonts w:hint="eastAsia" w:ascii="宋体" w:hAnsi="宋体" w:cs="宋体"/>
                <w:color w:val="auto"/>
                <w:kern w:val="0"/>
                <w:highlight w:val="none"/>
              </w:rPr>
              <w:t>否则由评标委员会作否决投标处理</w:t>
            </w:r>
            <w:r>
              <w:rPr>
                <w:rFonts w:hint="eastAsia" w:asciiTheme="minorEastAsia" w:hAnsiTheme="minorEastAsia" w:eastAsiaTheme="minorEastAsia" w:cstheme="minorEastAsia"/>
                <w:color w:val="auto"/>
                <w:sz w:val="21"/>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A-13 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A-14除招标文件明确允许提交备选投标方案外，投标人不得提交备选投标方案，否则由评标委员会作否决投标处理。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响应性评审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A-16</w:t>
            </w:r>
            <w:r>
              <w:rPr>
                <w:rFonts w:hint="eastAsia" w:ascii="宋体" w:hAnsi="宋体"/>
                <w:color w:val="auto"/>
                <w:szCs w:val="21"/>
                <w:highlight w:val="none"/>
              </w:rPr>
              <w:t>投标人应按第二章“投标人须知”第</w:t>
            </w: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4</w:t>
            </w:r>
            <w:r>
              <w:rPr>
                <w:rFonts w:hint="eastAsia" w:ascii="宋体" w:hAnsi="宋体"/>
                <w:color w:val="auto"/>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-17符合第二章“投标人须知”第1.12.1项规定和第四章“合同条款及格式”中的实质性要求和条件，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-18符合第五章“发包人要求”中的实质性要求和条件（由投标人承诺，承诺书格式详见第六章投标文件格式。）本次投标不得有串通投标、弄虚作假等其他违反招投标相关法律、法规行为。按评标委员会要求澄清、说明或补正。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restart"/>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投标函部分评审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A-19投标函部分的格式要求法定代表人或其委托代理人签名（或盖章）的须齐全</w:t>
            </w:r>
            <w:r>
              <w:rPr>
                <w:rFonts w:hint="eastAsia" w:asciiTheme="minorEastAsia" w:hAnsiTheme="minorEastAsia" w:eastAsiaTheme="minorEastAsia" w:cstheme="minorEastAsia"/>
                <w:color w:val="auto"/>
                <w:sz w:val="21"/>
                <w:szCs w:val="21"/>
                <w:highlight w:val="none"/>
                <w:lang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或加盖CA数字证书均可。要求加盖单位法人章的，应使用 CA 数字证书加盖投标人的单位电子印章</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A-20勘察设计服务期限符合第二章“投标人须知”第1.3.2项规定，否则由评标委员会作否决投标处理。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A-21质量标准符合第二章“投标人须知”第1.3.3项规定，否则由评标委员会作否决投标处理。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A-2</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lang w:eastAsia="zh-CN"/>
              </w:rPr>
              <w:t>安全目标</w:t>
            </w:r>
            <w:r>
              <w:rPr>
                <w:rFonts w:hint="eastAsia" w:asciiTheme="minorEastAsia" w:hAnsiTheme="minorEastAsia" w:eastAsiaTheme="minorEastAsia" w:cstheme="minorEastAsia"/>
                <w:color w:val="auto"/>
                <w:sz w:val="21"/>
                <w:szCs w:val="21"/>
                <w:highlight w:val="none"/>
              </w:rPr>
              <w:t>合第二章“投标人须知”第1.3.</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A-2</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suppressAutoHyphens/>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A-2</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投标函中的投标报价不得高于招标人公布的投标报价最高限价，否则由评标委员会作否决投标处理。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宋体" w:hAnsi="宋体" w:eastAsia="宋体" w:cs="宋体"/>
                <w:color w:val="auto"/>
                <w:highlight w:val="none"/>
              </w:rPr>
              <w:t>A-2</w:t>
            </w:r>
            <w:r>
              <w:rPr>
                <w:rFonts w:hint="eastAsia" w:ascii="宋体" w:hAnsi="宋体" w:eastAsia="宋体" w:cs="宋体"/>
                <w:color w:val="auto"/>
                <w:highlight w:val="none"/>
                <w:lang w:val="en-US" w:eastAsia="zh-CN"/>
              </w:rPr>
              <w:t>5</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r>
              <w:rPr>
                <w:rFonts w:hint="eastAsia" w:ascii="宋体" w:hAnsi="宋体"/>
                <w:color w:val="auto"/>
                <w:szCs w:val="21"/>
                <w:highlight w:val="none"/>
              </w:rPr>
              <w:t>否则由评标委员会作否决投标处理</w:t>
            </w:r>
            <w:r>
              <w:rPr>
                <w:rFonts w:hint="eastAsia" w:ascii="宋体" w:hAnsi="宋体" w:cs="宋体"/>
                <w:kern w:val="0"/>
                <w:lang w:eastAsia="zh-CN"/>
              </w:rPr>
              <w:t>（</w:t>
            </w:r>
            <w:r>
              <w:rPr>
                <w:rFonts w:hint="eastAsia" w:ascii="宋体" w:hAnsi="宋体" w:cs="宋体"/>
                <w:kern w:val="0"/>
                <w:lang w:val="en-US" w:eastAsia="zh-CN"/>
              </w:rPr>
              <w:t>如有</w:t>
            </w:r>
            <w:r>
              <w:rPr>
                <w:rFonts w:hint="eastAsia" w:ascii="宋体" w:hAnsi="宋体" w:cs="宋体"/>
                <w:kern w:val="0"/>
                <w:lang w:eastAsia="zh-CN"/>
              </w:rPr>
              <w:t>）</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宋体" w:hAnsi="宋体" w:eastAsia="宋体" w:cs="宋体"/>
                <w:color w:val="auto"/>
                <w:highlight w:val="none"/>
              </w:rPr>
              <w:t>A-2</w:t>
            </w:r>
            <w:r>
              <w:rPr>
                <w:rFonts w:hint="eastAsia" w:ascii="宋体" w:hAnsi="宋体" w:eastAsia="宋体" w:cs="宋体"/>
                <w:color w:val="auto"/>
                <w:highlight w:val="none"/>
                <w:lang w:val="en-US" w:eastAsia="zh-CN"/>
              </w:rPr>
              <w:t>6</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r>
              <w:rPr>
                <w:rFonts w:hint="eastAsia" w:ascii="宋体" w:hAnsi="宋体" w:eastAsia="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A-2</w:t>
            </w: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 xml:space="preserve"> 投标函中的投标总报价与依据固定费率（或固定单价）计算出的结果不一致的，由评标委员会作否决投标处理。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A-2</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采用费用清单报价的，投标函中的投标总报价必须与费用清单合计报价一致，否则由评标委员会作否决投标处理。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A-2</w:t>
            </w:r>
            <w:r>
              <w:rPr>
                <w:rFonts w:hint="eastAsia" w:asciiTheme="minorEastAsia" w:hAnsiTheme="minorEastAsia" w:eastAsiaTheme="minorEastAsia" w:cstheme="minorEastAsia"/>
                <w:color w:val="auto"/>
                <w:sz w:val="21"/>
                <w:szCs w:val="21"/>
                <w:highlight w:val="none"/>
                <w:lang w:val="en-US" w:eastAsia="zh-CN"/>
              </w:rPr>
              <w:t>9</w:t>
            </w:r>
            <w:r>
              <w:rPr>
                <w:rFonts w:hint="eastAsia" w:asciiTheme="minorEastAsia" w:hAnsiTheme="minorEastAsia" w:eastAsiaTheme="minorEastAsia" w:cstheme="minorEastAsia"/>
                <w:color w:val="auto"/>
                <w:sz w:val="21"/>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A-30</w:t>
            </w:r>
            <w:r>
              <w:rPr>
                <w:rFonts w:hint="eastAsia" w:asciiTheme="minorEastAsia" w:hAnsiTheme="minorEastAsia" w:eastAsiaTheme="minorEastAsia" w:cstheme="minorEastAsia"/>
                <w:color w:val="auto"/>
                <w:kern w:val="0"/>
                <w:sz w:val="21"/>
                <w:szCs w:val="21"/>
                <w:highlight w:val="none"/>
                <w:lang w:eastAsia="zh-CN" w:bidi="ar"/>
              </w:rPr>
              <w:t>计费基数（或</w:t>
            </w:r>
            <w:r>
              <w:rPr>
                <w:rFonts w:hint="eastAsia" w:asciiTheme="minorEastAsia" w:hAnsiTheme="minorEastAsia" w:eastAsiaTheme="minorEastAsia" w:cstheme="minorEastAsia"/>
                <w:color w:val="auto"/>
                <w:kern w:val="0"/>
                <w:sz w:val="21"/>
                <w:szCs w:val="21"/>
                <w:highlight w:val="none"/>
                <w:lang w:val="en-US" w:eastAsia="zh-CN" w:bidi="ar"/>
              </w:rPr>
              <w:t>暂定工程量）</w:t>
            </w:r>
            <w:r>
              <w:rPr>
                <w:rFonts w:hint="eastAsia" w:asciiTheme="minorEastAsia" w:hAnsiTheme="minorEastAsia" w:eastAsiaTheme="minorEastAsia" w:cstheme="minorEastAsia"/>
                <w:color w:val="auto"/>
                <w:sz w:val="21"/>
                <w:szCs w:val="21"/>
                <w:highlight w:val="none"/>
              </w:rPr>
              <w:t>必须按照招标文件给定的</w:t>
            </w:r>
            <w:r>
              <w:rPr>
                <w:rFonts w:hint="eastAsia" w:asciiTheme="minorEastAsia" w:hAnsiTheme="minorEastAsia" w:eastAsiaTheme="minorEastAsia" w:cstheme="minorEastAsia"/>
                <w:color w:val="auto"/>
                <w:sz w:val="21"/>
                <w:szCs w:val="21"/>
                <w:highlight w:val="none"/>
                <w:lang w:val="en-US" w:eastAsia="zh-CN"/>
              </w:rPr>
              <w:t>数值</w:t>
            </w:r>
            <w:r>
              <w:rPr>
                <w:rFonts w:hint="eastAsia" w:asciiTheme="minorEastAsia" w:hAnsiTheme="minorEastAsia" w:eastAsiaTheme="minorEastAsia" w:cstheme="minorEastAsia"/>
                <w:color w:val="auto"/>
                <w:sz w:val="21"/>
                <w:szCs w:val="21"/>
                <w:highlight w:val="none"/>
              </w:rPr>
              <w:t>填报，否则由评标委员会作否决投标处理</w:t>
            </w:r>
            <w:r>
              <w:rPr>
                <w:rFonts w:hint="eastAsia" w:asciiTheme="minorEastAsia" w:hAnsiTheme="minorEastAsia" w:eastAsiaTheme="minorEastAsia" w:cstheme="minorEastAsia"/>
                <w:color w:val="auto"/>
                <w:sz w:val="21"/>
                <w:szCs w:val="21"/>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w:t>
            </w:r>
            <w:r>
              <w:rPr>
                <w:rFonts w:hint="eastAsia" w:asciiTheme="minorEastAsia" w:hAnsiTheme="minorEastAsia" w:eastAsiaTheme="minorEastAsia" w:cstheme="minorEastAsia"/>
                <w:color w:val="auto"/>
                <w:sz w:val="21"/>
                <w:szCs w:val="21"/>
                <w:highlight w:val="none"/>
                <w:lang w:val="en-US" w:eastAsia="zh-CN"/>
              </w:rPr>
              <w:t>31</w:t>
            </w:r>
            <w:r>
              <w:rPr>
                <w:rFonts w:hint="eastAsia" w:asciiTheme="minorEastAsia" w:hAnsiTheme="minorEastAsia" w:eastAsiaTheme="minorEastAsia" w:cstheme="minorEastAsia"/>
                <w:color w:val="auto"/>
                <w:sz w:val="21"/>
                <w:szCs w:val="21"/>
                <w:highlight w:val="none"/>
              </w:rPr>
              <w:t>暂列金额必须按照招标文件给定的金额填报，否则由评标委员会作否决投标处理。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A-</w:t>
            </w:r>
            <w:r>
              <w:rPr>
                <w:rFonts w:hint="eastAsia" w:asciiTheme="minorEastAsia" w:hAnsiTheme="minorEastAsia" w:eastAsiaTheme="minorEastAsia" w:cstheme="minorEastAsia"/>
                <w:color w:val="auto"/>
                <w:sz w:val="21"/>
                <w:szCs w:val="21"/>
                <w:highlight w:val="none"/>
                <w:lang w:val="en-US" w:eastAsia="zh-CN"/>
              </w:rPr>
              <w:t>32</w:t>
            </w:r>
            <w:r>
              <w:rPr>
                <w:rFonts w:hint="eastAsia" w:asciiTheme="minorEastAsia" w:hAnsiTheme="minorEastAsia" w:eastAsiaTheme="minorEastAsia" w:cstheme="minorEastAsia"/>
                <w:color w:val="auto"/>
                <w:sz w:val="21"/>
                <w:szCs w:val="21"/>
                <w:highlight w:val="none"/>
              </w:rPr>
              <w:t>投标报价有算术错误的，按照第三章“评标办法”第3.1.3项规定执行，否则由评标委员会作否决投标处理。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4" w:space="0"/>
              <w:left w:val="single" w:color="000000" w:sz="8" w:space="0"/>
              <w:bottom w:val="single" w:color="000000" w:sz="8"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其他</w:t>
            </w:r>
          </w:p>
        </w:tc>
        <w:tc>
          <w:tcPr>
            <w:tcW w:w="1134" w:type="dxa"/>
            <w:tcBorders>
              <w:top w:val="single" w:color="000000" w:sz="4" w:space="0"/>
              <w:left w:val="single" w:color="000000" w:sz="4" w:space="0"/>
              <w:bottom w:val="single" w:color="000000" w:sz="8"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7341" w:type="dxa"/>
            <w:tcBorders>
              <w:top w:val="single" w:color="000000" w:sz="4" w:space="0"/>
              <w:left w:val="single" w:color="000000" w:sz="4" w:space="0"/>
              <w:bottom w:val="single" w:color="000000" w:sz="8"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i/>
                <w:color w:val="auto"/>
                <w:sz w:val="21"/>
                <w:szCs w:val="21"/>
                <w:highlight w:val="none"/>
              </w:rPr>
            </w:pPr>
            <w:r>
              <w:rPr>
                <w:rFonts w:hint="eastAsia" w:asciiTheme="minorEastAsia" w:hAnsiTheme="minorEastAsia" w:eastAsiaTheme="minorEastAsia" w:cstheme="minorEastAsia"/>
                <w:i/>
                <w:color w:val="auto"/>
                <w:sz w:val="21"/>
                <w:szCs w:val="21"/>
                <w:highlight w:val="none"/>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widowControl/>
        <w:jc w:val="left"/>
        <w:rPr>
          <w:rFonts w:hint="eastAsia" w:ascii="宋体" w:hAnsi="宋体" w:eastAsia="宋体" w:cs="宋体"/>
          <w:color w:val="auto"/>
          <w:szCs w:val="22"/>
          <w:highlight w:val="none"/>
        </w:rPr>
      </w:pPr>
    </w:p>
    <w:p>
      <w:pPr>
        <w:widowControl/>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keepLines/>
        <w:spacing w:before="340" w:after="330" w:line="360" w:lineRule="auto"/>
        <w:jc w:val="center"/>
        <w:outlineLvl w:val="0"/>
        <w:rPr>
          <w:rFonts w:hint="eastAsia" w:ascii="宋体" w:hAnsi="宋体" w:eastAsia="宋体" w:cs="宋体"/>
          <w:b/>
          <w:bCs/>
          <w:snapToGrid w:val="0"/>
          <w:color w:val="auto"/>
          <w:kern w:val="0"/>
          <w:sz w:val="44"/>
          <w:szCs w:val="44"/>
          <w:highlight w:val="none"/>
        </w:rPr>
      </w:pPr>
      <w:bookmarkStart w:id="1340" w:name="_Toc26904"/>
      <w:bookmarkStart w:id="1341" w:name="_Toc22813"/>
      <w:bookmarkStart w:id="1342" w:name="_Toc32722"/>
      <w:bookmarkStart w:id="1343" w:name="_Toc1329"/>
      <w:bookmarkStart w:id="1344" w:name="_Toc75856883"/>
      <w:bookmarkStart w:id="1345" w:name="_Toc14"/>
      <w:bookmarkStart w:id="1346" w:name="_Toc15087"/>
      <w:bookmarkStart w:id="1347" w:name="_Toc58860121"/>
      <w:bookmarkStart w:id="1348" w:name="_Toc21958"/>
      <w:bookmarkStart w:id="1349" w:name="_Toc71624432"/>
      <w:r>
        <w:rPr>
          <w:rFonts w:hint="eastAsia" w:ascii="宋体" w:hAnsi="宋体" w:eastAsia="宋体" w:cs="宋体"/>
          <w:b/>
          <w:bCs/>
          <w:snapToGrid w:val="0"/>
          <w:color w:val="auto"/>
          <w:kern w:val="0"/>
          <w:sz w:val="44"/>
          <w:szCs w:val="44"/>
          <w:highlight w:val="none"/>
        </w:rPr>
        <w:t>第三章  评标办法（经评审的最低投标价法）</w:t>
      </w:r>
      <w:bookmarkEnd w:id="1340"/>
      <w:bookmarkEnd w:id="1341"/>
      <w:bookmarkEnd w:id="1342"/>
      <w:bookmarkEnd w:id="1343"/>
      <w:bookmarkEnd w:id="1344"/>
      <w:bookmarkEnd w:id="1345"/>
      <w:bookmarkEnd w:id="1346"/>
      <w:bookmarkEnd w:id="1347"/>
      <w:bookmarkEnd w:id="1348"/>
      <w:bookmarkEnd w:id="1349"/>
    </w:p>
    <w:p>
      <w:pPr>
        <w:keepNext/>
        <w:keepLines/>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color w:val="auto"/>
          <w:sz w:val="32"/>
          <w:szCs w:val="32"/>
          <w:highlight w:val="none"/>
        </w:rPr>
      </w:pPr>
      <w:bookmarkStart w:id="1350" w:name="_Toc58860122"/>
      <w:bookmarkStart w:id="1351" w:name="_Toc71624433"/>
      <w:bookmarkStart w:id="1352" w:name="_Toc28252"/>
      <w:bookmarkStart w:id="1353" w:name="_Toc18706"/>
      <w:bookmarkStart w:id="1354" w:name="_Toc18132"/>
      <w:bookmarkStart w:id="1355" w:name="_Toc11658"/>
      <w:bookmarkStart w:id="1356" w:name="_Toc75856884"/>
      <w:bookmarkStart w:id="1357" w:name="_Toc4392"/>
      <w:bookmarkStart w:id="1358" w:name="_Toc27675"/>
      <w:bookmarkStart w:id="1359" w:name="_Toc10736"/>
      <w:r>
        <w:rPr>
          <w:rFonts w:hint="eastAsia" w:ascii="宋体" w:hAnsi="宋体" w:eastAsia="宋体" w:cs="宋体"/>
          <w:b/>
          <w:color w:val="auto"/>
          <w:sz w:val="32"/>
          <w:szCs w:val="32"/>
          <w:highlight w:val="none"/>
        </w:rPr>
        <w:t>评标办法前附表</w:t>
      </w:r>
      <w:bookmarkEnd w:id="1350"/>
      <w:bookmarkEnd w:id="1351"/>
      <w:bookmarkEnd w:id="1352"/>
      <w:bookmarkEnd w:id="1353"/>
      <w:bookmarkEnd w:id="1354"/>
      <w:bookmarkEnd w:id="1355"/>
      <w:bookmarkEnd w:id="1356"/>
      <w:bookmarkEnd w:id="1357"/>
      <w:bookmarkEnd w:id="1358"/>
      <w:bookmarkEnd w:id="1359"/>
    </w:p>
    <w:p>
      <w:pPr>
        <w:spacing w:line="360" w:lineRule="auto"/>
        <w:ind w:firstLine="411" w:firstLineChars="196"/>
        <w:jc w:val="left"/>
        <w:rPr>
          <w:rFonts w:hint="eastAsia" w:ascii="宋体" w:hAnsi="宋体" w:eastAsia="宋体" w:cs="宋体"/>
          <w:color w:val="auto"/>
          <w:kern w:val="0"/>
          <w:highlight w:val="none"/>
        </w:rPr>
      </w:pPr>
      <w:bookmarkStart w:id="1360" w:name="_Toc11243"/>
      <w:r>
        <w:rPr>
          <w:rFonts w:hint="eastAsia" w:ascii="宋体" w:hAnsi="宋体" w:eastAsia="宋体" w:cs="宋体"/>
          <w:color w:val="auto"/>
          <w:kern w:val="0"/>
          <w:highlight w:val="none"/>
        </w:rPr>
        <w:t>评标办法中的评审内容必须</w:t>
      </w:r>
      <w:r>
        <w:rPr>
          <w:rFonts w:hint="eastAsia" w:ascii="宋体" w:hAnsi="宋体" w:cs="宋体"/>
          <w:color w:val="auto"/>
          <w:kern w:val="0"/>
          <w:highlight w:val="none"/>
        </w:rPr>
        <w:t>和投标人须知中的对应内容</w:t>
      </w:r>
      <w:r>
        <w:rPr>
          <w:rFonts w:hint="eastAsia" w:ascii="宋体" w:hAnsi="宋体" w:eastAsia="宋体" w:cs="宋体"/>
          <w:color w:val="auto"/>
          <w:kern w:val="0"/>
          <w:highlight w:val="none"/>
        </w:rPr>
        <w:t>一致，</w:t>
      </w:r>
      <w:r>
        <w:rPr>
          <w:rFonts w:hint="eastAsia" w:ascii="宋体" w:hAnsi="宋体" w:cs="宋体"/>
          <w:color w:val="auto"/>
          <w:kern w:val="0"/>
          <w:highlight w:val="none"/>
        </w:rPr>
        <w:t>若投标人须知中未作要求的内容，</w:t>
      </w:r>
      <w:r>
        <w:rPr>
          <w:rFonts w:hint="eastAsia" w:ascii="宋体" w:hAnsi="宋体" w:eastAsia="宋体" w:cs="宋体"/>
          <w:color w:val="auto"/>
          <w:kern w:val="0"/>
          <w:highlight w:val="none"/>
        </w:rPr>
        <w:t>不得列入评标办法作为评定依据。</w:t>
      </w:r>
      <w:bookmarkEnd w:id="1360"/>
    </w:p>
    <w:tbl>
      <w:tblPr>
        <w:tblStyle w:val="46"/>
        <w:tblW w:w="98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807"/>
        <w:gridCol w:w="717"/>
        <w:gridCol w:w="2281"/>
        <w:gridCol w:w="3428"/>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keepNext/>
              <w:keepLines/>
              <w:pageBreakBefore w:val="0"/>
              <w:kinsoku/>
              <w:wordWrap/>
              <w:overflowPunct/>
              <w:topLinePunct w:val="0"/>
              <w:bidi w:val="0"/>
              <w:spacing w:before="100" w:after="100" w:line="400" w:lineRule="exact"/>
              <w:jc w:val="center"/>
              <w:textAlignment w:val="auto"/>
              <w:outlineLvl w:val="1"/>
              <w:rPr>
                <w:rFonts w:hint="eastAsia" w:asciiTheme="minorEastAsia" w:hAnsiTheme="minorEastAsia" w:eastAsiaTheme="minorEastAsia" w:cstheme="minorEastAsia"/>
                <w:b/>
                <w:color w:val="auto"/>
                <w:kern w:val="0"/>
                <w:sz w:val="21"/>
                <w:szCs w:val="21"/>
                <w:highlight w:val="none"/>
              </w:rPr>
            </w:pPr>
            <w:bookmarkStart w:id="1361" w:name="_Toc24255"/>
            <w:bookmarkStart w:id="1362" w:name="_Toc4423"/>
            <w:bookmarkStart w:id="1363" w:name="_Toc7913"/>
            <w:bookmarkStart w:id="1364" w:name="_Toc31080"/>
            <w:r>
              <w:rPr>
                <w:rFonts w:hint="eastAsia" w:asciiTheme="minorEastAsia" w:hAnsiTheme="minorEastAsia" w:eastAsiaTheme="minorEastAsia" w:cstheme="minorEastAsia"/>
                <w:b/>
                <w:color w:val="auto"/>
                <w:kern w:val="0"/>
                <w:sz w:val="21"/>
                <w:szCs w:val="21"/>
                <w:highlight w:val="none"/>
              </w:rPr>
              <w:t>条款号</w:t>
            </w:r>
            <w:bookmarkEnd w:id="1361"/>
            <w:bookmarkEnd w:id="1362"/>
            <w:bookmarkEnd w:id="1363"/>
            <w:bookmarkEnd w:id="1364"/>
          </w:p>
        </w:tc>
        <w:tc>
          <w:tcPr>
            <w:tcW w:w="807" w:type="dxa"/>
            <w:tcBorders>
              <w:left w:val="single" w:color="auto" w:sz="4" w:space="0"/>
            </w:tcBorders>
            <w:vAlign w:val="center"/>
          </w:tcPr>
          <w:p>
            <w:pPr>
              <w:keepNext/>
              <w:keepLines/>
              <w:pageBreakBefore w:val="0"/>
              <w:kinsoku/>
              <w:wordWrap/>
              <w:overflowPunct/>
              <w:topLinePunct w:val="0"/>
              <w:bidi w:val="0"/>
              <w:spacing w:before="100" w:after="100" w:line="400" w:lineRule="exact"/>
              <w:jc w:val="center"/>
              <w:textAlignment w:val="auto"/>
              <w:outlineLvl w:val="1"/>
              <w:rPr>
                <w:rFonts w:hint="eastAsia" w:asciiTheme="minorEastAsia" w:hAnsiTheme="minorEastAsia" w:eastAsiaTheme="minorEastAsia" w:cstheme="minorEastAsia"/>
                <w:b/>
                <w:color w:val="auto"/>
                <w:kern w:val="0"/>
                <w:sz w:val="21"/>
                <w:szCs w:val="21"/>
                <w:highlight w:val="none"/>
              </w:rPr>
            </w:pPr>
            <w:bookmarkStart w:id="1365" w:name="_Toc575"/>
            <w:bookmarkStart w:id="1366" w:name="_Toc1351"/>
            <w:bookmarkStart w:id="1367" w:name="_Toc28169"/>
            <w:bookmarkStart w:id="1368" w:name="_Toc2110"/>
            <w:r>
              <w:rPr>
                <w:rFonts w:hint="eastAsia" w:asciiTheme="minorEastAsia" w:hAnsiTheme="minorEastAsia" w:eastAsiaTheme="minorEastAsia" w:cstheme="minorEastAsia"/>
                <w:b/>
                <w:color w:val="auto"/>
                <w:kern w:val="0"/>
                <w:sz w:val="21"/>
                <w:szCs w:val="21"/>
                <w:highlight w:val="none"/>
              </w:rPr>
              <w:t>评审因素</w:t>
            </w:r>
            <w:bookmarkEnd w:id="1365"/>
            <w:bookmarkEnd w:id="1366"/>
            <w:bookmarkEnd w:id="1367"/>
            <w:bookmarkEnd w:id="1368"/>
          </w:p>
        </w:tc>
        <w:tc>
          <w:tcPr>
            <w:tcW w:w="8076" w:type="dxa"/>
            <w:gridSpan w:val="4"/>
            <w:vAlign w:val="center"/>
          </w:tcPr>
          <w:p>
            <w:pPr>
              <w:keepNext/>
              <w:keepLines/>
              <w:pageBreakBefore w:val="0"/>
              <w:kinsoku/>
              <w:wordWrap/>
              <w:overflowPunct/>
              <w:topLinePunct w:val="0"/>
              <w:bidi w:val="0"/>
              <w:spacing w:before="100" w:after="100" w:line="400" w:lineRule="exact"/>
              <w:jc w:val="center"/>
              <w:textAlignment w:val="auto"/>
              <w:outlineLvl w:val="1"/>
              <w:rPr>
                <w:rFonts w:hint="eastAsia" w:asciiTheme="minorEastAsia" w:hAnsiTheme="minorEastAsia" w:eastAsiaTheme="minorEastAsia" w:cstheme="minorEastAsia"/>
                <w:b/>
                <w:color w:val="auto"/>
                <w:kern w:val="0"/>
                <w:sz w:val="21"/>
                <w:szCs w:val="21"/>
                <w:highlight w:val="none"/>
              </w:rPr>
            </w:pPr>
            <w:bookmarkStart w:id="1369" w:name="_Toc152"/>
            <w:bookmarkStart w:id="1370" w:name="_Toc23926"/>
            <w:bookmarkStart w:id="1371" w:name="_Toc5933"/>
            <w:bookmarkStart w:id="1372" w:name="_Toc637"/>
            <w:r>
              <w:rPr>
                <w:rFonts w:hint="eastAsia" w:asciiTheme="minorEastAsia" w:hAnsiTheme="minorEastAsia" w:eastAsiaTheme="minorEastAsia" w:cstheme="minorEastAsia"/>
                <w:b/>
                <w:color w:val="auto"/>
                <w:kern w:val="0"/>
                <w:sz w:val="21"/>
                <w:szCs w:val="21"/>
                <w:highlight w:val="none"/>
              </w:rPr>
              <w:t>评审标准</w:t>
            </w:r>
            <w:bookmarkEnd w:id="1369"/>
            <w:bookmarkEnd w:id="1370"/>
            <w:bookmarkEnd w:id="1371"/>
            <w:bookmarkEnd w:id="137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807" w:type="dxa"/>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评标办法</w:t>
            </w:r>
          </w:p>
        </w:tc>
        <w:tc>
          <w:tcPr>
            <w:tcW w:w="8076" w:type="dxa"/>
            <w:gridSpan w:val="4"/>
            <w:vAlign w:val="center"/>
          </w:tcPr>
          <w:p>
            <w:pPr>
              <w:pageBreakBefore w:val="0"/>
              <w:kinsoku/>
              <w:wordWrap/>
              <w:overflowPunct/>
              <w:topLinePunct w:val="0"/>
              <w:bidi w:val="0"/>
              <w:spacing w:line="400" w:lineRule="exact"/>
              <w:ind w:firstLine="427" w:firstLineChars="196"/>
              <w:textAlignment w:val="auto"/>
              <w:rPr>
                <w:rFonts w:hint="eastAsia" w:asciiTheme="minorEastAsia" w:hAnsiTheme="minorEastAsia" w:eastAsiaTheme="minorEastAsia" w:cstheme="minorEastAsia"/>
                <w:color w:val="auto"/>
                <w:spacing w:val="4"/>
                <w:kern w:val="0"/>
                <w:sz w:val="21"/>
                <w:szCs w:val="21"/>
                <w:highlight w:val="none"/>
              </w:rPr>
            </w:pPr>
            <w:r>
              <w:rPr>
                <w:rFonts w:hint="eastAsia" w:asciiTheme="minorEastAsia" w:hAnsiTheme="minorEastAsia" w:eastAsiaTheme="minorEastAsia" w:cstheme="minorEastAsia"/>
                <w:color w:val="auto"/>
                <w:spacing w:val="4"/>
                <w:kern w:val="0"/>
                <w:sz w:val="21"/>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Theme="minorEastAsia" w:hAnsiTheme="minorEastAsia" w:eastAsiaTheme="minorEastAsia" w:cstheme="minorEastAsia"/>
                <w:iCs/>
                <w:color w:val="auto"/>
                <w:spacing w:val="4"/>
                <w:kern w:val="0"/>
                <w:sz w:val="21"/>
                <w:szCs w:val="21"/>
                <w:highlight w:val="none"/>
              </w:rPr>
              <w:t>（</w:t>
            </w:r>
            <w:r>
              <w:rPr>
                <w:rFonts w:hint="eastAsia" w:ascii="宋体" w:hAnsi="宋体"/>
                <w:iCs/>
                <w:spacing w:val="4"/>
                <w:kern w:val="0"/>
                <w:szCs w:val="21"/>
              </w:rPr>
              <w:t>其中非联合体投标的，须投标人所属红名单类别包含在招标范围内；</w:t>
            </w:r>
            <w:r>
              <w:rPr>
                <w:rFonts w:hint="eastAsia" w:asciiTheme="minorEastAsia" w:hAnsiTheme="minorEastAsia" w:eastAsiaTheme="minorEastAsia" w:cstheme="minorEastAsia"/>
                <w:iCs/>
                <w:color w:val="auto"/>
                <w:spacing w:val="4"/>
                <w:kern w:val="0"/>
                <w:sz w:val="21"/>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Theme="minorEastAsia" w:hAnsiTheme="minorEastAsia" w:eastAsiaTheme="minorEastAsia" w:cstheme="minorEastAsia"/>
                <w:iCs/>
                <w:color w:val="auto"/>
                <w:spacing w:val="4"/>
                <w:kern w:val="0"/>
                <w:sz w:val="21"/>
                <w:szCs w:val="21"/>
                <w:highlight w:val="none"/>
              </w:rPr>
              <w:t>），投标人是否属于红名单，以开标环节信用状况查询结果为准；</w:t>
            </w:r>
            <w:r>
              <w:rPr>
                <w:rFonts w:hint="eastAsia" w:asciiTheme="minorEastAsia" w:hAnsiTheme="minorEastAsia" w:eastAsiaTheme="minorEastAsia" w:cstheme="minorEastAsia"/>
                <w:color w:val="auto"/>
                <w:spacing w:val="4"/>
                <w:kern w:val="0"/>
                <w:sz w:val="21"/>
                <w:szCs w:val="21"/>
                <w:highlight w:val="none"/>
              </w:rPr>
              <w:t>投标人均不在红名单中的，</w:t>
            </w:r>
            <w:r>
              <w:rPr>
                <w:rFonts w:hint="eastAsia" w:asciiTheme="minorEastAsia" w:hAnsiTheme="minorEastAsia" w:eastAsiaTheme="minorEastAsia" w:cstheme="minorEastAsia"/>
                <w:color w:val="auto"/>
                <w:kern w:val="0"/>
                <w:sz w:val="21"/>
                <w:szCs w:val="21"/>
                <w:highlight w:val="none"/>
              </w:rPr>
              <w:t>以“投标人不良行为信息量化记分”低的优先；</w:t>
            </w:r>
            <w:r>
              <w:rPr>
                <w:rFonts w:hint="eastAsia" w:asciiTheme="minorEastAsia" w:hAnsiTheme="minorEastAsia" w:eastAsiaTheme="minorEastAsia" w:cstheme="minorEastAsia"/>
                <w:color w:val="auto"/>
                <w:spacing w:val="4"/>
                <w:kern w:val="0"/>
                <w:sz w:val="21"/>
                <w:szCs w:val="21"/>
                <w:highlight w:val="none"/>
              </w:rPr>
              <w:t>投标人均在红名单中或</w:t>
            </w:r>
            <w:r>
              <w:rPr>
                <w:rFonts w:hint="eastAsia" w:asciiTheme="minorEastAsia" w:hAnsiTheme="minorEastAsia" w:eastAsiaTheme="minorEastAsia" w:cstheme="minorEastAsia"/>
                <w:color w:val="auto"/>
                <w:kern w:val="0"/>
                <w:sz w:val="21"/>
                <w:szCs w:val="21"/>
                <w:highlight w:val="none"/>
              </w:rPr>
              <w:t>“投标人不良行为信息量化记分”相等的</w:t>
            </w:r>
            <w:r>
              <w:rPr>
                <w:rFonts w:hint="eastAsia" w:asciiTheme="minorEastAsia" w:hAnsiTheme="minorEastAsia" w:eastAsiaTheme="minorEastAsia" w:cstheme="minorEastAsia"/>
                <w:color w:val="auto"/>
                <w:spacing w:val="4"/>
                <w:kern w:val="0"/>
                <w:sz w:val="21"/>
                <w:szCs w:val="21"/>
                <w:highlight w:val="none"/>
              </w:rPr>
              <w:t>，由评标委员会按照</w:t>
            </w:r>
            <w:r>
              <w:rPr>
                <w:rFonts w:hint="eastAsia" w:asciiTheme="minorEastAsia" w:hAnsiTheme="minorEastAsia" w:eastAsiaTheme="minorEastAsia" w:cstheme="minorEastAsia"/>
                <w:color w:val="auto"/>
                <w:spacing w:val="4"/>
                <w:kern w:val="0"/>
                <w:sz w:val="21"/>
                <w:szCs w:val="21"/>
                <w:highlight w:val="none"/>
                <w:u w:val="single"/>
              </w:rPr>
              <w:t xml:space="preserve">         </w:t>
            </w:r>
            <w:r>
              <w:rPr>
                <w:rFonts w:hint="eastAsia" w:asciiTheme="minorEastAsia" w:hAnsiTheme="minorEastAsia" w:eastAsiaTheme="minorEastAsia" w:cstheme="minorEastAsia"/>
                <w:color w:val="auto"/>
                <w:spacing w:val="4"/>
                <w:kern w:val="0"/>
                <w:sz w:val="21"/>
                <w:szCs w:val="21"/>
                <w:highlight w:val="none"/>
              </w:rPr>
              <w:t>原则排序。</w:t>
            </w:r>
            <w:r>
              <w:rPr>
                <w:rFonts w:hint="eastAsia" w:asciiTheme="minorEastAsia" w:hAnsiTheme="minorEastAsia" w:eastAsiaTheme="minorEastAsia" w:cstheme="minorEastAsia"/>
                <w:i/>
                <w:color w:val="auto"/>
                <w:spacing w:val="4"/>
                <w:kern w:val="0"/>
                <w:sz w:val="21"/>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2.1</w:t>
            </w:r>
          </w:p>
        </w:tc>
        <w:tc>
          <w:tcPr>
            <w:tcW w:w="807" w:type="dxa"/>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报价排序</w:t>
            </w:r>
          </w:p>
        </w:tc>
        <w:tc>
          <w:tcPr>
            <w:tcW w:w="8076" w:type="dxa"/>
            <w:gridSpan w:val="4"/>
            <w:tcBorders>
              <w:left w:val="single" w:color="auto" w:sz="4" w:space="0"/>
            </w:tcBorders>
            <w:vAlign w:val="center"/>
          </w:tcPr>
          <w:p>
            <w:pPr>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2" w:hRule="atLeast"/>
        </w:trPr>
        <w:tc>
          <w:tcPr>
            <w:tcW w:w="1002" w:type="dxa"/>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2.2</w:t>
            </w:r>
          </w:p>
        </w:tc>
        <w:tc>
          <w:tcPr>
            <w:tcW w:w="807" w:type="dxa"/>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符合性审查</w:t>
            </w:r>
          </w:p>
        </w:tc>
        <w:tc>
          <w:tcPr>
            <w:tcW w:w="8076" w:type="dxa"/>
            <w:gridSpan w:val="4"/>
            <w:tcBorders>
              <w:left w:val="single" w:color="auto" w:sz="4" w:space="0"/>
            </w:tcBorders>
            <w:vAlign w:val="center"/>
          </w:tcPr>
          <w:p>
            <w:pPr>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取报价排序前□5□6□7名（若实际投标人数量小于勾选数量，</w:t>
            </w:r>
            <w:r>
              <w:rPr>
                <w:rFonts w:hint="eastAsia" w:asciiTheme="minorEastAsia" w:hAnsiTheme="minorEastAsia" w:eastAsiaTheme="minorEastAsia" w:cstheme="minorEastAsia"/>
                <w:color w:val="auto"/>
                <w:spacing w:val="4"/>
                <w:kern w:val="0"/>
                <w:sz w:val="21"/>
                <w:szCs w:val="21"/>
                <w:highlight w:val="none"/>
              </w:rPr>
              <w:t>则全部纳入）进行符合性审查。符合性审查内容：□技术部分评审、资格评审、形式评审、响应性评审、投标函部分评审。符合性审查</w:t>
            </w:r>
            <w:r>
              <w:rPr>
                <w:rFonts w:hint="eastAsia" w:asciiTheme="minorEastAsia" w:hAnsiTheme="minorEastAsia" w:eastAsiaTheme="minorEastAsia" w:cstheme="minorEastAsia"/>
                <w:color w:val="auto"/>
                <w:kern w:val="0"/>
                <w:sz w:val="21"/>
                <w:szCs w:val="21"/>
                <w:highlight w:val="none"/>
              </w:rPr>
              <w:t>合格的投标人中，报价最低的成为第一中标候选人，报价次低的成为第二中标候选人，依次类推。</w:t>
            </w:r>
          </w:p>
          <w:p>
            <w:pPr>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符合性审查中有任何一项不符合要求，符合性审查不合格，由评标委员会作否决投标处理。</w:t>
            </w:r>
          </w:p>
          <w:p>
            <w:pPr>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i/>
                <w:color w:val="auto"/>
                <w:kern w:val="0"/>
                <w:sz w:val="21"/>
                <w:szCs w:val="21"/>
                <w:highlight w:val="none"/>
              </w:rPr>
            </w:pPr>
            <w:r>
              <w:rPr>
                <w:rFonts w:hint="eastAsia" w:asciiTheme="minorEastAsia" w:hAnsiTheme="minorEastAsia" w:eastAsiaTheme="minorEastAsia" w:cstheme="minorEastAsia"/>
                <w:i/>
                <w:color w:val="auto"/>
                <w:kern w:val="0"/>
                <w:sz w:val="21"/>
                <w:szCs w:val="21"/>
                <w:highlight w:val="none"/>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3" w:hRule="atLeast"/>
        </w:trPr>
        <w:tc>
          <w:tcPr>
            <w:tcW w:w="1002" w:type="dxa"/>
            <w:vMerge w:val="restart"/>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kern w:val="0"/>
                <w:sz w:val="21"/>
                <w:szCs w:val="21"/>
                <w:highlight w:val="none"/>
              </w:rPr>
              <w:t>2.2.1</w:t>
            </w:r>
          </w:p>
        </w:tc>
        <w:tc>
          <w:tcPr>
            <w:tcW w:w="807" w:type="dxa"/>
            <w:vMerge w:val="restart"/>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技术部分评审标准</w:t>
            </w:r>
          </w:p>
        </w:tc>
        <w:tc>
          <w:tcPr>
            <w:tcW w:w="6426" w:type="dxa"/>
            <w:gridSpan w:val="3"/>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sz w:val="21"/>
                <w:szCs w:val="21"/>
                <w:highlight w:val="none"/>
              </w:rPr>
              <w:t>技术部分形式要求</w:t>
            </w:r>
          </w:p>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i/>
                <w:iCs/>
                <w:color w:val="auto"/>
                <w:sz w:val="21"/>
                <w:szCs w:val="21"/>
                <w:highlight w:val="none"/>
              </w:rPr>
              <w:t>[提示：技术部分采用暗标评审时适用，重庆市电子招投标系统应实现同步关联功能]</w:t>
            </w:r>
          </w:p>
        </w:tc>
        <w:tc>
          <w:tcPr>
            <w:tcW w:w="1650" w:type="dxa"/>
            <w:tcBorders>
              <w:left w:val="single" w:color="auto" w:sz="4" w:space="0"/>
              <w:bottom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是否符合第二章“投标人须知前附表”第3.7.5项的规定：符合/不符合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07" w:type="dxa"/>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717" w:type="dxa"/>
            <w:vMerge w:val="restart"/>
            <w:tcBorders>
              <w:top w:val="single" w:color="auto" w:sz="4" w:space="0"/>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sz w:val="21"/>
                <w:szCs w:val="21"/>
                <w:highlight w:val="none"/>
                <w:lang w:eastAsia="zh-CN"/>
              </w:rPr>
              <w:t>技术建议书</w:t>
            </w:r>
          </w:p>
        </w:tc>
        <w:tc>
          <w:tcPr>
            <w:tcW w:w="5709" w:type="dxa"/>
            <w:gridSpan w:val="2"/>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□对招标项目的理解和总体设计思路</w:t>
            </w:r>
            <w:r>
              <w:rPr>
                <w:rFonts w:hint="eastAsia" w:asciiTheme="minorEastAsia" w:hAnsiTheme="minorEastAsia" w:eastAsiaTheme="minorEastAsia" w:cstheme="minorEastAsia"/>
                <w:color w:val="auto"/>
                <w:sz w:val="21"/>
                <w:szCs w:val="21"/>
                <w:highlight w:val="none"/>
              </w:rPr>
              <w:t>是否正确</w:t>
            </w:r>
          </w:p>
        </w:tc>
        <w:tc>
          <w:tcPr>
            <w:tcW w:w="1650" w:type="dxa"/>
            <w:vMerge w:val="restart"/>
            <w:tcBorders>
              <w:top w:val="single" w:color="auto" w:sz="4" w:space="0"/>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评标委员会对投标人递交的</w:t>
            </w:r>
            <w:r>
              <w:rPr>
                <w:rFonts w:hint="eastAsia" w:asciiTheme="minorEastAsia" w:hAnsiTheme="minorEastAsia" w:eastAsiaTheme="minorEastAsia" w:cstheme="minorEastAsia"/>
                <w:color w:val="auto"/>
                <w:kern w:val="0"/>
                <w:sz w:val="21"/>
                <w:szCs w:val="21"/>
                <w:highlight w:val="none"/>
                <w:lang w:eastAsia="zh-CN"/>
              </w:rPr>
              <w:t>技术建议书</w:t>
            </w:r>
            <w:r>
              <w:rPr>
                <w:rFonts w:hint="eastAsia" w:asciiTheme="minorEastAsia" w:hAnsiTheme="minorEastAsia" w:eastAsiaTheme="minorEastAsia" w:cstheme="minorEastAsia"/>
                <w:color w:val="auto"/>
                <w:kern w:val="0"/>
                <w:sz w:val="21"/>
                <w:szCs w:val="21"/>
                <w:highlight w:val="none"/>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07" w:type="dxa"/>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717" w:type="dxa"/>
            <w:vMerge w:val="continue"/>
            <w:tcBorders>
              <w:left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709" w:type="dxa"/>
            <w:gridSpan w:val="2"/>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eastAsia="zh-CN"/>
              </w:rPr>
              <w:t>招标项目勘察设计的特点</w:t>
            </w:r>
            <w:r>
              <w:rPr>
                <w:rFonts w:hint="eastAsia" w:asciiTheme="minorEastAsia" w:hAnsiTheme="minorEastAsia" w:eastAsiaTheme="minorEastAsia" w:cstheme="minorEastAsia"/>
                <w:color w:val="auto"/>
                <w:kern w:val="0"/>
                <w:sz w:val="21"/>
                <w:szCs w:val="21"/>
                <w:highlight w:val="none"/>
              </w:rPr>
              <w:t>、关键技术问题的认识及其对策措施</w:t>
            </w:r>
            <w:r>
              <w:rPr>
                <w:rFonts w:hint="eastAsia" w:asciiTheme="minorEastAsia" w:hAnsiTheme="minorEastAsia" w:eastAsiaTheme="minorEastAsia" w:cstheme="minorEastAsia"/>
                <w:color w:val="auto"/>
                <w:sz w:val="21"/>
                <w:szCs w:val="21"/>
                <w:highlight w:val="none"/>
                <w:lang w:eastAsia="zh-CN"/>
              </w:rPr>
              <w:t>是否合理</w:t>
            </w:r>
          </w:p>
        </w:tc>
        <w:tc>
          <w:tcPr>
            <w:tcW w:w="1650" w:type="dxa"/>
            <w:vMerge w:val="continue"/>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07" w:type="dxa"/>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717" w:type="dxa"/>
            <w:vMerge w:val="continue"/>
            <w:tcBorders>
              <w:left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709" w:type="dxa"/>
            <w:gridSpan w:val="2"/>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bidi w:val="0"/>
              <w:spacing w:line="400" w:lineRule="exact"/>
              <w:textAlignment w:val="auto"/>
              <w:rPr>
                <w:rFonts w:hint="eastAsia"/>
                <w:color w:val="auto"/>
                <w:highlight w:val="none"/>
              </w:rPr>
            </w:pPr>
            <w:r>
              <w:rPr>
                <w:rFonts w:hint="eastAsia"/>
                <w:color w:val="auto"/>
                <w:highlight w:val="none"/>
              </w:rPr>
              <w:t>□对前一阶段工作技术结论及技术方案的不同看法及建议是否合理</w:t>
            </w:r>
          </w:p>
          <w:p>
            <w:pPr>
              <w:pStyle w:val="2"/>
              <w:rPr>
                <w:rFonts w:hint="eastAsia"/>
                <w:color w:val="auto"/>
                <w:highlight w:val="none"/>
              </w:rPr>
            </w:pPr>
            <w:r>
              <w:rPr>
                <w:rFonts w:hint="eastAsia" w:asciiTheme="minorEastAsia" w:hAnsiTheme="minorEastAsia" w:eastAsiaTheme="minorEastAsia" w:cstheme="minorEastAsia"/>
                <w:i/>
                <w:iCs/>
                <w:color w:val="auto"/>
                <w:sz w:val="21"/>
                <w:szCs w:val="21"/>
                <w:highlight w:val="none"/>
                <w:u w:val="single"/>
                <w:lang w:val="en-US" w:eastAsia="zh-CN"/>
              </w:rPr>
              <w:t>[提示：本项适用于技术特别复杂的特大桥梁、长大隧道项目，或者地质、地形条件特别复杂的公路项目。]</w:t>
            </w:r>
          </w:p>
        </w:tc>
        <w:tc>
          <w:tcPr>
            <w:tcW w:w="1650" w:type="dxa"/>
            <w:vMerge w:val="continue"/>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07" w:type="dxa"/>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717" w:type="dxa"/>
            <w:vMerge w:val="continue"/>
            <w:tcBorders>
              <w:left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709" w:type="dxa"/>
            <w:gridSpan w:val="2"/>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□勘察设计工作量及计划安排</w:t>
            </w:r>
            <w:r>
              <w:rPr>
                <w:rFonts w:hint="eastAsia" w:asciiTheme="minorEastAsia" w:hAnsiTheme="minorEastAsia" w:eastAsiaTheme="minorEastAsia" w:cstheme="minorEastAsia"/>
                <w:color w:val="auto"/>
                <w:sz w:val="21"/>
                <w:szCs w:val="21"/>
                <w:highlight w:val="none"/>
              </w:rPr>
              <w:t>是否</w:t>
            </w:r>
            <w:r>
              <w:rPr>
                <w:rFonts w:hint="eastAsia" w:asciiTheme="minorEastAsia" w:hAnsiTheme="minorEastAsia" w:eastAsiaTheme="minorEastAsia" w:cstheme="minorEastAsia"/>
                <w:color w:val="auto"/>
                <w:sz w:val="21"/>
                <w:szCs w:val="21"/>
                <w:highlight w:val="none"/>
                <w:lang w:eastAsia="zh-CN"/>
              </w:rPr>
              <w:t>合理</w:t>
            </w:r>
          </w:p>
        </w:tc>
        <w:tc>
          <w:tcPr>
            <w:tcW w:w="1650" w:type="dxa"/>
            <w:vMerge w:val="continue"/>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07" w:type="dxa"/>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717" w:type="dxa"/>
            <w:vMerge w:val="continue"/>
            <w:tcBorders>
              <w:left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709" w:type="dxa"/>
            <w:gridSpan w:val="2"/>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□勘察设计的质量保证措施、进度保证措、安全保证措施</w:t>
            </w:r>
            <w:r>
              <w:rPr>
                <w:rFonts w:hint="eastAsia" w:asciiTheme="minorEastAsia" w:hAnsiTheme="minorEastAsia" w:eastAsiaTheme="minorEastAsia" w:cstheme="minorEastAsia"/>
                <w:color w:val="auto"/>
                <w:sz w:val="21"/>
                <w:szCs w:val="21"/>
                <w:highlight w:val="none"/>
              </w:rPr>
              <w:t>是否</w:t>
            </w:r>
            <w:r>
              <w:rPr>
                <w:rFonts w:hint="eastAsia" w:asciiTheme="minorEastAsia" w:hAnsiTheme="minorEastAsia" w:eastAsiaTheme="minorEastAsia" w:cstheme="minorEastAsia"/>
                <w:color w:val="auto"/>
                <w:sz w:val="21"/>
                <w:szCs w:val="21"/>
                <w:highlight w:val="none"/>
                <w:lang w:eastAsia="zh-CN"/>
              </w:rPr>
              <w:t>恰当</w:t>
            </w:r>
          </w:p>
        </w:tc>
        <w:tc>
          <w:tcPr>
            <w:tcW w:w="1650" w:type="dxa"/>
            <w:vMerge w:val="continue"/>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07" w:type="dxa"/>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717" w:type="dxa"/>
            <w:vMerge w:val="continue"/>
            <w:tcBorders>
              <w:left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709" w:type="dxa"/>
            <w:gridSpan w:val="2"/>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□后续服务的安排及保证措施</w:t>
            </w:r>
            <w:r>
              <w:rPr>
                <w:rFonts w:hint="eastAsia" w:asciiTheme="minorEastAsia" w:hAnsiTheme="minorEastAsia" w:eastAsiaTheme="minorEastAsia" w:cstheme="minorEastAsia"/>
                <w:color w:val="auto"/>
                <w:sz w:val="21"/>
                <w:szCs w:val="21"/>
                <w:highlight w:val="none"/>
              </w:rPr>
              <w:t>是否合理</w:t>
            </w:r>
          </w:p>
        </w:tc>
        <w:tc>
          <w:tcPr>
            <w:tcW w:w="1650" w:type="dxa"/>
            <w:vMerge w:val="continue"/>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8"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807" w:type="dxa"/>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717" w:type="dxa"/>
            <w:vMerge w:val="continue"/>
            <w:tcBorders>
              <w:left w:val="single" w:color="auto" w:sz="4" w:space="0"/>
              <w:bottom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rPr>
            </w:pPr>
          </w:p>
        </w:tc>
        <w:tc>
          <w:tcPr>
            <w:tcW w:w="5709" w:type="dxa"/>
            <w:gridSpan w:val="2"/>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sz w:val="21"/>
                <w:szCs w:val="21"/>
                <w:highlight w:val="none"/>
                <w:lang w:eastAsia="zh-CN"/>
              </w:rPr>
              <w:t>……</w:t>
            </w:r>
          </w:p>
        </w:tc>
        <w:tc>
          <w:tcPr>
            <w:tcW w:w="1650" w:type="dxa"/>
            <w:vMerge w:val="continue"/>
            <w:tcBorders>
              <w:left w:val="single" w:color="auto" w:sz="4" w:space="0"/>
              <w:bottom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tcBorders>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条款号</w:t>
            </w:r>
          </w:p>
        </w:tc>
        <w:tc>
          <w:tcPr>
            <w:tcW w:w="1524" w:type="dxa"/>
            <w:gridSpan w:val="2"/>
            <w:tcBorders>
              <w:left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评审因素</w:t>
            </w:r>
          </w:p>
        </w:tc>
        <w:tc>
          <w:tcPr>
            <w:tcW w:w="2281" w:type="dxa"/>
            <w:tcBorders>
              <w:top w:val="single" w:color="auto" w:sz="4" w:space="0"/>
              <w:left w:val="single" w:color="auto" w:sz="4" w:space="0"/>
              <w:righ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评审标准</w:t>
            </w:r>
          </w:p>
        </w:tc>
        <w:tc>
          <w:tcPr>
            <w:tcW w:w="5078" w:type="dxa"/>
            <w:gridSpan w:val="2"/>
            <w:tcBorders>
              <w:top w:val="single" w:color="auto" w:sz="4" w:space="0"/>
              <w:left w:val="single" w:color="auto" w:sz="4" w:space="0"/>
            </w:tcBorders>
          </w:tcPr>
          <w:p>
            <w:pPr>
              <w:pageBreakBefore w:val="0"/>
              <w:kinsoku/>
              <w:wordWrap/>
              <w:overflowPunct/>
              <w:topLinePunct w:val="0"/>
              <w:bidi w:val="0"/>
              <w:spacing w:line="400" w:lineRule="exact"/>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条款号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2.2.2</w:t>
            </w:r>
          </w:p>
        </w:tc>
        <w:tc>
          <w:tcPr>
            <w:tcW w:w="1524" w:type="dxa"/>
            <w:gridSpan w:val="2"/>
            <w:vMerge w:val="restart"/>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资格评审标准</w:t>
            </w:r>
          </w:p>
        </w:tc>
        <w:tc>
          <w:tcPr>
            <w:tcW w:w="2281" w:type="dxa"/>
            <w:tcBorders>
              <w:top w:val="single" w:color="auto" w:sz="4" w:space="0"/>
              <w:left w:val="single" w:color="auto" w:sz="4" w:space="0"/>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资质条件</w:t>
            </w:r>
          </w:p>
        </w:tc>
        <w:tc>
          <w:tcPr>
            <w:tcW w:w="5078" w:type="dxa"/>
            <w:gridSpan w:val="2"/>
            <w:tcBorders>
              <w:top w:val="single" w:color="auto" w:sz="4" w:space="0"/>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1524" w:type="dxa"/>
            <w:gridSpan w:val="2"/>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top w:val="single" w:color="auto" w:sz="4" w:space="0"/>
              <w:left w:val="single" w:color="auto" w:sz="4" w:space="0"/>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独立法人资格</w:t>
            </w:r>
          </w:p>
        </w:tc>
        <w:tc>
          <w:tcPr>
            <w:tcW w:w="5078" w:type="dxa"/>
            <w:gridSpan w:val="2"/>
            <w:tcBorders>
              <w:top w:val="single" w:color="auto" w:sz="4" w:space="0"/>
              <w:left w:val="single" w:color="auto" w:sz="4" w:space="0"/>
            </w:tcBorders>
            <w:vAlign w:val="center"/>
          </w:tcPr>
          <w:p>
            <w:pPr>
              <w:pageBreakBefore w:val="0"/>
              <w:kinsoku/>
              <w:wordWrap/>
              <w:overflowPunct/>
              <w:topLinePunct w:val="0"/>
              <w:bidi w:val="0"/>
              <w:snapToGrid w:val="0"/>
              <w:spacing w:after="78" w:afterLines="25"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1524" w:type="dxa"/>
            <w:gridSpan w:val="2"/>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top w:val="single" w:color="auto" w:sz="4" w:space="0"/>
              <w:left w:val="single" w:color="auto" w:sz="4" w:space="0"/>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□财务要求</w:t>
            </w:r>
          </w:p>
        </w:tc>
        <w:tc>
          <w:tcPr>
            <w:tcW w:w="5078" w:type="dxa"/>
            <w:gridSpan w:val="2"/>
            <w:tcBorders>
              <w:top w:val="single" w:color="auto" w:sz="4" w:space="0"/>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1524" w:type="dxa"/>
            <w:gridSpan w:val="2"/>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top w:val="single" w:color="auto" w:sz="4" w:space="0"/>
              <w:left w:val="single" w:color="auto" w:sz="4" w:space="0"/>
              <w:right w:val="single" w:color="auto" w:sz="4" w:space="0"/>
            </w:tcBorders>
            <w:vAlign w:val="center"/>
          </w:tcPr>
          <w:p>
            <w:pPr>
              <w:pageBreakBefore w:val="0"/>
              <w:kinsoku/>
              <w:wordWrap/>
              <w:overflowPunct/>
              <w:topLinePunct w:val="0"/>
              <w:bidi w:val="0"/>
              <w:snapToGrid w:val="0"/>
              <w:spacing w:after="78" w:afterLines="25"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□业绩要求</w:t>
            </w:r>
          </w:p>
        </w:tc>
        <w:tc>
          <w:tcPr>
            <w:tcW w:w="5078" w:type="dxa"/>
            <w:gridSpan w:val="2"/>
            <w:tcBorders>
              <w:top w:val="single" w:color="auto" w:sz="4" w:space="0"/>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1524" w:type="dxa"/>
            <w:gridSpan w:val="2"/>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top w:val="single" w:color="auto" w:sz="4" w:space="0"/>
              <w:left w:val="single" w:color="auto" w:sz="4" w:space="0"/>
              <w:right w:val="single" w:color="auto" w:sz="4" w:space="0"/>
            </w:tcBorders>
            <w:vAlign w:val="center"/>
          </w:tcPr>
          <w:p>
            <w:pPr>
              <w:pageBreakBefore w:val="0"/>
              <w:kinsoku/>
              <w:wordWrap/>
              <w:overflowPunct/>
              <w:topLinePunct w:val="0"/>
              <w:bidi w:val="0"/>
              <w:snapToGrid w:val="0"/>
              <w:spacing w:after="78" w:afterLines="25"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投标截止日投标资格情况</w:t>
            </w:r>
          </w:p>
        </w:tc>
        <w:tc>
          <w:tcPr>
            <w:tcW w:w="5078" w:type="dxa"/>
            <w:gridSpan w:val="2"/>
            <w:tcBorders>
              <w:top w:val="single" w:color="auto" w:sz="4" w:space="0"/>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1524" w:type="dxa"/>
            <w:gridSpan w:val="2"/>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top w:val="single" w:color="auto" w:sz="4" w:space="0"/>
              <w:left w:val="single" w:color="auto" w:sz="4" w:space="0"/>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eastAsia="zh-CN"/>
              </w:rPr>
              <w:t>项目负责人</w:t>
            </w:r>
            <w:r>
              <w:rPr>
                <w:rFonts w:hint="eastAsia" w:asciiTheme="minorEastAsia" w:hAnsiTheme="minorEastAsia" w:eastAsiaTheme="minorEastAsia" w:cstheme="minorEastAsia"/>
                <w:color w:val="auto"/>
                <w:kern w:val="0"/>
                <w:sz w:val="21"/>
                <w:szCs w:val="21"/>
                <w:highlight w:val="none"/>
              </w:rPr>
              <w:t>、勘察负责人及设计负责人的资格要求</w:t>
            </w:r>
          </w:p>
        </w:tc>
        <w:tc>
          <w:tcPr>
            <w:tcW w:w="5078" w:type="dxa"/>
            <w:gridSpan w:val="2"/>
            <w:tcBorders>
              <w:top w:val="single" w:color="auto" w:sz="4" w:space="0"/>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1524" w:type="dxa"/>
            <w:gridSpan w:val="2"/>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top w:val="single" w:color="auto" w:sz="4" w:space="0"/>
              <w:left w:val="single" w:color="auto" w:sz="4" w:space="0"/>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其他要求</w:t>
            </w:r>
          </w:p>
        </w:tc>
        <w:tc>
          <w:tcPr>
            <w:tcW w:w="5078" w:type="dxa"/>
            <w:gridSpan w:val="2"/>
            <w:tcBorders>
              <w:top w:val="single" w:color="auto" w:sz="4" w:space="0"/>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u w:val="single"/>
              </w:rPr>
            </w:pPr>
            <w:r>
              <w:rPr>
                <w:rFonts w:hint="eastAsia" w:asciiTheme="minorEastAsia" w:hAnsiTheme="minorEastAsia" w:eastAsiaTheme="minorEastAsia" w:cstheme="minorEastAsia"/>
                <w:color w:val="auto"/>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1524" w:type="dxa"/>
            <w:gridSpan w:val="2"/>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top w:val="single" w:color="auto" w:sz="4" w:space="0"/>
              <w:left w:val="single" w:color="auto" w:sz="4" w:space="0"/>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□联合体投标人</w:t>
            </w:r>
          </w:p>
        </w:tc>
        <w:tc>
          <w:tcPr>
            <w:tcW w:w="5078" w:type="dxa"/>
            <w:gridSpan w:val="2"/>
            <w:tcBorders>
              <w:top w:val="single" w:color="auto" w:sz="4" w:space="0"/>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p>
        </w:tc>
        <w:tc>
          <w:tcPr>
            <w:tcW w:w="1524" w:type="dxa"/>
            <w:gridSpan w:val="2"/>
            <w:vMerge w:val="continue"/>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top w:val="single" w:color="auto" w:sz="4" w:space="0"/>
              <w:left w:val="single" w:color="auto" w:sz="4" w:space="0"/>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不存在禁止投标的情形</w:t>
            </w:r>
          </w:p>
        </w:tc>
        <w:tc>
          <w:tcPr>
            <w:tcW w:w="5078" w:type="dxa"/>
            <w:gridSpan w:val="2"/>
            <w:tcBorders>
              <w:top w:val="single" w:color="auto" w:sz="4" w:space="0"/>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不存在第二章“投标人须知”第 1.4.3 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2.2.3</w:t>
            </w:r>
          </w:p>
        </w:tc>
        <w:tc>
          <w:tcPr>
            <w:tcW w:w="1524" w:type="dxa"/>
            <w:gridSpan w:val="2"/>
            <w:vMerge w:val="restart"/>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形式评审标准</w:t>
            </w:r>
          </w:p>
        </w:tc>
        <w:tc>
          <w:tcPr>
            <w:tcW w:w="2281" w:type="dxa"/>
            <w:tcBorders>
              <w:right w:val="single" w:color="auto" w:sz="4" w:space="0"/>
            </w:tcBorders>
            <w:vAlign w:val="center"/>
          </w:tcPr>
          <w:p>
            <w:pPr>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投标人名称</w:t>
            </w:r>
          </w:p>
        </w:tc>
        <w:tc>
          <w:tcPr>
            <w:tcW w:w="5078" w:type="dxa"/>
            <w:gridSpan w:val="2"/>
            <w:tcBorders>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与营业执照、资质证书一致，依法变更名称的应提交相应证明材料。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投标文件格式</w:t>
            </w:r>
          </w:p>
        </w:tc>
        <w:tc>
          <w:tcPr>
            <w:tcW w:w="5078" w:type="dxa"/>
            <w:gridSpan w:val="2"/>
            <w:tcBorders>
              <w:left w:val="single" w:color="auto" w:sz="4" w:space="0"/>
            </w:tcBorders>
            <w:vAlign w:val="center"/>
          </w:tcPr>
          <w:p>
            <w:pPr>
              <w:pageBreakBefore w:val="0"/>
              <w:kinsoku/>
              <w:wordWrap/>
              <w:overflowPunct/>
              <w:topLinePunct w:val="0"/>
              <w:bidi w:val="0"/>
              <w:snapToGrid w:val="0"/>
              <w:spacing w:line="400" w:lineRule="exact"/>
              <w:ind w:firstLine="380" w:firstLineChars="181"/>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□联合体投标人</w:t>
            </w:r>
          </w:p>
        </w:tc>
        <w:tc>
          <w:tcPr>
            <w:tcW w:w="5078" w:type="dxa"/>
            <w:gridSpan w:val="2"/>
            <w:tcBorders>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提交</w:t>
            </w:r>
            <w:r>
              <w:rPr>
                <w:rFonts w:hint="eastAsia" w:asciiTheme="minorEastAsia" w:hAnsiTheme="minorEastAsia" w:eastAsiaTheme="minorEastAsia" w:cstheme="minorEastAsia"/>
                <w:color w:val="auto"/>
                <w:kern w:val="0"/>
                <w:sz w:val="21"/>
                <w:szCs w:val="21"/>
                <w:highlight w:val="none"/>
                <w:lang w:eastAsia="zh-CN"/>
              </w:rPr>
              <w:t>共同投标协议</w:t>
            </w:r>
            <w:r>
              <w:rPr>
                <w:rFonts w:hint="eastAsia" w:asciiTheme="minorEastAsia" w:hAnsiTheme="minorEastAsia" w:eastAsiaTheme="minorEastAsia" w:cstheme="minorEastAsia"/>
                <w:color w:val="auto"/>
                <w:kern w:val="0"/>
                <w:sz w:val="21"/>
                <w:szCs w:val="21"/>
                <w:highlight w:val="none"/>
              </w:rPr>
              <w:t>，并明确联合体牵头人。在</w:t>
            </w:r>
            <w:r>
              <w:rPr>
                <w:rFonts w:hint="eastAsia" w:asciiTheme="minorEastAsia" w:hAnsiTheme="minorEastAsia" w:eastAsiaTheme="minorEastAsia" w:cstheme="minorEastAsia"/>
                <w:color w:val="auto"/>
                <w:kern w:val="0"/>
                <w:sz w:val="21"/>
                <w:szCs w:val="21"/>
                <w:highlight w:val="none"/>
                <w:lang w:eastAsia="zh-CN"/>
              </w:rPr>
              <w:t>共同投标协议</w:t>
            </w:r>
            <w:r>
              <w:rPr>
                <w:rFonts w:hint="eastAsia" w:asciiTheme="minorEastAsia" w:hAnsiTheme="minorEastAsia" w:eastAsiaTheme="minorEastAsia" w:cstheme="minorEastAsia"/>
                <w:color w:val="auto"/>
                <w:kern w:val="0"/>
                <w:sz w:val="21"/>
                <w:szCs w:val="21"/>
                <w:highlight w:val="none"/>
              </w:rPr>
              <w:t>第5条联合体各成员单位内部的职责分工中填写的联合体所有成员单位名称应与其营业执照、资质证书</w:t>
            </w:r>
            <w:r>
              <w:rPr>
                <w:rFonts w:hint="eastAsia" w:asciiTheme="minorEastAsia" w:hAnsiTheme="minorEastAsia" w:eastAsiaTheme="minorEastAsia" w:cstheme="minorEastAsia"/>
                <w:color w:val="auto"/>
                <w:kern w:val="0"/>
                <w:sz w:val="21"/>
                <w:szCs w:val="21"/>
                <w:highlight w:val="none"/>
                <w:lang w:eastAsia="zh-CN"/>
              </w:rPr>
              <w:t>一致</w:t>
            </w:r>
            <w:r>
              <w:rPr>
                <w:rFonts w:hint="eastAsia" w:asciiTheme="minorEastAsia" w:hAnsiTheme="minorEastAsia" w:eastAsiaTheme="minorEastAsia" w:cstheme="minorEastAsia"/>
                <w:color w:val="auto"/>
                <w:kern w:val="0"/>
                <w:sz w:val="21"/>
                <w:szCs w:val="21"/>
                <w:highlight w:val="none"/>
              </w:rPr>
              <w:t>，依法变更名称的应提交相应证明材料。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投标文件的签署</w:t>
            </w:r>
          </w:p>
        </w:tc>
        <w:tc>
          <w:tcPr>
            <w:tcW w:w="5078" w:type="dxa"/>
            <w:gridSpan w:val="2"/>
            <w:tcBorders>
              <w:left w:val="single" w:color="auto" w:sz="4" w:space="0"/>
            </w:tcBorders>
            <w:vAlign w:val="center"/>
          </w:tcPr>
          <w:p>
            <w:pPr>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第六章 投标文件格式（不含投标函部分）要求法定代表人或其委托代理人签名（或盖章）的须齐全。</w:t>
            </w:r>
            <w:r>
              <w:rPr>
                <w:rFonts w:hint="eastAsia" w:asciiTheme="minorEastAsia" w:hAnsiTheme="minorEastAsia" w:eastAsiaTheme="minorEastAsia" w:cstheme="minorEastAsia"/>
                <w:color w:val="auto"/>
                <w:kern w:val="0"/>
                <w:sz w:val="21"/>
                <w:szCs w:val="21"/>
                <w:highlight w:val="none"/>
                <w:lang w:eastAsia="zh-CN"/>
              </w:rPr>
              <w:t>要求签名的，</w:t>
            </w:r>
            <w:r>
              <w:rPr>
                <w:rFonts w:hint="eastAsia" w:asciiTheme="minorEastAsia" w:hAnsiTheme="minorEastAsia" w:eastAsiaTheme="minorEastAsia" w:cstheme="minorEastAsia"/>
                <w:color w:val="auto"/>
                <w:kern w:val="0"/>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kern w:val="0"/>
                <w:sz w:val="21"/>
                <w:szCs w:val="21"/>
                <w:highlight w:val="none"/>
              </w:rPr>
              <w:t>或加盖CA数字证书均可。</w:t>
            </w:r>
          </w:p>
          <w:p>
            <w:pPr>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snapToGrid w:val="0"/>
                <w:color w:val="auto"/>
                <w:kern w:val="0"/>
                <w:sz w:val="21"/>
                <w:szCs w:val="21"/>
                <w:highlight w:val="none"/>
              </w:rPr>
              <w:t>若投标单位为联合体，则</w:t>
            </w:r>
            <w:r>
              <w:rPr>
                <w:rFonts w:hint="eastAsia" w:asciiTheme="minorEastAsia" w:hAnsiTheme="minorEastAsia" w:eastAsiaTheme="minorEastAsia" w:cstheme="minorEastAsia"/>
                <w:snapToGrid w:val="0"/>
                <w:color w:val="auto"/>
                <w:kern w:val="0"/>
                <w:sz w:val="21"/>
                <w:szCs w:val="21"/>
                <w:highlight w:val="none"/>
                <w:lang w:eastAsia="zh-CN"/>
              </w:rPr>
              <w:t>共同投标协议</w:t>
            </w:r>
            <w:r>
              <w:rPr>
                <w:rFonts w:hint="eastAsia" w:asciiTheme="minorEastAsia" w:hAnsiTheme="minorEastAsia" w:eastAsiaTheme="minorEastAsia" w:cstheme="minorEastAsia"/>
                <w:snapToGrid w:val="0"/>
                <w:color w:val="auto"/>
                <w:kern w:val="0"/>
                <w:sz w:val="21"/>
                <w:szCs w:val="21"/>
                <w:highlight w:val="none"/>
              </w:rPr>
              <w:t>中各联合体成员单位签名（或盖章）须齐全，</w:t>
            </w:r>
            <w:r>
              <w:rPr>
                <w:rFonts w:hint="eastAsia" w:asciiTheme="minorEastAsia" w:hAnsiTheme="minorEastAsia" w:eastAsiaTheme="minorEastAsia" w:cstheme="minorEastAsia"/>
                <w:snapToGrid w:val="0"/>
                <w:color w:val="auto"/>
                <w:kern w:val="0"/>
                <w:sz w:val="21"/>
                <w:szCs w:val="21"/>
                <w:highlight w:val="none"/>
                <w:lang w:eastAsia="zh-CN"/>
              </w:rPr>
              <w:t>共同投标协议</w:t>
            </w:r>
            <w:r>
              <w:rPr>
                <w:rFonts w:hint="eastAsia" w:asciiTheme="minorEastAsia" w:hAnsiTheme="minorEastAsia" w:eastAsiaTheme="minorEastAsia" w:cstheme="minorEastAsia"/>
                <w:snapToGrid w:val="0"/>
                <w:color w:val="auto"/>
                <w:kern w:val="0"/>
                <w:sz w:val="21"/>
                <w:szCs w:val="21"/>
                <w:highlight w:val="none"/>
              </w:rPr>
              <w:t>以外的</w:t>
            </w:r>
            <w:r>
              <w:rPr>
                <w:rFonts w:hint="eastAsia" w:asciiTheme="minorEastAsia" w:hAnsiTheme="minorEastAsia" w:eastAsiaTheme="minorEastAsia" w:cstheme="minorEastAsia"/>
                <w:color w:val="auto"/>
                <w:kern w:val="0"/>
                <w:sz w:val="21"/>
                <w:szCs w:val="21"/>
                <w:highlight w:val="none"/>
              </w:rPr>
              <w:t>投标文件格式中，要求法定代表人或其委托代理人签名（或盖章）的均由</w:t>
            </w:r>
            <w:r>
              <w:rPr>
                <w:rFonts w:hint="eastAsia" w:asciiTheme="minorEastAsia" w:hAnsiTheme="minorEastAsia" w:eastAsiaTheme="minorEastAsia" w:cstheme="minorEastAsia"/>
                <w:snapToGrid w:val="0"/>
                <w:color w:val="auto"/>
                <w:kern w:val="0"/>
                <w:sz w:val="21"/>
                <w:szCs w:val="21"/>
                <w:highlight w:val="none"/>
              </w:rPr>
              <w:t>联合体牵头人</w:t>
            </w:r>
            <w:r>
              <w:rPr>
                <w:rFonts w:hint="eastAsia" w:asciiTheme="minorEastAsia" w:hAnsiTheme="minorEastAsia" w:eastAsiaTheme="minorEastAsia" w:cstheme="minorEastAsia"/>
                <w:color w:val="auto"/>
                <w:kern w:val="0"/>
                <w:sz w:val="21"/>
                <w:szCs w:val="21"/>
                <w:highlight w:val="none"/>
              </w:rPr>
              <w:t>法定代表人或其委托代理人签名（或盖章）。</w:t>
            </w:r>
          </w:p>
          <w:p>
            <w:pPr>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第六章 投标文件格式（不含投标函部分）要求加盖单位法人章的，应使用 CA 数字证书加盖投标人的单位电子印章。</w:t>
            </w:r>
          </w:p>
          <w:p>
            <w:pPr>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snapToGrid w:val="0"/>
                <w:color w:val="auto"/>
                <w:kern w:val="0"/>
                <w:sz w:val="21"/>
                <w:szCs w:val="21"/>
                <w:highlight w:val="none"/>
              </w:rPr>
              <w:t>若投标单位为联合体，则</w:t>
            </w:r>
            <w:r>
              <w:rPr>
                <w:rFonts w:hint="eastAsia" w:asciiTheme="minorEastAsia" w:hAnsiTheme="minorEastAsia" w:eastAsiaTheme="minorEastAsia" w:cstheme="minorEastAsia"/>
                <w:snapToGrid w:val="0"/>
                <w:color w:val="auto"/>
                <w:kern w:val="0"/>
                <w:sz w:val="21"/>
                <w:szCs w:val="21"/>
                <w:highlight w:val="none"/>
                <w:lang w:eastAsia="zh-CN"/>
              </w:rPr>
              <w:t>共同投标协议</w:t>
            </w:r>
            <w:r>
              <w:rPr>
                <w:rFonts w:hint="eastAsia" w:asciiTheme="minorEastAsia" w:hAnsiTheme="minorEastAsia" w:eastAsiaTheme="minorEastAsia" w:cstheme="minorEastAsia"/>
                <w:snapToGrid w:val="0"/>
                <w:color w:val="auto"/>
                <w:kern w:val="0"/>
                <w:sz w:val="21"/>
                <w:szCs w:val="21"/>
                <w:highlight w:val="none"/>
              </w:rPr>
              <w:t>中要求各联合体成员盖单位法人章的，各联合体成员盖章须齐全，</w:t>
            </w:r>
            <w:r>
              <w:rPr>
                <w:rFonts w:hint="eastAsia" w:asciiTheme="minorEastAsia" w:hAnsiTheme="minorEastAsia" w:eastAsiaTheme="minorEastAsia" w:cstheme="minorEastAsia"/>
                <w:snapToGrid w:val="0"/>
                <w:color w:val="auto"/>
                <w:kern w:val="0"/>
                <w:sz w:val="21"/>
                <w:szCs w:val="21"/>
                <w:highlight w:val="none"/>
                <w:lang w:eastAsia="zh-CN"/>
              </w:rPr>
              <w:t>共同投标协议</w:t>
            </w:r>
            <w:r>
              <w:rPr>
                <w:rFonts w:hint="eastAsia" w:asciiTheme="minorEastAsia" w:hAnsiTheme="minorEastAsia" w:eastAsiaTheme="minorEastAsia" w:cstheme="minorEastAsia"/>
                <w:snapToGrid w:val="0"/>
                <w:color w:val="auto"/>
                <w:kern w:val="0"/>
                <w:sz w:val="21"/>
                <w:szCs w:val="21"/>
                <w:highlight w:val="none"/>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委托代理人</w:t>
            </w:r>
          </w:p>
        </w:tc>
        <w:tc>
          <w:tcPr>
            <w:tcW w:w="5078" w:type="dxa"/>
            <w:gridSpan w:val="2"/>
            <w:tcBorders>
              <w:left w:val="single" w:color="auto" w:sz="4" w:space="0"/>
            </w:tcBorders>
            <w:vAlign w:val="center"/>
          </w:tcPr>
          <w:p>
            <w:pPr>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备选投标方案</w:t>
            </w:r>
          </w:p>
        </w:tc>
        <w:tc>
          <w:tcPr>
            <w:tcW w:w="5078" w:type="dxa"/>
            <w:gridSpan w:val="2"/>
            <w:tcBorders>
              <w:left w:val="single" w:color="auto" w:sz="4" w:space="0"/>
            </w:tcBorders>
            <w:vAlign w:val="center"/>
          </w:tcPr>
          <w:p>
            <w:pPr>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除招标文件明确允许提交备选投标方案外，投标人不得提交备选投标方案</w:t>
            </w:r>
            <w:r>
              <w:rPr>
                <w:rFonts w:hint="eastAsia" w:asciiTheme="minorEastAsia" w:hAnsiTheme="minorEastAsia" w:eastAsiaTheme="minorEastAsia" w:cstheme="minorEastAsia"/>
                <w:color w:val="auto"/>
                <w:kern w:val="0"/>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2.2.4</w:t>
            </w:r>
          </w:p>
        </w:tc>
        <w:tc>
          <w:tcPr>
            <w:tcW w:w="1524" w:type="dxa"/>
            <w:gridSpan w:val="2"/>
            <w:vMerge w:val="restart"/>
            <w:tcBorders>
              <w:top w:val="single" w:color="auto" w:sz="4" w:space="0"/>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响应性评审标准</w:t>
            </w: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投标内容</w:t>
            </w:r>
          </w:p>
        </w:tc>
        <w:tc>
          <w:tcPr>
            <w:tcW w:w="5078" w:type="dxa"/>
            <w:gridSpan w:val="2"/>
            <w:tcBorders>
              <w:left w:val="single" w:color="auto" w:sz="4" w:space="0"/>
            </w:tcBorders>
            <w:vAlign w:val="center"/>
          </w:tcPr>
          <w:p>
            <w:pPr>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投标保证金</w:t>
            </w:r>
          </w:p>
        </w:tc>
        <w:tc>
          <w:tcPr>
            <w:tcW w:w="5078" w:type="dxa"/>
            <w:gridSpan w:val="2"/>
            <w:tcBorders>
              <w:left w:val="single" w:color="auto" w:sz="4" w:space="0"/>
            </w:tcBorders>
            <w:vAlign w:val="center"/>
          </w:tcPr>
          <w:p>
            <w:pPr>
              <w:pageBreakBefore w:val="0"/>
              <w:tabs>
                <w:tab w:val="left" w:pos="611"/>
                <w:tab w:val="left" w:pos="669"/>
              </w:tabs>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符合第二章“投标人须知”第3.4.1项规定。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权利义务</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符合第二章“投标人须知”第1.12.1项规定和第四章“合同条款及格式”中的实质性要求和条件，投标文件不应附有招标人不能接受的条件。（由投标人承诺，承诺书格式详见第六章投标文件格式。）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bottom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bottom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实质性要求</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符合第五章“发包人要求”中的实质性要求和条件（由投标人承诺，承诺书格式详见第六章投标文件格式。）</w:t>
            </w:r>
          </w:p>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本次投标不得有串通投标、弄虚作假等其他违反招投标相关法律、法规行为。</w:t>
            </w:r>
          </w:p>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2.2.5</w:t>
            </w:r>
          </w:p>
        </w:tc>
        <w:tc>
          <w:tcPr>
            <w:tcW w:w="1524" w:type="dxa"/>
            <w:gridSpan w:val="2"/>
            <w:vMerge w:val="restart"/>
            <w:tcBorders>
              <w:top w:val="single" w:color="auto" w:sz="4" w:space="0"/>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投标函部分评审标准</w:t>
            </w: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投标函部分的签名盖章</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投标函部分的格式要求法定代表人或其委托代理人签名（或盖章）的须齐全</w:t>
            </w:r>
            <w:r>
              <w:rPr>
                <w:rFonts w:hint="eastAsia" w:asciiTheme="minorEastAsia" w:hAnsiTheme="minorEastAsia" w:eastAsiaTheme="minorEastAsia" w:cstheme="minorEastAsia"/>
                <w:color w:val="auto"/>
                <w:kern w:val="0"/>
                <w:sz w:val="21"/>
                <w:szCs w:val="21"/>
                <w:highlight w:val="none"/>
                <w:lang w:eastAsia="zh-CN"/>
              </w:rPr>
              <w:t>。要求签名的，</w:t>
            </w:r>
            <w:r>
              <w:rPr>
                <w:rFonts w:hint="eastAsia" w:asciiTheme="minorEastAsia" w:hAnsiTheme="minorEastAsia" w:eastAsiaTheme="minorEastAsia" w:cstheme="minorEastAsia"/>
                <w:color w:val="auto"/>
                <w:kern w:val="0"/>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kern w:val="0"/>
                <w:sz w:val="21"/>
                <w:szCs w:val="21"/>
                <w:highlight w:val="none"/>
              </w:rPr>
              <w:t>或加盖CA数字证书均可。要求加盖单位法人章的，应使用 CA 数字证书加盖投标人的单位电子印章。</w:t>
            </w:r>
          </w:p>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联合体投标的，投标函部分的格式中要求投标人加盖单位法人章的，均由联合体牵头人使用 CA 数字证书加盖其单位电子印章</w:t>
            </w:r>
            <w:r>
              <w:rPr>
                <w:rFonts w:hint="eastAsia" w:asciiTheme="minorEastAsia" w:hAnsiTheme="minorEastAsia" w:eastAsiaTheme="minorEastAsia" w:cstheme="minorEastAsia"/>
                <w:color w:val="auto"/>
                <w:kern w:val="0"/>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勘察设计服务期限</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质量标准</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rPr>
              <w:t>安全目标</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符合第二章“投标人须知”第1.3.</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投标有效期</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投标报价</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1.投标函中的投标报价不得高于招标人公布的投标报价最高限价。</w:t>
            </w:r>
          </w:p>
          <w:p>
            <w:pPr>
              <w:pStyle w:val="2"/>
              <w:pageBreakBefore w:val="0"/>
              <w:kinsoku/>
              <w:wordWrap/>
              <w:overflowPunct/>
              <w:topLinePunct w:val="0"/>
              <w:bidi w:val="0"/>
              <w:snapToGrid w:val="0"/>
              <w:spacing w:after="31" w:afterLines="10" w:line="360" w:lineRule="auto"/>
              <w:ind w:firstLine="420" w:firstLineChars="200"/>
              <w:textAlignment w:val="auto"/>
              <w:rPr>
                <w:rFonts w:hint="eastAsia" w:ascii="宋体" w:hAnsi="宋体" w:eastAsia="宋体" w:cs="宋体"/>
                <w:kern w:val="2"/>
              </w:rPr>
            </w:pPr>
            <w:r>
              <w:rPr>
                <w:rFonts w:hint="eastAsia" w:ascii="宋体" w:hAnsi="宋体" w:cs="宋体"/>
                <w:kern w:val="2"/>
                <w:lang w:val="en-US" w:eastAsia="zh-CN"/>
              </w:rPr>
              <w:t>2</w:t>
            </w:r>
            <w:r>
              <w:rPr>
                <w:rFonts w:hint="eastAsia" w:ascii="宋体" w:hAnsi="宋体" w:eastAsia="宋体" w:cs="宋体"/>
                <w:kern w:val="2"/>
                <w:lang w:val="en-US" w:eastAsia="zh-CN"/>
              </w:rPr>
              <w:t>.</w:t>
            </w:r>
            <w:r>
              <w:rPr>
                <w:rFonts w:hint="eastAsia" w:ascii="宋体" w:hAnsi="宋体" w:eastAsia="宋体" w:cs="宋体"/>
                <w:kern w:val="2"/>
              </w:rPr>
              <w:t>投标人投标总报价低于招标文件规定的对应的异常低价警戒线的，</w:t>
            </w:r>
            <w:r>
              <w:rPr>
                <w:rFonts w:hint="eastAsia" w:ascii="宋体" w:hAnsi="宋体" w:cs="宋体"/>
                <w:kern w:val="2"/>
                <w:lang w:val="en-US" w:eastAsia="zh-CN"/>
              </w:rPr>
              <w:t>应</w:t>
            </w:r>
            <w:r>
              <w:rPr>
                <w:rFonts w:hint="eastAsia" w:ascii="宋体" w:hAnsi="宋体" w:eastAsia="宋体" w:cs="宋体"/>
                <w:kern w:val="2"/>
              </w:rPr>
              <w:t>提供报价合理性说明，</w:t>
            </w:r>
            <w:r>
              <w:rPr>
                <w:rFonts w:hint="eastAsia" w:ascii="宋体" w:hAnsi="宋体" w:cs="宋体"/>
                <w:kern w:val="2"/>
                <w:lang w:val="en-US" w:eastAsia="zh-CN"/>
              </w:rPr>
              <w:t>并</w:t>
            </w:r>
            <w:r>
              <w:rPr>
                <w:rFonts w:hint="eastAsia" w:ascii="宋体" w:hAnsi="宋体" w:eastAsia="宋体" w:cs="宋体"/>
                <w:kern w:val="2"/>
              </w:rPr>
              <w:t>提供必要的证明材料。</w:t>
            </w:r>
          </w:p>
          <w:p>
            <w:pPr>
              <w:pStyle w:val="2"/>
              <w:pageBreakBefore w:val="0"/>
              <w:kinsoku/>
              <w:wordWrap/>
              <w:overflowPunct/>
              <w:topLinePunct w:val="0"/>
              <w:bidi w:val="0"/>
              <w:snapToGrid w:val="0"/>
              <w:spacing w:after="31" w:afterLines="10" w:line="360" w:lineRule="auto"/>
              <w:ind w:firstLine="420" w:firstLineChars="200"/>
              <w:textAlignment w:val="auto"/>
              <w:rPr>
                <w:rFonts w:hint="eastAsia" w:ascii="宋体" w:hAnsi="宋体" w:eastAsia="宋体" w:cs="宋体"/>
                <w:kern w:val="0"/>
                <w:szCs w:val="21"/>
                <w:u w:val="none"/>
                <w:lang w:val="en-US" w:eastAsia="zh-CN"/>
              </w:rPr>
            </w:pPr>
            <w:r>
              <w:rPr>
                <w:rFonts w:hint="eastAsia" w:ascii="宋体" w:hAnsi="宋体" w:cs="宋体"/>
                <w:kern w:val="0"/>
                <w:szCs w:val="21"/>
                <w:u w:val="none"/>
                <w:lang w:val="en-US" w:eastAsia="zh-CN"/>
              </w:rPr>
              <w:t>3</w:t>
            </w:r>
            <w:r>
              <w:rPr>
                <w:rFonts w:hint="eastAsia" w:ascii="宋体" w:hAnsi="宋体" w:eastAsia="宋体" w:cs="宋体"/>
                <w:kern w:val="0"/>
                <w:szCs w:val="21"/>
                <w:u w:val="none"/>
                <w:lang w:val="en-US" w:eastAsia="zh-CN"/>
              </w:rPr>
              <w:t>.</w:t>
            </w:r>
            <w:r>
              <w:rPr>
                <w:rFonts w:hint="eastAsia" w:ascii="宋体" w:hAnsi="宋体" w:eastAsia="宋体" w:cs="宋体"/>
                <w:kern w:val="0"/>
                <w:szCs w:val="21"/>
                <w:u w:val="none"/>
              </w:rPr>
              <w:t>投标人的</w:t>
            </w:r>
            <w:r>
              <w:rPr>
                <w:rFonts w:hint="eastAsia" w:ascii="宋体" w:hAnsi="宋体" w:eastAsia="宋体" w:cs="宋体"/>
                <w:kern w:val="0"/>
                <w:szCs w:val="21"/>
                <w:u w:val="none"/>
                <w:lang w:val="en-US" w:eastAsia="zh-CN"/>
              </w:rPr>
              <w:t>单项报价</w:t>
            </w:r>
            <w:r>
              <w:rPr>
                <w:rFonts w:hint="eastAsia" w:ascii="宋体" w:hAnsi="宋体" w:cs="宋体"/>
                <w:kern w:val="0"/>
                <w:szCs w:val="21"/>
                <w:u w:val="none"/>
                <w:lang w:val="en-US" w:eastAsia="zh-CN"/>
              </w:rPr>
              <w:t>不得</w:t>
            </w:r>
            <w:r>
              <w:rPr>
                <w:rFonts w:hint="eastAsia" w:ascii="宋体" w:hAnsi="宋体" w:eastAsia="宋体" w:cs="宋体"/>
                <w:kern w:val="0"/>
                <w:szCs w:val="21"/>
                <w:u w:val="none"/>
                <w:lang w:val="en-US" w:eastAsia="zh-CN"/>
              </w:rPr>
              <w:t>为零报价或者负数报价。</w:t>
            </w:r>
          </w:p>
          <w:p>
            <w:pPr>
              <w:pageBreakBefore w:val="0"/>
              <w:kinsoku/>
              <w:wordWrap/>
              <w:overflowPunct/>
              <w:topLinePunct w:val="0"/>
              <w:bidi w:val="0"/>
              <w:snapToGrid w:val="0"/>
              <w:spacing w:after="31" w:afterLines="10"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.投标函中的投标总报价与依据固定费率（或固定单价）计算出的结果一致；</w:t>
            </w:r>
          </w:p>
          <w:p>
            <w:pPr>
              <w:pageBreakBefore w:val="0"/>
              <w:kinsoku/>
              <w:wordWrap/>
              <w:overflowPunct/>
              <w:topLinePunct w:val="0"/>
              <w:bidi w:val="0"/>
              <w:snapToGrid w:val="0"/>
              <w:spacing w:after="31" w:afterLines="10"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.采用费用清单报价的，投标函中的投标总报价必须与费用清单合计报价一致。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报价唯一</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eastAsia="zh-CN" w:bidi="ar"/>
              </w:rPr>
              <w:t>计费基数（或</w:t>
            </w:r>
            <w:r>
              <w:rPr>
                <w:rFonts w:hint="eastAsia" w:asciiTheme="minorEastAsia" w:hAnsiTheme="minorEastAsia" w:eastAsiaTheme="minorEastAsia" w:cstheme="minorEastAsia"/>
                <w:color w:val="auto"/>
                <w:kern w:val="0"/>
                <w:sz w:val="21"/>
                <w:szCs w:val="21"/>
                <w:highlight w:val="none"/>
                <w:lang w:val="en-US" w:eastAsia="zh-CN" w:bidi="ar"/>
              </w:rPr>
              <w:t>暂定工程量）</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eastAsia="zh-CN" w:bidi="ar"/>
              </w:rPr>
              <w:t>计费基数（或</w:t>
            </w:r>
            <w:r>
              <w:rPr>
                <w:rFonts w:hint="eastAsia" w:asciiTheme="minorEastAsia" w:hAnsiTheme="minorEastAsia" w:eastAsiaTheme="minorEastAsia" w:cstheme="minorEastAsia"/>
                <w:color w:val="auto"/>
                <w:kern w:val="0"/>
                <w:sz w:val="21"/>
                <w:szCs w:val="21"/>
                <w:highlight w:val="none"/>
                <w:lang w:val="en-US" w:eastAsia="zh-CN" w:bidi="ar"/>
              </w:rPr>
              <w:t>暂定工程量）</w:t>
            </w:r>
            <w:r>
              <w:rPr>
                <w:rFonts w:hint="eastAsia" w:asciiTheme="minorEastAsia" w:hAnsiTheme="minorEastAsia" w:eastAsiaTheme="minorEastAsia" w:cstheme="minorEastAsia"/>
                <w:color w:val="auto"/>
                <w:sz w:val="21"/>
                <w:szCs w:val="21"/>
                <w:highlight w:val="none"/>
              </w:rPr>
              <w:t>必须按照招标文件给定的</w:t>
            </w:r>
            <w:r>
              <w:rPr>
                <w:rFonts w:hint="eastAsia" w:asciiTheme="minorEastAsia" w:hAnsiTheme="minorEastAsia" w:eastAsiaTheme="minorEastAsia" w:cstheme="minorEastAsia"/>
                <w:color w:val="auto"/>
                <w:sz w:val="21"/>
                <w:szCs w:val="21"/>
                <w:highlight w:val="none"/>
                <w:lang w:val="en-US" w:eastAsia="zh-CN"/>
              </w:rPr>
              <w:t>数值</w:t>
            </w:r>
            <w:r>
              <w:rPr>
                <w:rFonts w:hint="eastAsia" w:asciiTheme="minorEastAsia" w:hAnsiTheme="minorEastAsia" w:eastAsiaTheme="minorEastAsia" w:cstheme="minorEastAsia"/>
                <w:color w:val="auto"/>
                <w:sz w:val="21"/>
                <w:szCs w:val="21"/>
                <w:highlight w:val="none"/>
              </w:rPr>
              <w:t>填报</w:t>
            </w:r>
            <w:r>
              <w:rPr>
                <w:rFonts w:hint="eastAsia" w:asciiTheme="minorEastAsia" w:hAnsiTheme="minorEastAsia" w:eastAsiaTheme="minorEastAsia" w:cstheme="minorEastAsia"/>
                <w:color w:val="auto"/>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暂</w:t>
            </w:r>
            <w:r>
              <w:rPr>
                <w:rFonts w:hint="eastAsia" w:asciiTheme="minorEastAsia" w:hAnsiTheme="minorEastAsia" w:eastAsiaTheme="minorEastAsia" w:cstheme="minorEastAsia"/>
                <w:color w:val="auto"/>
                <w:kern w:val="0"/>
                <w:sz w:val="21"/>
                <w:szCs w:val="21"/>
                <w:highlight w:val="none"/>
                <w:lang w:eastAsia="zh-CN"/>
              </w:rPr>
              <w:t>列</w:t>
            </w:r>
            <w:r>
              <w:rPr>
                <w:rFonts w:hint="eastAsia" w:asciiTheme="minorEastAsia" w:hAnsiTheme="minorEastAsia" w:eastAsiaTheme="minorEastAsia" w:cstheme="minorEastAsia"/>
                <w:color w:val="auto"/>
                <w:kern w:val="0"/>
                <w:sz w:val="21"/>
                <w:szCs w:val="21"/>
                <w:highlight w:val="none"/>
              </w:rPr>
              <w:t>金额</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暂列金额必须按照招标文件给定的金额填报</w:t>
            </w:r>
            <w:r>
              <w:rPr>
                <w:rFonts w:hint="eastAsia" w:asciiTheme="minorEastAsia" w:hAnsiTheme="minorEastAsia" w:eastAsiaTheme="minorEastAsia" w:cstheme="minorEastAsia"/>
                <w:color w:val="auto"/>
                <w:kern w:val="0"/>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1524" w:type="dxa"/>
            <w:gridSpan w:val="2"/>
            <w:vMerge w:val="continue"/>
            <w:tcBorders>
              <w:lef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kern w:val="0"/>
                <w:sz w:val="21"/>
                <w:szCs w:val="21"/>
                <w:highlight w:val="none"/>
              </w:rPr>
            </w:pPr>
          </w:p>
        </w:tc>
        <w:tc>
          <w:tcPr>
            <w:tcW w:w="2281" w:type="dxa"/>
            <w:tcBorders>
              <w:right w:val="single" w:color="auto" w:sz="4" w:space="0"/>
            </w:tcBorders>
            <w:vAlign w:val="center"/>
          </w:tcPr>
          <w:p>
            <w:pPr>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投标报价算术错误修正</w:t>
            </w:r>
          </w:p>
        </w:tc>
        <w:tc>
          <w:tcPr>
            <w:tcW w:w="5078" w:type="dxa"/>
            <w:gridSpan w:val="2"/>
            <w:tcBorders>
              <w:left w:val="single" w:color="auto" w:sz="4" w:space="0"/>
            </w:tcBorders>
            <w:vAlign w:val="center"/>
          </w:tcPr>
          <w:p>
            <w:pPr>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符合第三章</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评标程序第3.2.3项规定。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02" w:type="dxa"/>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tc>
        <w:tc>
          <w:tcPr>
            <w:tcW w:w="1524" w:type="dxa"/>
            <w:gridSpan w:val="2"/>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评标程序</w:t>
            </w:r>
          </w:p>
        </w:tc>
        <w:tc>
          <w:tcPr>
            <w:tcW w:w="7359" w:type="dxa"/>
            <w:gridSpan w:val="3"/>
            <w:tcBorders>
              <w:left w:val="single" w:color="auto" w:sz="4" w:space="0"/>
            </w:tcBorders>
            <w:vAlign w:val="center"/>
          </w:tcPr>
          <w:p>
            <w:pPr>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2.根据本章第2.2款约定进行符合性审查</w:t>
            </w:r>
            <w:r>
              <w:rPr>
                <w:rFonts w:hint="eastAsia" w:asciiTheme="minorEastAsia" w:hAnsiTheme="minorEastAsia" w:eastAsiaTheme="minorEastAsia" w:cstheme="minorEastAsia"/>
                <w:color w:val="auto"/>
                <w:spacing w:val="4"/>
                <w:kern w:val="0"/>
                <w:sz w:val="21"/>
                <w:szCs w:val="21"/>
                <w:highlight w:val="none"/>
              </w:rPr>
              <w:t>。符合性审查</w:t>
            </w:r>
            <w:r>
              <w:rPr>
                <w:rFonts w:hint="eastAsia" w:asciiTheme="minorEastAsia" w:hAnsiTheme="minorEastAsia" w:eastAsiaTheme="minorEastAsia" w:cstheme="minorEastAsia"/>
                <w:color w:val="auto"/>
                <w:kern w:val="0"/>
                <w:sz w:val="21"/>
                <w:szCs w:val="21"/>
                <w:highlight w:val="none"/>
              </w:rPr>
              <w:t>合格的投标人中，报价最低的成为第一中标候选人，报价次低的成为第二中标候选人，依次类推。</w:t>
            </w:r>
          </w:p>
          <w:p>
            <w:pPr>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i/>
                <w:color w:val="auto"/>
                <w:kern w:val="0"/>
                <w:sz w:val="21"/>
                <w:szCs w:val="21"/>
                <w:highlight w:val="none"/>
              </w:rPr>
            </w:pPr>
            <w:r>
              <w:rPr>
                <w:rFonts w:hint="eastAsia" w:asciiTheme="minorEastAsia" w:hAnsiTheme="minorEastAsia" w:eastAsiaTheme="minorEastAsia" w:cstheme="minorEastAsia"/>
                <w:i/>
                <w:color w:val="auto"/>
                <w:kern w:val="0"/>
                <w:sz w:val="21"/>
                <w:szCs w:val="21"/>
                <w:highlight w:val="none"/>
              </w:rPr>
              <w:t>[提示：勾选技术部分评审的，符合性审查应首先进行技术部分评审，再按照资格、形式、响应性、投标函部分的顺序进行评审。]</w:t>
            </w:r>
          </w:p>
          <w:p>
            <w:pPr>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3.</w:t>
            </w:r>
            <w:r>
              <w:rPr>
                <w:rFonts w:hint="eastAsia" w:asciiTheme="minorEastAsia" w:hAnsiTheme="minorEastAsia" w:eastAsiaTheme="minorEastAsia" w:cstheme="minorEastAsia"/>
                <w:color w:val="auto"/>
                <w:spacing w:val="4"/>
                <w:kern w:val="0"/>
                <w:sz w:val="21"/>
                <w:szCs w:val="21"/>
                <w:highlight w:val="none"/>
              </w:rPr>
              <w:t>若上述程序未能评出三名中标候选人</w:t>
            </w:r>
            <w:r>
              <w:rPr>
                <w:rFonts w:hint="eastAsia" w:asciiTheme="minorEastAsia" w:hAnsiTheme="minorEastAsia" w:eastAsiaTheme="minorEastAsia" w:cstheme="minorEastAsia"/>
                <w:color w:val="auto"/>
                <w:kern w:val="0"/>
                <w:sz w:val="21"/>
                <w:szCs w:val="21"/>
                <w:highlight w:val="none"/>
              </w:rPr>
              <w:t>，则评标委员会对剩余投标文件继续按上述第2条进行评审，直至评出三名中标候选人，或者评审完所有投标文件。</w:t>
            </w:r>
          </w:p>
          <w:p>
            <w:pPr>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4.</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kern w:val="0"/>
                <w:sz w:val="21"/>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Theme="minorEastAsia" w:hAnsiTheme="minorEastAsia" w:eastAsiaTheme="minorEastAsia" w:cstheme="minorEastAsia"/>
                <w:color w:val="auto"/>
                <w:kern w:val="0"/>
                <w:sz w:val="21"/>
                <w:szCs w:val="21"/>
                <w:highlight w:val="none"/>
              </w:rPr>
              <w:t>经济、技术等指标仍然具有市场竞争力，并满足招标文件要求的，评标委员会可以继续评标并确定中标候选人。</w:t>
            </w:r>
          </w:p>
          <w:p>
            <w:pPr>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注：若出现投标人投标报价相同的，以“投标人在红名单中优先”的原则排序</w:t>
            </w:r>
            <w:r>
              <w:rPr>
                <w:rFonts w:hint="eastAsia" w:asciiTheme="minorEastAsia" w:hAnsiTheme="minorEastAsia" w:eastAsiaTheme="minorEastAsia" w:cstheme="minorEastAsia"/>
                <w:color w:val="auto"/>
                <w:spacing w:val="4"/>
                <w:kern w:val="0"/>
                <w:sz w:val="21"/>
                <w:szCs w:val="21"/>
                <w:highlight w:val="none"/>
              </w:rPr>
              <w:t>（</w:t>
            </w:r>
            <w:r>
              <w:rPr>
                <w:rFonts w:hint="eastAsia" w:ascii="宋体" w:hAnsi="宋体"/>
                <w:iCs/>
                <w:kern w:val="0"/>
                <w:szCs w:val="21"/>
              </w:rPr>
              <w:t>其中非联合体投标的，须投标人所属红名单类别包含在招标范围内；</w:t>
            </w:r>
            <w:r>
              <w:rPr>
                <w:rFonts w:hint="eastAsia" w:asciiTheme="minorEastAsia" w:hAnsiTheme="minorEastAsia" w:eastAsiaTheme="minorEastAsia" w:cstheme="minorEastAsia"/>
                <w:color w:val="auto"/>
                <w:spacing w:val="4"/>
                <w:kern w:val="0"/>
                <w:sz w:val="21"/>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Theme="minorEastAsia" w:hAnsiTheme="minorEastAsia" w:eastAsiaTheme="minorEastAsia" w:cstheme="minorEastAsia"/>
                <w:color w:val="auto"/>
                <w:spacing w:val="4"/>
                <w:kern w:val="0"/>
                <w:sz w:val="21"/>
                <w:szCs w:val="21"/>
                <w:highlight w:val="none"/>
              </w:rPr>
              <w:t>），投标人是否属于红名单，以开标环节信用状况查询结果为准</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spacing w:val="4"/>
                <w:kern w:val="0"/>
                <w:sz w:val="21"/>
                <w:szCs w:val="21"/>
                <w:highlight w:val="none"/>
              </w:rPr>
              <w:t>投标人均不在红名单中的，</w:t>
            </w:r>
            <w:r>
              <w:rPr>
                <w:rFonts w:hint="eastAsia" w:asciiTheme="minorEastAsia" w:hAnsiTheme="minorEastAsia" w:eastAsiaTheme="minorEastAsia" w:cstheme="minorEastAsia"/>
                <w:color w:val="auto"/>
                <w:kern w:val="0"/>
                <w:sz w:val="21"/>
                <w:szCs w:val="21"/>
                <w:highlight w:val="none"/>
              </w:rPr>
              <w:t>以“投标人不良行为信息量化记分”低的优先；</w:t>
            </w:r>
            <w:r>
              <w:rPr>
                <w:rFonts w:hint="eastAsia" w:asciiTheme="minorEastAsia" w:hAnsiTheme="minorEastAsia" w:eastAsiaTheme="minorEastAsia" w:cstheme="minorEastAsia"/>
                <w:color w:val="auto"/>
                <w:spacing w:val="4"/>
                <w:kern w:val="0"/>
                <w:sz w:val="21"/>
                <w:szCs w:val="21"/>
                <w:highlight w:val="none"/>
              </w:rPr>
              <w:t>投标人均在红名单中或</w:t>
            </w:r>
            <w:r>
              <w:rPr>
                <w:rFonts w:hint="eastAsia" w:asciiTheme="minorEastAsia" w:hAnsiTheme="minorEastAsia" w:eastAsiaTheme="minorEastAsia" w:cstheme="minorEastAsia"/>
                <w:color w:val="auto"/>
                <w:kern w:val="0"/>
                <w:sz w:val="21"/>
                <w:szCs w:val="21"/>
                <w:highlight w:val="none"/>
              </w:rPr>
              <w:t>“投标人不良行为信息量化记分”相等的</w:t>
            </w:r>
            <w:r>
              <w:rPr>
                <w:rFonts w:hint="eastAsia" w:asciiTheme="minorEastAsia" w:hAnsiTheme="minorEastAsia" w:eastAsiaTheme="minorEastAsia" w:cstheme="minorEastAsia"/>
                <w:color w:val="auto"/>
                <w:spacing w:val="4"/>
                <w:kern w:val="0"/>
                <w:sz w:val="21"/>
                <w:szCs w:val="21"/>
                <w:highlight w:val="none"/>
              </w:rPr>
              <w:t>，由评标委员会按照</w:t>
            </w:r>
            <w:r>
              <w:rPr>
                <w:rFonts w:hint="eastAsia" w:asciiTheme="minorEastAsia" w:hAnsiTheme="minorEastAsia" w:eastAsiaTheme="minorEastAsia" w:cstheme="minorEastAsia"/>
                <w:color w:val="auto"/>
                <w:spacing w:val="4"/>
                <w:kern w:val="0"/>
                <w:sz w:val="21"/>
                <w:szCs w:val="21"/>
                <w:highlight w:val="none"/>
                <w:u w:val="single"/>
              </w:rPr>
              <w:t xml:space="preserve">         </w:t>
            </w:r>
            <w:r>
              <w:rPr>
                <w:rFonts w:hint="eastAsia" w:asciiTheme="minorEastAsia" w:hAnsiTheme="minorEastAsia" w:eastAsiaTheme="minorEastAsia" w:cstheme="minorEastAsia"/>
                <w:color w:val="auto"/>
                <w:spacing w:val="4"/>
                <w:kern w:val="0"/>
                <w:sz w:val="21"/>
                <w:szCs w:val="21"/>
                <w:highlight w:val="none"/>
              </w:rPr>
              <w:t>原则排序。</w:t>
            </w:r>
            <w:r>
              <w:rPr>
                <w:rFonts w:hint="eastAsia" w:asciiTheme="minorEastAsia" w:hAnsiTheme="minorEastAsia" w:eastAsiaTheme="minorEastAsia" w:cstheme="minorEastAsia"/>
                <w:i/>
                <w:color w:val="auto"/>
                <w:spacing w:val="4"/>
                <w:kern w:val="0"/>
                <w:sz w:val="21"/>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trPr>
        <w:tc>
          <w:tcPr>
            <w:tcW w:w="1002" w:type="dxa"/>
            <w:tcBorders>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3.4</w:t>
            </w:r>
          </w:p>
        </w:tc>
        <w:tc>
          <w:tcPr>
            <w:tcW w:w="1524" w:type="dxa"/>
            <w:gridSpan w:val="2"/>
            <w:tcBorders>
              <w:left w:val="single" w:color="auto" w:sz="4" w:space="0"/>
              <w:right w:val="single" w:color="auto" w:sz="4" w:space="0"/>
            </w:tcBorders>
            <w:vAlign w:val="center"/>
          </w:tcPr>
          <w:p>
            <w:pPr>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评标结果</w:t>
            </w:r>
          </w:p>
        </w:tc>
        <w:tc>
          <w:tcPr>
            <w:tcW w:w="7359" w:type="dxa"/>
            <w:gridSpan w:val="3"/>
            <w:tcBorders>
              <w:left w:val="single" w:color="auto" w:sz="4" w:space="0"/>
            </w:tcBorders>
            <w:vAlign w:val="center"/>
          </w:tcPr>
          <w:p>
            <w:pPr>
              <w:pageBreakBefore w:val="0"/>
              <w:kinsoku/>
              <w:wordWrap/>
              <w:overflowPunct/>
              <w:topLinePunct w:val="0"/>
              <w:autoSpaceDE w:val="0"/>
              <w:autoSpaceDN w:val="0"/>
              <w:bidi w:val="0"/>
              <w:adjustRightInd w:val="0"/>
              <w:snapToGrid w:val="0"/>
              <w:spacing w:line="400" w:lineRule="exact"/>
              <w:ind w:firstLine="42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3.</w:t>
            </w:r>
            <w:r>
              <w:rPr>
                <w:rFonts w:hint="eastAsia" w:asciiTheme="minorEastAsia" w:hAnsiTheme="minorEastAsia" w:eastAsiaTheme="minorEastAsia" w:cstheme="minorEastAsia"/>
                <w:color w:val="auto"/>
                <w:spacing w:val="-1"/>
                <w:kern w:val="0"/>
                <w:sz w:val="21"/>
                <w:szCs w:val="21"/>
                <w:highlight w:val="none"/>
              </w:rPr>
              <w:t>4</w:t>
            </w:r>
            <w:r>
              <w:rPr>
                <w:rFonts w:hint="eastAsia" w:asciiTheme="minorEastAsia" w:hAnsiTheme="minorEastAsia" w:eastAsiaTheme="minorEastAsia" w:cstheme="minorEastAsia"/>
                <w:color w:val="auto"/>
                <w:kern w:val="0"/>
                <w:sz w:val="21"/>
                <w:szCs w:val="21"/>
                <w:highlight w:val="none"/>
              </w:rPr>
              <w:t>.1 除第二章“投标</w:t>
            </w:r>
            <w:r>
              <w:rPr>
                <w:rFonts w:hint="eastAsia" w:asciiTheme="minorEastAsia" w:hAnsiTheme="minorEastAsia" w:eastAsiaTheme="minorEastAsia" w:cstheme="minorEastAsia"/>
                <w:color w:val="auto"/>
                <w:spacing w:val="1"/>
                <w:kern w:val="0"/>
                <w:sz w:val="21"/>
                <w:szCs w:val="21"/>
                <w:highlight w:val="none"/>
              </w:rPr>
              <w:t>人</w:t>
            </w:r>
            <w:r>
              <w:rPr>
                <w:rFonts w:hint="eastAsia" w:asciiTheme="minorEastAsia" w:hAnsiTheme="minorEastAsia" w:eastAsiaTheme="minorEastAsia" w:cstheme="minorEastAsia"/>
                <w:color w:val="auto"/>
                <w:kern w:val="0"/>
                <w:sz w:val="21"/>
                <w:szCs w:val="21"/>
                <w:highlight w:val="none"/>
              </w:rPr>
              <w:t>须知”前</w:t>
            </w:r>
            <w:r>
              <w:rPr>
                <w:rFonts w:hint="eastAsia" w:asciiTheme="minorEastAsia" w:hAnsiTheme="minorEastAsia" w:eastAsiaTheme="minorEastAsia" w:cstheme="minorEastAsia"/>
                <w:color w:val="auto"/>
                <w:spacing w:val="1"/>
                <w:kern w:val="0"/>
                <w:sz w:val="21"/>
                <w:szCs w:val="21"/>
                <w:highlight w:val="none"/>
              </w:rPr>
              <w:t>附</w:t>
            </w:r>
            <w:r>
              <w:rPr>
                <w:rFonts w:hint="eastAsia" w:asciiTheme="minorEastAsia" w:hAnsiTheme="minorEastAsia" w:eastAsiaTheme="minorEastAsia" w:cstheme="minorEastAsia"/>
                <w:color w:val="auto"/>
                <w:kern w:val="0"/>
                <w:sz w:val="21"/>
                <w:szCs w:val="21"/>
                <w:highlight w:val="none"/>
              </w:rPr>
              <w:t>表授权直</w:t>
            </w:r>
            <w:r>
              <w:rPr>
                <w:rFonts w:hint="eastAsia" w:asciiTheme="minorEastAsia" w:hAnsiTheme="minorEastAsia" w:eastAsiaTheme="minorEastAsia" w:cstheme="minorEastAsia"/>
                <w:color w:val="auto"/>
                <w:spacing w:val="1"/>
                <w:kern w:val="0"/>
                <w:sz w:val="21"/>
                <w:szCs w:val="21"/>
                <w:highlight w:val="none"/>
              </w:rPr>
              <w:t>接</w:t>
            </w:r>
            <w:r>
              <w:rPr>
                <w:rFonts w:hint="eastAsia" w:asciiTheme="minorEastAsia" w:hAnsiTheme="minorEastAsia" w:eastAsiaTheme="minorEastAsia" w:cstheme="minorEastAsia"/>
                <w:color w:val="auto"/>
                <w:kern w:val="0"/>
                <w:sz w:val="21"/>
                <w:szCs w:val="21"/>
                <w:highlight w:val="none"/>
              </w:rPr>
              <w:t>确定中标</w:t>
            </w:r>
            <w:r>
              <w:rPr>
                <w:rFonts w:hint="eastAsia" w:asciiTheme="minorEastAsia" w:hAnsiTheme="minorEastAsia" w:eastAsiaTheme="minorEastAsia" w:cstheme="minorEastAsia"/>
                <w:color w:val="auto"/>
                <w:spacing w:val="1"/>
                <w:kern w:val="0"/>
                <w:sz w:val="21"/>
                <w:szCs w:val="21"/>
                <w:highlight w:val="none"/>
              </w:rPr>
              <w:t>人</w:t>
            </w:r>
            <w:r>
              <w:rPr>
                <w:rFonts w:hint="eastAsia" w:asciiTheme="minorEastAsia" w:hAnsiTheme="minorEastAsia" w:eastAsiaTheme="minorEastAsia" w:cstheme="minorEastAsia"/>
                <w:color w:val="auto"/>
                <w:kern w:val="0"/>
                <w:sz w:val="21"/>
                <w:szCs w:val="21"/>
                <w:highlight w:val="none"/>
              </w:rPr>
              <w:t>外，评标</w:t>
            </w:r>
            <w:r>
              <w:rPr>
                <w:rFonts w:hint="eastAsia" w:asciiTheme="minorEastAsia" w:hAnsiTheme="minorEastAsia" w:eastAsiaTheme="minorEastAsia" w:cstheme="minorEastAsia"/>
                <w:color w:val="auto"/>
                <w:spacing w:val="1"/>
                <w:kern w:val="0"/>
                <w:sz w:val="21"/>
                <w:szCs w:val="21"/>
                <w:highlight w:val="none"/>
              </w:rPr>
              <w:t>委</w:t>
            </w:r>
            <w:r>
              <w:rPr>
                <w:rFonts w:hint="eastAsia" w:asciiTheme="minorEastAsia" w:hAnsiTheme="minorEastAsia" w:eastAsiaTheme="minorEastAsia" w:cstheme="minorEastAsia"/>
                <w:color w:val="auto"/>
                <w:kern w:val="0"/>
                <w:sz w:val="21"/>
                <w:szCs w:val="21"/>
                <w:highlight w:val="none"/>
              </w:rPr>
              <w:t>员会按经评审的最低投标价法推荐中标候选人。</w:t>
            </w:r>
          </w:p>
          <w:p>
            <w:pPr>
              <w:pageBreakBefore w:val="0"/>
              <w:kinsoku/>
              <w:wordWrap/>
              <w:overflowPunct/>
              <w:topLinePunct w:val="0"/>
              <w:bidi w:val="0"/>
              <w:spacing w:line="400" w:lineRule="exact"/>
              <w:ind w:firstLine="424"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pacing w:val="1"/>
                <w:kern w:val="0"/>
                <w:sz w:val="21"/>
                <w:szCs w:val="21"/>
                <w:highlight w:val="none"/>
              </w:rPr>
              <w:t>3</w:t>
            </w:r>
            <w:r>
              <w:rPr>
                <w:rFonts w:hint="eastAsia" w:asciiTheme="minorEastAsia" w:hAnsiTheme="minorEastAsia" w:eastAsiaTheme="minorEastAsia" w:cstheme="minorEastAsia"/>
                <w:color w:val="auto"/>
                <w:kern w:val="0"/>
                <w:sz w:val="21"/>
                <w:szCs w:val="21"/>
                <w:highlight w:val="none"/>
              </w:rPr>
              <w:t>.4.2 评标</w:t>
            </w:r>
            <w:r>
              <w:rPr>
                <w:rFonts w:hint="eastAsia" w:asciiTheme="minorEastAsia" w:hAnsiTheme="minorEastAsia" w:eastAsiaTheme="minorEastAsia" w:cstheme="minorEastAsia"/>
                <w:color w:val="auto"/>
                <w:spacing w:val="-1"/>
                <w:kern w:val="0"/>
                <w:sz w:val="21"/>
                <w:szCs w:val="21"/>
                <w:highlight w:val="none"/>
              </w:rPr>
              <w:t>委</w:t>
            </w:r>
            <w:r>
              <w:rPr>
                <w:rFonts w:hint="eastAsia" w:asciiTheme="minorEastAsia" w:hAnsiTheme="minorEastAsia" w:eastAsiaTheme="minorEastAsia" w:cstheme="minorEastAsia"/>
                <w:color w:val="auto"/>
                <w:kern w:val="0"/>
                <w:sz w:val="21"/>
                <w:szCs w:val="21"/>
                <w:highlight w:val="none"/>
              </w:rPr>
              <w:t>员会完成评标后，应当向招标人提交书面评标报告</w:t>
            </w:r>
            <w:r>
              <w:rPr>
                <w:rFonts w:hint="eastAsia" w:asciiTheme="minorEastAsia" w:hAnsiTheme="minorEastAsia" w:eastAsiaTheme="minorEastAsia" w:cstheme="minorEastAsia"/>
                <w:color w:val="auto"/>
                <w:sz w:val="21"/>
                <w:szCs w:val="21"/>
                <w:highlight w:val="none"/>
              </w:rPr>
              <w:t>和中标候选人名单</w:t>
            </w:r>
            <w:r>
              <w:rPr>
                <w:rFonts w:hint="eastAsia" w:asciiTheme="minorEastAsia" w:hAnsiTheme="minorEastAsia" w:eastAsiaTheme="minorEastAsia" w:cstheme="minorEastAsia"/>
                <w:color w:val="auto"/>
                <w:kern w:val="0"/>
                <w:sz w:val="21"/>
                <w:szCs w:val="21"/>
                <w:highlight w:val="none"/>
              </w:rPr>
              <w:t>。</w:t>
            </w:r>
          </w:p>
        </w:tc>
      </w:tr>
    </w:tbl>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p>
    <w:p>
      <w:pPr>
        <w:rPr>
          <w:rFonts w:hint="eastAsia" w:ascii="宋体" w:hAnsi="宋体" w:eastAsia="宋体" w:cs="宋体"/>
          <w:bCs/>
          <w:snapToGrid w:val="0"/>
          <w:color w:val="auto"/>
          <w:sz w:val="32"/>
          <w:szCs w:val="32"/>
          <w:highlight w:val="none"/>
        </w:rPr>
      </w:pPr>
      <w:bookmarkStart w:id="1373" w:name="_Toc71624434"/>
      <w:bookmarkStart w:id="1374" w:name="_Toc75856885"/>
      <w:bookmarkStart w:id="1375" w:name="_Toc28387"/>
      <w:bookmarkStart w:id="1376" w:name="_Toc58860123"/>
      <w:r>
        <w:rPr>
          <w:rFonts w:hint="eastAsia" w:ascii="宋体" w:hAnsi="宋体" w:eastAsia="宋体" w:cs="宋体"/>
          <w:bCs/>
          <w:snapToGrid w:val="0"/>
          <w:color w:val="auto"/>
          <w:sz w:val="32"/>
          <w:szCs w:val="32"/>
          <w:highlight w:val="none"/>
        </w:rPr>
        <w:br w:type="page"/>
      </w:r>
    </w:p>
    <w:p>
      <w:pPr>
        <w:keepNext/>
        <w:keepLines/>
        <w:pageBreakBefore w:val="0"/>
        <w:widowControl w:val="0"/>
        <w:kinsoku/>
        <w:wordWrap/>
        <w:overflowPunct/>
        <w:topLinePunct w:val="0"/>
        <w:bidi w:val="0"/>
        <w:spacing w:line="360" w:lineRule="auto"/>
        <w:textAlignment w:val="auto"/>
        <w:outlineLvl w:val="1"/>
        <w:rPr>
          <w:rFonts w:hint="eastAsia" w:ascii="宋体" w:hAnsi="宋体" w:eastAsia="宋体" w:cs="宋体"/>
          <w:b/>
          <w:bCs w:val="0"/>
          <w:snapToGrid w:val="0"/>
          <w:color w:val="auto"/>
          <w:sz w:val="21"/>
          <w:szCs w:val="21"/>
          <w:highlight w:val="none"/>
        </w:rPr>
      </w:pPr>
      <w:bookmarkStart w:id="1377" w:name="_Toc1021"/>
      <w:bookmarkStart w:id="1378" w:name="_Toc30199"/>
      <w:bookmarkStart w:id="1379" w:name="_Toc4785"/>
      <w:bookmarkStart w:id="1380" w:name="_Toc21802"/>
      <w:bookmarkStart w:id="1381" w:name="_Toc22142"/>
      <w:bookmarkStart w:id="1382" w:name="_Toc29797"/>
      <w:r>
        <w:rPr>
          <w:rFonts w:hint="eastAsia" w:ascii="宋体" w:hAnsi="宋体" w:eastAsia="宋体" w:cs="宋体"/>
          <w:b/>
          <w:bCs w:val="0"/>
          <w:snapToGrid w:val="0"/>
          <w:color w:val="auto"/>
          <w:sz w:val="21"/>
          <w:szCs w:val="21"/>
          <w:highlight w:val="none"/>
        </w:rPr>
        <w:t>1. 评标方法</w:t>
      </w:r>
      <w:bookmarkEnd w:id="1373"/>
      <w:bookmarkEnd w:id="1374"/>
      <w:bookmarkEnd w:id="1375"/>
      <w:bookmarkEnd w:id="1376"/>
      <w:bookmarkEnd w:id="1377"/>
      <w:bookmarkEnd w:id="1378"/>
      <w:bookmarkEnd w:id="1379"/>
      <w:bookmarkEnd w:id="1380"/>
      <w:bookmarkEnd w:id="1381"/>
      <w:bookmarkEnd w:id="1382"/>
    </w:p>
    <w:p>
      <w:pPr>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keepNext/>
        <w:keepLines/>
        <w:pageBreakBefore w:val="0"/>
        <w:widowControl w:val="0"/>
        <w:kinsoku/>
        <w:wordWrap/>
        <w:overflowPunct/>
        <w:topLinePunct w:val="0"/>
        <w:bidi w:val="0"/>
        <w:spacing w:line="360" w:lineRule="auto"/>
        <w:textAlignment w:val="auto"/>
        <w:outlineLvl w:val="1"/>
        <w:rPr>
          <w:rFonts w:hint="eastAsia" w:ascii="宋体" w:hAnsi="宋体" w:eastAsia="宋体" w:cs="宋体"/>
          <w:b/>
          <w:bCs w:val="0"/>
          <w:snapToGrid w:val="0"/>
          <w:color w:val="auto"/>
          <w:sz w:val="21"/>
          <w:szCs w:val="21"/>
          <w:highlight w:val="none"/>
        </w:rPr>
      </w:pPr>
      <w:bookmarkStart w:id="1383" w:name="_Toc32447"/>
      <w:bookmarkStart w:id="1384" w:name="_Toc58860124"/>
      <w:bookmarkStart w:id="1385" w:name="_Toc71624435"/>
      <w:bookmarkStart w:id="1386" w:name="_Toc5976"/>
      <w:bookmarkStart w:id="1387" w:name="_Toc28300"/>
      <w:bookmarkStart w:id="1388" w:name="_Toc11630"/>
      <w:bookmarkStart w:id="1389" w:name="_Toc24604"/>
      <w:bookmarkStart w:id="1390" w:name="_Toc75856886"/>
      <w:bookmarkStart w:id="1391" w:name="_Toc3056"/>
      <w:bookmarkStart w:id="1392" w:name="_Toc4801"/>
      <w:r>
        <w:rPr>
          <w:rFonts w:hint="eastAsia" w:ascii="宋体" w:hAnsi="宋体" w:eastAsia="宋体" w:cs="宋体"/>
          <w:b/>
          <w:bCs w:val="0"/>
          <w:snapToGrid w:val="0"/>
          <w:color w:val="auto"/>
          <w:sz w:val="21"/>
          <w:szCs w:val="21"/>
          <w:highlight w:val="none"/>
        </w:rPr>
        <w:t>2.  评审标准</w:t>
      </w:r>
      <w:bookmarkEnd w:id="1383"/>
      <w:bookmarkEnd w:id="1384"/>
      <w:bookmarkEnd w:id="1385"/>
      <w:bookmarkEnd w:id="1386"/>
      <w:bookmarkEnd w:id="1387"/>
      <w:bookmarkEnd w:id="1388"/>
      <w:bookmarkEnd w:id="1389"/>
      <w:bookmarkEnd w:id="1390"/>
      <w:bookmarkEnd w:id="1391"/>
      <w:bookmarkEnd w:id="1392"/>
    </w:p>
    <w:p>
      <w:pPr>
        <w:keepNext/>
        <w:keepLines/>
        <w:pageBreakBefore w:val="0"/>
        <w:widowControl w:val="0"/>
        <w:kinsoku/>
        <w:wordWrap/>
        <w:overflowPunct/>
        <w:topLinePunct w:val="0"/>
        <w:bidi w:val="0"/>
        <w:spacing w:line="360" w:lineRule="auto"/>
        <w:textAlignment w:val="auto"/>
        <w:outlineLvl w:val="2"/>
        <w:rPr>
          <w:rFonts w:hint="eastAsia" w:ascii="宋体" w:hAnsi="宋体" w:eastAsia="宋体" w:cs="宋体"/>
          <w:b/>
          <w:bCs/>
          <w:color w:val="auto"/>
          <w:sz w:val="21"/>
          <w:szCs w:val="21"/>
          <w:highlight w:val="none"/>
        </w:rPr>
      </w:pPr>
      <w:bookmarkStart w:id="1393" w:name="_Toc20471"/>
      <w:bookmarkStart w:id="1394" w:name="_Toc6590"/>
      <w:bookmarkStart w:id="1395" w:name="_Toc3636"/>
      <w:bookmarkStart w:id="1396" w:name="_Toc28305"/>
      <w:bookmarkStart w:id="1397" w:name="_Toc12113"/>
      <w:bookmarkStart w:id="1398" w:name="_Toc58860125"/>
      <w:bookmarkStart w:id="1399" w:name="_Toc71624436"/>
      <w:bookmarkStart w:id="1400" w:name="_Toc31849"/>
      <w:bookmarkStart w:id="1401" w:name="_Toc13235"/>
      <w:bookmarkStart w:id="1402" w:name="_Toc75856887"/>
      <w:r>
        <w:rPr>
          <w:rFonts w:hint="eastAsia" w:ascii="宋体" w:hAnsi="宋体" w:eastAsia="宋体" w:cs="宋体"/>
          <w:b/>
          <w:bCs/>
          <w:color w:val="auto"/>
          <w:sz w:val="21"/>
          <w:szCs w:val="21"/>
          <w:highlight w:val="none"/>
        </w:rPr>
        <w:t>2.1报价排序标准</w:t>
      </w:r>
      <w:bookmarkEnd w:id="1393"/>
      <w:bookmarkEnd w:id="1394"/>
      <w:bookmarkEnd w:id="1395"/>
      <w:bookmarkEnd w:id="1396"/>
      <w:bookmarkEnd w:id="1397"/>
      <w:bookmarkEnd w:id="1398"/>
      <w:bookmarkEnd w:id="1399"/>
      <w:bookmarkEnd w:id="1400"/>
      <w:bookmarkEnd w:id="1401"/>
      <w:bookmarkEnd w:id="1402"/>
    </w:p>
    <w:p>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见评标办法前附表。</w:t>
      </w:r>
    </w:p>
    <w:p>
      <w:pPr>
        <w:keepNext/>
        <w:keepLines/>
        <w:pageBreakBefore w:val="0"/>
        <w:widowControl w:val="0"/>
        <w:kinsoku/>
        <w:wordWrap/>
        <w:overflowPunct/>
        <w:topLinePunct w:val="0"/>
        <w:bidi w:val="0"/>
        <w:spacing w:line="360" w:lineRule="auto"/>
        <w:textAlignment w:val="auto"/>
        <w:outlineLvl w:val="2"/>
        <w:rPr>
          <w:rFonts w:hint="eastAsia" w:ascii="宋体" w:hAnsi="宋体" w:eastAsia="宋体" w:cs="宋体"/>
          <w:b/>
          <w:bCs/>
          <w:color w:val="auto"/>
          <w:sz w:val="21"/>
          <w:szCs w:val="21"/>
          <w:highlight w:val="none"/>
        </w:rPr>
      </w:pPr>
      <w:bookmarkStart w:id="1403" w:name="_Toc7368"/>
      <w:bookmarkStart w:id="1404" w:name="_Toc19395"/>
      <w:bookmarkStart w:id="1405" w:name="_Toc29640"/>
      <w:bookmarkStart w:id="1406" w:name="_Toc71624437"/>
      <w:bookmarkStart w:id="1407" w:name="_Toc25303"/>
      <w:bookmarkStart w:id="1408" w:name="_Toc75856888"/>
      <w:bookmarkStart w:id="1409" w:name="_Toc9989"/>
      <w:bookmarkStart w:id="1410" w:name="_Toc28486"/>
      <w:bookmarkStart w:id="1411" w:name="_Toc58860126"/>
      <w:bookmarkStart w:id="1412" w:name="_Toc19377"/>
      <w:r>
        <w:rPr>
          <w:rFonts w:hint="eastAsia" w:ascii="宋体" w:hAnsi="宋体" w:eastAsia="宋体" w:cs="宋体"/>
          <w:b/>
          <w:bCs/>
          <w:color w:val="auto"/>
          <w:sz w:val="21"/>
          <w:szCs w:val="21"/>
          <w:highlight w:val="none"/>
        </w:rPr>
        <w:t>2.2符合性审查标准</w:t>
      </w:r>
      <w:bookmarkEnd w:id="1403"/>
      <w:bookmarkEnd w:id="1404"/>
      <w:bookmarkEnd w:id="1405"/>
      <w:bookmarkEnd w:id="1406"/>
      <w:bookmarkEnd w:id="1407"/>
      <w:bookmarkEnd w:id="1408"/>
      <w:bookmarkEnd w:id="1409"/>
      <w:bookmarkEnd w:id="1410"/>
      <w:bookmarkEnd w:id="1411"/>
      <w:bookmarkEnd w:id="1412"/>
    </w:p>
    <w:p>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评标委员会按评标办法前附表约定的投标单位报价排序数量进行符合性审查</w:t>
      </w:r>
      <w:r>
        <w:rPr>
          <w:rFonts w:hint="eastAsia" w:ascii="宋体" w:hAnsi="宋体" w:eastAsia="宋体" w:cs="宋体"/>
          <w:color w:val="auto"/>
          <w:spacing w:val="4"/>
          <w:kern w:val="0"/>
          <w:sz w:val="21"/>
          <w:szCs w:val="21"/>
          <w:highlight w:val="none"/>
        </w:rPr>
        <w:t>。符合性审查内容：技术部分评审（如有）、资格评审、形式评审、响应性</w:t>
      </w:r>
      <w:r>
        <w:rPr>
          <w:rFonts w:hint="eastAsia" w:ascii="宋体" w:hAnsi="宋体" w:eastAsia="宋体" w:cs="宋体"/>
          <w:color w:val="auto"/>
          <w:spacing w:val="4"/>
          <w:kern w:val="0"/>
          <w:sz w:val="21"/>
          <w:szCs w:val="21"/>
          <w:highlight w:val="none"/>
          <w:lang w:val="en-US" w:eastAsia="zh-CN"/>
        </w:rPr>
        <w:t>评审</w:t>
      </w:r>
      <w:r>
        <w:rPr>
          <w:rFonts w:hint="eastAsia" w:ascii="宋体" w:hAnsi="宋体" w:eastAsia="宋体" w:cs="宋体"/>
          <w:color w:val="auto"/>
          <w:spacing w:val="4"/>
          <w:kern w:val="0"/>
          <w:sz w:val="21"/>
          <w:szCs w:val="21"/>
          <w:highlight w:val="none"/>
        </w:rPr>
        <w:t>、投标函部分评审</w:t>
      </w:r>
      <w:r>
        <w:rPr>
          <w:rFonts w:hint="eastAsia" w:ascii="宋体" w:hAnsi="宋体" w:eastAsia="宋体" w:cs="宋体"/>
          <w:color w:val="auto"/>
          <w:sz w:val="21"/>
          <w:szCs w:val="21"/>
          <w:highlight w:val="none"/>
        </w:rPr>
        <w:t>。</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  技术部分评审标准：见评标办法前附表。</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2.2.2A  资格评审标准：见资格预审文件第三章“资格审查办法”详细审查标准（适用于已进行资格预审的）。</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2.2.2B  资格评审标准：见评标办法前附表（适用于未进行资格预审的</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rPr>
        <w:t>）。</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  形式评审标准：见评标办法前附表。</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2.2.4  响应性评审标准：见评标办法前附表。</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2.2.5  投标函部分评审标准：见评标办法前附表。</w:t>
      </w:r>
    </w:p>
    <w:p>
      <w:pPr>
        <w:keepNext/>
        <w:keepLines/>
        <w:pageBreakBefore w:val="0"/>
        <w:widowControl w:val="0"/>
        <w:kinsoku/>
        <w:wordWrap/>
        <w:overflowPunct/>
        <w:topLinePunct w:val="0"/>
        <w:bidi w:val="0"/>
        <w:spacing w:line="360" w:lineRule="auto"/>
        <w:textAlignment w:val="auto"/>
        <w:outlineLvl w:val="1"/>
        <w:rPr>
          <w:rFonts w:hint="eastAsia" w:ascii="宋体" w:hAnsi="宋体" w:eastAsia="宋体" w:cs="宋体"/>
          <w:bCs/>
          <w:snapToGrid w:val="0"/>
          <w:color w:val="auto"/>
          <w:sz w:val="21"/>
          <w:szCs w:val="21"/>
          <w:highlight w:val="none"/>
        </w:rPr>
      </w:pPr>
      <w:bookmarkStart w:id="1413" w:name="_Toc30750"/>
      <w:bookmarkStart w:id="1414" w:name="_Toc20712"/>
      <w:bookmarkStart w:id="1415" w:name="_Toc3013"/>
      <w:bookmarkStart w:id="1416" w:name="_Toc6019"/>
      <w:bookmarkStart w:id="1417" w:name="_Toc58860127"/>
      <w:bookmarkStart w:id="1418" w:name="_Toc75856889"/>
      <w:bookmarkStart w:id="1419" w:name="_Toc5172"/>
      <w:bookmarkStart w:id="1420" w:name="_Toc14761"/>
      <w:bookmarkStart w:id="1421" w:name="_Toc20740"/>
      <w:bookmarkStart w:id="1422" w:name="_Toc71624438"/>
      <w:r>
        <w:rPr>
          <w:rFonts w:hint="eastAsia" w:ascii="宋体" w:hAnsi="宋体" w:eastAsia="宋体" w:cs="宋体"/>
          <w:bCs/>
          <w:snapToGrid w:val="0"/>
          <w:color w:val="auto"/>
          <w:sz w:val="21"/>
          <w:szCs w:val="21"/>
          <w:highlight w:val="none"/>
        </w:rPr>
        <w:t>3.  评标程序</w:t>
      </w:r>
      <w:bookmarkEnd w:id="1413"/>
      <w:bookmarkEnd w:id="1414"/>
      <w:bookmarkEnd w:id="1415"/>
      <w:bookmarkEnd w:id="1416"/>
      <w:bookmarkEnd w:id="1417"/>
      <w:bookmarkEnd w:id="1418"/>
      <w:bookmarkEnd w:id="1419"/>
      <w:bookmarkEnd w:id="1420"/>
      <w:bookmarkEnd w:id="1421"/>
      <w:bookmarkEnd w:id="1422"/>
    </w:p>
    <w:p>
      <w:pPr>
        <w:keepNext/>
        <w:keepLines/>
        <w:pageBreakBefore w:val="0"/>
        <w:widowControl w:val="0"/>
        <w:kinsoku/>
        <w:wordWrap/>
        <w:overflowPunct/>
        <w:topLinePunct w:val="0"/>
        <w:bidi w:val="0"/>
        <w:spacing w:line="360" w:lineRule="auto"/>
        <w:textAlignment w:val="auto"/>
        <w:outlineLvl w:val="2"/>
        <w:rPr>
          <w:rFonts w:hint="eastAsia" w:ascii="宋体" w:hAnsi="宋体" w:eastAsia="宋体" w:cs="宋体"/>
          <w:b/>
          <w:bCs/>
          <w:color w:val="auto"/>
          <w:sz w:val="21"/>
          <w:szCs w:val="21"/>
          <w:highlight w:val="none"/>
        </w:rPr>
      </w:pPr>
      <w:bookmarkStart w:id="1423" w:name="_Toc29557"/>
      <w:bookmarkStart w:id="1424" w:name="_Toc8945"/>
      <w:bookmarkStart w:id="1425" w:name="_Toc58860128"/>
      <w:bookmarkStart w:id="1426" w:name="_Toc14140"/>
      <w:bookmarkStart w:id="1427" w:name="_Toc75856890"/>
      <w:bookmarkStart w:id="1428" w:name="_Toc15525"/>
      <w:bookmarkStart w:id="1429" w:name="_Toc1097"/>
      <w:bookmarkStart w:id="1430" w:name="_Toc2476"/>
      <w:bookmarkStart w:id="1431" w:name="_Toc71624439"/>
      <w:bookmarkStart w:id="1432" w:name="_Toc10047"/>
      <w:r>
        <w:rPr>
          <w:rFonts w:hint="eastAsia" w:ascii="宋体" w:hAnsi="宋体" w:eastAsia="宋体" w:cs="宋体"/>
          <w:b/>
          <w:bCs/>
          <w:color w:val="auto"/>
          <w:sz w:val="21"/>
          <w:szCs w:val="21"/>
          <w:highlight w:val="none"/>
        </w:rPr>
        <w:t>3.1报价排序</w:t>
      </w:r>
      <w:bookmarkEnd w:id="1423"/>
      <w:bookmarkEnd w:id="1424"/>
      <w:bookmarkEnd w:id="1425"/>
      <w:bookmarkEnd w:id="1426"/>
      <w:bookmarkEnd w:id="1427"/>
      <w:bookmarkEnd w:id="1428"/>
      <w:bookmarkEnd w:id="1429"/>
      <w:bookmarkEnd w:id="1430"/>
      <w:bookmarkEnd w:id="1431"/>
      <w:bookmarkEnd w:id="1432"/>
    </w:p>
    <w:p>
      <w:pPr>
        <w:pageBreakBefore w:val="0"/>
        <w:widowControl w:val="0"/>
        <w:kinsoku/>
        <w:wordWrap/>
        <w:overflowPunct/>
        <w:topLinePunct w:val="0"/>
        <w:bidi w:val="0"/>
        <w:spacing w:line="360" w:lineRule="auto"/>
        <w:ind w:firstLine="413" w:firstLineChars="197"/>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keepNext/>
        <w:keepLines/>
        <w:pageBreakBefore w:val="0"/>
        <w:widowControl w:val="0"/>
        <w:kinsoku/>
        <w:wordWrap/>
        <w:overflowPunct/>
        <w:topLinePunct w:val="0"/>
        <w:bidi w:val="0"/>
        <w:spacing w:line="360" w:lineRule="auto"/>
        <w:textAlignment w:val="auto"/>
        <w:outlineLvl w:val="2"/>
        <w:rPr>
          <w:rFonts w:hint="eastAsia" w:ascii="宋体" w:hAnsi="宋体" w:eastAsia="宋体" w:cs="宋体"/>
          <w:b/>
          <w:bCs/>
          <w:color w:val="auto"/>
          <w:sz w:val="21"/>
          <w:szCs w:val="21"/>
          <w:highlight w:val="none"/>
        </w:rPr>
      </w:pPr>
      <w:bookmarkStart w:id="1433" w:name="_Toc58860129"/>
      <w:bookmarkStart w:id="1434" w:name="_Toc21952"/>
      <w:bookmarkStart w:id="1435" w:name="_Toc19939"/>
      <w:bookmarkStart w:id="1436" w:name="_Toc5966"/>
      <w:bookmarkStart w:id="1437" w:name="_Toc7787"/>
      <w:bookmarkStart w:id="1438" w:name="_Toc29624"/>
      <w:bookmarkStart w:id="1439" w:name="_Toc14372"/>
      <w:bookmarkStart w:id="1440" w:name="_Toc71624440"/>
      <w:bookmarkStart w:id="1441" w:name="_Toc75856891"/>
      <w:bookmarkStart w:id="1442" w:name="_Toc24178"/>
      <w:r>
        <w:rPr>
          <w:rFonts w:hint="eastAsia" w:ascii="宋体" w:hAnsi="宋体" w:eastAsia="宋体" w:cs="宋体"/>
          <w:b/>
          <w:bCs/>
          <w:color w:val="auto"/>
          <w:sz w:val="21"/>
          <w:szCs w:val="21"/>
          <w:highlight w:val="none"/>
        </w:rPr>
        <w:t>3.2符合性审查</w:t>
      </w:r>
      <w:bookmarkEnd w:id="1433"/>
      <w:bookmarkEnd w:id="1434"/>
      <w:bookmarkEnd w:id="1435"/>
      <w:bookmarkEnd w:id="1436"/>
      <w:bookmarkEnd w:id="1437"/>
      <w:bookmarkEnd w:id="1438"/>
      <w:bookmarkEnd w:id="1439"/>
      <w:bookmarkEnd w:id="1440"/>
      <w:bookmarkEnd w:id="1441"/>
      <w:bookmarkEnd w:id="1442"/>
    </w:p>
    <w:p>
      <w:pPr>
        <w:pageBreakBefore w:val="0"/>
        <w:widowControl w:val="0"/>
        <w:kinsoku/>
        <w:wordWrap/>
        <w:overflowPunct/>
        <w:topLinePunct w:val="0"/>
        <w:bidi w:val="0"/>
        <w:spacing w:line="360" w:lineRule="auto"/>
        <w:ind w:firstLine="413" w:firstLineChars="197"/>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3.2.1评标委员会依据本章第2.2 款规定的标准对投标文件进行符合性审查。符合性审查顺序：技术部分评审（如有）、资格评审、形式评审、响应性、投标函部分评审。</w:t>
      </w:r>
    </w:p>
    <w:p>
      <w:pPr>
        <w:pageBreakBefore w:val="0"/>
        <w:widowControl w:val="0"/>
        <w:kinsoku/>
        <w:wordWrap/>
        <w:overflowPunct/>
        <w:topLinePunct w:val="0"/>
        <w:bidi w:val="0"/>
        <w:spacing w:line="360" w:lineRule="auto"/>
        <w:ind w:firstLine="413" w:firstLineChars="197"/>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勾选技术部分评审的，符合性审查应首先进行技术部分审查，再按照资格、形式、响应性、投标函部分的顺序进行评审。有一项不符合评审标准的，作否决投标处理。</w:t>
      </w:r>
    </w:p>
    <w:p>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3.2.2 投标人有以下情形之一的，其投标文件将被否决：</w:t>
      </w:r>
    </w:p>
    <w:p>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（1）有串通投标、弄虚作假等其他违反招投标相关法律、法规行为的；</w:t>
      </w:r>
    </w:p>
    <w:p>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）拒绝按评标委员会要求澄清、说明或补正的。</w:t>
      </w:r>
    </w:p>
    <w:p>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3.2.3 投标报价有算术错误及其他错误的，评标委员会按以下原则要求投标人对投标报价进行修正，并要求投标人书面澄清确认。投标人拒不澄清确认的，评标委员会应当否决其投标：</w:t>
      </w:r>
    </w:p>
    <w:p>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（1）投标文件中的大写金额与小写金额不一致的，以大写金额为准；</w:t>
      </w:r>
    </w:p>
    <w:p>
      <w:pPr>
        <w:autoSpaceDE w:val="0"/>
        <w:autoSpaceDN w:val="0"/>
        <w:adjustRightInd w:val="0"/>
        <w:spacing w:line="360" w:lineRule="auto"/>
        <w:ind w:firstLine="420" w:firstLineChars="200"/>
        <w:rPr>
          <w:rFonts w:hint="eastAsia" w:ascii="宋体" w:hAnsi="宋体" w:eastAsia="宋体" w:cs="宋体"/>
          <w:color w:val="auto"/>
          <w:szCs w:val="22"/>
          <w:highlight w:val="none"/>
        </w:rPr>
      </w:pPr>
      <w:r>
        <w:rPr>
          <w:rFonts w:hint="eastAsia" w:asciiTheme="minorEastAsia" w:hAnsiTheme="minorEastAsia" w:eastAsiaTheme="minorEastAsia" w:cstheme="minorEastAsia"/>
          <w:color w:val="auto"/>
          <w:sz w:val="21"/>
          <w:szCs w:val="21"/>
          <w:highlight w:val="none"/>
        </w:rPr>
        <w:t>（2）投标函中的投标总报价与依据固定费率（或固定单价）计算出的结果不一致的；采用费用清单报价的，投标函中的投标总报价与费用清单合计报价不一致的，</w:t>
      </w:r>
      <w:r>
        <w:rPr>
          <w:rFonts w:hint="eastAsia" w:asciiTheme="minorEastAsia" w:hAnsiTheme="minorEastAsia" w:eastAsiaTheme="minorEastAsia" w:cstheme="minorEastAsia"/>
          <w:color w:val="auto"/>
          <w:sz w:val="21"/>
          <w:szCs w:val="21"/>
          <w:highlight w:val="none"/>
          <w:lang w:eastAsia="zh-CN"/>
        </w:rPr>
        <w:t>均</w:t>
      </w:r>
      <w:r>
        <w:rPr>
          <w:rFonts w:hint="eastAsia" w:asciiTheme="minorEastAsia" w:hAnsiTheme="minorEastAsia" w:eastAsiaTheme="minorEastAsia" w:cstheme="minorEastAsia"/>
          <w:color w:val="auto"/>
          <w:sz w:val="21"/>
          <w:szCs w:val="21"/>
          <w:highlight w:val="none"/>
        </w:rPr>
        <w:t>由评标委员会作否决投标处理。</w:t>
      </w:r>
    </w:p>
    <w:p>
      <w:pPr>
        <w:keepNext/>
        <w:keepLines/>
        <w:pageBreakBefore w:val="0"/>
        <w:widowControl w:val="0"/>
        <w:kinsoku/>
        <w:wordWrap/>
        <w:overflowPunct/>
        <w:topLinePunct w:val="0"/>
        <w:bidi w:val="0"/>
        <w:spacing w:line="360" w:lineRule="auto"/>
        <w:textAlignment w:val="auto"/>
        <w:outlineLvl w:val="2"/>
        <w:rPr>
          <w:rFonts w:hint="eastAsia" w:ascii="宋体" w:hAnsi="宋体" w:eastAsia="宋体" w:cs="宋体"/>
          <w:b/>
          <w:bCs/>
          <w:color w:val="auto"/>
          <w:sz w:val="21"/>
          <w:szCs w:val="21"/>
          <w:highlight w:val="none"/>
        </w:rPr>
      </w:pPr>
      <w:bookmarkStart w:id="1443" w:name="_Toc58860130"/>
      <w:bookmarkStart w:id="1444" w:name="_Toc32081"/>
      <w:bookmarkStart w:id="1445" w:name="_Toc75856892"/>
      <w:bookmarkStart w:id="1446" w:name="_Toc11365"/>
      <w:bookmarkStart w:id="1447" w:name="_Toc24474"/>
      <w:bookmarkStart w:id="1448" w:name="_Toc13675"/>
      <w:bookmarkStart w:id="1449" w:name="_Toc71624441"/>
      <w:bookmarkStart w:id="1450" w:name="_Toc9878"/>
      <w:bookmarkStart w:id="1451" w:name="_Toc6635"/>
      <w:bookmarkStart w:id="1452" w:name="_Toc19161"/>
      <w:r>
        <w:rPr>
          <w:rFonts w:hint="eastAsia" w:ascii="宋体" w:hAnsi="宋体" w:eastAsia="宋体" w:cs="宋体"/>
          <w:b/>
          <w:bCs/>
          <w:color w:val="auto"/>
          <w:sz w:val="21"/>
          <w:szCs w:val="21"/>
          <w:highlight w:val="none"/>
        </w:rPr>
        <w:t>3.3 投标文件的澄清</w:t>
      </w:r>
      <w:bookmarkEnd w:id="1443"/>
      <w:bookmarkEnd w:id="1444"/>
      <w:bookmarkEnd w:id="1445"/>
      <w:bookmarkEnd w:id="1446"/>
      <w:bookmarkEnd w:id="1447"/>
      <w:bookmarkEnd w:id="1448"/>
      <w:bookmarkEnd w:id="1449"/>
      <w:bookmarkEnd w:id="1450"/>
      <w:bookmarkEnd w:id="1451"/>
      <w:bookmarkEnd w:id="1452"/>
    </w:p>
    <w:p>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bookmarkStart w:id="1453" w:name="_Toc20014"/>
      <w:bookmarkStart w:id="1454" w:name="_Toc484465184"/>
      <w:bookmarkStart w:id="1455" w:name="_Toc58860131"/>
      <w:bookmarkStart w:id="1456" w:name="_Toc28757"/>
      <w:bookmarkStart w:id="1457" w:name="_Toc71624442"/>
      <w:bookmarkStart w:id="1458" w:name="_Toc479262406"/>
      <w:bookmarkStart w:id="1459" w:name="_Toc75856893"/>
      <w:bookmarkStart w:id="1460" w:name="_Toc22825"/>
      <w:bookmarkStart w:id="1461" w:name="_Toc25339"/>
      <w:bookmarkStart w:id="1462" w:name="_Toc31100"/>
      <w:bookmarkStart w:id="1463" w:name="_Toc27136"/>
      <w:r>
        <w:rPr>
          <w:rFonts w:hint="eastAsia" w:asciiTheme="minorEastAsia" w:hAnsiTheme="minorEastAsia" w:eastAsiaTheme="minorEastAsia" w:cstheme="minorEastAsia"/>
          <w:color w:val="auto"/>
          <w:sz w:val="21"/>
          <w:szCs w:val="21"/>
          <w:highlight w:val="none"/>
        </w:rPr>
        <w:t>3.3.1  在评标过程中，评标委员会可以书面形式要求投标人对所提交投标文件中含义不明确、对同类问题表述不一致或者有明显文字和计算错误的内容作必要的澄清、说明或补正。澄清、说明或补正应以书面方式进行。评标委员会不接受投标人主动提出的澄清、说明或补正。</w:t>
      </w:r>
    </w:p>
    <w:p>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3.3.2  澄清、说明或补正不得超出投标文件的范围且不得改变投标文件的实质性内容，并构成投标文件的组成部分。</w:t>
      </w:r>
    </w:p>
    <w:p>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3.3.3  评标委员会对投标人提交的澄清、说明或补正有疑问的，可以要求投标人进一步澄清、说明或补正，直至满足评标委员会的要求。</w:t>
      </w:r>
    </w:p>
    <w:p>
      <w:pPr>
        <w:keepNext/>
        <w:keepLines/>
        <w:pageBreakBefore w:val="0"/>
        <w:widowControl w:val="0"/>
        <w:kinsoku/>
        <w:wordWrap/>
        <w:overflowPunct/>
        <w:topLinePunct w:val="0"/>
        <w:bidi w:val="0"/>
        <w:spacing w:line="360" w:lineRule="auto"/>
        <w:textAlignment w:val="auto"/>
        <w:outlineLvl w:val="2"/>
        <w:rPr>
          <w:rFonts w:hint="eastAsia" w:ascii="宋体" w:hAnsi="宋体" w:eastAsia="宋体" w:cs="宋体"/>
          <w:b/>
          <w:bCs/>
          <w:color w:val="auto"/>
          <w:sz w:val="21"/>
          <w:szCs w:val="21"/>
          <w:highlight w:val="none"/>
        </w:rPr>
      </w:pPr>
      <w:bookmarkStart w:id="1464" w:name="_Toc7125"/>
      <w:r>
        <w:rPr>
          <w:rFonts w:hint="eastAsia" w:ascii="宋体" w:hAnsi="宋体" w:eastAsia="宋体" w:cs="宋体"/>
          <w:b/>
          <w:bCs/>
          <w:color w:val="auto"/>
          <w:sz w:val="21"/>
          <w:szCs w:val="21"/>
          <w:highlight w:val="none"/>
        </w:rPr>
        <w:t>3.4 评标结果</w:t>
      </w:r>
      <w:bookmarkEnd w:id="1453"/>
      <w:bookmarkEnd w:id="1454"/>
      <w:bookmarkEnd w:id="1455"/>
      <w:bookmarkEnd w:id="1456"/>
      <w:bookmarkEnd w:id="1457"/>
      <w:bookmarkEnd w:id="1458"/>
      <w:bookmarkEnd w:id="1459"/>
      <w:bookmarkEnd w:id="1460"/>
      <w:bookmarkEnd w:id="1461"/>
      <w:bookmarkEnd w:id="1462"/>
      <w:bookmarkEnd w:id="1463"/>
      <w:bookmarkEnd w:id="1464"/>
    </w:p>
    <w:p>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3.4.1 除第二章“投标人须知”前附表授权直接确定中标人外，评标委员会按经评审的最低投标价法推荐中标候选人。</w:t>
      </w:r>
    </w:p>
    <w:p>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3.4.2 评标委员会完成评标后，应当向招标人提交书面评标报告和中标候选人名单。</w:t>
      </w:r>
    </w:p>
    <w:p>
      <w:pPr>
        <w:pStyle w:val="2"/>
        <w:rPr>
          <w:rFonts w:hint="eastAsia" w:ascii="宋体" w:hAnsi="宋体" w:eastAsia="宋体" w:cs="宋体"/>
          <w:lang w:eastAsia="zh-CN"/>
        </w:rPr>
      </w:pPr>
    </w:p>
    <w:p>
      <w:pPr>
        <w:widowControl/>
        <w:spacing w:line="360" w:lineRule="auto"/>
        <w:jc w:val="center"/>
        <w:outlineLvl w:val="1"/>
        <w:rPr>
          <w:rFonts w:hint="eastAsia" w:ascii="宋体" w:hAnsi="宋体" w:eastAsia="宋体" w:cs="宋体"/>
          <w:b/>
          <w:color w:val="auto"/>
          <w:kern w:val="0"/>
          <w:sz w:val="28"/>
          <w:szCs w:val="28"/>
          <w:highlight w:val="none"/>
        </w:rPr>
      </w:pPr>
      <w:r>
        <w:rPr>
          <w:rFonts w:hint="eastAsia" w:ascii="宋体" w:hAnsi="宋体" w:eastAsia="宋体" w:cs="宋体"/>
          <w:color w:val="auto"/>
          <w:kern w:val="0"/>
          <w:sz w:val="20"/>
          <w:szCs w:val="21"/>
          <w:highlight w:val="none"/>
          <w:u w:val="single"/>
        </w:rPr>
        <w:br w:type="page"/>
      </w:r>
      <w:bookmarkStart w:id="1465" w:name="_Toc75856894"/>
      <w:bookmarkStart w:id="1466" w:name="_Toc27721"/>
      <w:bookmarkStart w:id="1467" w:name="_Toc4996"/>
      <w:bookmarkStart w:id="1468" w:name="_Toc17462"/>
      <w:bookmarkStart w:id="1469" w:name="_Toc16498"/>
      <w:bookmarkStart w:id="1470" w:name="_Toc731"/>
      <w:bookmarkStart w:id="1471" w:name="_Toc20578"/>
      <w:bookmarkStart w:id="1472" w:name="_Toc21401"/>
      <w:r>
        <w:rPr>
          <w:rFonts w:hint="eastAsia" w:ascii="宋体" w:hAnsi="宋体" w:eastAsia="宋体" w:cs="宋体"/>
          <w:b/>
          <w:color w:val="auto"/>
          <w:kern w:val="0"/>
          <w:sz w:val="28"/>
          <w:szCs w:val="28"/>
          <w:highlight w:val="none"/>
        </w:rPr>
        <w:t>附件A：经评审的最低投标价法否决投标情况一览表</w:t>
      </w:r>
      <w:bookmarkEnd w:id="1465"/>
      <w:bookmarkEnd w:id="1466"/>
      <w:bookmarkEnd w:id="1467"/>
      <w:bookmarkEnd w:id="1468"/>
      <w:bookmarkEnd w:id="1469"/>
      <w:bookmarkEnd w:id="1470"/>
      <w:bookmarkEnd w:id="1471"/>
      <w:bookmarkEnd w:id="1472"/>
    </w:p>
    <w:p>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7478"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技术部分评审（如有）</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A-1投标人的技术部分综合性评审不合格，由评标委员会作否决投标处理。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须满足投标人须知前附表第1.4.1项第1条的要求，否则由评标委员会作否决投标处理。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A-3投标人的财务须满足投标人须知前附表第1.4.1项第2条的要求，否则由评标委员会作否决投标处理（如有）。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A-4投标人的业绩须满足投标人须知前附表第1.4.1项第3条的要求，否则由评标委员会作否决投标处理（如有）。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5</w:t>
            </w:r>
            <w:r>
              <w:rPr>
                <w:rFonts w:hint="eastAsia" w:ascii="宋体" w:hAnsi="宋体"/>
                <w:color w:val="auto"/>
                <w:szCs w:val="21"/>
                <w:highlight w:val="none"/>
              </w:rPr>
              <w:t>投标人的投标截止日投标资格情况须满足投标人须知前附表第1.4.1项第</w:t>
            </w:r>
            <w:r>
              <w:rPr>
                <w:rFonts w:ascii="宋体" w:hAnsi="宋体"/>
                <w:color w:val="auto"/>
                <w:szCs w:val="21"/>
                <w:highlight w:val="none"/>
              </w:rPr>
              <w:t>4</w:t>
            </w:r>
            <w:r>
              <w:rPr>
                <w:rFonts w:hint="eastAsia" w:ascii="宋体" w:hAnsi="宋体"/>
                <w:color w:val="auto"/>
                <w:szCs w:val="21"/>
                <w:highlight w:val="none"/>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6</w:t>
            </w:r>
            <w:r>
              <w:rPr>
                <w:rFonts w:hint="eastAsia" w:ascii="宋体" w:hAnsi="宋体"/>
                <w:color w:val="auto"/>
                <w:szCs w:val="21"/>
                <w:highlight w:val="none"/>
              </w:rPr>
              <w:t>投标人的项目负责人资格须满足投标人须知前附表第1.4.1项第</w:t>
            </w:r>
            <w:r>
              <w:rPr>
                <w:rFonts w:ascii="宋体" w:hAnsi="宋体"/>
                <w:color w:val="auto"/>
                <w:szCs w:val="21"/>
                <w:highlight w:val="none"/>
              </w:rPr>
              <w:t>5</w:t>
            </w:r>
            <w:r>
              <w:rPr>
                <w:rFonts w:hint="eastAsia" w:ascii="宋体" w:hAnsi="宋体"/>
                <w:color w:val="auto"/>
                <w:szCs w:val="21"/>
                <w:highlight w:val="none"/>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7</w:t>
            </w:r>
            <w:r>
              <w:rPr>
                <w:rFonts w:hint="eastAsia" w:ascii="宋体" w:hAnsi="宋体"/>
                <w:color w:val="auto"/>
                <w:szCs w:val="21"/>
                <w:highlight w:val="none"/>
              </w:rPr>
              <w:t>投标人的其他要求须满足投标人须知前附表第1.4.1项第</w:t>
            </w:r>
            <w:r>
              <w:rPr>
                <w:rFonts w:ascii="宋体" w:hAnsi="宋体"/>
                <w:color w:val="auto"/>
                <w:szCs w:val="21"/>
                <w:highlight w:val="none"/>
              </w:rPr>
              <w:t>6</w:t>
            </w:r>
            <w:r>
              <w:rPr>
                <w:rFonts w:hint="eastAsia" w:ascii="宋体" w:hAnsi="宋体"/>
                <w:color w:val="auto"/>
                <w:szCs w:val="21"/>
                <w:highlight w:val="none"/>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8</w:t>
            </w:r>
            <w:r>
              <w:rPr>
                <w:rFonts w:hint="eastAsia" w:ascii="宋体" w:hAnsi="宋体"/>
                <w:color w:val="auto"/>
                <w:szCs w:val="21"/>
                <w:highlight w:val="none"/>
              </w:rPr>
              <w:t>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联合体各方应按招标文件提供的格式签订</w:t>
            </w:r>
            <w:r>
              <w:rPr>
                <w:rFonts w:hint="eastAsia" w:ascii="宋体" w:hAnsi="宋体"/>
                <w:color w:val="auto"/>
                <w:szCs w:val="21"/>
                <w:highlight w:val="none"/>
                <w:lang w:eastAsia="zh-CN"/>
              </w:rPr>
              <w:t>共同投标协议</w:t>
            </w:r>
            <w:r>
              <w:rPr>
                <w:rFonts w:ascii="宋体" w:hAnsi="宋体"/>
                <w:color w:val="auto"/>
                <w:szCs w:val="21"/>
                <w:highlight w:val="none"/>
              </w:rPr>
              <w:t>，明确联合体牵头人和各方权利义务，并承诺就中标项目向招标人承担连带责任；</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eastAsia="zh-CN"/>
              </w:rPr>
              <w:t>共同投标协议约定同一专业分工由两个及以上单位共同承担的，按照资质等级较低的单位确定资质等级</w:t>
            </w:r>
            <w:r>
              <w:rPr>
                <w:rFonts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联合体各方不得再以自己名义单独或参加其他联合体</w:t>
            </w:r>
            <w:r>
              <w:rPr>
                <w:rFonts w:hint="eastAsia" w:ascii="宋体" w:hAnsi="宋体"/>
                <w:color w:val="auto"/>
                <w:szCs w:val="21"/>
                <w:highlight w:val="none"/>
                <w:lang w:eastAsia="zh-CN"/>
              </w:rPr>
              <w:t>在本招标项目同一标段中投标</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s="宋体"/>
                <w:color w:val="auto"/>
                <w:kern w:val="0"/>
                <w:szCs w:val="22"/>
                <w:highlight w:val="none"/>
              </w:rPr>
              <w:t>A-</w:t>
            </w:r>
            <w:r>
              <w:rPr>
                <w:rFonts w:ascii="宋体" w:hAnsi="宋体" w:cs="宋体"/>
                <w:color w:val="auto"/>
                <w:kern w:val="0"/>
                <w:szCs w:val="22"/>
                <w:highlight w:val="none"/>
              </w:rPr>
              <w:t>9</w:t>
            </w:r>
            <w:r>
              <w:rPr>
                <w:rFonts w:hint="eastAsia" w:ascii="宋体" w:hAnsi="宋体" w:cs="宋体"/>
                <w:color w:val="auto"/>
                <w:kern w:val="0"/>
                <w:szCs w:val="22"/>
                <w:highlight w:val="none"/>
              </w:rPr>
              <w:t>投标人</w:t>
            </w:r>
            <w:r>
              <w:rPr>
                <w:rFonts w:ascii="宋体" w:hAnsi="宋体" w:cs="宋体"/>
                <w:color w:val="auto"/>
                <w:kern w:val="0"/>
                <w:szCs w:val="22"/>
                <w:highlight w:val="none"/>
              </w:rPr>
              <w:t>不</w:t>
            </w:r>
            <w:r>
              <w:rPr>
                <w:rFonts w:hint="eastAsia" w:ascii="宋体" w:hAnsi="宋体" w:cs="宋体"/>
                <w:color w:val="auto"/>
                <w:kern w:val="0"/>
                <w:szCs w:val="22"/>
                <w:highlight w:val="none"/>
              </w:rPr>
              <w:t>得</w:t>
            </w:r>
            <w:r>
              <w:rPr>
                <w:rFonts w:ascii="宋体" w:hAnsi="宋体" w:cs="宋体"/>
                <w:color w:val="auto"/>
                <w:kern w:val="0"/>
                <w:szCs w:val="22"/>
                <w:highlight w:val="none"/>
              </w:rPr>
              <w:t>存在第二章“投标人须知”第 1.4.3 项规定的任何一种情形</w:t>
            </w:r>
            <w:r>
              <w:rPr>
                <w:rFonts w:hint="eastAsia" w:ascii="宋体" w:hAnsi="宋体" w:cs="宋体"/>
                <w:color w:val="auto"/>
                <w:kern w:val="0"/>
                <w:szCs w:val="22"/>
                <w:highlight w:val="none"/>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A-10投标人名称必须与营业执照、资质证书一致，依法变更名称的应提交相应证明材料，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s="宋体"/>
                <w:color w:val="auto"/>
                <w:kern w:val="0"/>
                <w:highlight w:val="none"/>
              </w:rPr>
            </w:pPr>
            <w:r>
              <w:rPr>
                <w:rFonts w:ascii="宋体" w:hAnsi="宋体" w:cs="宋体"/>
                <w:color w:val="auto"/>
                <w:kern w:val="0"/>
                <w:highlight w:val="none"/>
              </w:rPr>
              <w:t>A-13</w:t>
            </w:r>
            <w:r>
              <w:rPr>
                <w:rFonts w:hint="eastAsia" w:ascii="宋体" w:hAnsi="宋体" w:cs="宋体"/>
                <w:color w:val="auto"/>
                <w:kern w:val="0"/>
                <w:highlight w:val="none"/>
              </w:rPr>
              <w:t>第六章 投标文件格式（不含投标函部分）要求法定代表人或其委托代理人签名（或盖章）的须齐全</w:t>
            </w:r>
            <w:r>
              <w:rPr>
                <w:rFonts w:hint="eastAsia" w:ascii="宋体" w:hAnsi="宋体" w:cs="宋体"/>
                <w:color w:val="auto"/>
                <w:kern w:val="0"/>
                <w:highlight w:val="none"/>
                <w:lang w:eastAsia="zh-CN"/>
              </w:rPr>
              <w:t>。要求签名的，</w:t>
            </w:r>
            <w:r>
              <w:rPr>
                <w:rFonts w:hint="eastAsia" w:ascii="宋体" w:hAnsi="宋体" w:cs="宋体"/>
                <w:color w:val="auto"/>
                <w:kern w:val="0"/>
                <w:highlight w:val="none"/>
              </w:rPr>
              <w:t>签名采用手写签名</w:t>
            </w:r>
            <w:r>
              <w:rPr>
                <w:rFonts w:hint="eastAsia" w:ascii="宋体" w:hAnsi="宋体"/>
                <w:color w:val="auto"/>
                <w:szCs w:val="21"/>
                <w:highlight w:val="none"/>
                <w:lang w:val="en-US" w:eastAsia="zh-CN"/>
              </w:rPr>
              <w:t>或签章</w:t>
            </w:r>
            <w:r>
              <w:rPr>
                <w:rFonts w:hint="eastAsia" w:ascii="宋体" w:hAnsi="宋体" w:cs="宋体"/>
                <w:color w:val="auto"/>
                <w:kern w:val="0"/>
                <w:highlight w:val="none"/>
              </w:rPr>
              <w:t>或加盖CA数字证书均可。否则由评标委员会作否决投标处理。</w:t>
            </w:r>
          </w:p>
          <w:p>
            <w:pPr>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中各联合体成员单位签名（或盖章）须齐全，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以外的投标文件格式中，要求法定代表人或其委托代理人签名（或盖章）的均由联合体牵头人法定代表人或其委托代理人签名（或盖章）</w:t>
            </w:r>
            <w:r>
              <w:rPr>
                <w:rFonts w:hint="eastAsia" w:ascii="宋体" w:hAnsi="宋体" w:cs="宋体"/>
                <w:color w:val="auto"/>
                <w:kern w:val="0"/>
                <w:highlight w:val="none"/>
                <w:lang w:eastAsia="zh-CN"/>
              </w:rPr>
              <w:t>，</w:t>
            </w:r>
            <w:r>
              <w:rPr>
                <w:rFonts w:hint="eastAsia" w:ascii="宋体" w:hAnsi="宋体" w:cs="宋体"/>
                <w:color w:val="auto"/>
                <w:kern w:val="0"/>
                <w:highlight w:val="none"/>
              </w:rPr>
              <w:t>否则由评标委员会作否决投标处理。</w:t>
            </w:r>
          </w:p>
          <w:p>
            <w:pPr>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中要求各联合体成员盖单位法人章的，各联合体成员盖章须齐全，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以外的投标文件格式中要求投标人加盖单位法人章的，均由联合体牵头人使用</w:t>
            </w:r>
            <w:r>
              <w:rPr>
                <w:rFonts w:ascii="宋体" w:hAnsi="宋体" w:cs="宋体"/>
                <w:color w:val="auto"/>
                <w:kern w:val="0"/>
                <w:highlight w:val="none"/>
              </w:rPr>
              <w:t xml:space="preserve"> CA </w:t>
            </w:r>
            <w:r>
              <w:rPr>
                <w:rFonts w:hint="eastAsia" w:ascii="宋体" w:hAnsi="宋体" w:cs="宋体"/>
                <w:color w:val="auto"/>
                <w:kern w:val="0"/>
                <w:highlight w:val="none"/>
              </w:rPr>
              <w:t>数字证书加盖其单位电子印章</w:t>
            </w:r>
            <w:r>
              <w:rPr>
                <w:rFonts w:hint="eastAsia" w:ascii="宋体" w:hAnsi="宋体" w:cs="宋体"/>
                <w:color w:val="auto"/>
                <w:kern w:val="0"/>
                <w:highlight w:val="none"/>
                <w:lang w:eastAsia="zh-CN"/>
              </w:rPr>
              <w:t>，</w:t>
            </w:r>
            <w:r>
              <w:rPr>
                <w:rFonts w:hint="eastAsia" w:ascii="宋体" w:hAnsi="宋体" w:cs="宋体"/>
                <w:color w:val="auto"/>
                <w:kern w:val="0"/>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15除招标文件明确允许提交备选投标方案外，投标人不得提交备选投标方案</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ascii="宋体" w:hAnsi="宋体"/>
                <w:color w:val="auto"/>
                <w:szCs w:val="21"/>
                <w:highlight w:val="none"/>
              </w:rPr>
              <w:t>6</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ascii="宋体" w:hAnsi="宋体"/>
                <w:color w:val="auto"/>
                <w:szCs w:val="21"/>
                <w:highlight w:val="none"/>
              </w:rPr>
              <w:t>7</w:t>
            </w:r>
            <w:r>
              <w:rPr>
                <w:rFonts w:hint="eastAsia" w:ascii="宋体" w:hAnsi="宋体"/>
                <w:color w:val="auto"/>
                <w:szCs w:val="21"/>
                <w:highlight w:val="none"/>
              </w:rPr>
              <w:t>投标人应按第二章“投标人须知”第</w:t>
            </w: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4</w:t>
            </w:r>
            <w:r>
              <w:rPr>
                <w:rFonts w:hint="eastAsia" w:ascii="宋体" w:hAnsi="宋体"/>
                <w:color w:val="auto"/>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18符合第二章“投标人须知”第1.12.1项规定和第四章“合同条款及格式”中的实质性要求和条件，投标文件不应附有招标人不能接受的条件。</w:t>
            </w:r>
            <w:r>
              <w:rPr>
                <w:rFonts w:hint="eastAsia" w:ascii="宋体" w:hAnsi="宋体"/>
                <w:color w:val="auto"/>
                <w:szCs w:val="21"/>
                <w:highlight w:val="none"/>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ascii="宋体" w:hAnsi="宋体"/>
                <w:color w:val="auto"/>
                <w:szCs w:val="21"/>
                <w:highlight w:val="none"/>
              </w:rPr>
              <w:t>A-19</w:t>
            </w:r>
            <w:r>
              <w:rPr>
                <w:rFonts w:hint="eastAsia"/>
                <w:color w:val="auto"/>
                <w:szCs w:val="22"/>
                <w:highlight w:val="none"/>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投标</w:t>
            </w:r>
            <w:r>
              <w:rPr>
                <w:rFonts w:ascii="宋体" w:hAnsi="宋体"/>
                <w:color w:val="auto"/>
                <w:szCs w:val="21"/>
                <w:highlight w:val="none"/>
              </w:rPr>
              <w:t>函部分及经济部分</w:t>
            </w:r>
            <w:r>
              <w:rPr>
                <w:rFonts w:hint="eastAsia" w:ascii="宋体" w:hAnsi="宋体"/>
                <w:color w:val="auto"/>
                <w:szCs w:val="21"/>
                <w:highlight w:val="none"/>
              </w:rPr>
              <w:t>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A-20投标函部分的格式要求法定代表人或其委托代理人签名（或盖章）的须齐全</w:t>
            </w:r>
            <w:r>
              <w:rPr>
                <w:rFonts w:hint="eastAsia" w:ascii="宋体" w:hAnsi="宋体"/>
                <w:color w:val="auto"/>
                <w:szCs w:val="21"/>
                <w:highlight w:val="none"/>
                <w:lang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或加盖CA数字证书均可。要求加盖单位法人章的，应使用 CA 数字证书加盖投标人的单位电子印章</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Theme="minorEastAsia" w:hAnsiTheme="minorEastAsia" w:eastAsiaTheme="minorEastAsia" w:cstheme="minorEastAsia"/>
                <w:color w:val="auto"/>
                <w:sz w:val="21"/>
                <w:szCs w:val="21"/>
                <w:highlight w:val="none"/>
              </w:rPr>
              <w:t>联合体投标的，投标函部分的格式中要求投标人加盖单位法人章的，均由联合体牵头人使用 CA 数字证书加盖其单位电子印章</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A-21勘察设计服务期限符合第二章“投标人须知”第1.3.2项规定，否则由评标委员会作否决投标处理。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A-22质量标准符合第二章“投标人须知”第1.3.3项规定，否则由评标委员会作否决投标处理。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安全目标</w:t>
            </w:r>
            <w:r>
              <w:rPr>
                <w:rFonts w:hint="eastAsia" w:ascii="宋体" w:hAnsi="宋体"/>
                <w:color w:val="auto"/>
                <w:szCs w:val="21"/>
                <w:highlight w:val="none"/>
              </w:rPr>
              <w:t>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4</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5</w:t>
            </w:r>
            <w:r>
              <w:rPr>
                <w:rFonts w:hint="eastAsia" w:ascii="宋体" w:hAnsi="宋体"/>
                <w:color w:val="auto"/>
                <w:szCs w:val="21"/>
                <w:highlight w:val="none"/>
              </w:rPr>
              <w:t>投标函中的投标报价</w:t>
            </w:r>
            <w:r>
              <w:rPr>
                <w:rFonts w:ascii="宋体" w:hAnsi="宋体"/>
                <w:color w:val="auto"/>
                <w:szCs w:val="21"/>
                <w:highlight w:val="none"/>
              </w:rPr>
              <w:t>不得高于招标人公布的投标报价最高限价</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6</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ind w:firstLine="420" w:firstLineChars="200"/>
              <w:rPr>
                <w:rFonts w:hint="eastAsia"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7</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r>
              <w:rPr>
                <w:rFonts w:hint="eastAsia" w:ascii="宋体" w:hAnsi="宋体" w:eastAsia="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8</w:t>
            </w:r>
            <w:r>
              <w:rPr>
                <w:rFonts w:hint="eastAsia"/>
                <w:color w:val="auto"/>
                <w:szCs w:val="22"/>
                <w:highlight w:val="none"/>
              </w:rPr>
              <w:t>投标函中的投标总报价与依据固定费率（或固定单价）计算出的结果不一致的</w:t>
            </w:r>
            <w:r>
              <w:rPr>
                <w:rFonts w:hint="eastAsia" w:ascii="宋体" w:hAnsi="宋体"/>
                <w:color w:val="auto"/>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9</w:t>
            </w:r>
            <w:r>
              <w:rPr>
                <w:rFonts w:hint="eastAsia"/>
                <w:color w:val="auto"/>
                <w:highlight w:val="none"/>
              </w:rPr>
              <w:t>采用费用清单报价的，</w:t>
            </w:r>
            <w:r>
              <w:rPr>
                <w:rFonts w:hint="eastAsia" w:ascii="宋体" w:hAnsi="宋体"/>
                <w:color w:val="auto"/>
                <w:szCs w:val="21"/>
                <w:highlight w:val="none"/>
              </w:rPr>
              <w:t>投标函中的投标总报价必须与费用清单合计报价一致，否则由评标委员会作否决投标处理。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30</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31</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eastAsia="zh-CN"/>
              </w:rPr>
              <w:t>数值</w:t>
            </w:r>
            <w:r>
              <w:rPr>
                <w:rFonts w:hint="eastAsia" w:asciiTheme="minorEastAsia" w:hAnsiTheme="minorEastAsia" w:eastAsiaTheme="minorEastAsia" w:cstheme="minorEastAsia"/>
                <w:color w:val="auto"/>
                <w:highlight w:val="none"/>
              </w:rPr>
              <w:t>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32</w:t>
            </w:r>
            <w:r>
              <w:rPr>
                <w:rFonts w:hint="eastAsia" w:ascii="宋体" w:hAnsi="宋体"/>
                <w:color w:val="auto"/>
                <w:szCs w:val="21"/>
                <w:highlight w:val="none"/>
              </w:rPr>
              <w:t>暂列金额必须按照招标文件给定的金额填报，否则由评标委员会作否决投标处理。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w:t>
            </w:r>
            <w:r>
              <w:rPr>
                <w:rFonts w:hint="eastAsia" w:ascii="宋体" w:hAnsi="宋体"/>
                <w:color w:val="auto"/>
                <w:szCs w:val="21"/>
                <w:highlight w:val="none"/>
                <w:lang w:val="en-US" w:eastAsia="zh-CN"/>
              </w:rPr>
              <w:t>3</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7478"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spacing w:line="400" w:lineRule="exact"/>
        <w:rPr>
          <w:rFonts w:hint="eastAsia" w:ascii="宋体" w:hAnsi="宋体" w:eastAsia="宋体" w:cs="宋体"/>
          <w:color w:val="auto"/>
          <w:szCs w:val="22"/>
          <w:highlight w:val="none"/>
        </w:rPr>
      </w:pPr>
    </w:p>
    <w:p>
      <w:pPr>
        <w:widowControl/>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pStyle w:val="2"/>
        <w:rPr>
          <w:rFonts w:hint="eastAsia" w:ascii="宋体" w:hAnsi="宋体" w:eastAsia="宋体" w:cs="宋体"/>
        </w:rPr>
      </w:pPr>
    </w:p>
    <w:p>
      <w:pPr>
        <w:spacing w:line="400" w:lineRule="exact"/>
        <w:ind w:firstLine="420" w:firstLineChars="200"/>
        <w:rPr>
          <w:rFonts w:hint="eastAsia" w:ascii="宋体" w:hAnsi="宋体" w:eastAsia="宋体" w:cs="宋体"/>
          <w:color w:val="auto"/>
          <w:szCs w:val="22"/>
          <w:highlight w:val="none"/>
        </w:rPr>
      </w:pPr>
    </w:p>
    <w:p>
      <w:pPr>
        <w:pStyle w:val="3"/>
        <w:spacing w:line="360" w:lineRule="auto"/>
        <w:jc w:val="center"/>
        <w:rPr>
          <w:rFonts w:hint="eastAsia" w:ascii="宋体" w:hAnsi="宋体" w:eastAsia="宋体" w:cs="宋体"/>
          <w:color w:val="auto"/>
          <w:kern w:val="0"/>
          <w:highlight w:val="none"/>
        </w:rPr>
      </w:pPr>
      <w:bookmarkStart w:id="1473" w:name="_Toc75856895"/>
      <w:bookmarkStart w:id="1474" w:name="_Toc7981"/>
      <w:bookmarkStart w:id="1475" w:name="_Toc9441"/>
      <w:bookmarkStart w:id="1476" w:name="_Toc6220"/>
      <w:bookmarkStart w:id="1477" w:name="_Toc11524"/>
      <w:bookmarkStart w:id="1478" w:name="_Toc15602"/>
      <w:bookmarkStart w:id="1479" w:name="_Toc4798"/>
      <w:bookmarkStart w:id="1480" w:name="_Toc32746"/>
      <w:r>
        <w:rPr>
          <w:rFonts w:hint="eastAsia" w:ascii="宋体" w:hAnsi="宋体" w:eastAsia="宋体" w:cs="宋体"/>
          <w:color w:val="auto"/>
          <w:kern w:val="0"/>
          <w:highlight w:val="none"/>
        </w:rPr>
        <w:t>第四章  合同条款及格式</w:t>
      </w:r>
      <w:bookmarkEnd w:id="1179"/>
      <w:bookmarkEnd w:id="1180"/>
      <w:bookmarkEnd w:id="1473"/>
      <w:bookmarkEnd w:id="1474"/>
      <w:bookmarkEnd w:id="1475"/>
      <w:bookmarkEnd w:id="1476"/>
      <w:bookmarkEnd w:id="1477"/>
      <w:bookmarkEnd w:id="1478"/>
      <w:bookmarkEnd w:id="1479"/>
      <w:bookmarkEnd w:id="1480"/>
    </w:p>
    <w:p>
      <w:pPr>
        <w:rPr>
          <w:rFonts w:hint="eastAsia" w:ascii="宋体" w:hAnsi="宋体" w:eastAsia="宋体" w:cs="宋体"/>
          <w:color w:val="auto"/>
          <w:sz w:val="44"/>
          <w:szCs w:val="44"/>
          <w:highlight w:val="none"/>
        </w:rPr>
      </w:pPr>
      <w:bookmarkStart w:id="1481" w:name="_Toc296503025"/>
      <w:bookmarkStart w:id="1482" w:name="_Toc296890982"/>
      <w:bookmarkStart w:id="1483" w:name="_Toc351203480"/>
    </w:p>
    <w:p>
      <w:pPr>
        <w:keepNext/>
        <w:keepLines/>
        <w:spacing w:before="260" w:after="260" w:line="412" w:lineRule="auto"/>
        <w:jc w:val="center"/>
        <w:outlineLvl w:val="1"/>
        <w:rPr>
          <w:rFonts w:hint="eastAsia" w:ascii="宋体" w:hAnsi="宋体" w:eastAsia="宋体" w:cs="宋体"/>
          <w:color w:val="auto"/>
          <w:highlight w:val="none"/>
        </w:rPr>
      </w:pPr>
      <w:bookmarkStart w:id="1484" w:name="_Toc75856896"/>
      <w:bookmarkStart w:id="1485" w:name="_Toc23546"/>
      <w:bookmarkStart w:id="1486" w:name="_Toc32439"/>
      <w:bookmarkStart w:id="1487" w:name="_Toc26986"/>
      <w:bookmarkStart w:id="1488" w:name="_Toc16856"/>
      <w:bookmarkStart w:id="1489" w:name="_Toc19576"/>
      <w:bookmarkStart w:id="1490" w:name="_Toc26043"/>
      <w:bookmarkStart w:id="1491" w:name="_Toc1313"/>
      <w:r>
        <w:rPr>
          <w:rFonts w:hint="eastAsia" w:ascii="宋体" w:hAnsi="宋体" w:eastAsia="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true"/>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Dz153fZAAAADQEAAA8AAAAAAAAAAQAgAAAAOAAAAGRycy9kb3ducmV2LnhtbFBL&#10;AQIUABQAAAAIAIdO4kBtsFVcpgEAAC4DAAAOAAAAAAAAAAEAIAAAAD4BAABkcnMvZTJvRG9jLnht&#10;bFBLBQYAAAAABgAGAFkBAABWBQAAAAA=&#10;">
                <v:fill on="t" focussize="0,0"/>
                <v:stroke on="f"/>
                <v:imagedata o:title=""/>
                <o:lock v:ext="edit" aspectratio="f"/>
                <v:textbox>
                  <w:txbxContent>
                    <w:p/>
                  </w:txbxContent>
                </v:textbox>
              </v:rect>
            </w:pict>
          </mc:Fallback>
        </mc:AlternateContent>
      </w:r>
      <w:r>
        <w:rPr>
          <w:rFonts w:hint="eastAsia" w:ascii="宋体" w:hAnsi="宋体" w:eastAsia="宋体" w:cs="宋体"/>
          <w:color w:val="auto"/>
          <w:highlight w:val="none"/>
        </w:rPr>
        <w:br w:type="page"/>
      </w:r>
      <w:bookmarkStart w:id="1492" w:name="_Toc24360"/>
      <w:bookmarkStart w:id="1493" w:name="_Toc15193"/>
      <w:bookmarkStart w:id="1494" w:name="_Toc532458222"/>
      <w:r>
        <w:rPr>
          <w:rFonts w:hint="eastAsia" w:ascii="宋体" w:hAnsi="宋体" w:eastAsia="宋体" w:cs="宋体"/>
          <w:b/>
          <w:color w:val="auto"/>
          <w:sz w:val="32"/>
          <w:szCs w:val="20"/>
          <w:highlight w:val="none"/>
        </w:rPr>
        <w:t>第一节 合同协议书</w:t>
      </w:r>
      <w:bookmarkEnd w:id="1484"/>
      <w:bookmarkEnd w:id="1485"/>
      <w:bookmarkEnd w:id="1486"/>
      <w:bookmarkEnd w:id="1487"/>
      <w:bookmarkEnd w:id="1488"/>
      <w:bookmarkEnd w:id="1489"/>
      <w:bookmarkEnd w:id="1490"/>
      <w:bookmarkEnd w:id="1491"/>
      <w:bookmarkEnd w:id="1492"/>
      <w:bookmarkEnd w:id="1493"/>
      <w:bookmarkEnd w:id="1494"/>
    </w:p>
    <w:p>
      <w:pPr>
        <w:widowControl/>
        <w:tabs>
          <w:tab w:val="left" w:pos="1820"/>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（发包人名称，以下简称“发包人”）为实施</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（项目名称），已接受</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 xml:space="preserve"> （设计人名称，以下简称“设计人”）对该项目</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标段勘察设计的投标。发包人和设计人共同达成如下协议。</w:t>
      </w:r>
    </w:p>
    <w:p>
      <w:pPr>
        <w:widowControl/>
        <w:tabs>
          <w:tab w:val="left" w:pos="1044"/>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标段由K</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至K</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，长约</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km，公路等级为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，设计速度为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路面，有</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立交</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处；特大桥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座，计长</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m；大中桥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座，计长</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m；隧道</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座，计长</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 xml:space="preserve"> m以及其他构造物工程等。</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 下列文件应视为构成合同文件的组成部分：</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（1）本合同协议书及各种合同附件（含评标期间和合同谈判过程中的澄清文件和补充资料；设计人提交的经发包人审核通过的勘察设计详细工作大纲及进度计划、专题研究详细工作大纲等）； </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（2）中标通知书；</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（3）投标函</w:t>
      </w:r>
      <w:r>
        <w:rPr>
          <w:rFonts w:hint="eastAsia" w:ascii="宋体" w:hAnsi="宋体" w:eastAsia="宋体" w:cs="宋体"/>
          <w:color w:val="auto"/>
          <w:highlight w:val="none"/>
          <w:lang w:eastAsia="zh-CN"/>
        </w:rPr>
        <w:t>及投标函附录</w:t>
      </w:r>
      <w:r>
        <w:rPr>
          <w:rFonts w:hint="eastAsia" w:ascii="宋体" w:hAnsi="宋体" w:eastAsia="宋体" w:cs="宋体"/>
          <w:color w:val="auto"/>
          <w:highlight w:val="none"/>
        </w:rPr>
        <w:t>；</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（4）专用合同条款；</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（5）通用合同条款；</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（6）发包人要求；</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（7）勘察设计费用清单；</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（8）设计人有关人员投入的承诺；</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（9）其他合同文件。</w:t>
      </w:r>
    </w:p>
    <w:p>
      <w:pPr>
        <w:pStyle w:val="2"/>
        <w:widowControl/>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上述合同文件互相补充和解释。如果合同文件之间存在矛盾或不一致之处，以上述文件的排列顺序在先者为准。</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2"/>
          <w:sz w:val="21"/>
          <w:szCs w:val="24"/>
          <w:highlight w:val="none"/>
          <w:lang w:val="en-US" w:eastAsia="zh-CN" w:bidi="ar"/>
        </w:rPr>
        <w:t>3.签约合同价：人民币（大写）</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元（¥</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2"/>
          <w:sz w:val="21"/>
          <w:szCs w:val="24"/>
          <w:highlight w:val="none"/>
          <w:lang w:val="en-US" w:eastAsia="zh-CN" w:bidi="ar"/>
        </w:rPr>
        <w:t>4.项目负责人：</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 xml:space="preserve">。 </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2"/>
          <w:sz w:val="21"/>
          <w:szCs w:val="24"/>
          <w:highlight w:val="none"/>
          <w:lang w:val="en-US" w:eastAsia="zh-CN" w:bidi="ar"/>
        </w:rPr>
        <w:t>5.勘察设计工作质量符合的标准和要求：</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；安全目标：</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 xml:space="preserve">。 </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2"/>
          <w:sz w:val="21"/>
          <w:szCs w:val="24"/>
          <w:highlight w:val="none"/>
          <w:lang w:val="en-US" w:eastAsia="zh-CN" w:bidi="ar"/>
        </w:rPr>
        <w:t>6. 设计人承诺按合同约定承担工程的勘察设计工作，包括</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 xml:space="preserve">。 </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2"/>
          <w:sz w:val="21"/>
          <w:szCs w:val="24"/>
          <w:highlight w:val="none"/>
          <w:lang w:val="en-US" w:eastAsia="zh-CN" w:bidi="ar"/>
        </w:rPr>
        <w:t xml:space="preserve">7. 发包人承诺按合同约定的条件、时间和方式向设计人支付合同价款。 </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kern w:val="2"/>
          <w:sz w:val="21"/>
          <w:szCs w:val="24"/>
          <w:highlight w:val="none"/>
          <w:lang w:val="en-US" w:eastAsia="zh-CN" w:bidi="ar"/>
        </w:rPr>
      </w:pPr>
      <w:r>
        <w:rPr>
          <w:rFonts w:hint="eastAsia" w:ascii="宋体" w:hAnsi="宋体" w:eastAsia="宋体" w:cs="宋体"/>
          <w:color w:val="auto"/>
          <w:kern w:val="2"/>
          <w:sz w:val="21"/>
          <w:szCs w:val="24"/>
          <w:highlight w:val="none"/>
          <w:lang w:val="en-US" w:eastAsia="zh-CN" w:bidi="ar"/>
        </w:rPr>
        <w:t>8. 设计人计划开始勘察设计日期：</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，实际日期按照发包人在开始勘察设计通知中载明的开始勘察设计日期为准。勘察设计服务期限：</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kern w:val="2"/>
          <w:sz w:val="21"/>
          <w:szCs w:val="24"/>
          <w:highlight w:val="none"/>
          <w:lang w:val="en-US" w:eastAsia="zh-CN" w:bidi="ar"/>
        </w:rPr>
      </w:pPr>
      <w:r>
        <w:rPr>
          <w:rFonts w:hint="eastAsia" w:ascii="宋体" w:hAnsi="宋体" w:eastAsia="宋体" w:cs="宋体"/>
          <w:color w:val="auto"/>
          <w:kern w:val="2"/>
          <w:sz w:val="21"/>
          <w:szCs w:val="24"/>
          <w:highlight w:val="none"/>
          <w:lang w:val="en-US" w:eastAsia="zh-CN" w:bidi="ar"/>
        </w:rPr>
        <w:t>9. 本协议书在设计人提供履约保证金后，由双方法定代表人或其委托代理人签署并加盖单位章后生效。设计人完成全部勘察设计工作且勘察设计费用结清后失效。</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kern w:val="2"/>
          <w:sz w:val="21"/>
          <w:szCs w:val="24"/>
          <w:highlight w:val="none"/>
          <w:lang w:val="en-US" w:eastAsia="zh-CN" w:bidi="ar"/>
        </w:rPr>
      </w:pPr>
      <w:r>
        <w:rPr>
          <w:rFonts w:hint="eastAsia" w:ascii="宋体" w:hAnsi="宋体" w:eastAsia="宋体" w:cs="宋体"/>
          <w:color w:val="auto"/>
          <w:kern w:val="2"/>
          <w:sz w:val="21"/>
          <w:szCs w:val="24"/>
          <w:highlight w:val="none"/>
          <w:lang w:val="en-US" w:eastAsia="zh-CN" w:bidi="ar"/>
        </w:rPr>
        <w:t>10. 本协议书正本二份、副本</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份，合同双方各执正本一份，副本</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2"/>
          <w:sz w:val="21"/>
          <w:szCs w:val="24"/>
          <w:highlight w:val="none"/>
          <w:lang w:val="en-US" w:eastAsia="zh-CN" w:bidi="ar"/>
        </w:rPr>
        <w:t>份，</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kern w:val="2"/>
          <w:sz w:val="21"/>
          <w:szCs w:val="24"/>
          <w:highlight w:val="none"/>
          <w:lang w:val="en-US" w:eastAsia="zh-CN" w:bidi="ar"/>
        </w:rPr>
      </w:pPr>
      <w:r>
        <w:rPr>
          <w:rFonts w:hint="eastAsia" w:ascii="宋体" w:hAnsi="宋体" w:eastAsia="宋体" w:cs="宋体"/>
          <w:color w:val="auto"/>
          <w:kern w:val="2"/>
          <w:sz w:val="21"/>
          <w:szCs w:val="24"/>
          <w:highlight w:val="none"/>
          <w:lang w:val="en-US" w:eastAsia="zh-CN" w:bidi="ar"/>
        </w:rPr>
        <w:t>当正本与副本的内容不一致时，以正本为准。</w:t>
      </w:r>
    </w:p>
    <w:p>
      <w:pPr>
        <w:pStyle w:val="2"/>
        <w:keepNext w:val="0"/>
        <w:keepLines w:val="0"/>
        <w:widowControl/>
        <w:suppressLineNumbers w:val="0"/>
        <w:spacing w:line="360" w:lineRule="auto"/>
        <w:ind w:firstLine="420" w:firstLineChars="200"/>
        <w:jc w:val="left"/>
        <w:rPr>
          <w:rFonts w:hint="eastAsia" w:ascii="宋体" w:hAnsi="宋体" w:eastAsia="宋体" w:cs="宋体"/>
          <w:color w:val="auto"/>
          <w:highlight w:val="none"/>
          <w:lang w:val="en-US"/>
        </w:rPr>
      </w:pPr>
      <w:r>
        <w:rPr>
          <w:rFonts w:hint="eastAsia" w:ascii="宋体" w:hAnsi="宋体" w:eastAsia="宋体" w:cs="宋体"/>
          <w:color w:val="auto"/>
          <w:kern w:val="2"/>
          <w:sz w:val="21"/>
          <w:szCs w:val="24"/>
          <w:highlight w:val="none"/>
          <w:lang w:val="en-US" w:eastAsia="zh-CN" w:bidi="ar"/>
        </w:rPr>
        <w:t>11. 合同未尽事宜，双方另行签订补充协议。补充协议是合同的组成部分。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0"/>
          <w:szCs w:val="21"/>
          <w:highlight w:val="none"/>
        </w:rPr>
        <w:t xml:space="preserve">（盖单位章）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设计人：</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0"/>
          <w:szCs w:val="21"/>
          <w:highlight w:val="none"/>
        </w:rPr>
        <w:t>（盖单位章）</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（签字）</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法定代表人或其委托代理人：</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（签字）</w:t>
      </w:r>
    </w:p>
    <w:p>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w:t>
      </w:r>
      <w:bookmarkStart w:id="1495" w:name="_Toc2782"/>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highlight w:val="none"/>
        </w:rPr>
        <w:t>年</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highlight w:val="none"/>
        </w:rPr>
        <w:t>月</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highlight w:val="none"/>
        </w:rPr>
        <w:t>日</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highlight w:val="none"/>
        </w:rPr>
        <w:t>年</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highlight w:val="none"/>
        </w:rPr>
        <w:t>月</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highlight w:val="none"/>
        </w:rPr>
        <w:t>日</w:t>
      </w:r>
      <w:bookmarkEnd w:id="1495"/>
      <w:bookmarkStart w:id="1496" w:name="_Toc531632598"/>
    </w:p>
    <w:p>
      <w:pP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page"/>
      </w:r>
    </w:p>
    <w:p>
      <w:pPr>
        <w:keepNext w:val="0"/>
        <w:keepLines w:val="0"/>
        <w:spacing w:before="0" w:after="0" w:line="240" w:lineRule="auto"/>
        <w:jc w:val="left"/>
        <w:outlineLvl w:val="9"/>
        <w:rPr>
          <w:rFonts w:hint="eastAsia" w:ascii="宋体" w:hAnsi="宋体" w:eastAsia="宋体" w:cs="宋体"/>
          <w:color w:val="auto"/>
          <w:kern w:val="0"/>
          <w:szCs w:val="21"/>
          <w:highlight w:val="none"/>
        </w:rPr>
      </w:pPr>
      <w:bookmarkStart w:id="1497" w:name="_Toc12257"/>
      <w:bookmarkStart w:id="1498" w:name="_Toc17382"/>
      <w:bookmarkStart w:id="1499" w:name="_Toc532458223"/>
      <w:bookmarkStart w:id="1500" w:name="_Toc75856897"/>
      <w:bookmarkStart w:id="1501" w:name="_Toc31238"/>
      <w:bookmarkStart w:id="1502" w:name="_Toc29782"/>
    </w:p>
    <w:p>
      <w:pPr>
        <w:keepNext/>
        <w:keepLines/>
        <w:spacing w:before="260" w:after="260" w:line="412" w:lineRule="auto"/>
        <w:jc w:val="center"/>
        <w:outlineLvl w:val="1"/>
        <w:rPr>
          <w:rFonts w:hint="eastAsia" w:ascii="宋体" w:hAnsi="宋体" w:eastAsia="宋体" w:cs="宋体"/>
          <w:b/>
          <w:bCs/>
          <w:color w:val="auto"/>
          <w:kern w:val="44"/>
          <w:sz w:val="44"/>
          <w:szCs w:val="44"/>
          <w:highlight w:val="none"/>
        </w:rPr>
      </w:pPr>
      <w:bookmarkStart w:id="1503" w:name="_Toc6448"/>
      <w:bookmarkStart w:id="1504" w:name="_Toc14285"/>
      <w:bookmarkStart w:id="1505" w:name="_Toc16098"/>
      <w:bookmarkStart w:id="1506" w:name="_Toc31188"/>
      <w:bookmarkStart w:id="1507" w:name="_Toc11509"/>
      <w:r>
        <w:rPr>
          <w:rFonts w:hint="eastAsia" w:ascii="宋体" w:hAnsi="宋体" w:eastAsia="宋体" w:cs="宋体"/>
          <w:b/>
          <w:color w:val="auto"/>
          <w:sz w:val="32"/>
          <w:szCs w:val="20"/>
          <w:highlight w:val="none"/>
        </w:rPr>
        <w:t>第二节 通用合同条款</w:t>
      </w:r>
      <w:bookmarkEnd w:id="1496"/>
      <w:bookmarkEnd w:id="1497"/>
      <w:bookmarkEnd w:id="1498"/>
      <w:bookmarkEnd w:id="1499"/>
      <w:bookmarkEnd w:id="1500"/>
      <w:bookmarkEnd w:id="1501"/>
      <w:bookmarkEnd w:id="1502"/>
      <w:bookmarkEnd w:id="1503"/>
      <w:bookmarkEnd w:id="1504"/>
      <w:bookmarkEnd w:id="1505"/>
      <w:bookmarkEnd w:id="1506"/>
      <w:bookmarkEnd w:id="1507"/>
    </w:p>
    <w:p>
      <w:pPr>
        <w:keepNext/>
        <w:keepLines/>
        <w:spacing w:line="415" w:lineRule="auto"/>
        <w:jc w:val="left"/>
        <w:outlineLvl w:val="2"/>
        <w:rPr>
          <w:rFonts w:hint="eastAsia" w:ascii="宋体" w:hAnsi="宋体" w:eastAsia="宋体" w:cs="宋体"/>
          <w:color w:val="auto"/>
          <w:kern w:val="0"/>
          <w:sz w:val="32"/>
          <w:szCs w:val="32"/>
          <w:highlight w:val="none"/>
        </w:rPr>
      </w:pPr>
      <w:bookmarkStart w:id="1508" w:name="_Toc29910"/>
      <w:bookmarkStart w:id="1509" w:name="_Toc531632599"/>
      <w:bookmarkStart w:id="1510" w:name="_Toc23734"/>
      <w:bookmarkStart w:id="1511" w:name="_Toc738"/>
      <w:bookmarkStart w:id="1512" w:name="_Toc75856898"/>
      <w:bookmarkStart w:id="1513" w:name="_Toc2360"/>
      <w:bookmarkStart w:id="1514" w:name="_Toc19759"/>
      <w:bookmarkStart w:id="1515" w:name="_Toc1956"/>
      <w:bookmarkStart w:id="1516" w:name="_Toc532458224"/>
      <w:bookmarkStart w:id="1517" w:name="_Toc6992"/>
      <w:bookmarkStart w:id="1518" w:name="_Toc6433"/>
      <w:bookmarkStart w:id="1519" w:name="_Toc6381"/>
      <w:r>
        <w:rPr>
          <w:rFonts w:hint="eastAsia" w:ascii="宋体" w:hAnsi="宋体" w:eastAsia="宋体" w:cs="宋体"/>
          <w:color w:val="auto"/>
          <w:kern w:val="0"/>
          <w:sz w:val="32"/>
          <w:szCs w:val="32"/>
          <w:highlight w:val="none"/>
        </w:rPr>
        <w:t>1.一般约定</w:t>
      </w:r>
      <w:bookmarkEnd w:id="1508"/>
      <w:bookmarkEnd w:id="1509"/>
      <w:bookmarkEnd w:id="1510"/>
      <w:bookmarkEnd w:id="1511"/>
      <w:bookmarkEnd w:id="1512"/>
      <w:bookmarkEnd w:id="1513"/>
      <w:bookmarkEnd w:id="1514"/>
      <w:bookmarkEnd w:id="1515"/>
      <w:bookmarkEnd w:id="1516"/>
      <w:bookmarkEnd w:id="1517"/>
      <w:bookmarkEnd w:id="1518"/>
      <w:bookmarkEnd w:id="1519"/>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 词语定义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通用合同条款、专用合同条款中的下列词语应具有本款所赋予的含义。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 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1.1.1.1 合同文件（或称合同）：指合同协议书及各种合同附件、中标通知书、投标函、专用合同条款、通用合同条款、发包人要求、勘察设计费用清单，以及其他构成合同组成部分的文件</w:t>
      </w:r>
      <w:r>
        <w:rPr>
          <w:rFonts w:hint="eastAsia" w:ascii="宋体" w:hAnsi="宋体" w:eastAsia="宋体" w:cs="宋体"/>
          <w:color w:val="auto"/>
          <w:kern w:val="0"/>
          <w:szCs w:val="21"/>
          <w:highlight w:val="none"/>
          <w:lang w:eastAsia="zh-CN"/>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1.1.1.2 合同协议书：指发包人和设计人共同签署的合同协议书。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1.1.1.3 中标通知书：指发包人通知设计人中标的函件。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1.1.1.4 投标函：指由设计人填写并签署的，名为“投标函”的函件。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1.1.1.5 发包人要求：指合同文件中名为“发包人要求”的文件。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1.1.1.6 技术建议书：指设计人投标文件中的技术建议书。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1.1.1.7 </w:t>
      </w:r>
      <w:r>
        <w:rPr>
          <w:rFonts w:hint="eastAsia" w:ascii="宋体" w:hAnsi="宋体" w:eastAsia="宋体" w:cs="宋体"/>
          <w:color w:val="auto"/>
          <w:kern w:val="0"/>
          <w:szCs w:val="21"/>
          <w:highlight w:val="none"/>
          <w:lang w:eastAsia="zh-CN"/>
        </w:rPr>
        <w:t>勘察设计费用清单</w:t>
      </w:r>
      <w:r>
        <w:rPr>
          <w:rFonts w:hint="eastAsia" w:ascii="宋体" w:hAnsi="宋体" w:eastAsia="宋体" w:cs="宋体"/>
          <w:color w:val="auto"/>
          <w:kern w:val="0"/>
          <w:szCs w:val="21"/>
          <w:highlight w:val="none"/>
        </w:rPr>
        <w:t>：指设计人投标文件中的</w:t>
      </w:r>
      <w:r>
        <w:rPr>
          <w:rFonts w:hint="eastAsia" w:ascii="宋体" w:hAnsi="宋体" w:eastAsia="宋体" w:cs="宋体"/>
          <w:color w:val="auto"/>
          <w:kern w:val="0"/>
          <w:szCs w:val="21"/>
          <w:highlight w:val="none"/>
          <w:lang w:eastAsia="zh-CN"/>
        </w:rPr>
        <w:t>勘察设计费用清单</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1.1.1.8 其他合同文件：指经合同双方当事人确认构成合同文件的其他文件。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 合同当事人和人员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1.1.2.1 合同当事人：指发包人和（或）设计人。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1.1.2.2 发包人：指与设计人签订合同协议书的当事人，以及取得该当事人资格的合法继承人。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1.1.2.3 设计人：指与发包人签订合同协议书的当事人，以及取得该当事人资格的合法继承人。若设计人为联合体，则设计人包括联合体所有成员单位。</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1.1.2.4 发包人代表：指由发包人任命，并在授权范围和期限内代表发包人行使权利和履行义务的全权负责人。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1.1.2.5 项目负责人：指由设计人任命，代表设计人行使权利和履行义务的全权负责人。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1.1.2.6 分项负责人：指由设计人任命，并经过发包人认可的各专业负责人。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1.1.2.7 分包人：指从设计人处分包合同中某一部分工作，并与其签订分包合同的单位。</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1.1.2.8 咨询单位：指受发包人委托对本工程勘察设计文件进行审查或提供咨询意见的咨询机构。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 工程和勘察设计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工程：指专用合同条款中指明进行勘察设计招标的工程。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勘察设计服务：指设计人按照合同约定履行的服务，包括制订勘察设计工作大纲，进行测绘、勘探、取样和试验等，查明、分析和评估地质特征和工程条件，编制勘察报告；编制设计文件和设计概算、预算，提供技术交底、招标与施工配合，参加交工验收、参加竣工验收或发包人委托的其他服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勘察设备：指为完成合同约定的各项工作所需的设备、器具和其他物品，不包括临时工程和材料。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1.1.3.4 勘探场地：指用于工程勘探的场所，以及在合同中指定作为勘探场地组成的其他场所。</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1.1.3.5 勘察设计资料：指发包人按合同约定向设计人提供的、用于完成勘察设计服务范围与内容所需的资料。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1.1.3.6 勘察设计文件：指设计人按合同约定向发包人提交的工程勘察报告、服务大纲、勘察方案、外业指导书、进度计划，设计说明、图纸、图板、模型、计算书、软件和其他文件等，包括阶段性文件和最终文件，且应采用合同中双方约定的格式和载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 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1.1.4.1 开始勘察设计通知：指发包人按第 6.1 款通知设计人开始勘察设计的函件。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1.1.4.2 开始勘察设计日期：指发包人按第 6.1 款发出的开始勘察设计通知中写明的开始勘察设计日期。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1.1.4.3 勘察设计服务期限：指设计人在投标函中承诺的完成合同勘察设计服务所需的期限，包括按第 6.2 款、第 6.4 款第 6.4 款、第 6.5 款和第 6.7 款约定所作的调整。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1.1.4.4 完成勘察设计日期：指第 1.1.4.3 目约定勘察设计服务期限届满时的日期。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1.1.4.5 基准日：指投标截止时间前 28 天的日期。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1.1.4.6 天：除特别指明外，指日历天。合同中按天计算时间的，开始当天不计入，从次日开始计算。期限最后一天的截止时间为当天 24:00。</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 合同价格和费用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1.1.5.1 签约合同价：指签订合同时合同协议书中写明的、包括暂列金额在内的勘察设计费用总金额。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1.1.5.2 合同价格：指设计人按合同约定完成了全部勘察设计工作后，发包人应付给设计人的金额，包括在履行合同过程中按合同约定进行的变更和调整。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1.1.5.3 费用：指为履行合同所发生的或将要发生的所有合理开支，包括管理费和应分摊的其他费用，但不包括利润。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1.1.5.4 暂列金额：指暂时未定的，包括在合同中，并在报价清单汇总表中以此名称标明的金额，用于进行本工程可能发生的额外勘察设计工作或作为不可预见费用，按照合同条款第 12.5 款的规定使用。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1.1.6 其他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1.1.6.1 书面形式：指合同文件、信件和数据电文（包括电报、电传、传真、电子数据交换和电子邮件）等可以有形地表现所载内容的形式。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1.1.6.2 勘察设计质量事故：指在缺陷责任期结束前，由于勘察设计原因使工程不满足技术标准及设计要求，并造成结构损毁或一定直接经济损失的事故。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根据直接经济损失或工程结构损毁情况（自然灾害所致除外），勘察设计质量事故分为特别重大质量事故、重大质量事故、较大质量事故和一般质量事故四个等级，上述质量事故的界定按交通运输部《公路水运建设工程质量事故等级划分和报告制度》规定执行</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 语言文字</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2"/>
          <w:sz w:val="21"/>
          <w:szCs w:val="24"/>
          <w:highlight w:val="none"/>
          <w:lang w:val="en-US" w:eastAsia="zh-CN" w:bidi="ar"/>
        </w:rPr>
        <w:t>合同使用的语言文字为中文。专用术语使用外文的，应附有中文注释。</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 适用法律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适用于合同的法律包括中华人民共和国法律、行政法规、部门规章，以及工程所在地的地方法规、自治条例、单行条例和地方政府规章。</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本合同适用的其他规范性文件，可在专用合同条款中约定。</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520" w:name="page51"/>
      <w:bookmarkEnd w:id="1520"/>
      <w:bookmarkStart w:id="1521" w:name="OLE_LINK36"/>
      <w:bookmarkStart w:id="1522" w:name="OLE_LINK35"/>
      <w:bookmarkStart w:id="1523" w:name="OLE_LINK34"/>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4</w:t>
      </w:r>
      <w:r>
        <w:rPr>
          <w:rFonts w:hint="eastAsia" w:ascii="宋体" w:hAnsi="宋体" w:eastAsia="宋体" w:cs="宋体"/>
          <w:bCs/>
          <w:color w:val="auto"/>
          <w:szCs w:val="21"/>
          <w:highlight w:val="none"/>
        </w:rPr>
        <w:t xml:space="preserve"> 合同文件的优先顺序</w:t>
      </w:r>
    </w:p>
    <w:bookmarkEnd w:id="1521"/>
    <w:bookmarkEnd w:id="1522"/>
    <w:bookmarkEnd w:id="1523"/>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组成合同的各项文件应互相解释，互为说明。除专用合同条款另有约定外，解释合同文件的优先顺序如下：</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（1）合同协议书及各种合同附件（含评标期间和合同谈判过程中的澄清文件和补充资料；设计人提交的经发包人审核通过的勘察设计详细工作大纲及进度计划、专题研究详细工作大纲等）； </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（2）中标通知书；</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（3）投标函；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（4）专用合同条款；</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（5）通用合同条款；</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（6）发包人要求；</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w:t>
      </w:r>
      <w:r>
        <w:rPr>
          <w:rFonts w:hint="eastAsia" w:ascii="宋体" w:hAnsi="宋体" w:eastAsia="宋体" w:cs="宋体"/>
          <w:color w:val="auto"/>
          <w:highlight w:val="none"/>
          <w:lang w:eastAsia="zh-CN"/>
        </w:rPr>
        <w:t>勘察设计费用清单</w:t>
      </w:r>
      <w:r>
        <w:rPr>
          <w:rFonts w:hint="eastAsia" w:ascii="宋体" w:hAnsi="宋体" w:eastAsia="宋体" w:cs="宋体"/>
          <w:color w:val="auto"/>
          <w:highlight w:val="none"/>
        </w:rPr>
        <w:t>；</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（8）设计人有关人员投入的承诺；</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（9）其他合同文件。</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合同当事人针对各类合同文件所作出的补充和修改亦属于合同文件的组成部分，属于同一类内容的文件，应以最新签署的为准。</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5</w:t>
      </w:r>
      <w:r>
        <w:rPr>
          <w:rFonts w:hint="eastAsia" w:ascii="宋体" w:hAnsi="宋体" w:eastAsia="宋体" w:cs="宋体"/>
          <w:bCs/>
          <w:color w:val="auto"/>
          <w:szCs w:val="21"/>
          <w:highlight w:val="none"/>
        </w:rPr>
        <w:t xml:space="preserve"> 合同协议书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设计人按中标通知书规定的时间与发包人签订合同协议书。除法律另有规定或合同另有约定外，发包人和设计人的法定代表人或其委托代理人在合同协议书上签</w:t>
      </w:r>
      <w:r>
        <w:rPr>
          <w:rFonts w:hint="eastAsia" w:ascii="宋体" w:hAnsi="宋体" w:eastAsia="宋体" w:cs="宋体"/>
          <w:color w:val="auto"/>
          <w:kern w:val="0"/>
          <w:szCs w:val="21"/>
          <w:highlight w:val="none"/>
          <w:lang w:eastAsia="zh-CN"/>
        </w:rPr>
        <w:t>名</w:t>
      </w:r>
      <w:r>
        <w:rPr>
          <w:rFonts w:hint="eastAsia" w:ascii="宋体" w:hAnsi="宋体" w:eastAsia="宋体" w:cs="宋体"/>
          <w:color w:val="auto"/>
          <w:kern w:val="0"/>
          <w:szCs w:val="21"/>
          <w:highlight w:val="none"/>
        </w:rPr>
        <w:t>并盖单位章后，合同生效</w:t>
      </w:r>
      <w:r>
        <w:rPr>
          <w:rFonts w:hint="eastAsia" w:ascii="宋体" w:hAnsi="宋体" w:eastAsia="宋体" w:cs="宋体"/>
          <w:color w:val="auto"/>
          <w:kern w:val="0"/>
          <w:szCs w:val="21"/>
          <w:highlight w:val="none"/>
          <w:lang w:eastAsia="zh-CN"/>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6</w:t>
      </w:r>
      <w:r>
        <w:rPr>
          <w:rFonts w:hint="eastAsia" w:ascii="宋体" w:hAnsi="宋体" w:eastAsia="宋体" w:cs="宋体"/>
          <w:bCs/>
          <w:color w:val="auto"/>
          <w:szCs w:val="21"/>
          <w:highlight w:val="none"/>
        </w:rPr>
        <w:t xml:space="preserve"> 文件的提供和照管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.1 勘察设计文件的提供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除专用合同条款另有约定外，设计人应在合理的期限内按照合同约定的数量向发包人提供勘察设计文件。合同约定勘察设计文件应经发包人批复的，发包人应在合同约定的期限内批复或提出修改意见。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.2 发包人提供的文件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按专用合同条款约定由发包人提供的文件，包括基础资料、勘察设计任务书等，发包人应按约定的数量和期限交给设计人。由于发包人未按时提供文件造成勘察设计服务期限延误的，按第 6.2 款约定执行。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.3 文件错误的通知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任何一方当事人发现文件中存在的明显错误或疏忽，均应及时通知对方当事人，并应立即采取适当的措施防止损失扩大。</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524" w:name="page52"/>
      <w:bookmarkEnd w:id="1524"/>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7</w:t>
      </w:r>
      <w:r>
        <w:rPr>
          <w:rFonts w:hint="eastAsia" w:ascii="宋体" w:hAnsi="宋体" w:eastAsia="宋体" w:cs="宋体"/>
          <w:bCs/>
          <w:color w:val="auto"/>
          <w:szCs w:val="21"/>
          <w:highlight w:val="none"/>
        </w:rPr>
        <w:t xml:space="preserve"> 联络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.1 与合同有关的通知、批准、证明、证书、指示、要求、请求、同意、意见、确定和决定等，均应采用书面形式</w:t>
      </w:r>
      <w:r>
        <w:rPr>
          <w:rFonts w:hint="eastAsia" w:ascii="宋体" w:hAnsi="宋体" w:eastAsia="宋体" w:cs="宋体"/>
          <w:color w:val="auto"/>
          <w:kern w:val="0"/>
          <w:szCs w:val="21"/>
          <w:highlight w:val="none"/>
          <w:lang w:eastAsia="zh-CN"/>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.2 上述通知、批准、证明、证书、指示、要求、请求、同意、意见、确定和决定等来往函件，均应在合同约定的期限内送达指定的地点和指定的接收人，并办理签收手续。</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8</w:t>
      </w:r>
      <w:r>
        <w:rPr>
          <w:rFonts w:hint="eastAsia" w:ascii="宋体" w:hAnsi="宋体" w:eastAsia="宋体" w:cs="宋体"/>
          <w:bCs/>
          <w:color w:val="auto"/>
          <w:szCs w:val="21"/>
          <w:highlight w:val="none"/>
        </w:rPr>
        <w:t xml:space="preserve"> 转让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除专用合同条款另有约定外，未经对方当事人同意，一方当事人不得将合同权利全部或部分转让给第三人，也不得全部或部分转移合同义务。</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9</w:t>
      </w:r>
      <w:r>
        <w:rPr>
          <w:rFonts w:hint="eastAsia" w:ascii="宋体" w:hAnsi="宋体" w:eastAsia="宋体" w:cs="宋体"/>
          <w:bCs/>
          <w:color w:val="auto"/>
          <w:szCs w:val="21"/>
          <w:highlight w:val="none"/>
        </w:rPr>
        <w:t xml:space="preserve"> 严禁贿赂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合同双方当事人不得以贿赂或变相贿赂的方式，谋取不当利益或损害对方权益。因贿赂造成对方当事人损失的，行为人应赔偿损失，并承担相应的法律责任</w:t>
      </w:r>
      <w:r>
        <w:rPr>
          <w:rFonts w:hint="eastAsia" w:ascii="宋体" w:hAnsi="宋体" w:eastAsia="宋体" w:cs="宋体"/>
          <w:color w:val="auto"/>
          <w:kern w:val="0"/>
          <w:szCs w:val="21"/>
          <w:highlight w:val="none"/>
          <w:lang w:eastAsia="zh-CN"/>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w:t>
      </w:r>
      <w:r>
        <w:rPr>
          <w:rFonts w:hint="eastAsia" w:ascii="宋体" w:hAnsi="宋体" w:eastAsia="宋体" w:cs="宋体"/>
          <w:bCs/>
          <w:color w:val="auto"/>
          <w:szCs w:val="21"/>
          <w:highlight w:val="none"/>
          <w:lang w:val="en-US" w:eastAsia="zh-CN"/>
        </w:rPr>
        <w:t>0</w:t>
      </w:r>
      <w:r>
        <w:rPr>
          <w:rFonts w:hint="eastAsia" w:ascii="宋体" w:hAnsi="宋体" w:eastAsia="宋体" w:cs="宋体"/>
          <w:bCs/>
          <w:color w:val="auto"/>
          <w:szCs w:val="21"/>
          <w:highlight w:val="none"/>
        </w:rPr>
        <w:t xml:space="preserve"> 知识产权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1.10.1 除专用合同条款另有约定外，设计人因受发包人委托进行的本项目勘察设计及专题研究而产生的成果均为双方所共同享有，其中任何一方向第三方转让时须经另一方同意，但若发包人因推进本项目的需要向第三者透露研究成果，则无须经过设计人的同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1.10.2 设计人在从事勘察设计活动时，不得侵犯他人的知识产权。因侵犯专利权或其他知识产权所引起的责任，由设计人自行承担。因发包人提供的勘察设计资料导致侵权的，由发包人承担责任。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1.10.3 设计人在投标文件中采用专利技术、专有技术的，相应的使用费视为已包含在投标报价之中。</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w:t>
      </w:r>
      <w:r>
        <w:rPr>
          <w:rFonts w:hint="eastAsia" w:ascii="宋体" w:hAnsi="宋体" w:eastAsia="宋体" w:cs="宋体"/>
          <w:bCs/>
          <w:color w:val="auto"/>
          <w:szCs w:val="21"/>
          <w:highlight w:val="none"/>
          <w:lang w:val="en-US" w:eastAsia="zh-CN"/>
        </w:rPr>
        <w:t>1</w:t>
      </w:r>
      <w:r>
        <w:rPr>
          <w:rFonts w:hint="eastAsia" w:ascii="宋体" w:hAnsi="宋体" w:eastAsia="宋体" w:cs="宋体"/>
          <w:bCs/>
          <w:color w:val="auto"/>
          <w:szCs w:val="21"/>
          <w:highlight w:val="none"/>
        </w:rPr>
        <w:t xml:space="preserve"> 文件及信息的保密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未经对方同意，任何一方当事人不得将有关文件、技术秘密、需要保密的资料和信息泄露给他人或公开发表与引用。</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w:t>
      </w:r>
      <w:r>
        <w:rPr>
          <w:rFonts w:hint="eastAsia" w:ascii="宋体" w:hAnsi="宋体" w:eastAsia="宋体" w:cs="宋体"/>
          <w:bCs/>
          <w:color w:val="auto"/>
          <w:szCs w:val="21"/>
          <w:highlight w:val="none"/>
          <w:lang w:val="en-US" w:eastAsia="zh-CN"/>
        </w:rPr>
        <w:t>2</w:t>
      </w:r>
      <w:r>
        <w:rPr>
          <w:rFonts w:hint="eastAsia" w:ascii="宋体" w:hAnsi="宋体" w:eastAsia="宋体" w:cs="宋体"/>
          <w:bCs/>
          <w:color w:val="auto"/>
          <w:szCs w:val="21"/>
          <w:highlight w:val="none"/>
        </w:rPr>
        <w:t>发包人要求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.1 设计人应认真阅读、复核发包人要求，发现错误的，应及时书面通知发包人。无论是否存在错误，发包人均有权修改发包人要求，并在修改后 3 日内通知设计人。除专用合同条</w:t>
      </w:r>
      <w:bookmarkStart w:id="1525" w:name="page53"/>
      <w:bookmarkEnd w:id="1525"/>
      <w:r>
        <w:rPr>
          <w:rFonts w:hint="eastAsia" w:ascii="宋体" w:hAnsi="宋体" w:eastAsia="宋体" w:cs="宋体"/>
          <w:color w:val="auto"/>
          <w:kern w:val="0"/>
          <w:szCs w:val="21"/>
          <w:highlight w:val="none"/>
        </w:rPr>
        <w:t>款另有约定外，由此导致设计人费用增加和(或)周期延误的，发包人应当相应地增加费用和(或)延长周期。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.2 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.3 发包人要求采用国外规范和标准进行勘察设计时，应由发包人负责提供该规范和标准的外国文本和中文译本，提供的时间、份数和其他要求在专用合同条款中约定。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1.13 避免利益冲突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除专用合同条款另有约定外，设计人及其雇员不应接受本合同规定以外的与本工程有关的利益和报酬；设计人不得参与与发包人的利益相冲突的任何活动。</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526" w:name="_Toc22938"/>
      <w:bookmarkStart w:id="1527" w:name="_Toc75856899"/>
      <w:bookmarkStart w:id="1528" w:name="_Toc10059"/>
      <w:bookmarkStart w:id="1529" w:name="_Toc531632600"/>
      <w:bookmarkStart w:id="1530" w:name="_Toc10346"/>
      <w:bookmarkStart w:id="1531" w:name="_Toc3494"/>
      <w:bookmarkStart w:id="1532" w:name="_Toc5561"/>
      <w:bookmarkStart w:id="1533" w:name="_Toc17134"/>
      <w:bookmarkStart w:id="1534" w:name="_Toc30509"/>
      <w:bookmarkStart w:id="1535" w:name="_Toc28660"/>
      <w:bookmarkStart w:id="1536" w:name="_Toc12022"/>
      <w:bookmarkStart w:id="1537" w:name="_Toc532458225"/>
      <w:r>
        <w:rPr>
          <w:rFonts w:hint="eastAsia" w:ascii="宋体" w:hAnsi="宋体" w:eastAsia="宋体" w:cs="宋体"/>
          <w:color w:val="auto"/>
          <w:kern w:val="0"/>
          <w:sz w:val="32"/>
          <w:szCs w:val="32"/>
          <w:highlight w:val="none"/>
        </w:rPr>
        <w:t>2.发包人义务</w:t>
      </w:r>
      <w:bookmarkEnd w:id="1526"/>
      <w:bookmarkEnd w:id="1527"/>
      <w:bookmarkEnd w:id="1528"/>
      <w:bookmarkEnd w:id="1529"/>
      <w:bookmarkEnd w:id="1530"/>
      <w:bookmarkEnd w:id="1531"/>
      <w:bookmarkEnd w:id="1532"/>
      <w:bookmarkEnd w:id="1533"/>
      <w:bookmarkEnd w:id="1534"/>
      <w:bookmarkEnd w:id="1535"/>
      <w:bookmarkEnd w:id="1536"/>
      <w:bookmarkEnd w:id="1537"/>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2.1 遵守法律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发包人在履行合同过程中应遵守法律，并保证设计人免于承担因发包人违反法律而引起的任何责任。</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2.2 发出开始勘察设计通知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发包人应按第 6.1 款的约定向设计人发出开始勘察设计通知。</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2.3 办理证件和批件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律规定和（或）合同约定由发包人负责办理的工程建设项目必须履行的各类审批、核准或备案手续，发包人应当按时办理，设计人应给予必要的协助。法律规定和（或）合同约定由设计人负责办理的设计所需的证件和批件，发包人应给予必要的协助。</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2.4 支付合同价款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发包人应按合同约定向设计人及时支付合同价款。</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2.5 提供勘察设计资料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发包人应按第 1.</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.2 项的约定向设计人提供勘察设计资料。</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538" w:name="page54"/>
      <w:bookmarkEnd w:id="1538"/>
      <w:bookmarkStart w:id="1539" w:name="OLE_LINK302"/>
      <w:bookmarkStart w:id="1540" w:name="OLE_LINK303"/>
      <w:r>
        <w:rPr>
          <w:rFonts w:hint="eastAsia" w:ascii="宋体" w:hAnsi="宋体" w:eastAsia="宋体" w:cs="宋体"/>
          <w:bCs/>
          <w:color w:val="auto"/>
          <w:szCs w:val="21"/>
          <w:highlight w:val="none"/>
        </w:rPr>
        <w:t>2.6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 发包人应严格履行基本建设程序，根据本工程的具体情况和技术要求，确定合理的勘察设计工作量及合理的勘察设计服务期限。</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2.6.2 发包人应组织专家或委托咨询单位对勘察设计文件和为了满足勘察设计需要而进行的各种研究试验成果进行审查，并负责设计文件的报审工作，向设计人提供上级主管部门对设计文件进行审查后的批复意见。对设计人在贯彻落实审查意见时提出的有关问题应及时认真予以解答，但并不免除设计人根据本合同规定应负的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2.6.3 发包人不应向设计人提出不符合工程安全生产法律、法规和工程建设强制性标准规定的要求。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2.6.4 由于执行发包人的书面指令而造成的勘察设计质量事故应由发包人承担责任。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2.6.5 发包人应履行专用合同条款约定的其他义务。</w:t>
      </w:r>
    </w:p>
    <w:bookmarkEnd w:id="1539"/>
    <w:bookmarkEnd w:id="1540"/>
    <w:p>
      <w:pPr>
        <w:keepNext/>
        <w:keepLines/>
        <w:spacing w:line="415" w:lineRule="auto"/>
        <w:jc w:val="left"/>
        <w:outlineLvl w:val="2"/>
        <w:rPr>
          <w:rFonts w:hint="eastAsia" w:ascii="宋体" w:hAnsi="宋体" w:eastAsia="宋体" w:cs="宋体"/>
          <w:color w:val="auto"/>
          <w:kern w:val="0"/>
          <w:sz w:val="32"/>
          <w:szCs w:val="32"/>
          <w:highlight w:val="none"/>
        </w:rPr>
      </w:pPr>
      <w:bookmarkStart w:id="1541" w:name="_Toc29920"/>
      <w:bookmarkStart w:id="1542" w:name="_Toc531632601"/>
      <w:bookmarkStart w:id="1543" w:name="_Toc75856900"/>
      <w:bookmarkStart w:id="1544" w:name="_Toc15269"/>
      <w:bookmarkStart w:id="1545" w:name="_Toc21585"/>
      <w:bookmarkStart w:id="1546" w:name="_Toc532458226"/>
      <w:bookmarkStart w:id="1547" w:name="_Toc8909"/>
      <w:bookmarkStart w:id="1548" w:name="_Toc16702"/>
      <w:bookmarkStart w:id="1549" w:name="_Toc26141"/>
      <w:bookmarkStart w:id="1550" w:name="_Toc8688"/>
      <w:bookmarkStart w:id="1551" w:name="_Toc13080"/>
      <w:bookmarkStart w:id="1552" w:name="_Toc18451"/>
      <w:r>
        <w:rPr>
          <w:rFonts w:hint="eastAsia" w:ascii="宋体" w:hAnsi="宋体" w:eastAsia="宋体" w:cs="宋体"/>
          <w:color w:val="auto"/>
          <w:kern w:val="0"/>
          <w:sz w:val="32"/>
          <w:szCs w:val="32"/>
          <w:highlight w:val="none"/>
        </w:rPr>
        <w:t>3.发包人管理</w:t>
      </w:r>
      <w:bookmarkEnd w:id="1541"/>
      <w:bookmarkEnd w:id="1542"/>
      <w:bookmarkEnd w:id="1543"/>
      <w:bookmarkEnd w:id="1544"/>
      <w:bookmarkEnd w:id="1545"/>
      <w:bookmarkEnd w:id="1546"/>
      <w:bookmarkEnd w:id="1547"/>
      <w:bookmarkEnd w:id="1548"/>
      <w:bookmarkEnd w:id="1549"/>
      <w:bookmarkEnd w:id="1550"/>
      <w:bookmarkEnd w:id="1551"/>
      <w:bookmarkEnd w:id="1552"/>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3.1 发包人代表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553" w:name="OLE_LINK87"/>
      <w:bookmarkStart w:id="1554" w:name="OLE_LINK88"/>
      <w:r>
        <w:rPr>
          <w:rFonts w:hint="eastAsia" w:ascii="宋体" w:hAnsi="宋体" w:eastAsia="宋体" w:cs="宋体"/>
          <w:color w:val="auto"/>
          <w:kern w:val="0"/>
          <w:szCs w:val="21"/>
          <w:highlight w:val="none"/>
        </w:rPr>
        <w:t>3.1.1除专用合同条款另有约定外，发包人应在合同签订后 14 天内，将发包人代表的姓名、职务、联系方式、授权范围和授权期限书面通知设计人，由发包人代表在其授权范围和授权期限内，代表发包人行使权利、履行义务和处理合同履行中的具体事宜。发包人代表在授权范围内的行为由发包人承担法律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3.1.2 发包人代表违反法律法规、违背职业道德守则或不按合同约定履行职责及义务，导致合同无法继续正常履行的，设计人有权通知发包人更换发包人代表。发包人收到通知后 7 天内，应核实完毕并将处理结果通知设计人。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3.1.3 发包人更换发包人代表的，应提前 14 天将更换人员的姓名、职务、联系方式、授权范围和授权期限书面通知设计人。</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3.1.4 发包人代表可以授权发包人的其他人员负责执行其指派的一项或多项工作。发包人代表应将被授权人员的姓名及其授权范围通知设计人。被授权人员在授权范围内发出的指示视为已得到发包人代表的同意，与发包人代表发出的指示具有同等效力。</w:t>
      </w:r>
      <w:bookmarkEnd w:id="1553"/>
      <w:bookmarkEnd w:id="1554"/>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3.2 监理人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 发包人可以根据工程建设需要确定是否委托监理人进行勘察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3.2.2 合同约定应由设计人承担的义务和责任，不因监理人对设计文件的审查或批准，以及为实施监理作出的指示等职务行为而减轻或解除</w:t>
      </w:r>
      <w:r>
        <w:rPr>
          <w:rFonts w:hint="eastAsia" w:ascii="宋体" w:hAnsi="宋体" w:eastAsia="宋体" w:cs="宋体"/>
          <w:color w:val="auto"/>
          <w:kern w:val="0"/>
          <w:szCs w:val="21"/>
          <w:highlight w:val="none"/>
          <w:lang w:eastAsia="zh-CN"/>
        </w:rPr>
        <w:t>。</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 发包人的指示</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color w:val="auto"/>
          <w:highlight w:val="none"/>
        </w:rPr>
      </w:pPr>
      <w:r>
        <w:rPr>
          <w:rFonts w:hint="eastAsia" w:ascii="宋体" w:hAnsi="宋体" w:eastAsia="宋体" w:cs="宋体"/>
          <w:bCs/>
          <w:color w:val="auto"/>
          <w:szCs w:val="21"/>
          <w:highlight w:val="none"/>
        </w:rPr>
        <w:t>3.3.1 发包人应按合同约定向设计人发出指示，发包人的指示应盖有发包人单位章，并由发包人代表</w:t>
      </w:r>
      <w:r>
        <w:rPr>
          <w:rFonts w:hint="eastAsia" w:ascii="宋体" w:hAnsi="宋体" w:eastAsia="宋体" w:cs="宋体"/>
          <w:bCs/>
          <w:color w:val="auto"/>
          <w:szCs w:val="21"/>
          <w:highlight w:val="none"/>
          <w:lang w:eastAsia="zh-CN"/>
        </w:rPr>
        <w:t>签名</w:t>
      </w:r>
      <w:r>
        <w:rPr>
          <w:rFonts w:hint="eastAsia" w:ascii="宋体" w:hAnsi="宋体" w:eastAsia="宋体" w:cs="宋体"/>
          <w:bCs/>
          <w:color w:val="auto"/>
          <w:szCs w:val="21"/>
          <w:highlight w:val="none"/>
        </w:rPr>
        <w:t>确认。</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3.3.2 设计人收到发包人作出的指示后应遵照执行。指示构成变更的，应按第11 条执行。</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3.3.3 在紧急情况下，发包人代表或其授权人员可以当场签发临时书面指示，设计人应遵照执行。发包人代表应在临时书面指示发出后 24 小时内发出书面确认函，逾期未发出书面确认函的，该临时书面指示应被视为发包人的正式指示。</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3.3.4 除专用合同条款另有约定外，设计人只从发包人代表或按第 3.1.4 项约定的被授权人员处取得指示。</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3.3.5 由于发包人未能按合同约定发出指示、指示延误或指示错误而导致设计人费用增加和（或）周期延误的，发包人应承担由此增加的费用和（或）周期延误。</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3.4 决定或答复</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3.4.1 发包人在法律允许的范围内有权对设计人的勘察设计工作和（或）勘察设计文件作出处理决定，设计人应按照发包人的决定执行，涉及勘察设计服务期限或勘察设计费用等问题按第 11 条的约定处理。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3.4.2 发包人应在专用合同条款约定的时间之内，对设计人书面提出的事项作出书面答复；逾期没有作出答复的，视为已获得发包人的批准。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keepNext/>
        <w:keepLines/>
        <w:spacing w:line="415" w:lineRule="auto"/>
        <w:jc w:val="left"/>
        <w:outlineLvl w:val="2"/>
        <w:rPr>
          <w:rFonts w:hint="eastAsia" w:ascii="宋体" w:hAnsi="宋体" w:eastAsia="宋体" w:cs="宋体"/>
          <w:color w:val="auto"/>
          <w:kern w:val="0"/>
          <w:sz w:val="32"/>
          <w:szCs w:val="32"/>
          <w:highlight w:val="none"/>
        </w:rPr>
      </w:pPr>
      <w:bookmarkStart w:id="1555" w:name="_Toc9270"/>
      <w:bookmarkStart w:id="1556" w:name="_Toc13627"/>
      <w:bookmarkStart w:id="1557" w:name="_Toc25311"/>
      <w:bookmarkStart w:id="1558" w:name="_Toc5563"/>
      <w:bookmarkStart w:id="1559" w:name="_Toc20048"/>
      <w:bookmarkStart w:id="1560" w:name="_Toc532458227"/>
      <w:bookmarkStart w:id="1561" w:name="_Toc23413"/>
      <w:bookmarkStart w:id="1562" w:name="_Toc531632602"/>
      <w:bookmarkStart w:id="1563" w:name="_Toc75856901"/>
      <w:bookmarkStart w:id="1564" w:name="_Toc14586"/>
      <w:bookmarkStart w:id="1565" w:name="_Toc10925"/>
      <w:bookmarkStart w:id="1566" w:name="_Toc30398"/>
      <w:r>
        <w:rPr>
          <w:rFonts w:hint="eastAsia" w:ascii="宋体" w:hAnsi="宋体" w:eastAsia="宋体" w:cs="宋体"/>
          <w:color w:val="auto"/>
          <w:kern w:val="0"/>
          <w:sz w:val="32"/>
          <w:szCs w:val="32"/>
          <w:highlight w:val="none"/>
        </w:rPr>
        <w:t>4.设计人义务</w:t>
      </w:r>
      <w:bookmarkEnd w:id="1555"/>
      <w:bookmarkEnd w:id="1556"/>
      <w:bookmarkEnd w:id="1557"/>
      <w:bookmarkEnd w:id="1558"/>
      <w:bookmarkEnd w:id="1559"/>
      <w:bookmarkEnd w:id="1560"/>
      <w:bookmarkEnd w:id="1561"/>
      <w:bookmarkEnd w:id="1562"/>
      <w:bookmarkEnd w:id="1563"/>
      <w:bookmarkEnd w:id="1564"/>
      <w:bookmarkEnd w:id="1565"/>
      <w:bookmarkEnd w:id="1566"/>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4.1 设计人的一般义务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 遵守法律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设计人在履行合同过程中应遵守法律，并保证发包人免于承担因设计人违反法律而引起的任何责任。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 依法纳税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设计人应按有关法律规定纳税，应缴纳的税金（含增值税）包括在合同价格之中。</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4.1.3 完成全部勘察设计工作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按合同约定以及发包人要求，完成合同约定的全部工作，并对工作中的任何缺陷进行整改、完善和修补，使其满足合同约定的目的。设计人应按合同约定提供勘察设计文件和相关服务，以及为完成勘察设计服务所需的劳务、材料、勘察设备、试验设施等，并应自行承担勘探场地临时设施的搭设、维护、管理和拆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 保证勘察作业规范、安全和环保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按法律、规范标准和发包人要求，采取各项有效措施，确保勘察作业操作规范、安全、文明和环保，在风险性较大的环境中作业时应当编制安全防护方案并制定应急预案，防止因勘察作业造成的人身伤害和财产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对于设计人在勘察设计过程中发生的人员伤亡或财产损失，或造成第三方的人员伤亡、财产损失，或由此而引起的其他一切损害和损失，发包人均不承担责任。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4.1.5 避免勘探对公众与他人的利益造成损害</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在进行合同约定的各项工作时，不得侵害发包人与他人使用公用道路、水源、市政管网等公共设施的权利，避免对邻近的公共设施产生干扰，保证勘探场地的周边设施、建构筑物、地下管线、架空线和其他物体的安全运行。设计人占用或使用他人的施工场地，影响他人作业或生活的，应承担相应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4.1.6.1 设计人对本合同工程勘察设计质量承担设计使用年限内的终身责任。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4.1.6.2 在勘察设计过程中，设计人应与本项目相干扰的铁路、航道、水利、管线、电力电信及其他相关建筑设施或特殊保护区域的主管部门进行协商，获得项目相干扰部门对推荐路线的认同意见、协议、批准文件或纪要等，以确保本项目顺利实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4.1.6.3 设计人的勘察设计文件应接受发包人、咨询单位及发包人的上级主管部门的审查，凡审查意见中提出的问题，设计人应逐条给予认真贯彻落实，提交书面的反馈意见并免费修改勘察设计文件。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4.1.6.4 设计人应按发包人要求的数量（符合规范要求）提供所有为完成勘察设计所必需的研究试验阶段性或成果性报告，接受发包人或上级主管部门的审查，并对相关问题作出澄清和解答。</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4.1.6.5 设计人应根据设计需要开展专题研究工作，提交相应专题研究报告，并通过发包人或上级主管部门的审查。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4.1.6.6 设计人应履行合同约定的其他义务</w:t>
      </w:r>
      <w:r>
        <w:rPr>
          <w:rFonts w:hint="eastAsia" w:ascii="宋体" w:hAnsi="宋体" w:eastAsia="宋体" w:cs="宋体"/>
          <w:color w:val="auto"/>
          <w:kern w:val="0"/>
          <w:szCs w:val="21"/>
          <w:highlight w:val="none"/>
          <w:lang w:eastAsia="zh-CN"/>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567" w:name="page56"/>
      <w:bookmarkEnd w:id="1567"/>
      <w:r>
        <w:rPr>
          <w:rFonts w:hint="eastAsia" w:ascii="宋体" w:hAnsi="宋体" w:eastAsia="宋体" w:cs="宋体"/>
          <w:bCs/>
          <w:color w:val="auto"/>
          <w:szCs w:val="21"/>
          <w:highlight w:val="none"/>
        </w:rPr>
        <w:t>4.2 履约保证金</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4.2.1 除专用合同条款另有约定外，履约保证金自合同生效之日起生效，在最后一批勘察设计成果文件经上级主管部门批复且设计人按照合同约定缴纳质量保证金之日起 28 天后失效。如果设计人不履行合同约定的义务或其履行不符合合同的约定，发包人有权扣划相应金额的履约保证金。</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4.2.2 发包人应在收到设计人缴纳的质量保证金后 28 天内将履约保证金退还给设计人。设计人拒绝按照本合同约定缴纳质量保证金的，发包人有权从勘察设计费中扣留相应金额作为质量保证金。</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4.2.3 发包人对履约保证金提出的任何索赔要求，均应在履约保证金有效期内提出。</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4.3 分包和不得转包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4.3.1 设计人不得将其勘察设计的全部工作转包给第三人。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4.3.2 设计人不得将勘察设计的主体、关键性工作分包给第三人。除专用合同条款另有约定外，经发包人同意，设计人可将工程设计中跨专业或有特殊要求的勘察、设计工作进行分包。未列入投标文件的勘察设计工作，设计人不得分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4.3.3 发包人同意设计人分包工作的，设计人应在分包合同签订之日起 7 天内向发包人提交 1 份分包合同副本，并对分包工作质量承担连带责任。除专用合同条款另有约定外，分包人的勘察设计费用由设计人向分包人自行支付。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4.3.4 分包人的资格能力应与其分包工作的标准和规模相适应，包括必要的企业资质、人员、设备和类似业绩等。分包人不得将分包项目再次分包或转包。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4.3.5 发包人对设计人与各分包人之间的法律和经济纠纷不承担任何责任和义务。</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4.4 联合体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4.4.1 联合体各方应共同与发包人签订合同。联合体各方应为履行合同承担连带责任。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4.4.2 </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经发包人确认后作为合同附件。在履行合同过程中，未经发包人同意，不得修改</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4.4.3 联合体牵头人负责与发包人联系并接受指示，负责组织联合体各成员全面履行合同。发包人就本合同工程向联合体牵头人发布的任何指令、指示、通知等均对联合体其他成员具有同等效力。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4.4.4 未经发包人同意，联合体的组成、结构与业务分工均不得变动。</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4.5 项目负责人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4.5.1 设计人应按合同协议书的约定指派项目负责人，并在约定的期限内到职。设计人更换项目负责人应事先征得发包人同意，并应在更换 14 天前将拟更换的项目负责人姓名和详细资料提交发包人，拟更换的项目负责人资历应不低于原项目负责人。项目负责人 2 天内不能履行职责的，应事先征得发包人同意，并委派代表代行其职责。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4.5.2 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4.5.3 设计人为履行合同发出的一切函件均应盖有设计人单位法定名称章，并由设计人的项目负责人</w:t>
      </w:r>
      <w:bookmarkStart w:id="1568" w:name="page57"/>
      <w:bookmarkEnd w:id="1568"/>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确认。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4.5.4 按照专用合同条款约定，项目负责人可以授权其下属人员履行其某项职责，但事先应将这些人员的姓名和授权范围书面通知发包人。</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569" w:name="OLE_LINK318"/>
      <w:bookmarkStart w:id="1570" w:name="OLE_LINK320"/>
      <w:bookmarkStart w:id="1571" w:name="OLE_LINK319"/>
      <w:r>
        <w:rPr>
          <w:rFonts w:hint="eastAsia" w:ascii="宋体" w:hAnsi="宋体" w:eastAsia="宋体" w:cs="宋体"/>
          <w:bCs/>
          <w:color w:val="auto"/>
          <w:szCs w:val="21"/>
          <w:highlight w:val="none"/>
        </w:rPr>
        <w:t>4.6 勘察设计人员的管理</w:t>
      </w:r>
    </w:p>
    <w:bookmarkEnd w:id="1569"/>
    <w:bookmarkEnd w:id="1570"/>
    <w:bookmarkEnd w:id="1571"/>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4.6.1 设计人应在接到开始勘察设计通知之日起 7 天内，向发包人提交勘察设计项目机构以及人员安排的报告，其内容应包括项目机构设置、主要勘察设计人员和其他人员的名单及资格条件。主要勘察设计人员应相对稳定，更换主要勘察设计人员的，应取得发包人的同意，并向发包人提交继任人员的资格、管理经验等资料，继任人员的资历应不低于原设计人员。项目负责人的更换，应按照本章第 4.5.1 项规定执行。</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4.6.2 除专用合同条款另有约定外，主要勘察设计人员包括项目负责人、专业负责人、审核人、审定人等；其他人员包括勘察作业人员、各专业的设计人员、管理人员等。</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4.6.3设计人应保证其主要勘察设计人员（含分包人）在合同期限内的任何时候，都能按时参加发包人组织的工作会议。</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4.6.4 国家规定应当持证上岗的工作人员均应持有相应的资格证明，发包人有权随时检查。发包人认为有必要时，可以进行现场考核。</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4.6.5 设计人的工作进度未达到设计人投标文件中承诺的进度计划时，发包人有权要求设计人增加勘察设计人员，设计人应立即安排，其费用视为已包含在合同价格中</w:t>
      </w:r>
      <w:r>
        <w:rPr>
          <w:rFonts w:hint="eastAsia" w:ascii="宋体" w:hAnsi="宋体" w:eastAsia="宋体" w:cs="宋体"/>
          <w:color w:val="auto"/>
          <w:kern w:val="0"/>
          <w:szCs w:val="21"/>
          <w:highlight w:val="none"/>
          <w:lang w:eastAsia="zh-CN"/>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4.7 撤换项目负责人和其他人员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设计人应对其项目负责人和其他人员进行有效管理。发包人要求撤换不能胜任本职工作、行为不端或玩忽职守的项目负责人和其他人员的，设计人应予以撤换。</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4.8 保障人员的合法权益</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4.8.1 设计人应与其雇佣的人员签订劳动合同，并按时发放工资。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4.8.2 设计人应按劳动法的规定安排工作时间，保证其雇佣人员享有休息和休假的权利。因勘察设计需要占用休假日或延长工作时间的，应不超过法律规定的限度，并按法律规定给予补休或付酬。</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4.8.3 设计人应为其现场人员提供必要的食宿条件，以及符合环境保护和卫生要求的生活环境，在远离城镇的勘探场地，还应配备必要的伤病防治和急救设施。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4.8.4 设计人应按国家有关劳动保护的规定，采取有效的防止粉尘、降低噪声、控制有害气体和保障高温、高寒、高空作业安全等劳动保护措施。其雇佣人员在勘探作业中受到伤害的，设计人应立即采取有效措施进行抢救和治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4.8.5 设计人应按有关法律规定和合同约定，为其雇佣人员办理保险。</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4.9 合同价款应专款专用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发包人按合同约定支付给设计人的各项价款，应专用于合同勘察设计工作。</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572" w:name="page58"/>
      <w:bookmarkEnd w:id="1572"/>
      <w:bookmarkStart w:id="1573" w:name="_Toc19203"/>
      <w:bookmarkStart w:id="1574" w:name="_Toc10144"/>
      <w:bookmarkStart w:id="1575" w:name="_Toc20445"/>
      <w:bookmarkStart w:id="1576" w:name="_Toc29664"/>
      <w:bookmarkStart w:id="1577" w:name="_Toc531632603"/>
      <w:bookmarkStart w:id="1578" w:name="_Toc4433"/>
      <w:bookmarkStart w:id="1579" w:name="_Toc18010"/>
      <w:bookmarkStart w:id="1580" w:name="_Toc75856902"/>
      <w:bookmarkStart w:id="1581" w:name="_Toc532458228"/>
      <w:bookmarkStart w:id="1582" w:name="_Toc3774"/>
      <w:bookmarkStart w:id="1583" w:name="_Toc12891"/>
      <w:bookmarkStart w:id="1584" w:name="_Toc8529"/>
      <w:r>
        <w:rPr>
          <w:rFonts w:hint="eastAsia" w:ascii="宋体" w:hAnsi="宋体" w:eastAsia="宋体" w:cs="宋体"/>
          <w:color w:val="auto"/>
          <w:kern w:val="0"/>
          <w:sz w:val="32"/>
          <w:szCs w:val="32"/>
          <w:highlight w:val="none"/>
        </w:rPr>
        <w:t>5.勘察设计要求</w:t>
      </w:r>
      <w:bookmarkEnd w:id="1573"/>
      <w:bookmarkEnd w:id="1574"/>
      <w:bookmarkEnd w:id="1575"/>
      <w:bookmarkEnd w:id="1576"/>
      <w:bookmarkEnd w:id="1577"/>
      <w:bookmarkEnd w:id="1578"/>
      <w:bookmarkEnd w:id="1579"/>
      <w:bookmarkEnd w:id="1580"/>
      <w:bookmarkEnd w:id="1581"/>
      <w:bookmarkEnd w:id="1582"/>
      <w:bookmarkEnd w:id="1583"/>
      <w:bookmarkEnd w:id="1584"/>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 一般要求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 发包人应遵守法律和规范标准，不得以任何理由要求设计人违反法律和工程质量、安全标准进行</w:t>
      </w:r>
      <w:r>
        <w:rPr>
          <w:rFonts w:hint="eastAsia" w:ascii="宋体" w:hAnsi="宋体" w:eastAsia="宋体" w:cs="宋体"/>
          <w:color w:val="auto"/>
          <w:kern w:val="0"/>
          <w:szCs w:val="21"/>
          <w:highlight w:val="none"/>
          <w:lang w:eastAsia="zh-CN"/>
        </w:rPr>
        <w:t>勘察</w:t>
      </w:r>
      <w:r>
        <w:rPr>
          <w:rFonts w:hint="eastAsia" w:ascii="宋体" w:hAnsi="宋体" w:eastAsia="宋体" w:cs="宋体"/>
          <w:color w:val="auto"/>
          <w:kern w:val="0"/>
          <w:szCs w:val="21"/>
          <w:highlight w:val="none"/>
        </w:rPr>
        <w:t>设计服务，降低工程质量。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 设计人应按照法律规定，以及国家、行业和地方的规范和标准完成勘察设计工作，并应符合发包人要求。各项规范、标准和发包人要求之间如对同一内容的描述不一致时，应以描述更为严格的内容为准。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5.1.3 除专用合同条款另有约定外，设计人完成勘察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 7 天内发出是否遵守新规定的指示。发包人指示遵守新规定的，按照第 11 条约定执行。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5.1.4设计人在勘察设计服务中选用的材料、设备，应注明其规格、型号、性能等技术指标及适应性，但不得指定生产厂、供应商和产品品牌，满足质量、安全、节能、环保等要求。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5.1.5 设计人必须贯彻“技术先进、安全可靠、适用耐久、经济合理”的基本原则，加强总体设计，重视与城镇建设总体规划、土地开发利用规划、农田水利、森林植被、水土保持、生态环境、特殊设施保护区、其他运输方式和其他建设工程的总体协调和配合，节约资源、保护环境、合理选用技术指标、树立全寿命周期成本的理念，充分发挥工程建设项目经济、社会和环境的综合效益。</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5.2 勘察设计依据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除专用合同条款另有约定外，本工程的勘察设计依据如下：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（1）适用的法律、行政法规及部门规章；</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（2）与工程有关的规范、标准、规程；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（3）工程基础资料及其他文件；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（4）本勘察设计服务合同及补充合同；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（5）本工程施工需求；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（6）合同履行中与勘察设计服务有关的来往函件；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（7）其他勘察设计依据。</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5.3 勘察设计范围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5.3.1 本合同的勘察设计范围包括工程范围、阶段范围和工作范围，具体勘察设计范围应根据三者之间的关联内容进行确定。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5.3.2 工程范围指勘察设计工程的建设内容，具体范围在专用合同条款中约定。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585" w:name="page59"/>
      <w:bookmarkEnd w:id="1585"/>
      <w:r>
        <w:rPr>
          <w:rFonts w:hint="eastAsia" w:ascii="宋体" w:hAnsi="宋体" w:eastAsia="宋体" w:cs="宋体"/>
          <w:color w:val="auto"/>
          <w:kern w:val="0"/>
          <w:szCs w:val="21"/>
          <w:highlight w:val="none"/>
        </w:rPr>
        <w:t>5.3.3 阶段范围指工程建设程序中的可行性研究勘察、初步勘察、详细勘察、施工勘察、方案设计、初步设计、技术设计（如有）、施工图设计等阶段中的一个或多个阶段，具体范围在专用合同条款中约定。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5.3.4工作范围指工程测量、岩土工程勘察、岩土工程设计（如有），编制设计文件，编制设计概算、预算，提供技术交底、招标与施工配合，编制竣工图，参加交工验收、参加竣工验收和发包人委托的其他服务中的一项或多项工作，具体范围在专用合同条款中约定。</w:t>
      </w:r>
    </w:p>
    <w:p>
      <w:pPr>
        <w:keepNext/>
        <w:keepLines/>
        <w:spacing w:before="120" w:after="120" w:line="360" w:lineRule="auto"/>
        <w:ind w:firstLine="420" w:firstLineChars="200"/>
        <w:outlineLvl w:val="4"/>
        <w:rPr>
          <w:rFonts w:hint="eastAsia" w:ascii="宋体" w:hAnsi="宋体" w:eastAsia="宋体" w:cs="宋体"/>
          <w:b/>
          <w:bCs/>
          <w:color w:val="auto"/>
          <w:kern w:val="0"/>
          <w:szCs w:val="21"/>
          <w:highlight w:val="none"/>
        </w:rPr>
      </w:pPr>
      <w:r>
        <w:rPr>
          <w:rFonts w:hint="eastAsia" w:ascii="宋体" w:hAnsi="宋体" w:eastAsia="宋体" w:cs="宋体"/>
          <w:bCs/>
          <w:color w:val="auto"/>
          <w:szCs w:val="21"/>
          <w:highlight w:val="none"/>
        </w:rPr>
        <w:t>5.4 勘察作业要求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5.4.1 测绘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（1）除专用合同条款另有约定外，发包人应在开始勘察前 7 天内，向设计人提供测量基准点、水准点和书面资料等；设计人应根据国家测绘基准、测绘系统和工程测量技术规范，按发包人要求的基准点以及合同工程精度要求，进行测绘。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（2）设计人测绘之前，应认真核对测绘数据，保证引用数据和原始数据准确无误。测绘工作应由测量人员如实记录，不得补记、涂改或损坏。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（3）工程勘探之前，设计人应严格按照勘察方案的孔位坐标，进行测量放线并在实地位置定位，埋设带有编号且不易移动的标志桩进行定位控制。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5.4.2 勘探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人应根据公路基本建设程序各阶段要求的深度开展工作，结合现场地形地质条件、工程结构设置以及不同勘察手段的特性等，统筹考虑、综合确定勘察方法及勘察工作量，为完成合同约定的勘察设计任务创造条件。设计人对于勘察方法的正确性、适用性和可靠性完全负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布置勘探工作时，应充分考虑勘探方法对于自然环境、周边设施、建构筑物、地下管线、架空线和其他物体的影响，采用切实有效的措施进行防范控制，不得造成损坏或中断运行，否则由此导致的费用增加和（或）周期延误由设计人自行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（3）设计人应在标定的孔位处进行勘探，不得随意改动位置。勘探方法、勘探机具、勘探记录、取样编录与描述，孔位标记、孔位封闭等事项，应严格执行规范标准，按实填写勘探报表和勘探日志。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勘探工作完成后，设计人应按照规范要求及时封孔，并将封孔记录整理存档，勘探场地应地面平整、清洁卫生，并通知发包人、行政主管部门及使用维护单位进行现场验收。验收通过之后如果发生沉陷，设计人应应当及时进行二次封孔和现场验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5.4.3 取样</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（1）设计人应针对不同的岩土地质，按照勘探取样规范规程中的相关规定，根据地层特征、取样深度、设备条件和试验项目的不同，合理选用取样方法和取样工具进行取样，包括并不限于土样、水样、岩芯等。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（2）取样后的样品</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根据其类别、性质和特点等进行封装、贮存和运输。样品搬运之前，宜用数码相机进行现场拍照；运输途中</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采用柔软材料充填、尽量避免震动和阳光曝晒；装卸之时尽量轻拿轻放，以免样品损坏。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（3）取样后的样品</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填写和粘贴标签，标签内容包括并不限于工程名称、孔号、样品编号、取样深度、样品名称、取样日期、取样人姓名、施工机组等。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5.4.4 试验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根据岩土条件、设计要求、勘察经验和测试方法特点，选用合适的原位测试方法和勘察设备进行原位测试。原位测试成果应与室内试验数据进行对比分析，检验其可靠性。</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（2）设计人的试验室</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通过行业管理部门认可的 CMA 计量认证，具有相应的资格证书、试验人员和试验条件，否则</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委托第三方试验室进行室内试验。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（3）设计人应在试验之前按照要求清点样品数目，认定取样质量及数量是否满足试验需要；勘察设备</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检定合格，性能参数满足试验要求，严格按照规范标准的相应规定进行试验操作；试验之后应在有效期内保留备样，以备复核试验成果之用，并按规范标准规定处理余土和废液，符合环境保护、健康卫生等要求。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（4）试验报告的格式</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符合 CMA 计量认证体系要求，加盖 CMA 章并由试验负责人</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确认；试验负责人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通过计量认证考核，并由项目负责人授权许可。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5.4.5 其他要求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（1）设计人应在勘察过程中重视地质环境对安全的影响，提交的勘察报告应真实、准确、可靠，满足工程安全生产的需要，并对勘察结论负责。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（2）设计人应对有可能引发公路工程安全隐患的地质灾害提出防治建议。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（3）工程勘察布点应参考发包人提供的资料。勘探点的数量、深度和位置可根据地质情况和现场条件依据规范进行调整，但应经发包人同意和批准。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（4）勘探过程中应认真记录每日工作内容，保存原始记录资料与数据，以供发包人检查和分析。</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（5）在钻探过程中，如发包人根据规范需要更改取样间距与现场试验的要求，或更改钻孔深度，设计人应积极配合并安排实施。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设计人在钻探过程中应对地下管线和构筑物进行相应保护，遇到地下文物时应及时向发包人和文物保护部门汇报并妥善保护。设计人在钻探过程中应采取有效的环境保护措施，避免对周围环境造成破坏或污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设计人在进行外业勘察时，应采取有效措施避免对原有道路、桥梁、构造物及其他公共设施或地上附着物造成损坏或损伤。如造成损坏或损伤而引起的一切索赔、赔偿、诉讼费用和其他费用，由设计人自行承担。</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5.5 勘察设备要求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5.5.1 设计人应按合同进度计划的要求，及时配置勘察设备进行作业。设计人更换合同约定的勘察设备的，应报发包人批准。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5.5.2 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按照规范要求，及时维修、保养或更换勘察设备，包括并不限于钻机、触探仪、全站仪、水准仪、探测仪、测井平台、天平、固结仪、振筛机、干燥箱、直剪仪、收缩仪、膨胀仪、渗透仪等，保证勘察设备能够随时进场使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5.5.3 设计人使用的勘察设备不能满足合同进度计划和（或）质量要求时，发包人有权要求设计人增加或更换勘察设备，设计人应及时增加或更换，由此增加的费用和（或）周期延误由设计人自行承担。</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5.6 临时占地和设施要求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5.6.1 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根据勘察设计服务方案制订临时占地计划，报请发包人批准。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5.6.2 位于本工程区域内的临时占地，由发包人协调提供。位于道路、绿化或者其他市政设施内的临时占地，由设计人向行政管理部门报建申请，按照要求制订占地施工方案，并据此实施。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5.6.3 临时占地使用完毕后，设计人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按照发包人要求或行政管理部门规定恢复临时占地。如果恢复或清理标准不能满足要求的，发包人有权委托他人代为恢复或清理，由此发生的费用从拟支付给设计人的勘察设计费用中扣除。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5.6.4 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配备或搭设足够的临时设施，保证勘探工作能够正常开展。临时设施包括并不限于施工围挡、交通疏导设施、安全防范设施、钻机防护设施、安全文明施工设施、办公生活用房、取样存放场所等。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5.6.5 临时设施</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满足规范标准、发包人要求和行政管理部门的规定等。除专用合同条款另有约定外，临时设施的修建、拆除和恢复费用由设计人自行承担。</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5.7 安全作业要求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5.7.1 设计人应按合同约定履行安全职责，执行发包人有关安全工作的指示，并在专用合同条款约定的期限内，按合同约定的安全工作内容，编制安全措施计划报送发包人批准。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5.7.2 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严格执行操作规程，采取有效措施保证道路、桥梁、交通安全设施、建构筑物、地下管线、架空线和其他周边设施等安全正常地运行。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5.7.3 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按照法律、法规和工程建设强制性标准进行勘察，加强勘察作业安全管理，特别加强易燃、易爆材料、火工器材、有毒与腐蚀性材料和其他危险品的管理。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5.7.4 设计人应严格按照国家安全标准制定施工安全操作规程，配备必要的安全生产和劳动保护设施，加强对设计人人员的安全教育，并且发放安全工作手册和劳动保护用具。</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5.7.5 设计人应按发包人的指示制订应对灾害的紧急预案，报送发包人批准。设计人还应按预案做好安全检查，配置必要的救助物资和器材，切实保护好有关人员的人身和财产安全。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5.7.6 设计人应对其履行合同所雇</w:t>
      </w:r>
      <w:r>
        <w:rPr>
          <w:rFonts w:hint="eastAsia" w:ascii="宋体" w:hAnsi="宋体" w:eastAsia="宋体" w:cs="宋体"/>
          <w:color w:val="auto"/>
          <w:kern w:val="0"/>
          <w:szCs w:val="21"/>
          <w:highlight w:val="none"/>
          <w:lang w:eastAsia="zh-CN"/>
        </w:rPr>
        <w:t>用</w:t>
      </w:r>
      <w:r>
        <w:rPr>
          <w:rFonts w:hint="eastAsia" w:ascii="宋体" w:hAnsi="宋体" w:eastAsia="宋体" w:cs="宋体"/>
          <w:color w:val="auto"/>
          <w:kern w:val="0"/>
          <w:szCs w:val="21"/>
          <w:highlight w:val="none"/>
        </w:rPr>
        <w:t>的全部人员，包括分包人人员的工伤事故承担责任，但由于发包人原因造成设计人人员工伤事故的，应由发包人承担责任。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5.7.7 由于设计人原因在施工场地内及其毗邻地带造成的第三者人员伤亡和财产损失，由设计人负责赔偿。</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5.8 环境保护要求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5.8.1 设计人在履行合同过程中，应遵守有关环境保护的法律，履行合同约定的环境保护义务，并对违反法律和合同约定义务所造成的环境破坏、人身伤害和财产损失负责。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5.8.2 设计人应按合同约定的环保工作内容，编制环保措施计划，报送发包人批准。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5.8.3 设计人应确保勘探过程中产生的气体排放物、粉尘、噪声、地面排水及排污等，符合法律规定和发包人要求。</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5.9 事故处理要求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5.9.1 合同履行过程中发生事故的，设计人应立即通知发包人。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5.9.2 发包人和设计人应立即组织人员和设备进行紧急抢救和抢修，减少人员伤亡和财产损失，防止事故扩大，并保护事故现场。需要移动现场物品时，应作出标记和书面记录，妥善保管有关证据。发包人和设计人应按国家有关规定，及时如实地向有关部门报告事故发生的情况，以及正在采取的紧急措施等。</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5.10 勘察设计文件要求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5.10.1 勘察设计文件的编制应符合法律法规、规范标准的强制性规定和发包人要求，相关勘察设计依据应完整、准确、可靠，勘察设计方案论证充分，计算成果规范可靠，并能够实施。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5.10.2 勘察设计服务</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根据法律、规范标准和发包人要求，保证工程的合理使用寿命年限，并在设计文件中予以注明。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5.10.3 勘察设计文件的深度应满足本合同相应勘察设计阶段的规定要求，满足发包人的下步工作需要，并应符合国家和行业现行规定。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5.10.4 勘察设计文件必须保证工程质量和施工安全等方面的要求，按照有关法律法规规定在勘察设计文件中提出保障施工作业人员安全和预防生产安全事故的措施建议。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5.10.5 勘察设计文件必须符合下列要求：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（1）勘察设计文件的编制必须严格执行国家基本建设程序、工程建设标准强制性条文及有关公路工程建设的法律、法规、规章、规范、标准、规程、定额和合同的要求。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勘察设计文件的编制须符合国民经济、社会发展规划和产业政策，贯彻提高社会经济效益和促进技术进步的方针，实行资源综合利用，节约资源和能源，符合国家自然风景区、城市、集镇、村庄规划和相关专业规划，符合国家有关劳动安全卫生、消防、抗震、人防规定。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（3）勘察设计文件必须保证工程质量和安全的要求，符合安全、适用、耐久、经济、美观的综合要求；并应特别注意沿线景观及沿线设施的协调性和符合环境保护、水土保持的要求。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5.10.6 设计人应根据批复的可行性研究报告和交通运输部《公路工程基本建设项目设计文件编制办法》规定的设计深度完成初步设计工作。初步设计文件经审查批复后，作为编制施工图设计文件和控制建设项目投资的依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5.10.7 若发包人或发包人上级主管部门认为需要进行技术设计，设计人应根据发包人要求，按交通运输部《公路工程基本建设项目设计文件编制办法》有关规定编制技术设计文件和修正概算，并通过发包人上级主管部门的审查。如果发包人在招标阶段已明确本项目包括技术设计并且在报价清单中已列有相应报价子目，则按设计人在报价清单中所报的相应费用支付；否则，对于发包人在项目实施过程中提出的技术设计，发包人应另行支付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5.10.8 设计人应按批准的初步设计完成施工图设计工作，并接受发包人、咨询单位及发包人上级主管部门对施工图设计文件的审查，按审查意见修改施工图设计文件。设计人应在发包人规定的时间内完成施工图预算的编制，施工图设计文件及施工图预算应按各施工标段进行编制。施工图设计文件批复后，则作为编制施工招标文件的依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5.10.9 当发包人、咨询单位或上级主管部门认为需调用设计人的设计计算书时，设计人必须及时提供。</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586" w:name="_Toc531632604"/>
      <w:bookmarkStart w:id="1587" w:name="_Toc21510"/>
      <w:bookmarkStart w:id="1588" w:name="_Toc32738"/>
      <w:bookmarkStart w:id="1589" w:name="_Toc75856903"/>
      <w:bookmarkStart w:id="1590" w:name="_Toc532458229"/>
      <w:bookmarkStart w:id="1591" w:name="_Toc14725"/>
      <w:bookmarkStart w:id="1592" w:name="_Toc2984"/>
      <w:bookmarkStart w:id="1593" w:name="_Toc28582"/>
      <w:bookmarkStart w:id="1594" w:name="_Toc15136"/>
      <w:bookmarkStart w:id="1595" w:name="_Toc17823"/>
      <w:bookmarkStart w:id="1596" w:name="_Toc23089"/>
      <w:bookmarkStart w:id="1597" w:name="_Toc17144"/>
      <w:r>
        <w:rPr>
          <w:rFonts w:hint="eastAsia" w:ascii="宋体" w:hAnsi="宋体" w:eastAsia="宋体" w:cs="宋体"/>
          <w:color w:val="auto"/>
          <w:kern w:val="0"/>
          <w:sz w:val="32"/>
          <w:szCs w:val="32"/>
          <w:highlight w:val="none"/>
        </w:rPr>
        <w:t>6.开始勘察设计和完成勘察设计</w:t>
      </w:r>
      <w:bookmarkEnd w:id="1586"/>
      <w:bookmarkEnd w:id="1587"/>
      <w:bookmarkEnd w:id="1588"/>
      <w:bookmarkEnd w:id="1589"/>
      <w:bookmarkEnd w:id="1590"/>
      <w:bookmarkEnd w:id="1591"/>
      <w:bookmarkEnd w:id="1592"/>
      <w:bookmarkEnd w:id="1593"/>
      <w:bookmarkEnd w:id="1594"/>
      <w:bookmarkEnd w:id="1595"/>
      <w:bookmarkEnd w:id="1596"/>
      <w:bookmarkEnd w:id="1597"/>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6.1 开始</w:t>
      </w:r>
      <w:r>
        <w:rPr>
          <w:rFonts w:hint="eastAsia" w:ascii="宋体" w:hAnsi="宋体" w:eastAsia="宋体" w:cs="宋体"/>
          <w:color w:val="auto"/>
          <w:kern w:val="0"/>
          <w:szCs w:val="21"/>
          <w:highlight w:val="none"/>
        </w:rPr>
        <w:t>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 符合专用合同条款约定的开始勘察设计条件的，发包人应提前 7 天向设计人发出开始勘察设计通知。勘察设计服务期限自开始勘察设计通知中载明的开始勘察设计日期起计算。</w:t>
      </w:r>
      <w:r>
        <w:rPr>
          <w:rFonts w:hint="eastAsia" w:ascii="宋体" w:hAnsi="宋体" w:eastAsia="宋体" w:cs="宋体"/>
          <w:bCs/>
          <w:color w:val="auto"/>
          <w:szCs w:val="21"/>
          <w:highlight w:val="none"/>
          <w:lang w:val="en-US" w:eastAsia="zh-CN"/>
        </w:rPr>
        <w:t xml:space="preserve">勘察设计服务周期安排在专用合同条款中约定。 </w:t>
      </w:r>
    </w:p>
    <w:p>
      <w:pPr>
        <w:keepNext/>
        <w:keepLines/>
        <w:spacing w:before="120" w:after="120" w:line="360" w:lineRule="auto"/>
        <w:ind w:firstLine="420" w:firstLineChars="200"/>
        <w:outlineLvl w:val="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6.1.2 除专用合同条款另有约定外，因发包人原因造成合同签订之日起 90 天内未能发出开始勘察设计通知的，设计人有权提出价格调整要求，或者解除合同。发包人应承担由此增加的费用和（或）周期延误。</w:t>
      </w:r>
    </w:p>
    <w:p>
      <w:pPr>
        <w:keepNext/>
        <w:keepLines/>
        <w:widowControl/>
        <w:adjustRightInd/>
        <w:snapToGrid/>
        <w:spacing w:before="120" w:after="120" w:line="360" w:lineRule="auto"/>
        <w:ind w:right="0" w:rightChars="0" w:firstLine="420" w:firstLineChars="200"/>
        <w:jc w:val="left"/>
        <w:outlineLvl w:val="4"/>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6.1.3 设计人应在接到中标通知书后 14 天内，针对勘察设计各个阶段工作内容向发包人提交具有可实施性、分项目的勘察设计详细工作大纲及进度计划，以及为完成本计划而建议采用的措施和说明（含电子文件一份），经批准后作为勘察设计合同文件的组成部分，是发包人对勘察设计进行项目管理的依据之一。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 xml:space="preserve">6.1.4 设计人在开展专题研究之前，应针对专题研究的具体内容提交详细的工作大纲（含电子文件一份），报发包人审核后实施，并作为勘察设计合同文件的组成部分。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 xml:space="preserve">6.1.5 发包人对设计人勘察设计详细工作大纲及进度计划、专题研究详细工作大纲的审查，并不免除设计人对本项目勘察设计（含专题研究）应承担的责任。 </w:t>
      </w:r>
    </w:p>
    <w:p>
      <w:pPr>
        <w:keepNext/>
        <w:keepLines/>
        <w:widowControl/>
        <w:adjustRightInd/>
        <w:snapToGrid/>
        <w:spacing w:before="120" w:after="120" w:line="360" w:lineRule="auto"/>
        <w:ind w:right="0" w:rightChars="0" w:firstLine="420" w:firstLineChars="200"/>
        <w:jc w:val="left"/>
        <w:outlineLvl w:val="4"/>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6.1.6 设计人应在每月月底向发包人提供进度报告，说明该月工作进展情况及下月计划安排，并根据发包人要求，参加发包人组织的月度工作例会。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6.2 发包人引起的周期延误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在履行合同过程中，由于发包人的下列原因造成勘察设计服务期限延误的，发包人应延长勘察设计服务期限并增加勘察设计费用，具体方法在专用合同条款中约定。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（1）合同变更；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（2）未按合同约定期限及时答复勘察设计事项；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（3）因发包人原因导致的暂停勘察设计；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598" w:name="page60"/>
      <w:bookmarkEnd w:id="1598"/>
      <w:r>
        <w:rPr>
          <w:rFonts w:hint="eastAsia" w:ascii="宋体" w:hAnsi="宋体" w:eastAsia="宋体" w:cs="宋体"/>
          <w:color w:val="auto"/>
          <w:kern w:val="0"/>
          <w:szCs w:val="21"/>
          <w:highlight w:val="none"/>
        </w:rPr>
        <w:t>（4）未按合同约定及时支付勘察设计费用；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（5）发包人提供的基准资料错误；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r>
        <w:rPr>
          <w:rFonts w:hint="eastAsia" w:ascii="宋体" w:hAnsi="宋体" w:eastAsia="宋体" w:cs="宋体"/>
          <w:bCs/>
          <w:color w:val="auto"/>
          <w:szCs w:val="21"/>
          <w:highlight w:val="none"/>
          <w:lang w:val="en-US" w:eastAsia="zh-CN"/>
        </w:rPr>
        <w:t>未及时履行合同约定的相关义务</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（7）未能按照合同约定期限对勘察设计文件进行审查；</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（8）发包人造成周期延误的其他原因。</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6.3 设计人引起的周期延误 </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由于设计人原因造成周期延误，设计人应支付逾期违约金。逾期违约金的计算方法和最高限额在专用合同条款中约定。 </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6.4 行政管理部门引起的周期延误 </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由于行政管理部门审查延迟原因造成费用增加和（或）周期延误的，由发包人承担。 </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6.5 非人为因素引起的周期延误 </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 xml:space="preserve">6.5.1 由于出现专用合同条款规定的异常恶劣气候条件、不利物质条件等因素导致周期延误的，设计人有权要求发包人延长周期和（或）增加费用。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 xml:space="preserve">6.5.2 设计人发现地下文物或化石时，应按规定及时报告发包人和文物保护部门，并采取有效措施进行保护；设计人有权要求发包人延长周期和（或）增加费用。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6.6 完成勘察设计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6.6.1 设计人完成勘察设计服务之后，应根据法律、规范标准、合同约定和发包人要求编制勘察设计文件。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6.6.2 勘察设计文件是工程勘察设计的最终成果和施工的重要依据，应当根据本工程的勘察设计内容和不同阶段的勘察设计任务、目的和要求等进行编制。勘察设计文件的内容和深度应满足对应阶段的规范要求。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6.6.3 </w:t>
      </w:r>
      <w:r>
        <w:rPr>
          <w:rFonts w:hint="eastAsia" w:ascii="宋体" w:hAnsi="宋体" w:eastAsia="宋体" w:cs="宋体"/>
          <w:bCs/>
          <w:color w:val="auto"/>
          <w:szCs w:val="21"/>
          <w:highlight w:val="none"/>
          <w:lang w:val="en-US" w:eastAsia="zh-CN"/>
        </w:rPr>
        <w:t>除专用合同条款另有约定外，勘察设计文件包括纸质文件和电子文件两种形式，两者若有不一致时，应以纸质文件为准。纸质文件一式八份，应加盖单位章和项目负责人注册执业印章；电子文件中的文字为 WORD 格式、图形为 CAD 格式，并应使用光盘和 U 盘分别贮存</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6.7 提前完成勘察设计</w:t>
      </w:r>
    </w:p>
    <w:p>
      <w:pPr>
        <w:widowControl/>
        <w:tabs>
          <w:tab w:val="left" w:pos="9072"/>
          <w:tab w:val="left" w:pos="9781"/>
          <w:tab w:val="left" w:pos="10065"/>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6.7.1 根据发包人要求或者基于专业能力判断，设计人认为能够提前完成勘察设计的，可向发包人递交一份提前完成勘察设计建议书，包括实施方案、提前时间、勘察设计费用变动等内容。除专用合同条款另有约定之外，发包人接受建议书的，不因提前完成勘察设计而减少勘察设计费用；增加勘察设计费用的，所增费用由发包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6.7.2 发包人要求提前完成勘察设计但设计人认为无法实施的，应在收到发包人书面指示后 7 天内提出异议，说明不能提前完成的理由。发包人应在收到异议后 7 天内予以答复。任何情况下，</w:t>
      </w:r>
      <w:bookmarkStart w:id="1599" w:name="page61"/>
      <w:bookmarkEnd w:id="1599"/>
      <w:r>
        <w:rPr>
          <w:rFonts w:hint="eastAsia" w:ascii="宋体" w:hAnsi="宋体" w:eastAsia="宋体" w:cs="宋体"/>
          <w:color w:val="auto"/>
          <w:kern w:val="0"/>
          <w:szCs w:val="21"/>
          <w:highlight w:val="none"/>
        </w:rPr>
        <w:t>发包人不得压缩合理的勘察设计服务期限。</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6.7.3 由于设计人提前完成勘察设计而给发包人带来经济效益的，发包人可以在专用合同条款中约定设计人因此获得的奖励内容。</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600" w:name="_Toc531632605"/>
      <w:bookmarkStart w:id="1601" w:name="_Toc10553"/>
      <w:bookmarkStart w:id="1602" w:name="_Toc13266"/>
      <w:bookmarkStart w:id="1603" w:name="_Toc3063"/>
      <w:bookmarkStart w:id="1604" w:name="_Toc15896"/>
      <w:bookmarkStart w:id="1605" w:name="_Toc75856904"/>
      <w:bookmarkStart w:id="1606" w:name="_Toc31883"/>
      <w:bookmarkStart w:id="1607" w:name="_Toc532458230"/>
      <w:bookmarkStart w:id="1608" w:name="_Toc13748"/>
      <w:bookmarkStart w:id="1609" w:name="_Toc11515"/>
      <w:bookmarkStart w:id="1610" w:name="_Toc164"/>
      <w:bookmarkStart w:id="1611" w:name="_Toc563"/>
      <w:r>
        <w:rPr>
          <w:rFonts w:hint="eastAsia" w:ascii="宋体" w:hAnsi="宋体" w:eastAsia="宋体" w:cs="宋体"/>
          <w:color w:val="auto"/>
          <w:kern w:val="0"/>
          <w:sz w:val="32"/>
          <w:szCs w:val="32"/>
          <w:highlight w:val="none"/>
        </w:rPr>
        <w:t>7.暂停勘察设计</w:t>
      </w:r>
      <w:bookmarkEnd w:id="1600"/>
      <w:bookmarkEnd w:id="1601"/>
      <w:bookmarkEnd w:id="1602"/>
      <w:bookmarkEnd w:id="1603"/>
      <w:bookmarkEnd w:id="1604"/>
      <w:bookmarkEnd w:id="1605"/>
      <w:bookmarkEnd w:id="1606"/>
      <w:bookmarkEnd w:id="1607"/>
      <w:bookmarkEnd w:id="1608"/>
      <w:bookmarkEnd w:id="1609"/>
      <w:bookmarkEnd w:id="1610"/>
      <w:bookmarkEnd w:id="1611"/>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7.1 发包人原因暂停勘察设计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合同履行中发生下列情形之一的，设计人可向发包人发出通知，要求发包人采取有效措施予以纠正。发包人收到设计人通知后的 28 天内仍不履行合同义务时，设计人有权暂停勘察设计并通知发包人；发包人应承担由此导致的费用增加和（或）周期延误。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（2）发包人确定暂停勘察设计；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（3）合同约定由发包人承担责任的其他情形。</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7.2 设计人原因暂停</w:t>
      </w:r>
      <w:r>
        <w:rPr>
          <w:rFonts w:hint="eastAsia" w:ascii="宋体" w:hAnsi="宋体" w:eastAsia="宋体" w:cs="宋体"/>
          <w:color w:val="auto"/>
          <w:kern w:val="0"/>
          <w:szCs w:val="21"/>
          <w:highlight w:val="none"/>
        </w:rPr>
        <w:t>勘察</w:t>
      </w:r>
      <w:r>
        <w:rPr>
          <w:rFonts w:hint="eastAsia" w:ascii="宋体" w:hAnsi="宋体" w:eastAsia="宋体" w:cs="宋体"/>
          <w:bCs/>
          <w:color w:val="auto"/>
          <w:szCs w:val="21"/>
          <w:highlight w:val="none"/>
        </w:rPr>
        <w:t>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合同履行中发生下列情形之一的，发包人可向设计人发出通知暂停勘察设计，由此造成费用的增加和（或）周期延误由设计人承担：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设计人擅自暂停勘察设计；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合同约定由设计人承担责任的其他情形。</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7.3 暂停期间的文件照管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不论由于何种原因引起暂停勘察设计的，暂停期间设计人应负责妥善保护已完部分的勘察设计文件，由此增加的费用由责任方承担。</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612" w:name="_Toc24937"/>
      <w:bookmarkStart w:id="1613" w:name="_Toc13113"/>
      <w:bookmarkStart w:id="1614" w:name="_Toc18622"/>
      <w:bookmarkStart w:id="1615" w:name="_Toc12672"/>
      <w:bookmarkStart w:id="1616" w:name="_Toc531632606"/>
      <w:bookmarkStart w:id="1617" w:name="_Toc24410"/>
      <w:bookmarkStart w:id="1618" w:name="_Toc532458231"/>
      <w:bookmarkStart w:id="1619" w:name="_Toc20443"/>
      <w:bookmarkStart w:id="1620" w:name="_Toc75856905"/>
      <w:bookmarkStart w:id="1621" w:name="_Toc21995"/>
      <w:bookmarkStart w:id="1622" w:name="_Toc29520"/>
      <w:bookmarkStart w:id="1623" w:name="_Toc20285"/>
      <w:r>
        <w:rPr>
          <w:rFonts w:hint="eastAsia" w:ascii="宋体" w:hAnsi="宋体" w:eastAsia="宋体" w:cs="宋体"/>
          <w:color w:val="auto"/>
          <w:kern w:val="0"/>
          <w:sz w:val="32"/>
          <w:szCs w:val="32"/>
          <w:highlight w:val="none"/>
        </w:rPr>
        <w:t>8.勘察设计文件</w:t>
      </w:r>
      <w:bookmarkEnd w:id="1612"/>
      <w:bookmarkEnd w:id="1613"/>
      <w:bookmarkEnd w:id="1614"/>
      <w:bookmarkEnd w:id="1615"/>
      <w:bookmarkEnd w:id="1616"/>
      <w:bookmarkEnd w:id="1617"/>
      <w:bookmarkEnd w:id="1618"/>
      <w:bookmarkEnd w:id="1619"/>
      <w:bookmarkEnd w:id="1620"/>
      <w:bookmarkEnd w:id="1621"/>
      <w:bookmarkEnd w:id="1622"/>
      <w:bookmarkEnd w:id="1623"/>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8.1 </w:t>
      </w:r>
      <w:r>
        <w:rPr>
          <w:rFonts w:hint="eastAsia" w:ascii="宋体" w:hAnsi="宋体" w:eastAsia="宋体" w:cs="宋体"/>
          <w:color w:val="auto"/>
          <w:szCs w:val="21"/>
          <w:highlight w:val="none"/>
        </w:rPr>
        <w:t>勘察设计文件接收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8.1.1 发包人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及时接收设计人提交的勘察设计文件。如无正当理由拒收的，视为发包人已经接收勘察设计文件。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624" w:name="page62"/>
      <w:bookmarkEnd w:id="1624"/>
      <w:r>
        <w:rPr>
          <w:rFonts w:hint="eastAsia" w:ascii="宋体" w:hAnsi="宋体" w:eastAsia="宋体" w:cs="宋体"/>
          <w:color w:val="auto"/>
          <w:kern w:val="0"/>
          <w:szCs w:val="21"/>
          <w:highlight w:val="none"/>
        </w:rPr>
        <w:t xml:space="preserve">8.1.2 </w:t>
      </w:r>
      <w:r>
        <w:rPr>
          <w:rFonts w:hint="eastAsia" w:ascii="宋体" w:hAnsi="宋体" w:eastAsia="宋体" w:cs="宋体"/>
          <w:color w:val="auto"/>
          <w:szCs w:val="21"/>
          <w:highlight w:val="none"/>
        </w:rPr>
        <w:t>发包人接收勘察设计文件时，应向设计人出具文件签收凭证，凭证内容包括文件名称、文件内容、文件形式、份数、提交和接收日期、提交人与接收人的亲笔签名等</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8.1.3 勘察设计文件提交的份数、内容、纸幅、装订格式、电子文件、展板、模型、沙盘、动画等要求，在专用合同条款中约定。</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8.2 发包人审查勘察设计文件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8.2.1 发包人接收勘察设计文件之后，可以自行或者组织专家会进行审查，设计人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给予配合。审查标准</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符合法律、规范标准、合同约定和发包人要求等；审查的具体范围、明细内容和费用分担</w:t>
      </w:r>
      <w:r>
        <w:rPr>
          <w:rFonts w:hint="eastAsia" w:ascii="宋体" w:hAnsi="宋体" w:eastAsia="宋体" w:cs="宋体"/>
          <w:color w:val="auto"/>
          <w:szCs w:val="21"/>
          <w:highlight w:val="none"/>
        </w:rPr>
        <w:t>原则</w:t>
      </w:r>
      <w:r>
        <w:rPr>
          <w:rFonts w:hint="eastAsia" w:ascii="宋体" w:hAnsi="宋体" w:eastAsia="宋体" w:cs="宋体"/>
          <w:color w:val="auto"/>
          <w:kern w:val="0"/>
          <w:szCs w:val="21"/>
          <w:highlight w:val="none"/>
        </w:rPr>
        <w:t>，在专用合同条款中约定。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8.2.2 除专用合同条款另有约定外，发包人对于勘察设计文件的审查期限，自文件接收之日起不应超过 14 天。发包人逾期未</w:t>
      </w:r>
      <w:r>
        <w:rPr>
          <w:rFonts w:hint="eastAsia" w:ascii="宋体" w:hAnsi="宋体" w:eastAsia="宋体" w:cs="宋体"/>
          <w:color w:val="auto"/>
          <w:kern w:val="0"/>
          <w:szCs w:val="21"/>
          <w:highlight w:val="none"/>
          <w:lang w:eastAsia="zh-CN"/>
        </w:rPr>
        <w:t>作</w:t>
      </w:r>
      <w:r>
        <w:rPr>
          <w:rFonts w:hint="eastAsia" w:ascii="宋体" w:hAnsi="宋体" w:eastAsia="宋体" w:cs="宋体"/>
          <w:color w:val="auto"/>
          <w:kern w:val="0"/>
          <w:szCs w:val="21"/>
          <w:highlight w:val="none"/>
        </w:rPr>
        <w:t>出审查结论且未提出异议的，视为设计人的勘察设计文件已经通过发包人审查。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8.2.3 发包人审查后不同意勘察设计文件的，应以书面形式通知设计人，说明审查不通过的理由及其具体内容。设计人应根据发包人的审查意见修改完善勘察设计文件，并重新报送发包人审查，审查期限重新起算。</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8.3 审查机构审查</w:t>
      </w:r>
      <w:r>
        <w:rPr>
          <w:rFonts w:hint="eastAsia" w:ascii="宋体" w:hAnsi="宋体" w:eastAsia="宋体" w:cs="宋体"/>
          <w:color w:val="auto"/>
          <w:kern w:val="0"/>
          <w:szCs w:val="21"/>
          <w:highlight w:val="none"/>
        </w:rPr>
        <w:t>勘察</w:t>
      </w:r>
      <w:r>
        <w:rPr>
          <w:rFonts w:hint="eastAsia" w:ascii="宋体" w:hAnsi="宋体" w:eastAsia="宋体" w:cs="宋体"/>
          <w:bCs/>
          <w:color w:val="auto"/>
          <w:szCs w:val="21"/>
          <w:highlight w:val="none"/>
        </w:rPr>
        <w:t>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8.3.1 勘察设计文件需经政府有关部门审查或批准的，发包人应在审查同意后，按照有关主管部门要求，将勘察设计文件和相关资料报送审查机构进行审查。发包人的审查和审查机构的审查不减免设计人因为质量问题而应承担的勘察设计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8.3.2 对于审查机构的审查意见，如不需要修改发包人要求的，应由设计人按照审查意见修改完善勘察设计文件；如需修改发包人要求的，则由发包人重新修改和提出发包人要求，再由设计人根据新的发包人要求修改完善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8.3.3由于自身原因造成勘察设计文件未通过审查机构审查的，设计人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承担违约责任，采取补救措施直至达到合同约定的质量标准，并自行承担由此导致的费用增加和（或）周期延误。</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625" w:name="_Toc531632607"/>
      <w:bookmarkStart w:id="1626" w:name="_Toc532458232"/>
      <w:bookmarkStart w:id="1627" w:name="_Toc2559"/>
      <w:bookmarkStart w:id="1628" w:name="_Toc20750"/>
      <w:bookmarkStart w:id="1629" w:name="_Toc24177"/>
      <w:bookmarkStart w:id="1630" w:name="_Toc15155"/>
      <w:bookmarkStart w:id="1631" w:name="_Toc20999"/>
      <w:bookmarkStart w:id="1632" w:name="_Toc25039"/>
      <w:bookmarkStart w:id="1633" w:name="_Toc17176"/>
      <w:bookmarkStart w:id="1634" w:name="_Toc16287"/>
      <w:bookmarkStart w:id="1635" w:name="_Toc6073"/>
      <w:bookmarkStart w:id="1636" w:name="_Toc75856906"/>
      <w:r>
        <w:rPr>
          <w:rFonts w:hint="eastAsia" w:ascii="宋体" w:hAnsi="宋体" w:eastAsia="宋体" w:cs="宋体"/>
          <w:color w:val="auto"/>
          <w:kern w:val="0"/>
          <w:sz w:val="32"/>
          <w:szCs w:val="32"/>
          <w:highlight w:val="none"/>
        </w:rPr>
        <w:t>9.勘察设计责任与保险</w:t>
      </w:r>
      <w:bookmarkEnd w:id="1625"/>
      <w:bookmarkEnd w:id="1626"/>
      <w:bookmarkEnd w:id="1627"/>
      <w:bookmarkEnd w:id="1628"/>
      <w:bookmarkEnd w:id="1629"/>
      <w:bookmarkEnd w:id="1630"/>
      <w:bookmarkEnd w:id="1631"/>
      <w:bookmarkEnd w:id="1632"/>
      <w:bookmarkEnd w:id="1633"/>
      <w:bookmarkEnd w:id="1634"/>
      <w:bookmarkEnd w:id="1635"/>
      <w:bookmarkEnd w:id="1636"/>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9.1 工作质量责任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9.1.1 勘察设计工作质量应满足法律规定、规范标准、合同约定和发包人要求等。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9.1.2 设计人应做好勘察设计服务的质量与技术管理工作，建立健全内部质量管理体系和质量责</w:t>
      </w:r>
      <w:bookmarkStart w:id="1637" w:name="page63"/>
      <w:bookmarkEnd w:id="1637"/>
      <w:r>
        <w:rPr>
          <w:rFonts w:hint="eastAsia" w:ascii="宋体" w:hAnsi="宋体" w:eastAsia="宋体" w:cs="宋体"/>
          <w:color w:val="auto"/>
          <w:kern w:val="0"/>
          <w:szCs w:val="21"/>
          <w:highlight w:val="none"/>
        </w:rPr>
        <w:t>任制度，加强勘察设计服务全过程的质量控制，建立完整的勘察设计文件的设计、复核、审核、会签和批准制度，明确各阶段的责任人。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9.1.3 设计人应强化现场作业质量和试验工作管理，保证原始记录和试验数据的可靠性、真实性和完整性，严禁离开现场进行追记、补记和修改记录。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9.1.4 设计人应按合同约定对勘察设计服务进行全过程的质量检查和检验，并作详细记录，编制勘察设计工作质量报表，报送发包人审查。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9.1.5 发包人有权对勘察设计工作质量进行检查和审核。设计人应为发包人的检查和检验提供方便，包括发包人到勘察设计场地、试验室或合同约定的其他地方进行察看，查阅、审核勘察设计的原始记录和其他文件。发包人的检查和审核，不免除设计人按合同约定应负的责任。</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9.2 勘察设计文件错误责任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9.2.1 勘察设计文件存在错误、遗漏、含混、矛盾、不充分之处或其他缺陷，无论设计人是否通过了发包人审查或审查机构审查，设计人均应自费对前述问题带来的缺陷和工程问题进行改正，但因第1.</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.2 项约定由发包人提供的文件错误导致的除外。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9.2.2 因设计人原因造成勘察设计文件不合格的，发包人有权要求设计人采取补救措施，直至达到合同要求的质量标准，并按第 14.1 款的约定承担责任。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9.2.3 因发包人原因造成勘察设计文件不合格的，设计人应当采取补救措施，直至达到合同要求的质量标准，由此造成的勘察设计费用增加和（或）勘察设计服务期限延误由发包人承担。</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9.3 </w:t>
      </w:r>
      <w:r>
        <w:rPr>
          <w:rFonts w:hint="eastAsia" w:ascii="宋体" w:hAnsi="宋体" w:eastAsia="宋体" w:cs="宋体"/>
          <w:color w:val="auto"/>
          <w:kern w:val="0"/>
          <w:szCs w:val="21"/>
          <w:highlight w:val="none"/>
        </w:rPr>
        <w:t>勘察</w:t>
      </w:r>
      <w:r>
        <w:rPr>
          <w:rFonts w:hint="eastAsia" w:ascii="宋体" w:hAnsi="宋体" w:eastAsia="宋体" w:cs="宋体"/>
          <w:bCs/>
          <w:color w:val="auto"/>
          <w:szCs w:val="21"/>
          <w:highlight w:val="none"/>
        </w:rPr>
        <w:t>设计责任主体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9.3.1 设计人应运用一切合理的专业技术、知识技能和项目经验，按照职业道德准则和行业公认标准尽其全部职责，勤勉、谨慎、公正地履行其在本合同项下的责任和义务。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9.3.2 </w:t>
      </w:r>
      <w:r>
        <w:rPr>
          <w:rFonts w:hint="eastAsia" w:ascii="宋体" w:hAnsi="宋体" w:eastAsia="宋体" w:cs="宋体"/>
          <w:color w:val="auto"/>
          <w:kern w:val="0"/>
          <w:szCs w:val="21"/>
          <w:highlight w:val="none"/>
          <w:lang w:val="en-US" w:eastAsia="zh-CN"/>
        </w:rPr>
        <w:t>本工程施行质量责任终身制。设计人应书面明确相应的项目负责人和质量负责人。设计人的相关人员按照国家法律法规和有关规定在工程合理使用年限内承担相应的质量责任。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 xml:space="preserve">9.3.3 </w:t>
      </w:r>
      <w:r>
        <w:rPr>
          <w:rFonts w:hint="eastAsia" w:ascii="宋体" w:hAnsi="宋体" w:eastAsia="宋体" w:cs="宋体"/>
          <w:color w:val="auto"/>
          <w:kern w:val="0"/>
          <w:szCs w:val="21"/>
          <w:highlight w:val="none"/>
          <w:lang w:val="en-US" w:eastAsia="zh-CN"/>
        </w:rPr>
        <w:t xml:space="preserve">设计人应按照相关规定，做好设计交底、设计变更和后续服务工作，保障设计意图在施工中得以贯彻落实，及时处理施工中与设计相关的质量技术问题。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9.3.4 本工程交工验收前，设计人应对工程建设内容是否满足设计要求、是否达到使用功能等方面进行综合检查和分析评价，向发包人出具工程设计符合性评价意见。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lang w:val="en-US" w:eastAsia="zh-CN"/>
        </w:rPr>
        <w:t xml:space="preserve">9.3.5 设计人应依法规范分包行为，并对承担的工程质量负总责，分包单位对分包合同范围内的工程质量负责。 </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9.4 </w:t>
      </w:r>
      <w:r>
        <w:rPr>
          <w:rFonts w:hint="eastAsia" w:ascii="宋体" w:hAnsi="宋体" w:eastAsia="宋体" w:cs="宋体"/>
          <w:color w:val="auto"/>
          <w:kern w:val="0"/>
          <w:szCs w:val="21"/>
          <w:highlight w:val="none"/>
        </w:rPr>
        <w:t>勘察</w:t>
      </w:r>
      <w:r>
        <w:rPr>
          <w:rFonts w:hint="eastAsia" w:ascii="宋体" w:hAnsi="宋体" w:eastAsia="宋体" w:cs="宋体"/>
          <w:bCs/>
          <w:color w:val="auto"/>
          <w:szCs w:val="21"/>
          <w:highlight w:val="none"/>
        </w:rPr>
        <w:t>设计责任保险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9.4.1 除专用合同条款另有约定外，设计人应具有发包人认可的、履行本合同所需要的工程勘察设计责任险，于合同签订后 28 天内向发包人提交工程勘察设计责任险的保险单副本或者其他有效证明，并在合同履行期间保持足额、有效。</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9.4.2 工程勘察设计责任险的保险范围，应当包括由于设计人的疏忽或过失而造成的工程质量事故损失，以及由于事故引发的第三者人身伤亡、财产损失或费用赔偿等。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638" w:name="page64"/>
      <w:bookmarkEnd w:id="1638"/>
      <w:r>
        <w:rPr>
          <w:rFonts w:hint="eastAsia" w:ascii="宋体" w:hAnsi="宋体" w:eastAsia="宋体" w:cs="宋体"/>
          <w:color w:val="auto"/>
          <w:kern w:val="0"/>
          <w:szCs w:val="21"/>
          <w:highlight w:val="none"/>
        </w:rPr>
        <w:t>9.4.3 发生工程勘察设计保险事故后，设计人应按保险人要求进行报告，并负责办理保险理赔业务；保险金不足以补偿损失的，由设计人自行补偿。</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639" w:name="_Toc18442"/>
      <w:bookmarkStart w:id="1640" w:name="_Toc75856907"/>
      <w:bookmarkStart w:id="1641" w:name="_Toc9388"/>
      <w:bookmarkStart w:id="1642" w:name="_Toc13700"/>
      <w:bookmarkStart w:id="1643" w:name="_Toc25011"/>
      <w:bookmarkStart w:id="1644" w:name="_Toc7858"/>
      <w:bookmarkStart w:id="1645" w:name="_Toc2966"/>
      <w:bookmarkStart w:id="1646" w:name="_Toc531632608"/>
      <w:bookmarkStart w:id="1647" w:name="_Toc11938"/>
      <w:bookmarkStart w:id="1648" w:name="_Toc27093"/>
      <w:bookmarkStart w:id="1649" w:name="_Toc532458233"/>
      <w:bookmarkStart w:id="1650" w:name="_Toc24336"/>
      <w:r>
        <w:rPr>
          <w:rFonts w:hint="eastAsia" w:ascii="宋体" w:hAnsi="宋体" w:eastAsia="宋体" w:cs="宋体"/>
          <w:color w:val="auto"/>
          <w:kern w:val="0"/>
          <w:sz w:val="32"/>
          <w:szCs w:val="32"/>
          <w:highlight w:val="none"/>
        </w:rPr>
        <w:t>10.</w:t>
      </w:r>
      <w:r>
        <w:rPr>
          <w:rFonts w:hint="eastAsia" w:ascii="宋体" w:hAnsi="宋体" w:eastAsia="宋体" w:cs="宋体"/>
          <w:color w:val="auto"/>
          <w:kern w:val="0"/>
          <w:sz w:val="32"/>
          <w:szCs w:val="32"/>
          <w:highlight w:val="none"/>
          <w:lang w:eastAsia="zh-CN"/>
        </w:rPr>
        <w:t>招标和</w:t>
      </w:r>
      <w:r>
        <w:rPr>
          <w:rFonts w:hint="eastAsia" w:ascii="宋体" w:hAnsi="宋体" w:eastAsia="宋体" w:cs="宋体"/>
          <w:color w:val="auto"/>
          <w:kern w:val="0"/>
          <w:sz w:val="32"/>
          <w:szCs w:val="32"/>
          <w:highlight w:val="none"/>
        </w:rPr>
        <w:t>施工期间配合</w:t>
      </w:r>
      <w:bookmarkEnd w:id="1639"/>
      <w:bookmarkEnd w:id="1640"/>
      <w:bookmarkEnd w:id="1641"/>
      <w:bookmarkEnd w:id="1642"/>
      <w:bookmarkEnd w:id="1643"/>
      <w:bookmarkEnd w:id="1644"/>
      <w:bookmarkEnd w:id="1645"/>
      <w:bookmarkEnd w:id="1646"/>
      <w:bookmarkEnd w:id="1647"/>
      <w:bookmarkEnd w:id="1648"/>
      <w:bookmarkEnd w:id="1649"/>
      <w:bookmarkEnd w:id="1650"/>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10.1 招标期间配合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10.1.1 招标配合指设计人配合发包人进行各项招标工作。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10.1.2 招标人应按发包人规定的时间提供各标段施工招标资格预审所需的工程数量和工程说明；按发包人规定的时间提供各标段的施工招标图纸、工程量清单和参考资料；按发包人要求安排相关人员参加标前会，就有关设计问题进行答疑。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10.2 施工期间配合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10.2.1 施工配合指设计人配合施工承包人，在施工期间提供的补充勘察、设计服务或其他配合工作，直至工程通过竣工验收为止。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10.2.2 除专用合同条款另有约定外，发包人应为设计人派赴施工现场的工作人员，在施工期间提供办公房间、办公桌椅、互联网接口、冷暖设施、生活设施、进出现场交通服务和其他便利条件。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10.2.3 设计人应在本工程的施工期间，积极提供勘察设计配合服务，包括并不限于设计技术交底、施工现场服务、参与施工过程验收、参与工程交工验收、参与工程竣工验收等工作。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10.2.4 发包人应当组织设计技术交底会，由设计人向发包人、监理人和施工承包人等进行设计交底，对本工程的设计意图、设计文件和施工要求等进行系统的说明和解释。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10.2.5 工程施工完毕后，发包人应当按有关规定组织工程交工验收和工程竣工验收，设计人参加验收并出具本单位的验收结论。如因勘察设计原因致使工程不合格的，设计人应当承担违约责任，免费修改勘察设计文件和赔偿发包人由此产生的经济损失。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10.2.6 设计人应在施工现场设立代表处或派驻经验丰富的设计代表常驻施工现场，做好施工现场服务，并负责解决施工过程中出现的设计问题：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（1）开工前在发包人指定的时间内，做好设计文件的技术交底工作和现场控制点的交接工作（交桩）；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（2）在发包人规定的时间内，及时处理与解决施工中与设计有关的问题；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（3）在发包人规定的时间内，积极配合发包人对施工及设计方案进行优化设计；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（4）参与工程质量事故分析，并对因设计造成的质量事故，提出相应的技术处理方案；</w:t>
      </w:r>
    </w:p>
    <w:p>
      <w:pPr>
        <w:widowControl/>
        <w:numPr>
          <w:ilvl w:val="-1"/>
          <w:numId w:val="0"/>
        </w:numPr>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（5）参加本工程的交工、竣工验收，提交设计工作报告，并配合质量监督部门校核工程是否按施工图设计施工。 </w:t>
      </w:r>
    </w:p>
    <w:p>
      <w:pPr>
        <w:widowControl/>
        <w:numPr>
          <w:ilvl w:val="0"/>
          <w:numId w:val="0"/>
        </w:numPr>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发包人对设计代表的数量和资历条件有特定要求的，在专用合同条款中约定。设计人应按发包人提出的要求派驻设计代表，否则按违约处理。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若发包人在工作中发现设计代表不称职或有违法行为时，有权提出更换，设计人应在发包人提出更换通知的 7 天内完成更换工作并使发包人满意。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10.2.7 本项目设计变更的勘察设计由设计人承担，设计人应及时完成勘察设计，提交设计变更文件，并对设计变更文件承担相应责任。除本合同第 11 条规定之外的设计变更，其勘察设计费用应视为已含入合同价格中，发包人不再另行支付。所有设计变更必须提供预算金额并由设计代表签名确认。</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651" w:name="_Toc8455"/>
      <w:bookmarkStart w:id="1652" w:name="_Toc18643"/>
      <w:bookmarkStart w:id="1653" w:name="_Toc31547"/>
      <w:bookmarkStart w:id="1654" w:name="_Toc3039"/>
      <w:bookmarkStart w:id="1655" w:name="_Toc11768"/>
      <w:bookmarkStart w:id="1656" w:name="_Toc6981"/>
      <w:bookmarkStart w:id="1657" w:name="_Toc3864"/>
      <w:bookmarkStart w:id="1658" w:name="_Toc75856908"/>
      <w:bookmarkStart w:id="1659" w:name="_Toc531632609"/>
      <w:bookmarkStart w:id="1660" w:name="_Toc19062"/>
      <w:bookmarkStart w:id="1661" w:name="_Toc532458234"/>
      <w:bookmarkStart w:id="1662" w:name="_Toc16525"/>
      <w:r>
        <w:rPr>
          <w:rFonts w:hint="eastAsia" w:ascii="宋体" w:hAnsi="宋体" w:eastAsia="宋体" w:cs="宋体"/>
          <w:color w:val="auto"/>
          <w:kern w:val="0"/>
          <w:sz w:val="32"/>
          <w:szCs w:val="32"/>
          <w:highlight w:val="none"/>
        </w:rPr>
        <w:t>11.合同变更</w:t>
      </w:r>
      <w:bookmarkEnd w:id="1651"/>
      <w:bookmarkEnd w:id="1652"/>
      <w:bookmarkEnd w:id="1653"/>
      <w:bookmarkEnd w:id="1654"/>
      <w:bookmarkEnd w:id="1655"/>
      <w:bookmarkEnd w:id="1656"/>
      <w:bookmarkEnd w:id="1657"/>
      <w:bookmarkEnd w:id="1658"/>
      <w:bookmarkEnd w:id="1659"/>
      <w:bookmarkEnd w:id="1660"/>
      <w:bookmarkEnd w:id="1661"/>
      <w:bookmarkEnd w:id="1662"/>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11.1 变更情形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 合同履行中发生下述情形时，合同一方均可向对方提出变更请求，经双方协商一致后进行变更，勘察设计服务期限和勘察设计费用的调整方法在专用合同条款中约定。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（1）勘察设计范围发生变化；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（2）除不可抗力外，非设计人的原因引起的周期延误；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（3）非设计人的原因，对工程同一部分重复进行勘察设计；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（4）非设计人的原因，对工程暂停勘察设计及恢复勘察设计。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11.1.2 基准日后，因颁布新的或修订原有法律、法规、规范和标准等引发合同变更情形的，按照上述约定进行调整。</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11.2 合理化建议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11.2.1 合同履行中，设计人可对发包人要求提出合理化建议。合理化建议应以书面形式提交发包人，被发包人采纳并构成变更的，执行第 11.1 款约定。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11.2.2 设计人提出的合理化建议降低了工程投资、缩短了施工期限或者提高了工程经济效益的，发包人应按专用合同条款中的约定给予奖励。</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663" w:name="_Toc32262"/>
      <w:bookmarkStart w:id="1664" w:name="_Toc29868"/>
      <w:bookmarkStart w:id="1665" w:name="_Toc13840"/>
      <w:bookmarkStart w:id="1666" w:name="_Toc20611"/>
      <w:bookmarkStart w:id="1667" w:name="_Toc952"/>
      <w:bookmarkStart w:id="1668" w:name="_Toc531632610"/>
      <w:bookmarkStart w:id="1669" w:name="_Toc7188"/>
      <w:bookmarkStart w:id="1670" w:name="_Toc75856909"/>
      <w:bookmarkStart w:id="1671" w:name="_Toc14164"/>
      <w:bookmarkStart w:id="1672" w:name="_Toc532458235"/>
      <w:bookmarkStart w:id="1673" w:name="_Toc7244"/>
      <w:bookmarkStart w:id="1674" w:name="_Toc26323"/>
      <w:r>
        <w:rPr>
          <w:rFonts w:hint="eastAsia" w:ascii="宋体" w:hAnsi="宋体" w:eastAsia="宋体" w:cs="宋体"/>
          <w:color w:val="auto"/>
          <w:kern w:val="0"/>
          <w:sz w:val="32"/>
          <w:szCs w:val="32"/>
          <w:highlight w:val="none"/>
        </w:rPr>
        <w:t>12.合同价格与支付</w:t>
      </w:r>
      <w:bookmarkEnd w:id="1663"/>
      <w:bookmarkEnd w:id="1664"/>
      <w:bookmarkEnd w:id="1665"/>
      <w:bookmarkEnd w:id="1666"/>
      <w:bookmarkEnd w:id="1667"/>
      <w:bookmarkEnd w:id="1668"/>
      <w:bookmarkEnd w:id="1669"/>
      <w:bookmarkEnd w:id="1670"/>
      <w:bookmarkEnd w:id="1671"/>
      <w:bookmarkEnd w:id="1672"/>
      <w:bookmarkEnd w:id="1673"/>
      <w:bookmarkEnd w:id="1674"/>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12.1 合同价格</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12.1.1 本合同的</w:t>
      </w:r>
      <w:r>
        <w:rPr>
          <w:rFonts w:hint="eastAsia" w:ascii="宋体" w:hAnsi="宋体" w:eastAsia="宋体" w:cs="宋体"/>
          <w:bCs/>
          <w:color w:val="auto"/>
          <w:szCs w:val="21"/>
          <w:highlight w:val="none"/>
          <w:lang w:val="en-US" w:eastAsia="zh-CN"/>
        </w:rPr>
        <w:t>报价</w:t>
      </w:r>
      <w:r>
        <w:rPr>
          <w:rFonts w:hint="eastAsia" w:ascii="宋体" w:hAnsi="宋体" w:eastAsia="宋体" w:cs="宋体"/>
          <w:color w:val="auto"/>
          <w:kern w:val="0"/>
          <w:szCs w:val="21"/>
          <w:highlight w:val="none"/>
        </w:rPr>
        <w:t>方式、</w:t>
      </w:r>
      <w:r>
        <w:rPr>
          <w:rFonts w:hint="eastAsia" w:ascii="宋体" w:hAnsi="宋体" w:eastAsia="宋体" w:cs="宋体"/>
          <w:bCs/>
          <w:color w:val="auto"/>
          <w:szCs w:val="21"/>
          <w:highlight w:val="none"/>
          <w:lang w:val="en-US" w:eastAsia="zh-CN"/>
        </w:rPr>
        <w:t>价格</w:t>
      </w:r>
      <w:r>
        <w:rPr>
          <w:rFonts w:hint="eastAsia" w:ascii="宋体" w:hAnsi="宋体" w:eastAsia="宋体" w:cs="宋体"/>
          <w:color w:val="auto"/>
          <w:kern w:val="0"/>
          <w:szCs w:val="21"/>
          <w:highlight w:val="none"/>
        </w:rPr>
        <w:t>调整方式和风险范围划分，在专用合同条款中约定。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12.1.2 </w:t>
      </w:r>
      <w:r>
        <w:rPr>
          <w:rFonts w:hint="eastAsia" w:ascii="宋体" w:hAnsi="宋体" w:eastAsia="宋体" w:cs="宋体"/>
          <w:bCs/>
          <w:color w:val="auto"/>
          <w:szCs w:val="21"/>
          <w:highlight w:val="none"/>
          <w:lang w:val="en-US" w:eastAsia="zh-CN"/>
        </w:rPr>
        <w:t xml:space="preserve">勘察设计费用实行发包人签证制度，即设计人完成勘察设计项目后通知发包人进行验收，通过验收后由发包人代表对实施的勘察设计项目、数量、质量和实施时间签名确认，以此作为计算勘察设计费用的依据之一。 </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lang w:val="en-US" w:eastAsia="zh-CN"/>
        </w:rPr>
      </w:pPr>
      <w:r>
        <w:rPr>
          <w:rFonts w:hint="eastAsia" w:ascii="宋体" w:hAnsi="宋体" w:eastAsia="宋体" w:cs="宋体"/>
          <w:color w:val="auto"/>
          <w:kern w:val="0"/>
          <w:szCs w:val="21"/>
          <w:highlight w:val="none"/>
        </w:rPr>
        <w:t xml:space="preserve">12.1.3 </w:t>
      </w:r>
      <w:r>
        <w:rPr>
          <w:rFonts w:hint="eastAsia" w:ascii="宋体" w:hAnsi="宋体" w:eastAsia="宋体" w:cs="宋体"/>
          <w:bCs/>
          <w:color w:val="auto"/>
          <w:szCs w:val="21"/>
          <w:highlight w:val="none"/>
          <w:lang w:val="en-US" w:eastAsia="zh-CN"/>
        </w:rPr>
        <w:t>除专用合同条款另有约定外，合同价格应当包括收集资料，踏勘现场，制订纲要，进行测绘、勘探、取样、试验、测试、分析、设计、评估、审查等，编制勘察设计文件，招标与施工配合等全部费用和国家规定的各项税费</w:t>
      </w:r>
      <w:r>
        <w:rPr>
          <w:rFonts w:hint="eastAsia" w:ascii="宋体" w:hAnsi="宋体" w:eastAsia="宋体" w:cs="宋体"/>
          <w:color w:val="auto"/>
          <w:kern w:val="0"/>
          <w:szCs w:val="21"/>
          <w:highlight w:val="none"/>
        </w:rPr>
        <w:t>。</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12.1.4 发包人要求设计人进行外出考察、试验检测、专项咨询或专家评审时，相应费用不含在合同价格之中，由发包人另行支付。</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12.1.5 设计人为联合体的，发包人应根据勘察设计工作进展向联合体牵头人支付勘察设计费用，由联合体牵头人根据联合体各成员及分包人（如有）实际完成的工作量及完成质量，向联合体各成员及分包人支付合同价款，由此发生的税费等费用统一包含在合同价格内，发包人不另行支付。联合体牵头人提出书面申请时，发包人也可直接向联合体各成员支付合同价款。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12.1.6 发包人向设计人实际支付的勘察设计费，将不高于初步设计审批概算中相应勘察设计费的审批额，除非勘察设计费审批额依法予以调整。勘察设计费超出审批额部分发包人将予以扣除，合同价格相应变更，不足部分发包人将不另行支付。 </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 xml:space="preserve">12.2 预付款 </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 xml:space="preserve">12.2.1 预付款应专用于本工程的勘察设计。预付款的额度、支付方式在专用合同条款中约定。设计人无须向发包人提交预付款保函，但设计人提交的履约保证金对预付款的正常使用承担保证责任。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12.2.2 发包人应在收到预付款支付申请后 28 天内，将预付款支付给设计人；设计人应当提供等额的增值税专用发票。</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12.3 中期支付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12.3.1 设计人应按发包人批准或专用合同条款约定的格式及份数，向发包人提交中期支付申请，并附相应的支持性证明文件。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12.3.2 发包人应在收到中期支付申请后的 28 天内，将应付款项支付给设计人；设计人应当</w:t>
      </w:r>
      <w:bookmarkStart w:id="1675" w:name="page66"/>
      <w:bookmarkEnd w:id="1675"/>
      <w:r>
        <w:rPr>
          <w:rFonts w:hint="eastAsia" w:ascii="宋体" w:hAnsi="宋体" w:eastAsia="宋体" w:cs="宋体"/>
          <w:color w:val="auto"/>
          <w:kern w:val="0"/>
          <w:szCs w:val="21"/>
          <w:highlight w:val="none"/>
        </w:rPr>
        <w:t>提供等额的增值税</w:t>
      </w:r>
      <w:r>
        <w:rPr>
          <w:rFonts w:hint="eastAsia" w:ascii="宋体" w:hAnsi="宋体" w:eastAsia="宋体" w:cs="宋体"/>
          <w:bCs/>
          <w:color w:val="auto"/>
          <w:szCs w:val="21"/>
          <w:highlight w:val="none"/>
          <w:lang w:val="en-US" w:eastAsia="zh-CN"/>
        </w:rPr>
        <w:t>专用</w:t>
      </w:r>
      <w:r>
        <w:rPr>
          <w:rFonts w:hint="eastAsia" w:ascii="宋体" w:hAnsi="宋体" w:eastAsia="宋体" w:cs="宋体"/>
          <w:color w:val="auto"/>
          <w:kern w:val="0"/>
          <w:szCs w:val="21"/>
          <w:highlight w:val="none"/>
        </w:rPr>
        <w:t>发票。发包人未能在前述时间内完成审批或不予答复的，视为发包人同意中期支付申请。发包人不按期支付的，按专用合同条款的约定支付逾期付款违约金。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12.3.3 中期支付涉及政府投资资金的，按照国库集中支付等国家相关规定和专用合同条款的约定执行。</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12.4 费用结算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12.4.1 合同工作完成后，设计人</w:t>
      </w:r>
      <w:r>
        <w:rPr>
          <w:rFonts w:hint="eastAsia" w:ascii="宋体" w:hAnsi="宋体" w:eastAsia="宋体" w:cs="宋体"/>
          <w:color w:val="auto"/>
          <w:kern w:val="0"/>
          <w:szCs w:val="21"/>
          <w:highlight w:val="none"/>
          <w:lang w:eastAsia="zh-CN"/>
        </w:rPr>
        <w:t>应</w:t>
      </w:r>
      <w:r>
        <w:rPr>
          <w:rFonts w:hint="eastAsia" w:ascii="宋体" w:hAnsi="宋体" w:eastAsia="宋体" w:cs="宋体"/>
          <w:color w:val="auto"/>
          <w:kern w:val="0"/>
          <w:szCs w:val="21"/>
          <w:highlight w:val="none"/>
        </w:rPr>
        <w:t>按专用合同条款约定的份数和期限，向发包人提交勘察设计费用结算申请，并提供相关证明材料。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12.4.2 发包人应在收到费用结算申请后的 28 天内，将应付款项支付给设计人；设计人应当提供等额的增值税</w:t>
      </w:r>
      <w:r>
        <w:rPr>
          <w:rFonts w:hint="eastAsia" w:ascii="宋体" w:hAnsi="宋体" w:eastAsia="宋体" w:cs="宋体"/>
          <w:bCs/>
          <w:color w:val="auto"/>
          <w:szCs w:val="21"/>
          <w:highlight w:val="none"/>
          <w:lang w:val="en-US" w:eastAsia="zh-CN"/>
        </w:rPr>
        <w:t>专用</w:t>
      </w:r>
      <w:r>
        <w:rPr>
          <w:rFonts w:hint="eastAsia" w:ascii="宋体" w:hAnsi="宋体" w:eastAsia="宋体" w:cs="宋体"/>
          <w:color w:val="auto"/>
          <w:kern w:val="0"/>
          <w:szCs w:val="21"/>
          <w:highlight w:val="none"/>
        </w:rPr>
        <w:t>发票。发包人未能在前述时间内完成审批或不予答复的，视为发包人同意费用结算申请。发包人不按期支付的，按专用合同条款的约定支付逾期付款违约金。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12.4.3 发包人对费用结算申请内容有异议的，有权要求设计人进行修正和提供补充资料，由设计人重新提交。设计人对此有异议的，按第 15 条的约定执行。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12.4.4 最终结清付款涉及政府投资资金的，按第 12.3.3 项的约定执行。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 暂列金额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12.5.1 本合同的暂列金额在专用合同条款中约定。暂列金额应按发包人的书面指示全部或部分地使用，或根本不予动用。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12.5.2 </w:t>
      </w:r>
      <w:r>
        <w:rPr>
          <w:rFonts w:hint="eastAsia" w:ascii="宋体" w:hAnsi="宋体" w:eastAsia="宋体" w:cs="宋体"/>
          <w:bCs/>
          <w:color w:val="auto"/>
          <w:szCs w:val="21"/>
          <w:highlight w:val="none"/>
          <w:lang w:val="en-US" w:eastAsia="zh-CN"/>
        </w:rPr>
        <w:t xml:space="preserve">如果使用暂列金额进行某项额外勘察设计工作、专题研究、审查和会务工作，其费用应按设计人投标报价中相应项目的基本单价和实际发生的工作量经发包人核定后支付，或者按实际发生的工作费用经发包人核实后支付。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 xml:space="preserve">12.6 质量保证金 </w:t>
      </w:r>
    </w:p>
    <w:p>
      <w:pPr>
        <w:keepNext/>
        <w:keepLines/>
        <w:spacing w:before="120" w:line="360" w:lineRule="auto"/>
        <w:ind w:firstLine="420" w:firstLineChars="200"/>
        <w:outlineLvl w:val="4"/>
        <w:rPr>
          <w:rFonts w:hint="eastAsia" w:ascii="宋体" w:hAnsi="宋体" w:eastAsia="宋体" w:cs="宋体"/>
          <w:color w:val="auto"/>
          <w:highlight w:val="none"/>
        </w:rPr>
      </w:pPr>
      <w:r>
        <w:rPr>
          <w:rFonts w:hint="eastAsia" w:ascii="宋体" w:hAnsi="宋体" w:eastAsia="宋体" w:cs="宋体"/>
          <w:bCs/>
          <w:color w:val="auto"/>
          <w:szCs w:val="21"/>
          <w:highlight w:val="none"/>
          <w:lang w:val="en-US" w:eastAsia="zh-CN"/>
        </w:rPr>
        <w:t xml:space="preserve">为保证设计人的设计质量和设计服务，最后一批勘察设计成果文件经上级主管部门批复之后 28 天内，设计人应向发包人缴纳质量保证金。质量保证金可采用银行保函或现金、支票形式，金额应符合专用合同条款的规定。采用银行保函时，出具保函的银行须具有相应担保能力，且按照发包人批准的格式出具，所需费用由设计人承担，待项目交工证书签发后 28 天内返还给设计人。 </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676" w:name="_Toc532458236"/>
      <w:bookmarkStart w:id="1677" w:name="_Toc31969"/>
      <w:bookmarkStart w:id="1678" w:name="_Toc5364"/>
      <w:bookmarkStart w:id="1679" w:name="_Toc32682"/>
      <w:bookmarkStart w:id="1680" w:name="_Toc18660"/>
      <w:bookmarkStart w:id="1681" w:name="_Toc75856910"/>
      <w:bookmarkStart w:id="1682" w:name="_Toc3418"/>
      <w:bookmarkStart w:id="1683" w:name="_Toc4636"/>
      <w:bookmarkStart w:id="1684" w:name="_Toc29414"/>
      <w:bookmarkStart w:id="1685" w:name="_Toc1600"/>
      <w:bookmarkStart w:id="1686" w:name="_Toc19908"/>
      <w:bookmarkStart w:id="1687" w:name="_Toc531632611"/>
      <w:r>
        <w:rPr>
          <w:rFonts w:hint="eastAsia" w:ascii="宋体" w:hAnsi="宋体" w:eastAsia="宋体" w:cs="宋体"/>
          <w:color w:val="auto"/>
          <w:kern w:val="0"/>
          <w:sz w:val="32"/>
          <w:szCs w:val="32"/>
          <w:highlight w:val="none"/>
        </w:rPr>
        <w:t>13.不可抗力</w:t>
      </w:r>
      <w:bookmarkEnd w:id="1676"/>
      <w:bookmarkEnd w:id="1677"/>
      <w:bookmarkEnd w:id="1678"/>
      <w:bookmarkEnd w:id="1679"/>
      <w:bookmarkEnd w:id="1680"/>
      <w:bookmarkEnd w:id="1681"/>
      <w:bookmarkEnd w:id="1682"/>
      <w:bookmarkEnd w:id="1683"/>
      <w:bookmarkEnd w:id="1684"/>
      <w:bookmarkEnd w:id="1685"/>
      <w:bookmarkEnd w:id="1686"/>
      <w:bookmarkEnd w:id="1687"/>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13.1 不可抗力的确认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13.1.1 不可抗力是指设计人和发包人在订立合同时不可预见，在履行合同过程中不可避免发生并不能克服的自然灾害和社会性突发事件，如地震、海啸、瘟疫、水灾、骚乱、暴动、战争和专用合同条款约定的其他情形。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13.1.2 不可抗力发生后，发包人和设计人应及时认真统计所造成的损失，收集不可抗力造成损失的证据。合同双方对是否属于不可抗力或其损失的意见不一致的，由合同双方协商确定。</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13.2 不可抗力的通知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13.2.1 合同一方当事人遇到不可抗力事件，使其履行合同义务受到阻碍时，应立即通知合同另一方当事人，书面说明不可抗力和受阻碍的详细情况，并提供必要的证明。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13.2.2 如不可抗力持续发生，合同一方当事人应及时向合同另一方当事人提交中间报告，说明不可抗力和履行合同受阻的情况，并于不可抗力事件结束后 28 天内提交最终报告及有关资料。</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688" w:name="page67"/>
      <w:bookmarkEnd w:id="1688"/>
      <w:r>
        <w:rPr>
          <w:rFonts w:hint="eastAsia" w:ascii="宋体" w:hAnsi="宋体" w:eastAsia="宋体" w:cs="宋体"/>
          <w:bCs/>
          <w:color w:val="auto"/>
          <w:szCs w:val="21"/>
          <w:highlight w:val="none"/>
        </w:rPr>
        <w:t>13.3 不可抗力后果及其处理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13.3.1 不可抗力引起的后果及其损失，应由合同当事人依据法律规定各自承担。不可抗力发生前已完成的勘察设计工作，应当按照合同约定进行支付。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13.3.2 不可抗力发生后，合同当事人应当采取有效措施避免损失进一步扩大，如未采取有效措施致使损失扩大的，应当自行承担扩大部分的损失。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13.3.3 因一方当事人迟延履行合同义务，致使迟延履行期间遭遇不可抗力的，应由该当事人承担全部损失。</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689" w:name="_Toc531632612"/>
      <w:bookmarkStart w:id="1690" w:name="_Toc16993"/>
      <w:bookmarkStart w:id="1691" w:name="_Toc75856911"/>
      <w:bookmarkStart w:id="1692" w:name="_Toc29351"/>
      <w:bookmarkStart w:id="1693" w:name="_Toc29007"/>
      <w:bookmarkStart w:id="1694" w:name="_Toc10777"/>
      <w:bookmarkStart w:id="1695" w:name="_Toc15954"/>
      <w:bookmarkStart w:id="1696" w:name="_Toc29371"/>
      <w:bookmarkStart w:id="1697" w:name="_Toc14455"/>
      <w:bookmarkStart w:id="1698" w:name="_Toc532458237"/>
      <w:bookmarkStart w:id="1699" w:name="_Toc18627"/>
      <w:bookmarkStart w:id="1700" w:name="_Toc24384"/>
      <w:r>
        <w:rPr>
          <w:rFonts w:hint="eastAsia" w:ascii="宋体" w:hAnsi="宋体" w:eastAsia="宋体" w:cs="宋体"/>
          <w:color w:val="auto"/>
          <w:kern w:val="0"/>
          <w:sz w:val="32"/>
          <w:szCs w:val="32"/>
          <w:highlight w:val="none"/>
        </w:rPr>
        <w:t>14.违约</w:t>
      </w:r>
      <w:bookmarkEnd w:id="1689"/>
      <w:bookmarkEnd w:id="1690"/>
      <w:bookmarkEnd w:id="1691"/>
      <w:bookmarkEnd w:id="1692"/>
      <w:bookmarkEnd w:id="1693"/>
      <w:bookmarkEnd w:id="1694"/>
      <w:bookmarkEnd w:id="1695"/>
      <w:bookmarkEnd w:id="1696"/>
      <w:bookmarkEnd w:id="1697"/>
      <w:bookmarkEnd w:id="1698"/>
      <w:bookmarkEnd w:id="1699"/>
      <w:bookmarkEnd w:id="1700"/>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14.1 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14.1.1合同履行中发生下列情况之一的，属设计人违约：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（1）勘察设计文件不符合法律以及合同约定；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（2）设计人转包、违法分包或者未经发包人同意擅自分包；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（3）设计人未按合同计划完成勘察设计（发包人同意延期的除外）；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（4）设计人无法履行或停止履行合同；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（5）在收到发包人或咨询单位或上级主管部门提出的审查意见后，设计人未在专用合同条款规定的期限内完成对勘察设计文件的修改；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（6）设计人在投标文件中承诺的或按合同文件约定的投入本项目的主要勘察设计人员发生变化（因不可抗力引起的人员变动除外）；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（7）设计人未按照本合同第 10.1 款规定提供招标期间的配合服务；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（8）设计人未及时选派合格的设计代表进驻施工现场，或未能在发包人和设计人约定的时间内给予答复、完成变更设计；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（9）因勘察设计深度不够、资料不足、方案缺陷以及勘察设计质量低劣而被要求返工；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（10）因勘察设计深度不够、资料不足、方案缺陷或质量低劣导致未通过上级主管部门的审查，或导致本项目造价调整率超过专用合同条款中约定的比例；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11）由于设计人的过失或责任引起本项目发生重大设计变更、较大设计变更或单个合同段因变更引起的工程费用调整累计超过专用合同条款中约定的比例，导致施工工期拖延或者给发包人造成经济损失。重大设计变更及较大设计变更的划分标准参照《公路工程设计变更管理办法》的规定执行；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（12）由于设计人的过失或责任导致勘察设计质量事故；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（13）设计人不履行合同约定的其他义务。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14.1.2 </w:t>
      </w:r>
      <w:r>
        <w:rPr>
          <w:rFonts w:hint="eastAsia" w:ascii="宋体" w:hAnsi="宋体" w:eastAsia="宋体" w:cs="宋体"/>
          <w:color w:val="auto"/>
          <w:kern w:val="0"/>
          <w:szCs w:val="21"/>
          <w:highlight w:val="none"/>
          <w:lang w:val="en-US" w:eastAsia="zh-CN"/>
        </w:rPr>
        <w:t xml:space="preserve">设计人发生违约情况时，发包人可向设计人发出整改通知，要求其在限定期限内纠正；逾期仍不纠正的，发包人有权解除合同并向设计人发出解除合同通知。设计人应当承担由于违约所造成的费用增加、周期延误和发包人损失等。发包人有权向设计人课以专用合同条款中约定的违约金，并由发包人将其违约行为上报省级交通运输主管部门，作为不良记录纳入公路建设市场信用信息管理系统。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14.2 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14.2.1 合同履行中发生下列情况之一的，属发包人违约：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（1）发包人未按合同约定支付勘察设计费用；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（2）发包人原因造成勘察设计停止；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（3）发包人无法履行或停止履行合同；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（4）由于发包人变更勘察设计项目、规模、条件，或未按合同约定提供勘察设计必需的资料，造成勘察设计的返工、停工、窝工或修改设计；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（5）发包人无正当理由不按时返还履约保证金、质量保证金；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（6）发包人不履行合同约定的其他义务。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14.2.2 </w:t>
      </w:r>
      <w:r>
        <w:rPr>
          <w:rFonts w:hint="eastAsia" w:ascii="宋体" w:hAnsi="宋体" w:eastAsia="宋体" w:cs="宋体"/>
          <w:color w:val="auto"/>
          <w:kern w:val="0"/>
          <w:szCs w:val="21"/>
          <w:highlight w:val="none"/>
          <w:lang w:val="en-US" w:eastAsia="zh-CN"/>
        </w:rPr>
        <w:t xml:space="preserve">发包人发生违约情况时，设计人可向发包人发出暂停勘察设计通知，要求其在限定期限内纠正；逾期仍不纠正的，设计人有权解除合同并向发包人发出解除合同通知。发包人应当承担由于违约所造成的费用增加、周期延误和设计人损失等。设计人有权向发包人课以专用合同条款中约定的违约金。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701" w:name="page68"/>
      <w:bookmarkEnd w:id="1701"/>
      <w:r>
        <w:rPr>
          <w:rFonts w:hint="eastAsia" w:ascii="宋体" w:hAnsi="宋体" w:eastAsia="宋体" w:cs="宋体"/>
          <w:bCs/>
          <w:color w:val="auto"/>
          <w:szCs w:val="21"/>
          <w:highlight w:val="none"/>
        </w:rPr>
        <w:t>14.3 第三人造成的违约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在履行合同过程中，一方当事人因第三人的原因造成违约的，应当向对方当事人承担违约责任。一方当事人和第三人之间的纠纷，依照法律规定或者按照约定解决。</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702" w:name="_Toc28860"/>
      <w:bookmarkStart w:id="1703" w:name="_Toc425"/>
      <w:bookmarkStart w:id="1704" w:name="_Toc75856912"/>
      <w:bookmarkStart w:id="1705" w:name="_Toc11740"/>
      <w:bookmarkStart w:id="1706" w:name="_Toc531632613"/>
      <w:bookmarkStart w:id="1707" w:name="_Toc29823"/>
      <w:bookmarkStart w:id="1708" w:name="_Toc3327"/>
      <w:bookmarkStart w:id="1709" w:name="_Toc11544"/>
      <w:bookmarkStart w:id="1710" w:name="_Toc532458238"/>
      <w:bookmarkStart w:id="1711" w:name="_Toc9649"/>
      <w:bookmarkStart w:id="1712" w:name="_Toc1331"/>
      <w:bookmarkStart w:id="1713" w:name="_Toc2558"/>
      <w:r>
        <w:rPr>
          <w:rFonts w:hint="eastAsia" w:ascii="宋体" w:hAnsi="宋体" w:eastAsia="宋体" w:cs="宋体"/>
          <w:color w:val="auto"/>
          <w:kern w:val="0"/>
          <w:sz w:val="32"/>
          <w:szCs w:val="32"/>
          <w:highlight w:val="none"/>
        </w:rPr>
        <w:t>15.争议的解决</w:t>
      </w:r>
      <w:bookmarkEnd w:id="1702"/>
      <w:bookmarkEnd w:id="1703"/>
      <w:bookmarkEnd w:id="1704"/>
      <w:bookmarkEnd w:id="1705"/>
      <w:bookmarkEnd w:id="1706"/>
      <w:bookmarkEnd w:id="1707"/>
      <w:bookmarkEnd w:id="1708"/>
      <w:bookmarkEnd w:id="1709"/>
      <w:bookmarkEnd w:id="1710"/>
      <w:bookmarkEnd w:id="1711"/>
      <w:bookmarkEnd w:id="1712"/>
      <w:bookmarkEnd w:id="1713"/>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15.1 发包人和设计人在履行合同中发生争议的，可以友好协商解决。合同当事人友好协商解决不成的，可在专用合同条款中约定按下列一种方式解决：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（1）向约定的仲裁委员会申请仲裁；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（2）向有管辖权的人民法院提起诉讼。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15.2 采用仲裁方式最终解决争议的项目，仲裁裁决是终局性的并对发包人和设计人双方均具有约束力。全部仲裁费用应由败诉方承担，或按仲裁委员会裁决的比例分担。</w:t>
      </w:r>
    </w:p>
    <w:p>
      <w:pPr>
        <w:widowControl/>
        <w:tabs>
          <w:tab w:val="left" w:pos="9072"/>
          <w:tab w:val="left" w:pos="9781"/>
        </w:tabs>
        <w:adjustRightInd w:val="0"/>
        <w:snapToGrid w:val="0"/>
        <w:spacing w:line="360" w:lineRule="auto"/>
        <w:ind w:right="120" w:rightChars="57" w:firstLine="600" w:firstLineChars="200"/>
        <w:jc w:val="left"/>
        <w:rPr>
          <w:rFonts w:hint="eastAsia" w:ascii="宋体" w:hAnsi="宋体" w:eastAsia="宋体" w:cs="宋体"/>
          <w:color w:val="auto"/>
          <w:kern w:val="0"/>
          <w:sz w:val="30"/>
          <w:szCs w:val="30"/>
          <w:highlight w:val="none"/>
        </w:rPr>
      </w:pPr>
      <w:bookmarkStart w:id="1714" w:name="page69"/>
      <w:bookmarkEnd w:id="1714"/>
    </w:p>
    <w:p>
      <w:pPr>
        <w:keepNext/>
        <w:keepLines/>
        <w:spacing w:before="260" w:after="260" w:line="412" w:lineRule="auto"/>
        <w:jc w:val="center"/>
        <w:outlineLvl w:val="1"/>
        <w:rPr>
          <w:rFonts w:hint="eastAsia" w:ascii="宋体" w:hAnsi="宋体" w:eastAsia="宋体" w:cs="宋体"/>
          <w:b/>
          <w:bCs/>
          <w:color w:val="auto"/>
          <w:kern w:val="44"/>
          <w:sz w:val="44"/>
          <w:szCs w:val="44"/>
          <w:highlight w:val="none"/>
        </w:rPr>
      </w:pPr>
      <w:r>
        <w:rPr>
          <w:rFonts w:hint="eastAsia" w:ascii="宋体" w:hAnsi="宋体" w:eastAsia="宋体" w:cs="宋体"/>
          <w:b/>
          <w:bCs/>
          <w:color w:val="auto"/>
          <w:kern w:val="44"/>
          <w:sz w:val="30"/>
          <w:szCs w:val="30"/>
          <w:highlight w:val="none"/>
        </w:rPr>
        <w:br w:type="page"/>
      </w:r>
      <w:bookmarkStart w:id="1715" w:name="_Toc31591"/>
      <w:bookmarkStart w:id="1716" w:name="_Toc75856913"/>
      <w:bookmarkStart w:id="1717" w:name="_Toc531632614"/>
      <w:bookmarkStart w:id="1718" w:name="_Toc17609"/>
      <w:bookmarkStart w:id="1719" w:name="_Toc6666"/>
      <w:bookmarkStart w:id="1720" w:name="_Toc5027"/>
      <w:bookmarkStart w:id="1721" w:name="_Toc4734"/>
      <w:bookmarkStart w:id="1722" w:name="_Toc7951"/>
      <w:bookmarkStart w:id="1723" w:name="_Toc12613"/>
      <w:bookmarkStart w:id="1724" w:name="_Toc14170"/>
      <w:bookmarkStart w:id="1725" w:name="_Toc532458239"/>
      <w:bookmarkStart w:id="1726" w:name="_Toc1483"/>
      <w:r>
        <w:rPr>
          <w:rFonts w:hint="eastAsia" w:ascii="宋体" w:hAnsi="宋体" w:eastAsia="宋体" w:cs="宋体"/>
          <w:b/>
          <w:color w:val="auto"/>
          <w:sz w:val="32"/>
          <w:szCs w:val="20"/>
          <w:highlight w:val="none"/>
        </w:rPr>
        <w:t>第三节 专用合同条款</w:t>
      </w:r>
      <w:bookmarkEnd w:id="1715"/>
      <w:bookmarkEnd w:id="1716"/>
      <w:bookmarkEnd w:id="1717"/>
      <w:bookmarkEnd w:id="1718"/>
      <w:bookmarkEnd w:id="1719"/>
      <w:bookmarkEnd w:id="1720"/>
      <w:bookmarkEnd w:id="1721"/>
      <w:bookmarkEnd w:id="1722"/>
      <w:bookmarkEnd w:id="1723"/>
      <w:bookmarkEnd w:id="1724"/>
      <w:bookmarkEnd w:id="1725"/>
      <w:bookmarkEnd w:id="1726"/>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i/>
          <w:iCs w:val="0"/>
          <w:color w:val="auto"/>
          <w:kern w:val="0"/>
          <w:szCs w:val="21"/>
          <w:highlight w:val="none"/>
        </w:rPr>
      </w:pPr>
      <w:bookmarkStart w:id="1727" w:name="_Toc16901"/>
      <w:bookmarkStart w:id="1728" w:name="_Toc75856914"/>
      <w:bookmarkStart w:id="1729" w:name="_Toc532458240"/>
      <w:bookmarkStart w:id="1730" w:name="_Toc20800"/>
      <w:bookmarkStart w:id="1731" w:name="_Toc531632615"/>
      <w:bookmarkStart w:id="1732" w:name="_Toc10268"/>
      <w:r>
        <w:rPr>
          <w:rFonts w:hint="eastAsia" w:ascii="宋体" w:hAnsi="宋体" w:eastAsia="宋体" w:cs="宋体"/>
          <w:i/>
          <w:iCs w:val="0"/>
          <w:color w:val="auto"/>
          <w:szCs w:val="21"/>
          <w:highlight w:val="none"/>
        </w:rPr>
        <w:t>[提示：</w:t>
      </w:r>
      <w:r>
        <w:rPr>
          <w:rFonts w:hint="eastAsia" w:ascii="宋体" w:hAnsi="宋体" w:eastAsia="宋体" w:cs="宋体"/>
          <w:i/>
          <w:iCs w:val="0"/>
          <w:color w:val="auto"/>
          <w:kern w:val="0"/>
          <w:sz w:val="21"/>
          <w:szCs w:val="21"/>
          <w:highlight w:val="none"/>
          <w:lang w:val="en-US" w:eastAsia="zh-CN" w:bidi="ar"/>
        </w:rPr>
        <w:t xml:space="preserve">1.招标人在根据《重庆市公路工程勘察设计招标文件示范文本（全流程电子招标版）》编制项目招标文件中的“专用合同条款”时，可根据招标项目的具体特点和实际需要，对“通用合同条款”进行补充、细化。在“专用合同条款”中补充或细化的内容，不得违反法律、行政法规的强制性规定和平等、自愿、公平和诚实信用原则。 </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i/>
          <w:iCs w:val="0"/>
          <w:color w:val="auto"/>
          <w:kern w:val="0"/>
          <w:szCs w:val="21"/>
          <w:highlight w:val="none"/>
        </w:rPr>
      </w:pPr>
      <w:r>
        <w:rPr>
          <w:rFonts w:hint="eastAsia" w:ascii="宋体" w:hAnsi="宋体" w:eastAsia="宋体" w:cs="宋体"/>
          <w:i/>
          <w:iCs w:val="0"/>
          <w:color w:val="auto"/>
          <w:kern w:val="0"/>
          <w:sz w:val="21"/>
          <w:szCs w:val="21"/>
          <w:highlight w:val="none"/>
          <w:lang w:val="en-US" w:eastAsia="zh-CN" w:bidi="ar"/>
        </w:rPr>
        <w:t>2.专用合同条款的编号应与通用合同条款一致。</w:t>
      </w:r>
      <w:r>
        <w:rPr>
          <w:rFonts w:hint="eastAsia" w:ascii="宋体" w:hAnsi="宋体" w:eastAsia="宋体" w:cs="宋体"/>
          <w:i/>
          <w:iCs w:val="0"/>
          <w:color w:val="auto"/>
          <w:szCs w:val="21"/>
          <w:highlight w:val="none"/>
        </w:rPr>
        <w:t>]</w:t>
      </w:r>
    </w:p>
    <w:p>
      <w:pPr>
        <w:keepNext w:val="0"/>
        <w:keepLines w:val="0"/>
        <w:spacing w:line="240" w:lineRule="auto"/>
        <w:jc w:val="left"/>
        <w:outlineLvl w:val="9"/>
        <w:rPr>
          <w:rFonts w:hint="eastAsia" w:ascii="宋体" w:hAnsi="宋体" w:eastAsia="宋体" w:cs="宋体"/>
          <w:color w:val="auto"/>
          <w:kern w:val="0"/>
          <w:sz w:val="32"/>
          <w:szCs w:val="32"/>
          <w:highlight w:val="none"/>
        </w:rPr>
      </w:pPr>
    </w:p>
    <w:p>
      <w:pPr>
        <w:keepNext w:val="0"/>
        <w:keepLines w:val="0"/>
        <w:spacing w:line="240" w:lineRule="auto"/>
        <w:jc w:val="left"/>
        <w:outlineLvl w:val="9"/>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br w:type="page"/>
      </w:r>
    </w:p>
    <w:p>
      <w:pPr>
        <w:keepNext w:val="0"/>
        <w:keepLines w:val="0"/>
        <w:widowControl/>
        <w:suppressLineNumbers w:val="0"/>
        <w:jc w:val="left"/>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根据本项目的具体情况，对通用合同条款的内容作如下补充、细化：</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733" w:name="_Toc12443"/>
      <w:bookmarkStart w:id="1734" w:name="_Toc12335"/>
      <w:bookmarkStart w:id="1735" w:name="_Toc31505"/>
      <w:bookmarkStart w:id="1736" w:name="_Toc4612"/>
      <w:bookmarkStart w:id="1737" w:name="_Toc9181"/>
      <w:bookmarkStart w:id="1738" w:name="_Toc5607"/>
      <w:r>
        <w:rPr>
          <w:rFonts w:hint="eastAsia" w:ascii="宋体" w:hAnsi="宋体" w:eastAsia="宋体" w:cs="宋体"/>
          <w:color w:val="auto"/>
          <w:kern w:val="0"/>
          <w:sz w:val="32"/>
          <w:szCs w:val="32"/>
          <w:highlight w:val="none"/>
        </w:rPr>
        <w:t>1.一般约定</w:t>
      </w:r>
      <w:bookmarkEnd w:id="1727"/>
      <w:bookmarkEnd w:id="1728"/>
      <w:bookmarkEnd w:id="1729"/>
      <w:bookmarkEnd w:id="1730"/>
      <w:bookmarkEnd w:id="1731"/>
      <w:bookmarkEnd w:id="1732"/>
      <w:bookmarkEnd w:id="1733"/>
      <w:bookmarkEnd w:id="1734"/>
      <w:bookmarkEnd w:id="1735"/>
      <w:bookmarkEnd w:id="1736"/>
      <w:bookmarkEnd w:id="1737"/>
      <w:bookmarkEnd w:id="1738"/>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1.1词语定义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1.1.1.1 合同文件（或称合同）：指合同协议书及各种合同附件、中标通知书、投标函</w:t>
      </w:r>
      <w:r>
        <w:rPr>
          <w:rFonts w:hint="eastAsia" w:ascii="宋体" w:hAnsi="宋体" w:eastAsia="宋体" w:cs="宋体"/>
          <w:color w:val="auto"/>
          <w:kern w:val="0"/>
          <w:szCs w:val="21"/>
          <w:highlight w:val="none"/>
          <w:lang w:eastAsia="zh-CN"/>
        </w:rPr>
        <w:t>及投标函附录</w:t>
      </w:r>
      <w:r>
        <w:rPr>
          <w:rFonts w:hint="eastAsia" w:ascii="宋体" w:hAnsi="宋体" w:eastAsia="宋体" w:cs="宋体"/>
          <w:color w:val="auto"/>
          <w:kern w:val="0"/>
          <w:szCs w:val="21"/>
          <w:highlight w:val="none"/>
        </w:rPr>
        <w:t>、专用合同条款、通用合同条款、发包人要求、</w:t>
      </w:r>
      <w:r>
        <w:rPr>
          <w:rFonts w:hint="eastAsia" w:ascii="宋体" w:hAnsi="宋体" w:eastAsia="宋体" w:cs="宋体"/>
          <w:color w:val="auto"/>
          <w:kern w:val="0"/>
          <w:szCs w:val="21"/>
          <w:highlight w:val="none"/>
          <w:lang w:eastAsia="zh-CN"/>
        </w:rPr>
        <w:t>费用清单</w:t>
      </w:r>
      <w:r>
        <w:rPr>
          <w:rFonts w:hint="eastAsia" w:ascii="宋体" w:hAnsi="宋体" w:eastAsia="宋体" w:cs="宋体"/>
          <w:color w:val="auto"/>
          <w:kern w:val="0"/>
          <w:szCs w:val="21"/>
          <w:highlight w:val="none"/>
        </w:rPr>
        <w:t>，以及其他构成合同组成部分的文件</w:t>
      </w:r>
      <w:r>
        <w:rPr>
          <w:rFonts w:hint="eastAsia" w:ascii="宋体" w:hAnsi="宋体" w:eastAsia="宋体" w:cs="宋体"/>
          <w:color w:val="auto"/>
          <w:kern w:val="0"/>
          <w:szCs w:val="21"/>
          <w:highlight w:val="none"/>
          <w:lang w:eastAsia="zh-CN"/>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1.1.1.9</w:t>
      </w:r>
      <w:r>
        <w:rPr>
          <w:rFonts w:hint="eastAsia" w:ascii="宋体" w:hAnsi="宋体" w:eastAsia="宋体" w:cs="宋体"/>
          <w:color w:val="auto"/>
          <w:kern w:val="0"/>
          <w:szCs w:val="21"/>
          <w:highlight w:val="none"/>
        </w:rPr>
        <w:t>投标函附录：指由设计人填写并签署的、附在投标函后，名为“投标函附录”的函件。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1.1.2.2 发包人：</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1.1.2.5 </w:t>
      </w:r>
      <w:r>
        <w:rPr>
          <w:rFonts w:hint="eastAsia" w:ascii="宋体" w:hAnsi="宋体" w:eastAsia="宋体" w:cs="宋体"/>
          <w:color w:val="auto"/>
          <w:kern w:val="0"/>
          <w:szCs w:val="21"/>
          <w:highlight w:val="none"/>
          <w:lang w:eastAsia="zh-CN"/>
        </w:rPr>
        <w:t>项目负责人</w:t>
      </w:r>
      <w:r>
        <w:rPr>
          <w:rFonts w:hint="eastAsia" w:ascii="宋体" w:hAnsi="宋体" w:eastAsia="宋体" w:cs="宋体"/>
          <w:color w:val="auto"/>
          <w:kern w:val="0"/>
          <w:szCs w:val="21"/>
          <w:highlight w:val="none"/>
        </w:rPr>
        <w:t>（兼任</w:t>
      </w:r>
      <w:r>
        <w:rPr>
          <w:rFonts w:hint="eastAsia" w:ascii="宋体" w:hAnsi="宋体" w:eastAsia="宋体" w:cs="宋体"/>
          <w:color w:val="auto"/>
          <w:kern w:val="0"/>
          <w:szCs w:val="21"/>
          <w:highlight w:val="none"/>
          <w:u w:val="single"/>
        </w:rPr>
        <w:t>□勘察负责人</w:t>
      </w:r>
      <w:r>
        <w:rPr>
          <w:rFonts w:hint="eastAsia" w:ascii="宋体" w:hAnsi="宋体" w:eastAsia="宋体" w:cs="宋体"/>
          <w:color w:val="auto"/>
          <w:kern w:val="0"/>
          <w:highlight w:val="none"/>
          <w:u w:val="none"/>
        </w:rPr>
        <w:t>□</w:t>
      </w:r>
      <w:r>
        <w:rPr>
          <w:rFonts w:hint="eastAsia" w:ascii="宋体" w:hAnsi="宋体" w:eastAsia="宋体" w:cs="宋体"/>
          <w:color w:val="auto"/>
          <w:kern w:val="0"/>
          <w:szCs w:val="21"/>
          <w:highlight w:val="none"/>
          <w:u w:val="single"/>
        </w:rPr>
        <w:t>设计负责人</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指由设计人任命，代表设计人行使权利和履行义务的全权负责人。勘察负责人：指由设计人任命，代表设计人行使权利和履行义务的勘察负责人。设计负责人：指由设计人任命，代表设计人行使权利和履行义务的设计负责人</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工程名称：</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勘察设计服务：</w:t>
      </w:r>
      <w:r>
        <w:rPr>
          <w:rFonts w:hint="eastAsia" w:ascii="宋体" w:hAnsi="宋体" w:eastAsia="宋体" w:cs="宋体"/>
          <w:color w:val="auto"/>
          <w:kern w:val="0"/>
          <w:szCs w:val="21"/>
          <w:highlight w:val="none"/>
          <w:u w:val="single"/>
          <w:lang w:bidi="ar"/>
        </w:rPr>
        <w:t>（包含</w:t>
      </w:r>
      <w:r>
        <w:rPr>
          <w:rFonts w:hint="eastAsia" w:ascii="宋体" w:hAnsi="宋体" w:eastAsia="宋体" w:cs="宋体"/>
          <w:color w:val="auto"/>
          <w:kern w:val="0"/>
          <w:szCs w:val="21"/>
          <w:highlight w:val="none"/>
          <w:u w:val="single"/>
        </w:rPr>
        <w:t>勘察</w:t>
      </w:r>
      <w:r>
        <w:rPr>
          <w:rFonts w:hint="eastAsia" w:ascii="宋体" w:hAnsi="宋体" w:eastAsia="宋体" w:cs="宋体"/>
          <w:color w:val="auto"/>
          <w:kern w:val="0"/>
          <w:szCs w:val="21"/>
          <w:highlight w:val="none"/>
          <w:u w:val="single"/>
          <w:lang w:bidi="ar"/>
        </w:rPr>
        <w:t>设计内容和</w:t>
      </w:r>
      <w:r>
        <w:rPr>
          <w:rFonts w:hint="eastAsia" w:ascii="宋体" w:hAnsi="宋体" w:eastAsia="宋体" w:cs="宋体"/>
          <w:color w:val="auto"/>
          <w:kern w:val="0"/>
          <w:szCs w:val="21"/>
          <w:highlight w:val="none"/>
          <w:u w:val="single"/>
        </w:rPr>
        <w:t>勘察</w:t>
      </w:r>
      <w:r>
        <w:rPr>
          <w:rFonts w:hint="eastAsia" w:ascii="宋体" w:hAnsi="宋体" w:eastAsia="宋体" w:cs="宋体"/>
          <w:color w:val="auto"/>
          <w:kern w:val="0"/>
          <w:szCs w:val="21"/>
          <w:highlight w:val="none"/>
          <w:u w:val="single"/>
          <w:lang w:bidi="ar"/>
        </w:rPr>
        <w:t xml:space="preserve">设计阶段，按实际委托范围填写）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 xml:space="preserve"> 暂停勘察设计：是指不能按照合同约定履行全部或部分义务情形而暂时中止勘察设计服务的行为。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1.1.4.5 基准日：（</w:t>
      </w:r>
      <w:r>
        <w:rPr>
          <w:rFonts w:hint="eastAsia" w:ascii="宋体" w:hAnsi="宋体" w:eastAsia="宋体" w:cs="宋体"/>
          <w:color w:val="auto"/>
          <w:kern w:val="0"/>
          <w:szCs w:val="21"/>
          <w:highlight w:val="none"/>
          <w:u w:val="single"/>
        </w:rPr>
        <w:t>招标发包的勘察设计以投标截止日之前</w:t>
      </w:r>
      <w:r>
        <w:rPr>
          <w:rFonts w:hint="eastAsia" w:ascii="宋体" w:hAnsi="宋体" w:eastAsia="宋体" w:cs="宋体"/>
          <w:color w:val="auto"/>
          <w:kern w:val="0"/>
          <w:szCs w:val="21"/>
          <w:highlight w:val="none"/>
          <w:u w:val="single"/>
          <w:lang w:eastAsia="zh-CN"/>
        </w:rPr>
        <w:t xml:space="preserve"> 28 天</w:t>
      </w:r>
      <w:r>
        <w:rPr>
          <w:rFonts w:hint="eastAsia" w:ascii="宋体" w:hAnsi="宋体" w:eastAsia="宋体" w:cs="宋体"/>
          <w:color w:val="auto"/>
          <w:kern w:val="0"/>
          <w:szCs w:val="21"/>
          <w:highlight w:val="none"/>
          <w:u w:val="single"/>
        </w:rPr>
        <w:t>的日期为基准日期/直接发包的勘察设计以合同签订日之前</w:t>
      </w:r>
      <w:r>
        <w:rPr>
          <w:rFonts w:hint="eastAsia" w:ascii="宋体" w:hAnsi="宋体" w:eastAsia="宋体" w:cs="宋体"/>
          <w:color w:val="auto"/>
          <w:kern w:val="0"/>
          <w:szCs w:val="21"/>
          <w:highlight w:val="none"/>
          <w:u w:val="single"/>
          <w:lang w:eastAsia="zh-CN"/>
        </w:rPr>
        <w:t xml:space="preserve"> 28 天</w:t>
      </w:r>
      <w:r>
        <w:rPr>
          <w:rFonts w:hint="eastAsia" w:ascii="宋体" w:hAnsi="宋体" w:eastAsia="宋体" w:cs="宋体"/>
          <w:color w:val="auto"/>
          <w:kern w:val="0"/>
          <w:szCs w:val="21"/>
          <w:highlight w:val="none"/>
          <w:u w:val="single"/>
        </w:rPr>
        <w:t>的日期为基准日期。）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1.1.5.4 暂列金额：指暂时未定的，包括在合同中，并在报价清单中以此名称标明的金额，用于进行本工程可能发生的额外勘察设计工作或作为不可预见费用，按照合同条款第 12.5 款的规定使用。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szCs w:val="21"/>
          <w:highlight w:val="none"/>
          <w:u w:val="single"/>
          <w:lang w:val="en-US" w:eastAsia="zh-CN"/>
        </w:rPr>
      </w:pPr>
      <w:r>
        <w:rPr>
          <w:rFonts w:hint="eastAsia" w:ascii="宋体" w:hAnsi="宋体" w:eastAsia="宋体" w:cs="宋体"/>
          <w:bCs/>
          <w:color w:val="auto"/>
          <w:szCs w:val="21"/>
          <w:highlight w:val="none"/>
          <w:lang w:val="en-US" w:eastAsia="zh-CN"/>
        </w:rPr>
        <w:t xml:space="preserve">1.2 </w:t>
      </w:r>
      <w:r>
        <w:rPr>
          <w:rFonts w:hint="eastAsia" w:ascii="宋体" w:hAnsi="宋体" w:eastAsia="宋体" w:cs="宋体"/>
          <w:bCs/>
          <w:color w:val="auto"/>
          <w:szCs w:val="21"/>
          <w:highlight w:val="none"/>
        </w:rPr>
        <w:t>语言文字</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color w:val="auto"/>
          <w:kern w:val="0"/>
          <w:szCs w:val="21"/>
          <w:highlight w:val="none"/>
          <w:u w:val="single"/>
        </w:rPr>
        <w:t>合同以中国的汉语简体文字编写、解释和说明。合同当事人在专用合同条款中约定使用两种以上语言时，汉语为优先解释和说明合同的语言。</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1.3适用法律</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4</w:t>
      </w:r>
      <w:r>
        <w:rPr>
          <w:rFonts w:hint="eastAsia" w:ascii="宋体" w:hAnsi="宋体" w:eastAsia="宋体" w:cs="宋体"/>
          <w:bCs/>
          <w:color w:val="auto"/>
          <w:szCs w:val="21"/>
          <w:highlight w:val="none"/>
        </w:rPr>
        <w:t xml:space="preserve"> 合同文件的优先顺序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组成合同的各项文件应互相解释，互为说明。除专用合同条款另有约定外，解释合同文件的优先顺序如下：</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（1）合同协议书及各种合同附件（含评标期间和合同谈判过程中的澄清文件和补充资料；设计人提交的经发包人审核通过的勘察设计详细工作大纲及进度计划、专题研究详细工作大纲等）； </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（2）中标通知书；</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（3）投标函</w:t>
      </w:r>
      <w:r>
        <w:rPr>
          <w:rFonts w:hint="eastAsia" w:ascii="宋体" w:hAnsi="宋体" w:eastAsia="宋体" w:cs="宋体"/>
          <w:color w:val="auto"/>
          <w:highlight w:val="none"/>
          <w:lang w:eastAsia="zh-CN"/>
        </w:rPr>
        <w:t>及投标函附录</w:t>
      </w:r>
      <w:r>
        <w:rPr>
          <w:rFonts w:hint="eastAsia" w:ascii="宋体" w:hAnsi="宋体" w:eastAsia="宋体" w:cs="宋体"/>
          <w:color w:val="auto"/>
          <w:highlight w:val="none"/>
        </w:rPr>
        <w:t>；</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（4）专用合同条款；</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（5）通用合同条款；</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（6）发包人要求；</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（7）勘察设计费用清单；</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（8）设计人有关人员投入的承诺；</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（9）其他合同文件。</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合同当事人针对各类合同文件所作出的补充和修改亦属于合同文件的组成部分，属于同一类内容的文件，应以最新签署的为准。</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5</w:t>
      </w:r>
      <w:r>
        <w:rPr>
          <w:rFonts w:hint="eastAsia" w:ascii="宋体" w:hAnsi="宋体" w:eastAsia="宋体" w:cs="宋体"/>
          <w:bCs/>
          <w:color w:val="auto"/>
          <w:szCs w:val="21"/>
          <w:highlight w:val="none"/>
        </w:rPr>
        <w:t xml:space="preserve"> 合同协议书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设计人按中标通知书规定的时间与发包人签订合同协议书。除法律另有规定或合同另有约定外，发包人和设计人的法定代表人或其委托代理人在合同协议书上签名并盖合同专用章或法定名称章，依法生效。</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6</w:t>
      </w:r>
      <w:r>
        <w:rPr>
          <w:rFonts w:hint="eastAsia" w:ascii="宋体" w:hAnsi="宋体" w:eastAsia="宋体" w:cs="宋体"/>
          <w:bCs/>
          <w:color w:val="auto"/>
          <w:szCs w:val="21"/>
          <w:highlight w:val="none"/>
        </w:rPr>
        <w:t xml:space="preserve"> 文件的提供和照管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.2 发包人提供的文件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发包人提供的文件名称、份数、提交时间见下表：</w:t>
      </w:r>
    </w:p>
    <w:tbl>
      <w:tblPr>
        <w:tblStyle w:val="46"/>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827"/>
        <w:gridCol w:w="993"/>
        <w:gridCol w:w="2268"/>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82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发包人提供的文件名称</w:t>
            </w: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份数</w:t>
            </w: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提交时间</w:t>
            </w:r>
          </w:p>
        </w:tc>
        <w:tc>
          <w:tcPr>
            <w:tcW w:w="1371"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项目立项报告和审批文件</w:t>
            </w: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center"/>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993"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7"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说明</w:t>
            </w:r>
          </w:p>
        </w:tc>
        <w:tc>
          <w:tcPr>
            <w:tcW w:w="8459" w:type="dxa"/>
            <w:gridSpan w:val="4"/>
          </w:tcPr>
          <w:p>
            <w:pPr>
              <w:widowControl/>
              <w:tabs>
                <w:tab w:val="left" w:pos="9072"/>
                <w:tab w:val="left" w:pos="9781"/>
              </w:tabs>
              <w:spacing w:line="360" w:lineRule="auto"/>
              <w:ind w:right="120" w:rightChars="57"/>
              <w:jc w:val="left"/>
              <w:rPr>
                <w:rFonts w:hint="eastAsia" w:ascii="宋体" w:hAnsi="宋体" w:eastAsia="宋体" w:cs="宋体"/>
                <w:color w:val="auto"/>
                <w:kern w:val="0"/>
                <w:szCs w:val="21"/>
                <w:highlight w:val="none"/>
              </w:rPr>
            </w:pPr>
          </w:p>
        </w:tc>
      </w:tr>
    </w:tbl>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（上表内容由发包人和设计人根据项目具体情况详细列举）</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7</w:t>
      </w:r>
      <w:r>
        <w:rPr>
          <w:rFonts w:hint="eastAsia" w:ascii="宋体" w:hAnsi="宋体" w:eastAsia="宋体" w:cs="宋体"/>
          <w:bCs/>
          <w:color w:val="auto"/>
          <w:szCs w:val="21"/>
          <w:highlight w:val="none"/>
        </w:rPr>
        <w:t xml:space="preserve"> 联络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发包人指定的接收人：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送达地点：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电子邮箱：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设计人指定的接收人：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送达地点：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电子邮箱：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1.7.4</w:t>
      </w:r>
      <w:r>
        <w:rPr>
          <w:rFonts w:hint="eastAsia" w:ascii="宋体" w:hAnsi="宋体" w:eastAsia="宋体" w:cs="宋体"/>
          <w:color w:val="auto"/>
          <w:kern w:val="0"/>
          <w:szCs w:val="21"/>
          <w:highlight w:val="none"/>
        </w:rPr>
        <w:t>任何一方合同当事人指定的接收人或送达地点或电子邮箱发生变动的，应提前3天以书面形式通知对方，否则视为未发生变动。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1.7.5</w:t>
      </w:r>
      <w:r>
        <w:rPr>
          <w:rFonts w:hint="eastAsia" w:ascii="宋体" w:hAnsi="宋体" w:eastAsia="宋体" w:cs="宋体"/>
          <w:color w:val="auto"/>
          <w:kern w:val="0"/>
          <w:szCs w:val="21"/>
          <w:highlight w:val="none"/>
        </w:rPr>
        <w:t xml:space="preserve">发包人和设计人应当及时签收另一方送达至送达地点和指定接收人的来往信函，如确有充分证据证明一方无正当理由拒不签收的，视为拒绝签收一方认可往来信函的内容。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8</w:t>
      </w:r>
      <w:r>
        <w:rPr>
          <w:rFonts w:hint="eastAsia" w:ascii="宋体" w:hAnsi="宋体" w:eastAsia="宋体" w:cs="宋体"/>
          <w:bCs/>
          <w:color w:val="auto"/>
          <w:szCs w:val="21"/>
          <w:highlight w:val="none"/>
        </w:rPr>
        <w:t xml:space="preserve"> 转让</w:t>
      </w:r>
    </w:p>
    <w:p>
      <w:pPr>
        <w:widowControl/>
        <w:tabs>
          <w:tab w:val="left" w:pos="9072"/>
          <w:tab w:val="left" w:pos="9781"/>
        </w:tabs>
        <w:adjustRightInd w:val="0"/>
        <w:snapToGrid w:val="0"/>
        <w:spacing w:before="120" w:after="120"/>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设计人不得将合同义务转让给第三人</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w:t>
      </w:r>
      <w:r>
        <w:rPr>
          <w:rFonts w:hint="eastAsia" w:ascii="宋体" w:hAnsi="宋体" w:eastAsia="宋体" w:cs="宋体"/>
          <w:bCs/>
          <w:color w:val="auto"/>
          <w:szCs w:val="21"/>
          <w:highlight w:val="none"/>
          <w:lang w:val="en-US" w:eastAsia="zh-CN"/>
        </w:rPr>
        <w:t>0</w:t>
      </w:r>
      <w:r>
        <w:rPr>
          <w:rFonts w:hint="eastAsia" w:ascii="宋体" w:hAnsi="宋体" w:eastAsia="宋体" w:cs="宋体"/>
          <w:bCs/>
          <w:color w:val="auto"/>
          <w:szCs w:val="21"/>
          <w:highlight w:val="none"/>
        </w:rPr>
        <w:t>知识产权</w:t>
      </w:r>
    </w:p>
    <w:p>
      <w:pPr>
        <w:widowControl/>
        <w:spacing w:line="360" w:lineRule="auto"/>
        <w:ind w:firstLine="420" w:firstLineChars="200"/>
        <w:jc w:val="left"/>
        <w:rPr>
          <w:rFonts w:hint="eastAsia" w:ascii="宋体" w:hAnsi="宋体" w:eastAsia="宋体" w:cs="宋体"/>
          <w:color w:val="auto"/>
          <w:kern w:val="0"/>
          <w:szCs w:val="21"/>
          <w:highlight w:val="none"/>
          <w:u w:val="single"/>
          <w:lang w:eastAsia="zh-CN"/>
        </w:rPr>
      </w:pPr>
      <w:r>
        <w:rPr>
          <w:rFonts w:hint="eastAsia" w:ascii="宋体" w:hAnsi="宋体" w:eastAsia="宋体" w:cs="宋体"/>
          <w:color w:val="auto"/>
          <w:kern w:val="0"/>
          <w:szCs w:val="21"/>
          <w:highlight w:val="none"/>
          <w:u w:val="single"/>
        </w:rPr>
        <w:t>1.1</w:t>
      </w:r>
      <w:r>
        <w:rPr>
          <w:rFonts w:hint="eastAsia" w:ascii="宋体" w:hAnsi="宋体" w:eastAsia="宋体" w:cs="宋体"/>
          <w:color w:val="auto"/>
          <w:kern w:val="0"/>
          <w:szCs w:val="21"/>
          <w:highlight w:val="none"/>
          <w:u w:val="single"/>
          <w:lang w:val="en-US" w:eastAsia="zh-CN"/>
        </w:rPr>
        <w:t>0</w:t>
      </w:r>
      <w:r>
        <w:rPr>
          <w:rFonts w:hint="eastAsia" w:ascii="宋体" w:hAnsi="宋体" w:eastAsia="宋体" w:cs="宋体"/>
          <w:color w:val="auto"/>
          <w:kern w:val="0"/>
          <w:szCs w:val="21"/>
          <w:highlight w:val="none"/>
          <w:u w:val="single"/>
        </w:rPr>
        <w:t>.1关于发包人提供给设计人的图纸、发包人为实施工程自行编制或委托编制的技术规格以及反映发包人关于合同要求或其他类似性质的文件的著作权的归属</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rPr>
        <w:t>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r>
        <w:rPr>
          <w:rFonts w:hint="eastAsia" w:ascii="宋体" w:hAnsi="宋体" w:eastAsia="宋体" w:cs="宋体"/>
          <w:color w:val="auto"/>
          <w:kern w:val="0"/>
          <w:szCs w:val="21"/>
          <w:highlight w:val="none"/>
          <w:u w:val="single"/>
          <w:lang w:eastAsia="zh-CN"/>
        </w:rPr>
        <w:t>。</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关于发包人提供的上述文件的使用限制的要求：                                           。</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1.1</w:t>
      </w:r>
      <w:r>
        <w:rPr>
          <w:rFonts w:hint="eastAsia" w:ascii="宋体" w:hAnsi="宋体" w:eastAsia="宋体" w:cs="宋体"/>
          <w:color w:val="auto"/>
          <w:kern w:val="0"/>
          <w:szCs w:val="21"/>
          <w:highlight w:val="none"/>
          <w:u w:val="single"/>
          <w:lang w:val="en-US" w:eastAsia="zh-CN"/>
        </w:rPr>
        <w:t>0</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u w:val="single"/>
          <w:lang w:val="en-US" w:eastAsia="zh-CN"/>
        </w:rPr>
        <w:t>4</w:t>
      </w:r>
      <w:r>
        <w:rPr>
          <w:rFonts w:hint="eastAsia" w:ascii="宋体" w:hAnsi="宋体" w:eastAsia="宋体" w:cs="宋体"/>
          <w:color w:val="auto"/>
          <w:kern w:val="0"/>
          <w:szCs w:val="21"/>
          <w:highlight w:val="none"/>
          <w:u w:val="single"/>
        </w:rPr>
        <w:t>关于设计人为实施工程所编制文件的著作权的归属：</w:t>
      </w:r>
      <w:r>
        <w:rPr>
          <w:rFonts w:hint="eastAsia" w:ascii="宋体" w:hAnsi="宋体" w:eastAsia="宋体" w:cs="宋体"/>
          <w:color w:val="auto"/>
          <w:kern w:val="0"/>
          <w:szCs w:val="21"/>
          <w:highlight w:val="none"/>
        </w:rPr>
        <w:t>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r>
        <w:rPr>
          <w:rFonts w:hint="eastAsia" w:ascii="宋体" w:hAnsi="宋体" w:eastAsia="宋体" w:cs="宋体"/>
          <w:color w:val="auto"/>
          <w:kern w:val="0"/>
          <w:szCs w:val="21"/>
          <w:highlight w:val="none"/>
          <w:u w:val="single"/>
        </w:rPr>
        <w:t>。</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关于设计人提供的上述文件的使用限制的要求：                                。</w:t>
      </w:r>
    </w:p>
    <w:p>
      <w:pPr>
        <w:pStyle w:val="2"/>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kern w:val="0"/>
          <w:szCs w:val="21"/>
          <w:highlight w:val="none"/>
          <w:u w:val="single"/>
        </w:rPr>
        <w:t>1.1</w:t>
      </w:r>
      <w:r>
        <w:rPr>
          <w:rFonts w:hint="eastAsia" w:ascii="宋体" w:hAnsi="宋体" w:eastAsia="宋体" w:cs="宋体"/>
          <w:color w:val="auto"/>
          <w:kern w:val="0"/>
          <w:szCs w:val="21"/>
          <w:highlight w:val="none"/>
          <w:u w:val="single"/>
          <w:lang w:val="en-US" w:eastAsia="zh-CN"/>
        </w:rPr>
        <w:t>0</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u w:val="single"/>
          <w:lang w:val="en-US" w:eastAsia="zh-CN"/>
        </w:rPr>
        <w:t>5</w:t>
      </w:r>
      <w:r>
        <w:rPr>
          <w:rFonts w:hint="eastAsia" w:ascii="宋体" w:hAnsi="宋体" w:eastAsia="宋体" w:cs="宋体"/>
          <w:color w:val="auto"/>
          <w:kern w:val="0"/>
          <w:szCs w:val="21"/>
          <w:highlight w:val="none"/>
          <w:u w:val="single"/>
        </w:rPr>
        <w:t>设计人在设计过程中所采用的专利、专有技术的使用费的承担方式：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1</w:t>
      </w:r>
      <w:r>
        <w:rPr>
          <w:rFonts w:hint="eastAsia" w:ascii="宋体" w:hAnsi="宋体" w:eastAsia="宋体" w:cs="宋体"/>
          <w:bCs/>
          <w:color w:val="auto"/>
          <w:szCs w:val="21"/>
          <w:highlight w:val="none"/>
        </w:rPr>
        <w:t>文件及信息的保密</w:t>
      </w:r>
    </w:p>
    <w:p>
      <w:pPr>
        <w:keepNext w:val="0"/>
        <w:keepLines w:val="0"/>
        <w:widowControl/>
        <w:tabs>
          <w:tab w:val="left" w:pos="9072"/>
          <w:tab w:val="left" w:pos="9781"/>
        </w:tabs>
        <w:adjustRightInd w:val="0"/>
        <w:snapToGrid w:val="0"/>
        <w:spacing w:before="0" w:after="0" w:line="360" w:lineRule="auto"/>
        <w:ind w:right="120" w:rightChars="57" w:firstLine="420" w:firstLineChars="20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保密期限：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年，保密费已包含在合同价格中。未经对方同意，任何一方当事人不得将有关文件、技术秘密、需要保密的资料和信息泄露给他人或公开发表与引用。</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val="en-US" w:eastAsia="zh-CN"/>
        </w:rPr>
        <w:t>1</w:t>
      </w:r>
      <w:r>
        <w:rPr>
          <w:rFonts w:hint="eastAsia" w:ascii="宋体" w:hAnsi="宋体" w:eastAsia="宋体" w:cs="宋体"/>
          <w:bCs/>
          <w:color w:val="auto"/>
          <w:szCs w:val="21"/>
          <w:highlight w:val="none"/>
        </w:rPr>
        <w:t>4 技术标准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4.1：</w:t>
      </w:r>
      <w:r>
        <w:rPr>
          <w:rFonts w:hint="eastAsia" w:ascii="宋体" w:hAnsi="宋体" w:eastAsia="宋体" w:cs="宋体"/>
          <w:color w:val="auto"/>
          <w:kern w:val="0"/>
          <w:szCs w:val="21"/>
          <w:highlight w:val="none"/>
          <w:u w:val="single"/>
        </w:rPr>
        <w:t>适用于现行有效的国家标准、行业标准、工程所在地的地方性标准，以及相应的规范、规程等。</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4.2国外技术标准原文版本和中文译本的提供方：</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提供国外技术标准的名称：</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提供国外技术标准的份数：</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提供国外技术标准的时间：</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提供国外技术标准的费用承担：</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4.3</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single"/>
        </w:rPr>
        <w:t>（本工程的特殊技术标准、功能要求</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rPr>
        <w:t>发包人对工程的技术标准、功能要求高于或严于现行国家、行业或地方标准的，应当在</w:t>
      </w:r>
      <w:r>
        <w:rPr>
          <w:rFonts w:hint="eastAsia" w:ascii="宋体" w:hAnsi="宋体" w:eastAsia="宋体" w:cs="宋体"/>
          <w:color w:val="auto"/>
          <w:kern w:val="0"/>
          <w:szCs w:val="21"/>
          <w:highlight w:val="none"/>
          <w:u w:val="single"/>
          <w:lang w:eastAsia="zh-CN"/>
        </w:rPr>
        <w:t>本</w:t>
      </w:r>
      <w:r>
        <w:rPr>
          <w:rFonts w:hint="eastAsia" w:ascii="宋体" w:hAnsi="宋体" w:eastAsia="宋体" w:cs="宋体"/>
          <w:color w:val="auto"/>
          <w:kern w:val="0"/>
          <w:szCs w:val="21"/>
          <w:highlight w:val="none"/>
          <w:u w:val="single"/>
        </w:rPr>
        <w:t>条款中予以明确</w:t>
      </w:r>
      <w:r>
        <w:rPr>
          <w:rFonts w:hint="eastAsia" w:ascii="宋体" w:hAnsi="宋体" w:eastAsia="宋体" w:cs="宋体"/>
          <w:color w:val="auto"/>
          <w:kern w:val="0"/>
          <w:szCs w:val="21"/>
          <w:highlight w:val="none"/>
          <w:u w:val="single"/>
          <w:lang w:eastAsia="zh-CN"/>
        </w:rPr>
        <w:t>。否则</w:t>
      </w:r>
      <w:r>
        <w:rPr>
          <w:rFonts w:hint="eastAsia" w:ascii="宋体" w:hAnsi="宋体" w:eastAsia="宋体" w:cs="宋体"/>
          <w:color w:val="auto"/>
          <w:kern w:val="0"/>
          <w:szCs w:val="21"/>
          <w:highlight w:val="none"/>
          <w:u w:val="single"/>
        </w:rPr>
        <w:t>应视为设计人在签订合同前已充分预见前述技术标准和功能要求的复杂程度，签约合同价中已包含由此产生的勘察设计费用）</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739" w:name="_Toc15388"/>
      <w:bookmarkStart w:id="1740" w:name="_Toc531632616"/>
      <w:bookmarkStart w:id="1741" w:name="_Toc26331"/>
      <w:bookmarkStart w:id="1742" w:name="_Toc21053"/>
      <w:bookmarkStart w:id="1743" w:name="_Toc8355"/>
      <w:bookmarkStart w:id="1744" w:name="_Toc532458241"/>
      <w:bookmarkStart w:id="1745" w:name="_Toc1867"/>
      <w:bookmarkStart w:id="1746" w:name="_Toc26836"/>
      <w:bookmarkStart w:id="1747" w:name="_Toc75856915"/>
      <w:bookmarkStart w:id="1748" w:name="_Toc3623"/>
      <w:bookmarkStart w:id="1749" w:name="_Toc15084"/>
      <w:bookmarkStart w:id="1750" w:name="_Toc13519"/>
      <w:r>
        <w:rPr>
          <w:rFonts w:hint="eastAsia" w:ascii="宋体" w:hAnsi="宋体" w:eastAsia="宋体" w:cs="宋体"/>
          <w:color w:val="auto"/>
          <w:kern w:val="0"/>
          <w:sz w:val="32"/>
          <w:szCs w:val="32"/>
          <w:highlight w:val="none"/>
        </w:rPr>
        <w:t>2.发包人义务</w:t>
      </w:r>
      <w:bookmarkEnd w:id="1739"/>
      <w:bookmarkEnd w:id="1740"/>
      <w:bookmarkEnd w:id="1741"/>
      <w:bookmarkEnd w:id="1742"/>
      <w:bookmarkEnd w:id="1743"/>
      <w:bookmarkEnd w:id="1744"/>
      <w:bookmarkEnd w:id="1745"/>
      <w:bookmarkEnd w:id="1746"/>
      <w:bookmarkEnd w:id="1747"/>
      <w:bookmarkEnd w:id="1748"/>
      <w:bookmarkEnd w:id="1749"/>
      <w:bookmarkEnd w:id="1750"/>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rPr>
      </w:pPr>
      <w:bookmarkStart w:id="1751" w:name="OLE_LINK296"/>
      <w:bookmarkStart w:id="1752" w:name="OLE_LINK295"/>
      <w:bookmarkStart w:id="1753" w:name="OLE_LINK294"/>
      <w:bookmarkStart w:id="1754" w:name="OLE_LINK166"/>
      <w:bookmarkStart w:id="1755" w:name="OLE_LINK168"/>
      <w:bookmarkStart w:id="1756" w:name="OLE_LINK167"/>
      <w:bookmarkStart w:id="1757" w:name="OLE_LINK307"/>
      <w:bookmarkStart w:id="1758" w:name="OLE_LINK308"/>
      <w:r>
        <w:rPr>
          <w:rFonts w:hint="eastAsia" w:ascii="宋体" w:hAnsi="宋体" w:eastAsia="宋体" w:cs="宋体"/>
          <w:color w:val="auto"/>
          <w:kern w:val="0"/>
          <w:sz w:val="21"/>
          <w:szCs w:val="21"/>
          <w:highlight w:val="none"/>
        </w:rPr>
        <w:t>2.6.</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发包人应</w:t>
      </w:r>
      <w:bookmarkStart w:id="1759" w:name="OLE_LINK288"/>
      <w:bookmarkStart w:id="1760" w:name="OLE_LINK287"/>
      <w:r>
        <w:rPr>
          <w:rFonts w:hint="eastAsia" w:ascii="宋体" w:hAnsi="宋体" w:eastAsia="宋体" w:cs="宋体"/>
          <w:color w:val="auto"/>
          <w:kern w:val="0"/>
          <w:sz w:val="21"/>
          <w:szCs w:val="21"/>
          <w:highlight w:val="none"/>
        </w:rPr>
        <w:t>组织专家或委托咨询单位</w:t>
      </w:r>
      <w:bookmarkEnd w:id="1759"/>
      <w:bookmarkEnd w:id="1760"/>
      <w:r>
        <w:rPr>
          <w:rFonts w:hint="eastAsia" w:ascii="宋体" w:hAnsi="宋体" w:eastAsia="宋体" w:cs="宋体"/>
          <w:color w:val="auto"/>
          <w:kern w:val="0"/>
          <w:sz w:val="21"/>
          <w:szCs w:val="21"/>
          <w:highlight w:val="none"/>
        </w:rPr>
        <w:t>对勘察设计文件和为了满足勘察设计需要而进行的各种研究试验成果进行审查，并负责勘察设计文件的报审工作，向设计人提供行业主管部门对勘察设计文件进行审查后的批复意见。对设计人在贯彻落实审查意见时提出的有关问题应及时予以认真解答，但并不免除设计人根据本合同规定应负的责任。</w:t>
      </w:r>
      <w:bookmarkEnd w:id="1751"/>
      <w:bookmarkEnd w:id="1752"/>
      <w:bookmarkEnd w:id="1753"/>
    </w:p>
    <w:bookmarkEnd w:id="1754"/>
    <w:bookmarkEnd w:id="1755"/>
    <w:bookmarkEnd w:id="1756"/>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w:t>
      </w:r>
      <w:r>
        <w:rPr>
          <w:rFonts w:hint="eastAsia" w:ascii="宋体" w:hAnsi="宋体" w:eastAsia="宋体" w:cs="宋体"/>
          <w:color w:val="auto"/>
          <w:kern w:val="0"/>
          <w:sz w:val="21"/>
          <w:szCs w:val="21"/>
          <w:highlight w:val="none"/>
          <w:lang w:val="en-US" w:eastAsia="zh-CN"/>
        </w:rPr>
        <w:t>5.1</w:t>
      </w:r>
      <w:r>
        <w:rPr>
          <w:rFonts w:hint="eastAsia" w:ascii="宋体" w:hAnsi="宋体" w:eastAsia="宋体" w:cs="宋体"/>
          <w:color w:val="auto"/>
          <w:kern w:val="0"/>
          <w:sz w:val="21"/>
          <w:szCs w:val="21"/>
          <w:highlight w:val="none"/>
        </w:rPr>
        <w:t>发包人不应对设计人提出不符合工程安全生产法律、法规和工程建设强制性标准规定的要求。发包人不应随意压缩合同规定的勘察设计周期。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w:t>
      </w:r>
      <w:r>
        <w:rPr>
          <w:rFonts w:hint="eastAsia" w:ascii="宋体" w:hAnsi="宋体" w:eastAsia="宋体" w:cs="宋体"/>
          <w:color w:val="auto"/>
          <w:kern w:val="0"/>
          <w:sz w:val="21"/>
          <w:szCs w:val="21"/>
          <w:highlight w:val="none"/>
          <w:lang w:val="en-US" w:eastAsia="zh-CN"/>
        </w:rPr>
        <w:t>5.2</w:t>
      </w:r>
      <w:r>
        <w:rPr>
          <w:rFonts w:hint="eastAsia" w:ascii="宋体" w:hAnsi="宋体" w:eastAsia="宋体" w:cs="宋体"/>
          <w:color w:val="auto"/>
          <w:kern w:val="0"/>
          <w:sz w:val="21"/>
          <w:szCs w:val="21"/>
          <w:highlight w:val="none"/>
        </w:rPr>
        <w:t>由于执行发包人的书面指令而造成的勘察设计质量事故应由发包人承担责任。但不免除设计人根据《建设工程勘察设计管理条例》及相关规定应负的责任。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w:t>
      </w:r>
      <w:r>
        <w:rPr>
          <w:rFonts w:hint="eastAsia" w:ascii="宋体" w:hAnsi="宋体" w:eastAsia="宋体" w:cs="宋体"/>
          <w:color w:val="auto"/>
          <w:kern w:val="0"/>
          <w:sz w:val="21"/>
          <w:szCs w:val="21"/>
          <w:highlight w:val="none"/>
          <w:lang w:val="en-US" w:eastAsia="zh-CN"/>
        </w:rPr>
        <w:t>5.3</w:t>
      </w:r>
      <w:r>
        <w:rPr>
          <w:rFonts w:hint="eastAsia" w:ascii="宋体" w:hAnsi="宋体" w:eastAsia="宋体" w:cs="宋体"/>
          <w:color w:val="auto"/>
          <w:kern w:val="0"/>
          <w:sz w:val="21"/>
          <w:szCs w:val="21"/>
          <w:highlight w:val="none"/>
        </w:rPr>
        <w:t>合同期内，发包人应提前(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none"/>
        </w:rPr>
        <w:t>)</w:t>
      </w:r>
      <w:r>
        <w:rPr>
          <w:rFonts w:hint="eastAsia" w:ascii="宋体" w:hAnsi="宋体" w:eastAsia="宋体" w:cs="宋体"/>
          <w:color w:val="auto"/>
          <w:kern w:val="0"/>
          <w:sz w:val="21"/>
          <w:szCs w:val="21"/>
          <w:highlight w:val="none"/>
        </w:rPr>
        <w:t>小时通知设计人到达现场或会场。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w:t>
      </w:r>
      <w:r>
        <w:rPr>
          <w:rFonts w:hint="eastAsia" w:ascii="宋体" w:hAnsi="宋体" w:eastAsia="宋体" w:cs="宋体"/>
          <w:color w:val="auto"/>
          <w:kern w:val="0"/>
          <w:sz w:val="21"/>
          <w:szCs w:val="21"/>
          <w:highlight w:val="none"/>
          <w:lang w:val="en-US" w:eastAsia="zh-CN"/>
        </w:rPr>
        <w:t>5.4</w:t>
      </w:r>
      <w:r>
        <w:rPr>
          <w:rFonts w:hint="eastAsia" w:ascii="宋体" w:hAnsi="宋体" w:eastAsia="宋体" w:cs="宋体"/>
          <w:color w:val="auto"/>
          <w:kern w:val="0"/>
          <w:sz w:val="21"/>
          <w:szCs w:val="21"/>
          <w:highlight w:val="none"/>
        </w:rPr>
        <w:t>合同期内，如需更换主要勘察设计人员，发包人应提前(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none"/>
        </w:rPr>
        <w:t>)</w:t>
      </w:r>
      <w:r>
        <w:rPr>
          <w:rFonts w:hint="eastAsia" w:ascii="宋体" w:hAnsi="宋体" w:eastAsia="宋体" w:cs="宋体"/>
          <w:color w:val="auto"/>
          <w:kern w:val="0"/>
          <w:sz w:val="21"/>
          <w:szCs w:val="21"/>
          <w:highlight w:val="none"/>
        </w:rPr>
        <w:t>天通知。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w:t>
      </w:r>
      <w:r>
        <w:rPr>
          <w:rFonts w:hint="eastAsia" w:ascii="宋体" w:hAnsi="宋体" w:eastAsia="宋体" w:cs="宋体"/>
          <w:color w:val="auto"/>
          <w:kern w:val="0"/>
          <w:sz w:val="21"/>
          <w:szCs w:val="21"/>
          <w:highlight w:val="none"/>
          <w:lang w:val="en-US" w:eastAsia="zh-CN"/>
        </w:rPr>
        <w:t>5.5</w:t>
      </w:r>
      <w:r>
        <w:rPr>
          <w:rFonts w:hint="eastAsia" w:ascii="宋体" w:hAnsi="宋体" w:eastAsia="宋体" w:cs="宋体"/>
          <w:color w:val="auto"/>
          <w:kern w:val="0"/>
          <w:sz w:val="21"/>
          <w:szCs w:val="21"/>
          <w:highlight w:val="none"/>
        </w:rPr>
        <w:t>合同期内，发包人为设计人派赴现场的勘察设计服务人员，提供必要的工作方便（含沟通、协调等）条件。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w:t>
      </w:r>
      <w:r>
        <w:rPr>
          <w:rFonts w:hint="eastAsia" w:ascii="宋体" w:hAnsi="宋体" w:eastAsia="宋体" w:cs="宋体"/>
          <w:color w:val="auto"/>
          <w:kern w:val="0"/>
          <w:sz w:val="21"/>
          <w:szCs w:val="21"/>
          <w:highlight w:val="none"/>
          <w:lang w:val="en-US" w:eastAsia="zh-CN"/>
        </w:rPr>
        <w:t>5.6</w:t>
      </w:r>
      <w:r>
        <w:rPr>
          <w:rFonts w:hint="eastAsia" w:ascii="宋体" w:hAnsi="宋体" w:eastAsia="宋体" w:cs="宋体"/>
          <w:color w:val="auto"/>
          <w:kern w:val="0"/>
          <w:sz w:val="21"/>
          <w:szCs w:val="21"/>
          <w:highlight w:val="none"/>
        </w:rPr>
        <w:t>发包人按本合同规定的内容，在规定的时间内向设计人提交资料及文件，并对其完整性、正确性、及时性负责，发包人不得要求设计人违反国家有关标准进行勘察设计。</w:t>
      </w:r>
    </w:p>
    <w:p>
      <w:pPr>
        <w:pStyle w:val="2"/>
        <w:rPr>
          <w:rFonts w:hint="eastAsia" w:ascii="宋体" w:hAnsi="宋体" w:eastAsia="宋体" w:cs="宋体"/>
          <w:color w:val="auto"/>
          <w:highlight w:val="none"/>
        </w:rPr>
      </w:pPr>
    </w:p>
    <w:bookmarkEnd w:id="1757"/>
    <w:bookmarkEnd w:id="1758"/>
    <w:p>
      <w:pPr>
        <w:keepNext/>
        <w:keepLines/>
        <w:spacing w:line="415" w:lineRule="auto"/>
        <w:jc w:val="left"/>
        <w:outlineLvl w:val="2"/>
        <w:rPr>
          <w:rFonts w:hint="eastAsia" w:ascii="宋体" w:hAnsi="宋体" w:eastAsia="宋体" w:cs="宋体"/>
          <w:color w:val="auto"/>
          <w:kern w:val="0"/>
          <w:sz w:val="32"/>
          <w:szCs w:val="32"/>
          <w:highlight w:val="none"/>
        </w:rPr>
      </w:pPr>
      <w:bookmarkStart w:id="1761" w:name="_Toc532458242"/>
      <w:bookmarkStart w:id="1762" w:name="_Toc17079"/>
      <w:bookmarkStart w:id="1763" w:name="_Toc31809"/>
      <w:bookmarkStart w:id="1764" w:name="_Toc4021"/>
      <w:bookmarkStart w:id="1765" w:name="_Toc27356"/>
      <w:bookmarkStart w:id="1766" w:name="_Toc7611"/>
      <w:bookmarkStart w:id="1767" w:name="_Toc26694"/>
      <w:bookmarkStart w:id="1768" w:name="_Toc12693"/>
      <w:bookmarkStart w:id="1769" w:name="_Toc531632617"/>
      <w:bookmarkStart w:id="1770" w:name="_Toc75856916"/>
      <w:bookmarkStart w:id="1771" w:name="_Toc20781"/>
      <w:bookmarkStart w:id="1772" w:name="_Toc4056"/>
      <w:r>
        <w:rPr>
          <w:rFonts w:hint="eastAsia" w:ascii="宋体" w:hAnsi="宋体" w:eastAsia="宋体" w:cs="宋体"/>
          <w:color w:val="auto"/>
          <w:kern w:val="0"/>
          <w:sz w:val="32"/>
          <w:szCs w:val="32"/>
          <w:highlight w:val="none"/>
        </w:rPr>
        <w:t>3.发包人管理</w:t>
      </w:r>
      <w:bookmarkEnd w:id="1761"/>
      <w:bookmarkEnd w:id="1762"/>
      <w:bookmarkEnd w:id="1763"/>
      <w:bookmarkEnd w:id="1764"/>
      <w:bookmarkEnd w:id="1765"/>
      <w:bookmarkEnd w:id="1766"/>
      <w:bookmarkEnd w:id="1767"/>
      <w:bookmarkEnd w:id="1768"/>
      <w:bookmarkEnd w:id="1769"/>
      <w:bookmarkEnd w:id="1770"/>
      <w:bookmarkEnd w:id="1771"/>
      <w:bookmarkEnd w:id="1772"/>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3.1 发包人代表</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务：</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通信地址：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keepNext w:val="0"/>
        <w:keepLines w:val="0"/>
        <w:widowControl/>
        <w:spacing w:before="0" w:line="360" w:lineRule="auto"/>
        <w:ind w:firstLine="420" w:firstLineChars="200"/>
        <w:jc w:val="left"/>
        <w:outlineLvl w:val="9"/>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3.1.1发包人对发包人代表的授权范围及授权期限如下：</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3.1.2发包人代表违反法律法规、违背职业道德守则或者不按合同约定履行职责及义务，导致合同无法继续正常履行的，设计人有权通知发包人更换发包人代表。发包人收到通知后 7 天内，应当核实完毕并将处理结果通知设计人。发包人同意更换发包人代表的，按通用条款3.1.3项执行。发包人不同意更换发包人代表的，设计人须继续履行合同义务。</w:t>
      </w:r>
    </w:p>
    <w:p>
      <w:pPr>
        <w:keepNext/>
        <w:keepLines/>
        <w:spacing w:before="120" w:line="360" w:lineRule="auto"/>
        <w:ind w:firstLine="420" w:firstLineChars="200"/>
        <w:outlineLvl w:val="4"/>
        <w:rPr>
          <w:rFonts w:hint="eastAsia" w:ascii="宋体" w:hAnsi="宋体" w:eastAsia="宋体" w:cs="宋体"/>
          <w:color w:val="auto"/>
          <w:highlight w:val="none"/>
          <w:u w:val="single"/>
        </w:rPr>
      </w:pPr>
      <w:r>
        <w:rPr>
          <w:rFonts w:hint="eastAsia" w:ascii="宋体" w:hAnsi="宋体" w:eastAsia="宋体" w:cs="宋体"/>
          <w:color w:val="auto"/>
          <w:highlight w:val="none"/>
          <w:u w:val="single"/>
        </w:rPr>
        <w:t>3.1.4 发包人代表可以授权发包人的其他人员负责执行其指派的一项或多项工作。发包人代表应将被授权人员的姓名及其授权范围以书面形式通知设计人。被授权人员在授权范围内发出的指示视为已得到发包人代表的同意，与发包人代表发出的指示具有同等效力。</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3.2监理人（如有）： </w:t>
      </w:r>
    </w:p>
    <w:p>
      <w:pPr>
        <w:keepNext/>
        <w:keepLines/>
        <w:spacing w:before="120" w:line="360" w:lineRule="auto"/>
        <w:ind w:firstLine="840" w:firstLineChars="400"/>
        <w:outlineLvl w:val="4"/>
        <w:rPr>
          <w:rFonts w:hint="eastAsia" w:ascii="宋体" w:hAnsi="宋体" w:eastAsia="宋体" w:cs="宋体"/>
          <w:color w:val="auto"/>
          <w:highlight w:val="none"/>
        </w:rPr>
      </w:pPr>
      <w:r>
        <w:rPr>
          <w:rFonts w:hint="eastAsia" w:ascii="宋体" w:hAnsi="宋体" w:eastAsia="宋体" w:cs="宋体"/>
          <w:color w:val="auto"/>
          <w:highlight w:val="none"/>
        </w:rPr>
        <w:t>3.2.1 本工程是否委托监理人进行勘察设计监理</w:t>
      </w:r>
      <w:r>
        <w:rPr>
          <w:rFonts w:hint="eastAsia" w:ascii="宋体" w:hAnsi="宋体" w:eastAsia="宋体" w:cs="宋体"/>
          <w:color w:val="auto"/>
          <w:highlight w:val="none"/>
          <w:lang w:eastAsia="zh-CN"/>
        </w:rPr>
        <w:t>：</w:t>
      </w:r>
      <w:r>
        <w:rPr>
          <w:rFonts w:hint="eastAsia" w:ascii="宋体" w:hAnsi="宋体" w:eastAsia="宋体" w:cs="宋体"/>
          <w:color w:val="auto"/>
          <w:kern w:val="0"/>
          <w:szCs w:val="21"/>
          <w:highlight w:val="none"/>
          <w:u w:val="single"/>
        </w:rPr>
        <w:t> </w:t>
      </w:r>
      <w:r>
        <w:rPr>
          <w:rFonts w:hint="eastAsia" w:ascii="宋体" w:hAnsi="宋体" w:eastAsia="宋体" w:cs="宋体"/>
          <w:color w:val="auto"/>
          <w:highlight w:val="none"/>
        </w:rPr>
        <w:t>。</w:t>
      </w:r>
    </w:p>
    <w:p>
      <w:pPr>
        <w:keepNext/>
        <w:keepLines/>
        <w:widowControl/>
        <w:adjustRightInd/>
        <w:snapToGrid/>
        <w:spacing w:before="120" w:line="360" w:lineRule="auto"/>
        <w:ind w:right="0" w:rightChars="0" w:firstLine="840" w:firstLineChars="400"/>
        <w:jc w:val="left"/>
        <w:outlineLvl w:val="4"/>
        <w:rPr>
          <w:rFonts w:hint="eastAsia" w:ascii="宋体" w:hAnsi="宋体" w:eastAsia="宋体" w:cs="宋体"/>
          <w:color w:val="auto"/>
          <w:highlight w:val="none"/>
        </w:rPr>
      </w:pPr>
      <w:r>
        <w:rPr>
          <w:rFonts w:hint="eastAsia" w:ascii="宋体" w:hAnsi="宋体" w:eastAsia="宋体" w:cs="宋体"/>
          <w:color w:val="auto"/>
          <w:highlight w:val="none"/>
        </w:rPr>
        <w:t>如进行勘察设计监理，监理人的监理范围包括：</w:t>
      </w:r>
      <w:r>
        <w:rPr>
          <w:rFonts w:hint="eastAsia" w:ascii="宋体" w:hAnsi="宋体" w:eastAsia="宋体" w:cs="宋体"/>
          <w:color w:val="auto"/>
          <w:kern w:val="0"/>
          <w:szCs w:val="21"/>
          <w:highlight w:val="none"/>
          <w:u w:val="single"/>
        </w:rPr>
        <w:t> </w:t>
      </w:r>
      <w:r>
        <w:rPr>
          <w:rFonts w:hint="eastAsia" w:ascii="宋体" w:hAnsi="宋体" w:eastAsia="宋体" w:cs="宋体"/>
          <w:color w:val="auto"/>
          <w:highlight w:val="none"/>
        </w:rPr>
        <w:t>；职责权限：</w:t>
      </w:r>
      <w:r>
        <w:rPr>
          <w:rFonts w:hint="eastAsia" w:ascii="宋体" w:hAnsi="宋体" w:eastAsia="宋体" w:cs="宋体"/>
          <w:color w:val="auto"/>
          <w:kern w:val="0"/>
          <w:szCs w:val="21"/>
          <w:highlight w:val="none"/>
          <w:u w:val="single"/>
        </w:rPr>
        <w:t> </w:t>
      </w:r>
      <w:r>
        <w:rPr>
          <w:rFonts w:hint="eastAsia" w:ascii="宋体" w:hAnsi="宋体" w:eastAsia="宋体" w:cs="宋体"/>
          <w:color w:val="auto"/>
          <w:highlight w:val="none"/>
        </w:rPr>
        <w:t>；</w:t>
      </w:r>
    </w:p>
    <w:p>
      <w:pPr>
        <w:keepNext/>
        <w:keepLines/>
        <w:widowControl/>
        <w:adjustRightInd/>
        <w:snapToGrid/>
        <w:spacing w:before="120" w:line="360" w:lineRule="auto"/>
        <w:ind w:right="0" w:rightChars="0" w:firstLine="840" w:firstLineChars="400"/>
        <w:jc w:val="left"/>
        <w:outlineLvl w:val="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w:t>
      </w:r>
      <w:r>
        <w:rPr>
          <w:rFonts w:hint="eastAsia" w:ascii="宋体" w:hAnsi="宋体" w:eastAsia="宋体" w:cs="宋体"/>
          <w:color w:val="auto"/>
          <w:kern w:val="0"/>
          <w:szCs w:val="21"/>
          <w:highlight w:val="none"/>
          <w:u w:val="single"/>
        </w:rPr>
        <w:t>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执业资格及等级：</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注册证书号：</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通信地址：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840" w:firstLineChars="4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监理范围：</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line="360" w:lineRule="auto"/>
        <w:ind w:right="120" w:rightChars="57"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职责权限：</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3.2.2 合同约定应由设计人承担的义务和责任，不因监理人对</w:t>
      </w:r>
      <w:r>
        <w:rPr>
          <w:rFonts w:hint="eastAsia" w:ascii="宋体" w:hAnsi="宋体" w:eastAsia="宋体" w:cs="宋体"/>
          <w:color w:val="auto"/>
          <w:kern w:val="0"/>
          <w:szCs w:val="21"/>
          <w:highlight w:val="none"/>
          <w:lang w:eastAsia="zh-CN"/>
        </w:rPr>
        <w:t>勘察</w:t>
      </w:r>
      <w:r>
        <w:rPr>
          <w:rFonts w:hint="eastAsia" w:ascii="宋体" w:hAnsi="宋体" w:eastAsia="宋体" w:cs="宋体"/>
          <w:color w:val="auto"/>
          <w:kern w:val="0"/>
          <w:szCs w:val="21"/>
          <w:highlight w:val="none"/>
        </w:rPr>
        <w:t>设计文件的审查或批准，以及为实施监理作出的指示等职务行为而减轻或解除</w:t>
      </w:r>
      <w:r>
        <w:rPr>
          <w:rFonts w:hint="eastAsia" w:ascii="宋体" w:hAnsi="宋体" w:eastAsia="宋体" w:cs="宋体"/>
          <w:color w:val="auto"/>
          <w:kern w:val="0"/>
          <w:szCs w:val="21"/>
          <w:highlight w:val="none"/>
          <w:lang w:eastAsia="zh-CN"/>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 发包人的指示</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3.3.1 </w:t>
      </w:r>
      <w:r>
        <w:rPr>
          <w:rFonts w:hint="eastAsia" w:ascii="宋体" w:hAnsi="宋体" w:eastAsia="宋体" w:cs="宋体"/>
          <w:color w:val="auto"/>
          <w:kern w:val="0"/>
          <w:szCs w:val="21"/>
          <w:highlight w:val="none"/>
        </w:rPr>
        <w:t>发包人应按合同约定向设计人发出指示，发包人的指示应盖有发包人单位法定名称章，并由发包人代表签名确认</w:t>
      </w:r>
      <w:r>
        <w:rPr>
          <w:rFonts w:hint="eastAsia" w:ascii="宋体" w:hAnsi="宋体" w:eastAsia="宋体" w:cs="宋体"/>
          <w:color w:val="auto"/>
          <w:highlight w:val="none"/>
        </w:rPr>
        <w:t>。</w:t>
      </w:r>
    </w:p>
    <w:p>
      <w:pPr>
        <w:widowControl/>
        <w:tabs>
          <w:tab w:val="left" w:pos="9781"/>
        </w:tabs>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3.3.4监理人（如有）指示：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3.4 决定或答复</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3.4.2发包人应在</w:t>
      </w:r>
      <w:r>
        <w:rPr>
          <w:rFonts w:hint="eastAsia" w:ascii="宋体" w:hAnsi="宋体" w:eastAsia="宋体" w:cs="宋体"/>
          <w:color w:val="auto"/>
          <w:kern w:val="0"/>
          <w:szCs w:val="21"/>
          <w:highlight w:val="none"/>
          <w:u w:val="single"/>
        </w:rPr>
        <w:t>（    ）</w:t>
      </w:r>
      <w:r>
        <w:rPr>
          <w:rFonts w:hint="eastAsia" w:ascii="宋体" w:hAnsi="宋体" w:eastAsia="宋体" w:cs="宋体"/>
          <w:color w:val="auto"/>
          <w:kern w:val="0"/>
          <w:szCs w:val="21"/>
          <w:highlight w:val="none"/>
        </w:rPr>
        <w:t>日内，对设计人书面提出的事项作出书面明确答复；逾期没有做出书面明确答复的，视为已获得发包人的批准。</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773" w:name="_Toc532458243"/>
      <w:bookmarkStart w:id="1774" w:name="_Toc531632618"/>
      <w:bookmarkStart w:id="1775" w:name="_Toc8033"/>
      <w:bookmarkStart w:id="1776" w:name="_Toc31364"/>
      <w:bookmarkStart w:id="1777" w:name="_Toc75856917"/>
      <w:bookmarkStart w:id="1778" w:name="_Toc12124"/>
      <w:bookmarkStart w:id="1779" w:name="_Toc19928"/>
      <w:bookmarkStart w:id="1780" w:name="_Toc9431"/>
      <w:bookmarkStart w:id="1781" w:name="_Toc30950"/>
      <w:bookmarkStart w:id="1782" w:name="_Toc11313"/>
      <w:bookmarkStart w:id="1783" w:name="_Toc11889"/>
      <w:bookmarkStart w:id="1784" w:name="_Toc30103"/>
      <w:r>
        <w:rPr>
          <w:rFonts w:hint="eastAsia" w:ascii="宋体" w:hAnsi="宋体" w:eastAsia="宋体" w:cs="宋体"/>
          <w:color w:val="auto"/>
          <w:kern w:val="0"/>
          <w:sz w:val="32"/>
          <w:szCs w:val="32"/>
          <w:highlight w:val="none"/>
        </w:rPr>
        <w:t>4.设计人义务</w:t>
      </w:r>
      <w:bookmarkEnd w:id="1773"/>
      <w:bookmarkEnd w:id="1774"/>
      <w:bookmarkEnd w:id="1775"/>
      <w:bookmarkEnd w:id="1776"/>
      <w:bookmarkEnd w:id="1777"/>
      <w:bookmarkEnd w:id="1778"/>
      <w:bookmarkEnd w:id="1779"/>
      <w:bookmarkEnd w:id="1780"/>
      <w:bookmarkEnd w:id="1781"/>
      <w:bookmarkEnd w:id="1782"/>
      <w:bookmarkEnd w:id="1783"/>
      <w:bookmarkEnd w:id="1784"/>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4.1.6其他义务</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4.1.6.</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rPr>
        <w:t>1设计人应在满足国家技术规范、标准、规程及地方的勘察设计规范基础上，根据发包人提出的勘察设计要求，进行工程勘察设计提交全部勘察设计成果，并对其及时性、规范性、完整性、准确性、真实性负责。</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4.1.6.</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lang w:eastAsia="zh-CN"/>
        </w:rPr>
        <w:t>2</w:t>
      </w:r>
      <w:r>
        <w:rPr>
          <w:rFonts w:hint="eastAsia" w:ascii="宋体" w:hAnsi="宋体" w:eastAsia="宋体" w:cs="宋体"/>
          <w:color w:val="auto"/>
          <w:kern w:val="0"/>
          <w:szCs w:val="21"/>
          <w:highlight w:val="none"/>
          <w:u w:val="single"/>
        </w:rPr>
        <w:t>设计人在进行勘察设计时，应采取相应的安全、保卫和环境保护措施。对于设计人在勘察设计过程中发生的人员伤亡或财产损失，或造成第三方的人员伤亡、财产损失，或由此而引起的其他一切损害和损失，发包人均不承担责任。</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4.1.6.</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lang w:eastAsia="zh-CN"/>
        </w:rPr>
        <w:t>3</w:t>
      </w:r>
      <w:r>
        <w:rPr>
          <w:rFonts w:hint="eastAsia" w:ascii="宋体" w:hAnsi="宋体" w:eastAsia="宋体" w:cs="宋体"/>
          <w:color w:val="auto"/>
          <w:kern w:val="0"/>
          <w:szCs w:val="21"/>
          <w:highlight w:val="none"/>
          <w:u w:val="single"/>
        </w:rPr>
        <w:t>设计人为完成勘察设计任务，应购买发包人所投保险以外的其他有关的雇主责任保险，以使勘察设计任务顺利进行。设计人将全部保险费（如工程勘察设计的人身安全险和设备险等）计入合同报价中，发包人不另行支付。</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4.1.6.</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lang w:eastAsia="zh-CN"/>
        </w:rPr>
        <w:t>4</w:t>
      </w:r>
      <w:r>
        <w:rPr>
          <w:rFonts w:hint="eastAsia" w:ascii="宋体" w:hAnsi="宋体" w:eastAsia="宋体" w:cs="宋体"/>
          <w:color w:val="auto"/>
          <w:kern w:val="0"/>
          <w:szCs w:val="21"/>
          <w:highlight w:val="none"/>
          <w:u w:val="single"/>
        </w:rPr>
        <w:t>发包人、咨询单位及行业主管部门对勘察设计成果（包括研究试验成果）、勘察设计文件的审查并不免除设计人的责任。</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4.1.6.</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lang w:eastAsia="zh-CN"/>
        </w:rPr>
        <w:t>5</w:t>
      </w:r>
      <w:r>
        <w:rPr>
          <w:rFonts w:hint="eastAsia" w:ascii="宋体" w:hAnsi="宋体" w:eastAsia="宋体" w:cs="宋体"/>
          <w:color w:val="auto"/>
          <w:kern w:val="0"/>
          <w:szCs w:val="21"/>
          <w:highlight w:val="none"/>
          <w:u w:val="single"/>
        </w:rPr>
        <w:t>设计人必须接受发包人的指示，积极配合咨询单位工作。</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4.1.6.</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lang w:eastAsia="zh-CN"/>
        </w:rPr>
        <w:t>6</w:t>
      </w:r>
      <w:r>
        <w:rPr>
          <w:rFonts w:hint="eastAsia" w:ascii="宋体" w:hAnsi="宋体" w:eastAsia="宋体" w:cs="宋体"/>
          <w:color w:val="auto"/>
          <w:kern w:val="0"/>
          <w:szCs w:val="21"/>
          <w:highlight w:val="none"/>
          <w:u w:val="single"/>
        </w:rPr>
        <w:t>设计人应在施工现场设立代表处或派驻经验丰富的勘察设计代表常驻施工现场，做好施工现场服务，并负责解决施工过程中出现的勘察设计问题。</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4.1.6.</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lang w:eastAsia="zh-CN"/>
        </w:rPr>
        <w:t>7</w:t>
      </w:r>
      <w:r>
        <w:rPr>
          <w:rFonts w:hint="eastAsia" w:ascii="宋体" w:hAnsi="宋体" w:eastAsia="宋体" w:cs="宋体"/>
          <w:color w:val="auto"/>
          <w:kern w:val="0"/>
          <w:szCs w:val="21"/>
          <w:highlight w:val="none"/>
          <w:u w:val="single"/>
        </w:rPr>
        <w:t>项目负责人在施工关键节点和出现关键性技术问题时，应及时赶到现场。</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4.1.6.</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lang w:eastAsia="zh-CN"/>
        </w:rPr>
        <w:t>8</w:t>
      </w:r>
      <w:r>
        <w:rPr>
          <w:rFonts w:hint="eastAsia" w:ascii="宋体" w:hAnsi="宋体" w:eastAsia="宋体" w:cs="宋体"/>
          <w:color w:val="auto"/>
          <w:kern w:val="0"/>
          <w:szCs w:val="21"/>
          <w:highlight w:val="none"/>
          <w:u w:val="single"/>
        </w:rPr>
        <w:t>设计人的工作进度没有达到设计人投标文件中承诺的进度计划时，发包人有权提出要求增加设计人员，设计人应立即安排，其费用被认为已包含在合同价格之中。</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4.1.6.</w:t>
      </w:r>
      <w:r>
        <w:rPr>
          <w:rFonts w:hint="eastAsia" w:ascii="宋体" w:hAnsi="宋体" w:eastAsia="宋体" w:cs="宋体"/>
          <w:color w:val="auto"/>
          <w:kern w:val="0"/>
          <w:szCs w:val="21"/>
          <w:highlight w:val="none"/>
          <w:u w:val="single"/>
          <w:lang w:val="en-US" w:eastAsia="zh-CN"/>
        </w:rPr>
        <w:t>6.</w:t>
      </w:r>
      <w:r>
        <w:rPr>
          <w:rFonts w:hint="eastAsia" w:ascii="宋体" w:hAnsi="宋体" w:eastAsia="宋体" w:cs="宋体"/>
          <w:color w:val="auto"/>
          <w:kern w:val="0"/>
          <w:szCs w:val="21"/>
          <w:highlight w:val="none"/>
          <w:u w:val="single"/>
          <w:lang w:eastAsia="zh-CN"/>
        </w:rPr>
        <w:t>9</w:t>
      </w:r>
      <w:r>
        <w:rPr>
          <w:rFonts w:hint="eastAsia" w:ascii="宋体" w:hAnsi="宋体" w:eastAsia="宋体" w:cs="宋体"/>
          <w:color w:val="auto"/>
          <w:kern w:val="0"/>
          <w:szCs w:val="21"/>
          <w:highlight w:val="none"/>
          <w:u w:val="single"/>
        </w:rPr>
        <w:t>勘察设计开始至保修期内，设计人须配合工程建设的有关检查、审查、稽察、审计、事故调查处理、后评估等。</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4.2 履约保证金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履约保证金形式：现金或履约保函或现金+履约保函的组合，履约保函包括银行保函、保证保险和担保保函，其示范文本详见合同附件。</w:t>
      </w:r>
      <w:r>
        <w:rPr>
          <w:rFonts w:hint="eastAsia" w:ascii="宋体" w:hAnsi="宋体" w:eastAsia="宋体" w:cs="宋体"/>
          <w:color w:val="auto"/>
          <w:kern w:val="0"/>
          <w:szCs w:val="21"/>
          <w:highlight w:val="none"/>
          <w:u w:val="none"/>
          <w:lang w:val="en-US" w:eastAsia="zh-CN"/>
        </w:rPr>
        <w:t>设计人</w:t>
      </w:r>
      <w:r>
        <w:rPr>
          <w:rFonts w:hint="eastAsia" w:ascii="宋体" w:hAnsi="宋体" w:eastAsia="宋体" w:cs="宋体"/>
          <w:color w:val="auto"/>
          <w:kern w:val="0"/>
          <w:szCs w:val="21"/>
          <w:highlight w:val="none"/>
        </w:rPr>
        <w:t>提交的履约保函应严格执行其示范文本，不得对示范文本中的实质性内容进行修改。</w:t>
      </w:r>
      <w:r>
        <w:rPr>
          <w:rFonts w:hint="eastAsia" w:ascii="宋体" w:hAnsi="宋体" w:eastAsia="宋体" w:cs="宋体"/>
          <w:color w:val="auto"/>
          <w:kern w:val="0"/>
          <w:szCs w:val="21"/>
          <w:highlight w:val="none"/>
          <w:u w:val="none"/>
          <w:lang w:val="en-US" w:eastAsia="zh-CN"/>
        </w:rPr>
        <w:t>设计人</w:t>
      </w:r>
      <w:r>
        <w:rPr>
          <w:rFonts w:hint="eastAsia" w:ascii="宋体" w:hAnsi="宋体" w:eastAsia="宋体" w:cs="宋体"/>
          <w:color w:val="auto"/>
          <w:kern w:val="0"/>
          <w:szCs w:val="21"/>
          <w:highlight w:val="none"/>
        </w:rPr>
        <w:t>若采用现金提交履约担保的，允许使用符合《关于在全市工程建设领域全面推行工程保函工作的通知》（渝公管发〔2022〕25号）、《关于进一步规范工程建设领域工程保函示范文本的通知》（渝公管发〔2022〕26号）要求的履约保函置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w:t>
      </w:r>
      <w:r>
        <w:rPr>
          <w:rFonts w:hint="eastAsia" w:ascii="宋体" w:hAnsi="宋体" w:eastAsia="宋体" w:cs="宋体"/>
          <w:color w:val="auto"/>
          <w:kern w:val="0"/>
          <w:szCs w:val="21"/>
          <w:highlight w:val="none"/>
          <w:lang w:eastAsia="zh-CN"/>
        </w:rPr>
        <w:t>设计人</w:t>
      </w:r>
      <w:r>
        <w:rPr>
          <w:rFonts w:hint="eastAsia" w:ascii="宋体" w:hAnsi="宋体" w:eastAsia="宋体" w:cs="宋体"/>
          <w:color w:val="auto"/>
          <w:kern w:val="0"/>
          <w:szCs w:val="21"/>
          <w:highlight w:val="none"/>
        </w:rPr>
        <w:t>应选择在渝依法设立总部或者设有分支机构的金融机构开具履约保函（包括纸质保函或电子保函）。履约保函为纸质保函的，</w:t>
      </w:r>
      <w:r>
        <w:rPr>
          <w:rFonts w:hint="eastAsia" w:ascii="宋体" w:hAnsi="宋体" w:eastAsia="宋体" w:cs="宋体"/>
          <w:color w:val="auto"/>
          <w:kern w:val="0"/>
          <w:szCs w:val="21"/>
          <w:highlight w:val="none"/>
          <w:lang w:eastAsia="zh-CN"/>
        </w:rPr>
        <w:t>设计人</w:t>
      </w:r>
      <w:r>
        <w:rPr>
          <w:rFonts w:hint="eastAsia" w:ascii="宋体" w:hAnsi="宋体" w:eastAsia="宋体" w:cs="宋体"/>
          <w:color w:val="auto"/>
          <w:kern w:val="0"/>
          <w:szCs w:val="21"/>
          <w:highlight w:val="none"/>
        </w:rPr>
        <w:t>应提供该纸质保函在重庆市辖区范围内的核验地址和核验方式，并确保该纸质保函能在开立人在渝的总部或者分支机构进行核验。</w:t>
      </w:r>
      <w:r>
        <w:rPr>
          <w:rFonts w:hint="eastAsia" w:ascii="宋体" w:hAnsi="宋体" w:eastAsia="宋体" w:cs="宋体"/>
          <w:color w:val="auto"/>
          <w:kern w:val="0"/>
          <w:szCs w:val="21"/>
          <w:highlight w:val="none"/>
          <w:lang w:eastAsia="zh-CN"/>
        </w:rPr>
        <w:t>设计人</w:t>
      </w:r>
      <w:r>
        <w:rPr>
          <w:rFonts w:hint="eastAsia" w:ascii="宋体" w:hAnsi="宋体" w:eastAsia="宋体" w:cs="宋体"/>
          <w:color w:val="auto"/>
          <w:kern w:val="0"/>
          <w:szCs w:val="21"/>
          <w:highlight w:val="none"/>
        </w:rPr>
        <w:t>对所提交的履约保函的真实性、合法性、有效性负责。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履约保证金额：为签约合同价的</w:t>
      </w:r>
      <w:r>
        <w:rPr>
          <w:rFonts w:hint="eastAsia" w:ascii="宋体" w:hAnsi="宋体" w:eastAsia="宋体" w:cs="宋体"/>
          <w:color w:val="auto"/>
          <w:kern w:val="0"/>
          <w:szCs w:val="21"/>
          <w:highlight w:val="none"/>
          <w:u w:val="single"/>
        </w:rPr>
        <w:t xml:space="preserve"> 10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履约保证金的递交时间：</w:t>
      </w:r>
      <w:r>
        <w:rPr>
          <w:rFonts w:hint="eastAsia" w:ascii="宋体" w:hAnsi="宋体" w:eastAsia="宋体" w:cs="宋体"/>
          <w:color w:val="auto"/>
          <w:kern w:val="0"/>
          <w:szCs w:val="21"/>
          <w:highlight w:val="none"/>
          <w:u w:val="single"/>
        </w:rPr>
        <w:t>中标通知书送达之日起 天内/合同签订（前/后） 天内</w:t>
      </w:r>
      <w:r>
        <w:rPr>
          <w:rFonts w:hint="eastAsia" w:ascii="宋体" w:hAnsi="宋体" w:eastAsia="宋体" w:cs="宋体"/>
          <w:color w:val="auto"/>
          <w:kern w:val="0"/>
          <w:szCs w:val="21"/>
          <w:highlight w:val="none"/>
        </w:rPr>
        <w:t>。</w:t>
      </w:r>
    </w:p>
    <w:p>
      <w:pPr>
        <w:tabs>
          <w:tab w:val="left" w:pos="1134"/>
        </w:tabs>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履约保证金的期限：</w:t>
      </w:r>
      <w:r>
        <w:rPr>
          <w:rFonts w:hint="eastAsia" w:ascii="宋体" w:hAnsi="宋体" w:eastAsia="宋体" w:cs="宋体"/>
          <w:color w:val="auto"/>
          <w:szCs w:val="21"/>
          <w:highlight w:val="none"/>
          <w:u w:val="single"/>
        </w:rPr>
        <w:t>□</w:t>
      </w:r>
      <w:r>
        <w:rPr>
          <w:rFonts w:hint="eastAsia" w:ascii="宋体" w:hAnsi="宋体" w:eastAsia="宋体" w:cs="宋体"/>
          <w:color w:val="auto"/>
          <w:kern w:val="0"/>
          <w:szCs w:val="21"/>
          <w:highlight w:val="none"/>
          <w:u w:val="single"/>
          <w:lang w:bidi="ar"/>
        </w:rPr>
        <w:t>自提交履约</w:t>
      </w:r>
      <w:r>
        <w:rPr>
          <w:rFonts w:hint="eastAsia" w:ascii="宋体" w:hAnsi="宋体" w:eastAsia="宋体" w:cs="宋体"/>
          <w:color w:val="auto"/>
          <w:kern w:val="0"/>
          <w:szCs w:val="21"/>
          <w:highlight w:val="none"/>
          <w:u w:val="single"/>
          <w:lang w:eastAsia="zh-CN" w:bidi="ar"/>
        </w:rPr>
        <w:t>保证金</w:t>
      </w:r>
      <w:r>
        <w:rPr>
          <w:rFonts w:hint="eastAsia" w:ascii="宋体" w:hAnsi="宋体" w:eastAsia="宋体" w:cs="宋体"/>
          <w:color w:val="auto"/>
          <w:kern w:val="0"/>
          <w:szCs w:val="21"/>
          <w:highlight w:val="none"/>
          <w:u w:val="single"/>
          <w:lang w:bidi="ar"/>
        </w:rPr>
        <w:t>之日起至</w:t>
      </w:r>
      <w:r>
        <w:rPr>
          <w:rFonts w:hint="eastAsia" w:ascii="宋体" w:hAnsi="宋体" w:eastAsia="宋体" w:cs="宋体"/>
          <w:color w:val="auto"/>
          <w:kern w:val="0"/>
          <w:szCs w:val="21"/>
          <w:highlight w:val="none"/>
          <w:u w:val="single"/>
          <w:lang w:eastAsia="zh-CN"/>
        </w:rPr>
        <w:t>交工</w:t>
      </w:r>
      <w:r>
        <w:rPr>
          <w:rFonts w:hint="eastAsia" w:ascii="宋体" w:hAnsi="宋体" w:eastAsia="宋体" w:cs="宋体"/>
          <w:color w:val="auto"/>
          <w:kern w:val="0"/>
          <w:szCs w:val="21"/>
          <w:highlight w:val="none"/>
          <w:u w:val="single"/>
          <w:lang w:bidi="ar"/>
        </w:rPr>
        <w:t>验收合格之日止</w:t>
      </w:r>
      <w:r>
        <w:rPr>
          <w:rFonts w:hint="eastAsia" w:ascii="宋体" w:hAnsi="宋体" w:eastAsia="宋体" w:cs="宋体"/>
          <w:color w:val="auto"/>
          <w:szCs w:val="21"/>
          <w:highlight w:val="none"/>
          <w:u w:val="single"/>
        </w:rPr>
        <w:t>□</w:t>
      </w:r>
      <w:r>
        <w:rPr>
          <w:rFonts w:hint="eastAsia" w:ascii="宋体" w:hAnsi="宋体" w:eastAsia="宋体" w:cs="宋体"/>
          <w:color w:val="auto"/>
          <w:sz w:val="21"/>
          <w:szCs w:val="21"/>
          <w:highlight w:val="none"/>
          <w:u w:val="single"/>
        </w:rPr>
        <w:t>自发包人与设计人签订的合同生效之日起至发包人签收最后一批勘察设计成果文件且设计人按照合同约定缴纳质量保证金之日止</w:t>
      </w:r>
      <w:r>
        <w:rPr>
          <w:rFonts w:hint="eastAsia" w:ascii="宋体" w:hAnsi="宋体" w:eastAsia="宋体" w:cs="宋体"/>
          <w:color w:val="auto"/>
          <w:kern w:val="0"/>
          <w:szCs w:val="21"/>
          <w:highlight w:val="none"/>
        </w:rPr>
        <w:t>。</w:t>
      </w:r>
    </w:p>
    <w:p>
      <w:pPr>
        <w:widowControl/>
        <w:tabs>
          <w:tab w:val="left" w:pos="9072"/>
          <w:tab w:val="left" w:pos="9781"/>
        </w:tabs>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履约保证金的退还时间：□</w:t>
      </w:r>
      <w:r>
        <w:rPr>
          <w:rFonts w:hint="eastAsia" w:ascii="宋体" w:hAnsi="宋体" w:eastAsia="宋体" w:cs="宋体"/>
          <w:color w:val="auto"/>
          <w:kern w:val="0"/>
          <w:szCs w:val="21"/>
          <w:highlight w:val="none"/>
          <w:u w:val="single"/>
        </w:rPr>
        <w:t>采用现金担保的，合同履行期间设计人无违约，</w:t>
      </w:r>
      <w:r>
        <w:rPr>
          <w:rFonts w:hint="eastAsia" w:ascii="宋体" w:hAnsi="宋体" w:eastAsia="宋体" w:cs="宋体"/>
          <w:color w:val="auto"/>
          <w:kern w:val="0"/>
          <w:szCs w:val="21"/>
          <w:highlight w:val="none"/>
          <w:u w:val="single"/>
          <w:lang w:bidi="ar"/>
        </w:rPr>
        <w:t>工程</w:t>
      </w:r>
      <w:r>
        <w:rPr>
          <w:rFonts w:hint="eastAsia" w:ascii="宋体" w:hAnsi="宋体" w:eastAsia="宋体" w:cs="宋体"/>
          <w:color w:val="auto"/>
          <w:kern w:val="0"/>
          <w:szCs w:val="21"/>
          <w:highlight w:val="none"/>
          <w:u w:val="single"/>
          <w:lang w:eastAsia="zh-CN" w:bidi="ar"/>
        </w:rPr>
        <w:t>交</w:t>
      </w:r>
      <w:r>
        <w:rPr>
          <w:rFonts w:hint="eastAsia" w:ascii="宋体" w:hAnsi="宋体" w:eastAsia="宋体" w:cs="宋体"/>
          <w:color w:val="auto"/>
          <w:kern w:val="0"/>
          <w:szCs w:val="21"/>
          <w:highlight w:val="none"/>
          <w:u w:val="single"/>
          <w:lang w:bidi="ar"/>
        </w:rPr>
        <w:t>工验收合格后14天内退还，或按工程实际情况约定分阶段退还，阶段划分按            标准执行</w:t>
      </w:r>
      <w:r>
        <w:rPr>
          <w:rFonts w:hint="eastAsia" w:ascii="宋体" w:hAnsi="宋体" w:eastAsia="宋体" w:cs="宋体"/>
          <w:color w:val="auto"/>
          <w:kern w:val="0"/>
          <w:szCs w:val="21"/>
          <w:highlight w:val="none"/>
          <w:u w:val="single"/>
        </w:rPr>
        <w:t>；采用</w:t>
      </w:r>
      <w:r>
        <w:rPr>
          <w:rFonts w:hint="eastAsia" w:ascii="宋体" w:hAnsi="宋体" w:eastAsia="宋体" w:cs="宋体"/>
          <w:color w:val="auto"/>
          <w:kern w:val="0"/>
          <w:szCs w:val="21"/>
          <w:highlight w:val="none"/>
          <w:u w:val="single"/>
          <w:lang w:eastAsia="zh-CN"/>
        </w:rPr>
        <w:t>履约</w:t>
      </w:r>
      <w:r>
        <w:rPr>
          <w:rFonts w:hint="eastAsia" w:ascii="宋体" w:hAnsi="宋体" w:eastAsia="宋体" w:cs="宋体"/>
          <w:color w:val="auto"/>
          <w:kern w:val="0"/>
          <w:szCs w:val="21"/>
          <w:highlight w:val="none"/>
          <w:u w:val="single"/>
        </w:rPr>
        <w:t>保函担保的，合同履行期间设计人无违约，</w:t>
      </w:r>
      <w:r>
        <w:rPr>
          <w:rFonts w:hint="eastAsia" w:ascii="宋体" w:hAnsi="宋体" w:eastAsia="宋体" w:cs="宋体"/>
          <w:color w:val="auto"/>
          <w:kern w:val="0"/>
          <w:szCs w:val="21"/>
          <w:highlight w:val="none"/>
          <w:u w:val="single"/>
          <w:lang w:bidi="ar"/>
        </w:rPr>
        <w:t>工程</w:t>
      </w:r>
      <w:r>
        <w:rPr>
          <w:rFonts w:hint="eastAsia" w:ascii="宋体" w:hAnsi="宋体" w:eastAsia="宋体" w:cs="宋体"/>
          <w:color w:val="auto"/>
          <w:kern w:val="0"/>
          <w:szCs w:val="21"/>
          <w:highlight w:val="none"/>
          <w:u w:val="single"/>
          <w:lang w:eastAsia="zh-CN" w:bidi="ar"/>
        </w:rPr>
        <w:t>交</w:t>
      </w:r>
      <w:r>
        <w:rPr>
          <w:rFonts w:hint="eastAsia" w:ascii="宋体" w:hAnsi="宋体" w:eastAsia="宋体" w:cs="宋体"/>
          <w:color w:val="auto"/>
          <w:kern w:val="0"/>
          <w:szCs w:val="21"/>
          <w:highlight w:val="none"/>
          <w:u w:val="single"/>
          <w:lang w:bidi="ar"/>
        </w:rPr>
        <w:t>工验收合格后14天内退还，或按工程实际情况约定分阶段退还，阶段划分按            标准执行</w:t>
      </w:r>
      <w:r>
        <w:rPr>
          <w:rFonts w:hint="eastAsia" w:ascii="宋体" w:hAnsi="宋体" w:eastAsia="宋体" w:cs="宋体"/>
          <w:color w:val="auto"/>
          <w:kern w:val="0"/>
          <w:szCs w:val="21"/>
          <w:highlight w:val="none"/>
          <w:u w:val="single"/>
        </w:rPr>
        <w:t>。</w:t>
      </w:r>
    </w:p>
    <w:p>
      <w:pPr>
        <w:widowControl/>
        <w:tabs>
          <w:tab w:val="left" w:pos="9072"/>
          <w:tab w:val="left" w:pos="9781"/>
        </w:tabs>
        <w:spacing w:line="360" w:lineRule="auto"/>
        <w:ind w:firstLine="420" w:firstLineChars="200"/>
        <w:jc w:val="left"/>
        <w:rPr>
          <w:rFonts w:hint="eastAsia" w:ascii="宋体" w:hAnsi="宋体" w:eastAsia="宋体" w:cs="宋体"/>
          <w:color w:val="auto"/>
          <w:highlight w:val="none"/>
          <w:u w:val="single"/>
        </w:rPr>
      </w:pPr>
      <w:r>
        <w:rPr>
          <w:rFonts w:hint="eastAsia" w:ascii="宋体" w:hAnsi="宋体" w:eastAsia="宋体" w:cs="宋体"/>
          <w:color w:val="auto"/>
          <w:szCs w:val="21"/>
          <w:highlight w:val="none"/>
          <w:u w:val="single"/>
        </w:rPr>
        <w:t>□</w:t>
      </w:r>
      <w:r>
        <w:rPr>
          <w:rFonts w:hint="eastAsia" w:ascii="宋体" w:hAnsi="宋体" w:eastAsia="宋体" w:cs="宋体"/>
          <w:color w:val="auto"/>
          <w:kern w:val="0"/>
          <w:szCs w:val="21"/>
          <w:highlight w:val="none"/>
          <w:u w:val="single"/>
        </w:rPr>
        <w:t>采用现金担保的，</w:t>
      </w:r>
      <w:r>
        <w:rPr>
          <w:rFonts w:hint="eastAsia" w:ascii="宋体" w:hAnsi="宋体" w:eastAsia="宋体" w:cs="宋体"/>
          <w:color w:val="auto"/>
          <w:sz w:val="21"/>
          <w:szCs w:val="21"/>
          <w:highlight w:val="none"/>
          <w:u w:val="single"/>
        </w:rPr>
        <w:t>发包人与设计人签订的合同生效之日起至发包人签收最后一批勘察设计成果文件且设计人按照合同约定缴纳质量保证金之日</w:t>
      </w:r>
      <w:r>
        <w:rPr>
          <w:rFonts w:hint="eastAsia" w:ascii="宋体" w:hAnsi="宋体" w:eastAsia="宋体" w:cs="宋体"/>
          <w:color w:val="auto"/>
          <w:kern w:val="0"/>
          <w:szCs w:val="21"/>
          <w:highlight w:val="none"/>
          <w:u w:val="single"/>
          <w:lang w:bidi="ar"/>
        </w:rPr>
        <w:t>后14天内退还</w:t>
      </w:r>
      <w:r>
        <w:rPr>
          <w:rFonts w:hint="eastAsia" w:ascii="宋体" w:hAnsi="宋体" w:eastAsia="宋体" w:cs="宋体"/>
          <w:color w:val="auto"/>
          <w:kern w:val="0"/>
          <w:szCs w:val="21"/>
          <w:highlight w:val="none"/>
          <w:u w:val="single"/>
        </w:rPr>
        <w:t>；采用</w:t>
      </w:r>
      <w:r>
        <w:rPr>
          <w:rFonts w:hint="eastAsia" w:ascii="宋体" w:hAnsi="宋体" w:eastAsia="宋体" w:cs="宋体"/>
          <w:color w:val="auto"/>
          <w:kern w:val="0"/>
          <w:szCs w:val="21"/>
          <w:highlight w:val="none"/>
          <w:u w:val="single"/>
          <w:lang w:eastAsia="zh-CN"/>
        </w:rPr>
        <w:t>履约</w:t>
      </w:r>
      <w:r>
        <w:rPr>
          <w:rFonts w:hint="eastAsia" w:ascii="宋体" w:hAnsi="宋体" w:eastAsia="宋体" w:cs="宋体"/>
          <w:color w:val="auto"/>
          <w:kern w:val="0"/>
          <w:szCs w:val="21"/>
          <w:highlight w:val="none"/>
          <w:u w:val="single"/>
        </w:rPr>
        <w:t>保函担保的，</w:t>
      </w:r>
      <w:r>
        <w:rPr>
          <w:rFonts w:hint="eastAsia" w:ascii="宋体" w:hAnsi="宋体" w:eastAsia="宋体" w:cs="宋体"/>
          <w:color w:val="auto"/>
          <w:sz w:val="21"/>
          <w:szCs w:val="21"/>
          <w:highlight w:val="none"/>
          <w:u w:val="single"/>
        </w:rPr>
        <w:t>发包人与设计人签订的合同生效之日起至发包人签收最后一批勘察设计成果文件且设计人按照合同约定缴纳质量保证金之日</w:t>
      </w:r>
      <w:r>
        <w:rPr>
          <w:rFonts w:hint="eastAsia" w:ascii="宋体" w:hAnsi="宋体" w:eastAsia="宋体" w:cs="宋体"/>
          <w:color w:val="auto"/>
          <w:sz w:val="21"/>
          <w:szCs w:val="21"/>
          <w:highlight w:val="none"/>
          <w:u w:val="single"/>
          <w:lang w:eastAsia="zh-CN"/>
        </w:rPr>
        <w:t>后</w:t>
      </w:r>
      <w:r>
        <w:rPr>
          <w:rFonts w:hint="eastAsia" w:ascii="宋体" w:hAnsi="宋体" w:eastAsia="宋体" w:cs="宋体"/>
          <w:color w:val="auto"/>
          <w:sz w:val="21"/>
          <w:szCs w:val="21"/>
          <w:highlight w:val="none"/>
          <w:u w:val="single"/>
          <w:lang w:val="en-US" w:eastAsia="zh-CN"/>
        </w:rPr>
        <w:t>14</w:t>
      </w:r>
      <w:r>
        <w:rPr>
          <w:rFonts w:hint="eastAsia" w:ascii="宋体" w:hAnsi="宋体" w:eastAsia="宋体" w:cs="宋体"/>
          <w:color w:val="auto"/>
          <w:kern w:val="0"/>
          <w:szCs w:val="21"/>
          <w:highlight w:val="none"/>
          <w:u w:val="single"/>
          <w:lang w:bidi="ar"/>
        </w:rPr>
        <w:t>内退还</w:t>
      </w:r>
      <w:r>
        <w:rPr>
          <w:rFonts w:hint="eastAsia" w:ascii="宋体" w:hAnsi="宋体" w:eastAsia="宋体" w:cs="宋体"/>
          <w:color w:val="auto"/>
          <w:kern w:val="0"/>
          <w:szCs w:val="21"/>
          <w:highlight w:val="none"/>
          <w:u w:val="singl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4.3 分包和不得转包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4.3.2禁止分包的工程勘察设计包括：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 w:val="left" w:pos="9781"/>
        </w:tabs>
        <w:adjustRightInd w:val="0"/>
        <w:snapToGrid w:val="0"/>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主体结构、关键性工作的范围：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s>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4.3.3允许分包的专业工程勘察设计包括：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s>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其他关于分包的约定：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分包工程勘察设计费支付方式：</w:t>
      </w:r>
      <w:r>
        <w:rPr>
          <w:rFonts w:hint="eastAsia" w:ascii="宋体" w:hAnsi="宋体" w:eastAsia="宋体" w:cs="宋体"/>
          <w:color w:val="auto"/>
          <w:kern w:val="0"/>
          <w:szCs w:val="21"/>
          <w:highlight w:val="none"/>
          <w:u w:val="single"/>
        </w:rPr>
        <w:t>（设计人或发包人）</w:t>
      </w:r>
      <w:r>
        <w:rPr>
          <w:rFonts w:hint="eastAsia" w:ascii="宋体" w:hAnsi="宋体" w:eastAsia="宋体" w:cs="宋体"/>
          <w:color w:val="auto"/>
          <w:kern w:val="0"/>
          <w:szCs w:val="21"/>
          <w:highlight w:val="none"/>
        </w:rPr>
        <w:t>支付。分包人的勘察设计费用由设计人向分包人自行支付</w:t>
      </w:r>
      <w:r>
        <w:rPr>
          <w:rFonts w:hint="eastAsia" w:ascii="宋体" w:hAnsi="宋体" w:eastAsia="宋体" w:cs="宋体"/>
          <w:color w:val="auto"/>
          <w:kern w:val="0"/>
          <w:szCs w:val="21"/>
          <w:highlight w:val="none"/>
          <w:lang w:eastAsia="zh-CN"/>
        </w:rPr>
        <w:t>的，</w:t>
      </w:r>
      <w:r>
        <w:rPr>
          <w:rFonts w:hint="eastAsia" w:ascii="宋体" w:hAnsi="宋体" w:eastAsia="宋体" w:cs="宋体"/>
          <w:color w:val="auto"/>
          <w:kern w:val="0"/>
          <w:szCs w:val="21"/>
          <w:highlight w:val="none"/>
        </w:rPr>
        <w:t>未经设计人同意，发包人不得向分包人支付分包工程勘察设计费；</w:t>
      </w:r>
      <w:r>
        <w:rPr>
          <w:rFonts w:hint="eastAsia" w:ascii="宋体" w:hAnsi="宋体" w:eastAsia="宋体" w:cs="宋体"/>
          <w:color w:val="auto"/>
          <w:kern w:val="0"/>
          <w:szCs w:val="21"/>
          <w:highlight w:val="none"/>
          <w:lang w:eastAsia="zh-CN"/>
        </w:rPr>
        <w:t>但</w:t>
      </w:r>
      <w:r>
        <w:rPr>
          <w:rFonts w:hint="eastAsia" w:ascii="宋体" w:hAnsi="宋体" w:eastAsia="宋体" w:cs="宋体"/>
          <w:color w:val="auto"/>
          <w:kern w:val="0"/>
          <w:szCs w:val="21"/>
          <w:highlight w:val="none"/>
        </w:rPr>
        <w:t>生效的法院判决书或仲裁裁决书要求发包人向分包人支付分包工程勘察设计费的，发包人有权从应付设计人合同价款中扣除该部分费用。</w:t>
      </w:r>
    </w:p>
    <w:p>
      <w:pPr>
        <w:widowControl/>
        <w:tabs>
          <w:tab w:val="left" w:pos="9214"/>
        </w:tabs>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4.3.4设计人向发包人提交有关分包人资料包括：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4.4 联合体</w:t>
      </w:r>
    </w:p>
    <w:p>
      <w:pPr>
        <w:widowControl/>
        <w:tabs>
          <w:tab w:val="left" w:pos="9214"/>
        </w:tabs>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发包人向联合体支付勘察设计费用的方式：</w:t>
      </w:r>
      <w:r>
        <w:rPr>
          <w:rFonts w:hint="eastAsia" w:ascii="宋体" w:hAnsi="宋体" w:eastAsia="宋体" w:cs="宋体"/>
          <w:color w:val="auto"/>
          <w:kern w:val="0"/>
          <w:szCs w:val="21"/>
          <w:highlight w:val="none"/>
          <w:u w:val="single"/>
        </w:rPr>
        <w:t xml:space="preserve">(此处由发包人结合项目实际情况自行确定向联合体牵头人或成员支付勘察设计费用) 。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4.5 项目负责人</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职称及专业：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执业资格及等级：</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注册证书号：</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通信地址：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4.5.1 设计人应按合同协议书的约定指派项目负责人，并在约定的期限内到职。</w:t>
      </w:r>
      <w:r>
        <w:rPr>
          <w:rFonts w:hint="eastAsia" w:ascii="宋体" w:hAnsi="宋体" w:eastAsia="宋体" w:cs="宋体"/>
          <w:color w:val="auto"/>
          <w:kern w:val="0"/>
          <w:szCs w:val="21"/>
          <w:highlight w:val="none"/>
          <w:u w:val="single"/>
        </w:rPr>
        <w:t>设计人更换项目负责人应事先征得发包人同意，并应在更换（ 7 ）天前将拟更换的项目负责人的姓名和详细资料提交发包人。项目负责人连续（ 2 ）天不能履行职责的，应事先征得发包人同意，并委派代表代行其职责。项目负责人连续（ 5 ）天不能履行职责的，发包人可以要求设计人更换项目负责人。项目负责人连续 （14 ）天及以上不能履行职责，且设计人不更换项目负责人的，该状态每持续（ 1 ）天，设计人减收签约合同价的(0.05%-0.2%)。该状态持续（ 21 ）天以上时，发包人有权解除本合同，设计人应当赔偿发包人因此所遭受的损失。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4.5.4项目负责人不可以授权其他人员履行的职责：</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4.6 勘察设计人员的管理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勘察设计人员基本情况表</w:t>
      </w:r>
    </w:p>
    <w:tbl>
      <w:tblPr>
        <w:tblStyle w:val="46"/>
        <w:tblW w:w="948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75"/>
        <w:gridCol w:w="1134"/>
        <w:gridCol w:w="1134"/>
        <w:gridCol w:w="1020"/>
        <w:gridCol w:w="993"/>
        <w:gridCol w:w="1531"/>
        <w:gridCol w:w="1701"/>
        <w:gridCol w:w="119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34" w:hRule="atLeast"/>
          <w:jc w:val="center"/>
        </w:trPr>
        <w:tc>
          <w:tcPr>
            <w:tcW w:w="775"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性别</w:t>
            </w:r>
          </w:p>
        </w:tc>
        <w:tc>
          <w:tcPr>
            <w:tcW w:w="1020"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993"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53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 册 情 况</w:t>
            </w:r>
          </w:p>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 情 况</w:t>
            </w:r>
          </w:p>
        </w:tc>
        <w:tc>
          <w:tcPr>
            <w:tcW w:w="170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1199"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w:t>
            </w:r>
          </w:p>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拟任职务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75"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020"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993"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53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70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99"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75"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020"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993"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53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70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99"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75"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020"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993"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53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70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99"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r>
    </w:tbl>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785" w:name="_Toc9685"/>
      <w:bookmarkStart w:id="1786" w:name="_Toc532458244"/>
      <w:bookmarkStart w:id="1787" w:name="_Toc29968"/>
      <w:r>
        <w:rPr>
          <w:rFonts w:hint="eastAsia" w:ascii="宋体" w:hAnsi="宋体" w:eastAsia="宋体" w:cs="宋体"/>
          <w:color w:val="auto"/>
          <w:kern w:val="0"/>
          <w:szCs w:val="21"/>
          <w:highlight w:val="none"/>
        </w:rPr>
        <w:t>勘察设计项目机构组成人员可按照合同约定进行更换，但更换后人员不得低于设计人合同签订时提供的勘察设计人员资质和技术水平。</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788" w:name="_Toc75856918"/>
      <w:bookmarkStart w:id="1789" w:name="_Toc12643"/>
      <w:bookmarkStart w:id="1790" w:name="_Toc4236"/>
      <w:bookmarkStart w:id="1791" w:name="_Toc32189"/>
      <w:bookmarkStart w:id="1792" w:name="_Toc220"/>
      <w:bookmarkStart w:id="1793" w:name="_Toc13726"/>
      <w:bookmarkStart w:id="1794" w:name="_Toc13472"/>
      <w:bookmarkStart w:id="1795" w:name="_Toc3475"/>
      <w:r>
        <w:rPr>
          <w:rFonts w:hint="eastAsia" w:ascii="宋体" w:hAnsi="宋体" w:eastAsia="宋体" w:cs="宋体"/>
          <w:color w:val="auto"/>
          <w:kern w:val="0"/>
          <w:sz w:val="32"/>
          <w:szCs w:val="32"/>
          <w:highlight w:val="none"/>
        </w:rPr>
        <w:t>5.勘察设计要求</w:t>
      </w:r>
      <w:bookmarkEnd w:id="1785"/>
      <w:bookmarkEnd w:id="1786"/>
      <w:bookmarkEnd w:id="1787"/>
      <w:bookmarkEnd w:id="1788"/>
      <w:bookmarkEnd w:id="1789"/>
      <w:bookmarkEnd w:id="1790"/>
      <w:bookmarkEnd w:id="1791"/>
      <w:bookmarkEnd w:id="1792"/>
      <w:bookmarkEnd w:id="1793"/>
      <w:bookmarkEnd w:id="1794"/>
      <w:bookmarkEnd w:id="1795"/>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 一般要求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5.1.3：</w:t>
      </w:r>
      <w:r>
        <w:rPr>
          <w:rFonts w:hint="eastAsia" w:ascii="宋体" w:hAnsi="宋体" w:eastAsia="宋体" w:cs="宋体"/>
          <w:color w:val="auto"/>
          <w:kern w:val="0"/>
          <w:szCs w:val="21"/>
          <w:highlight w:val="none"/>
          <w:u w:val="single"/>
        </w:rPr>
        <w:t>设计人向发包人提出遵守新规定的建议，自发包人收到建议函后7 天内未发出指示的，默认同意遵守新规定。</w:t>
      </w:r>
    </w:p>
    <w:p>
      <w:pPr>
        <w:widowControl/>
        <w:tabs>
          <w:tab w:val="left" w:pos="9072"/>
          <w:tab w:val="left" w:pos="9781"/>
        </w:tabs>
        <w:adjustRightInd w:val="0"/>
        <w:snapToGrid w:val="0"/>
        <w:spacing w:before="120" w:after="12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5.2 勘察设计依据：</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before="120" w:after="12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5.3 勘察设计范围</w:t>
      </w:r>
    </w:p>
    <w:p>
      <w:pPr>
        <w:widowControl/>
        <w:tabs>
          <w:tab w:val="left" w:pos="9072"/>
          <w:tab w:val="left" w:pos="9781"/>
        </w:tabs>
        <w:adjustRightInd w:val="0"/>
        <w:snapToGrid w:val="0"/>
        <w:spacing w:before="120" w:after="120" w:line="360" w:lineRule="auto"/>
        <w:ind w:firstLine="840" w:firstLineChars="4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5.3.2 工程范围：</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before="120" w:after="120" w:line="360" w:lineRule="auto"/>
        <w:ind w:firstLine="840" w:firstLineChars="4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5.3.3阶段范围</w:t>
      </w:r>
      <w:r>
        <w:rPr>
          <w:rFonts w:hint="eastAsia" w:ascii="宋体" w:hAnsi="宋体" w:eastAsia="宋体" w:cs="宋体"/>
          <w:bCs/>
          <w:color w:val="auto"/>
          <w:szCs w:val="21"/>
          <w:highlight w:val="none"/>
        </w:rPr>
        <w:t>：</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before="120" w:after="120"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5.3.4工作范围</w:t>
      </w:r>
      <w:r>
        <w:rPr>
          <w:rFonts w:hint="eastAsia" w:ascii="宋体" w:hAnsi="宋体" w:eastAsia="宋体" w:cs="宋体"/>
          <w:bCs/>
          <w:color w:val="auto"/>
          <w:szCs w:val="21"/>
          <w:highlight w:val="none"/>
        </w:rPr>
        <w:t>：</w:t>
      </w:r>
      <w:r>
        <w:rPr>
          <w:rFonts w:hint="eastAsia" w:ascii="宋体" w:hAnsi="宋体" w:eastAsia="宋体" w:cs="宋体"/>
          <w:color w:val="auto"/>
          <w:kern w:val="0"/>
          <w:szCs w:val="21"/>
          <w:highlight w:val="none"/>
          <w:u w:val="single"/>
        </w:rPr>
        <w:t>（按发包人要求填写）</w:t>
      </w:r>
    </w:p>
    <w:p>
      <w:pPr>
        <w:keepNext/>
        <w:keepLines/>
        <w:spacing w:before="120" w:after="120" w:line="360" w:lineRule="auto"/>
        <w:ind w:firstLine="420" w:firstLineChars="200"/>
        <w:outlineLvl w:val="4"/>
        <w:rPr>
          <w:rFonts w:hint="eastAsia" w:ascii="宋体" w:hAnsi="宋体" w:eastAsia="宋体" w:cs="宋体"/>
          <w:b/>
          <w:bCs/>
          <w:color w:val="auto"/>
          <w:kern w:val="0"/>
          <w:szCs w:val="21"/>
          <w:highlight w:val="none"/>
        </w:rPr>
      </w:pPr>
      <w:r>
        <w:rPr>
          <w:rFonts w:hint="eastAsia" w:ascii="宋体" w:hAnsi="宋体" w:eastAsia="宋体" w:cs="宋体"/>
          <w:bCs/>
          <w:color w:val="auto"/>
          <w:szCs w:val="21"/>
          <w:highlight w:val="none"/>
        </w:rPr>
        <w:t>5.4 勘察作业要求：</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5.7 安全作业要求</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5.7.1 设计人编制安全措施计划的期限：</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bCs/>
          <w:color w:val="auto"/>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5.10勘察设计文件要求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5.10.2 勘察设计服务应当根据法律、规范标准和发包人要求，保证工程的设计合理使用寿命年限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年，并在设计文件中予以注明。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5.10.3 </w:t>
      </w:r>
      <w:r>
        <w:rPr>
          <w:rFonts w:hint="eastAsia" w:ascii="宋体" w:hAnsi="宋体" w:eastAsia="宋体" w:cs="宋体"/>
          <w:color w:val="auto"/>
          <w:kern w:val="0"/>
          <w:sz w:val="21"/>
          <w:szCs w:val="21"/>
          <w:highlight w:val="none"/>
          <w:u w:val="single"/>
        </w:rPr>
        <w:t>（勘察设计文件的深度，根据工程特点填写，并以最新规范为准，以下供参考）包括但不限于《公路工程基本建设项目设计文件编制办法》（交公路发〔2007〕358号）等规范性文件</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796" w:name="OLE_LINK329"/>
      <w:bookmarkStart w:id="1797" w:name="OLE_LINK328"/>
      <w:bookmarkStart w:id="1798" w:name="OLE_LINK327"/>
      <w:r>
        <w:rPr>
          <w:rFonts w:hint="eastAsia" w:ascii="宋体" w:hAnsi="宋体" w:eastAsia="宋体" w:cs="宋体"/>
          <w:color w:val="auto"/>
          <w:kern w:val="0"/>
          <w:szCs w:val="21"/>
          <w:highlight w:val="none"/>
        </w:rPr>
        <w:t>5.10.5</w:t>
      </w:r>
      <w:bookmarkEnd w:id="1796"/>
      <w:bookmarkEnd w:id="1797"/>
      <w:bookmarkEnd w:id="1798"/>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设计人应在勘察设计文件中注明涉及危大工程的重点部位和环节，提出保障工程周边环境安全和工程施工安全的意见，必要时进行专项勘察设计。</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 xml:space="preserve">5.11 </w:t>
      </w:r>
      <w:r>
        <w:rPr>
          <w:rFonts w:hint="eastAsia" w:ascii="宋体" w:hAnsi="宋体" w:eastAsia="宋体" w:cs="宋体"/>
          <w:bCs/>
          <w:color w:val="auto"/>
          <w:szCs w:val="21"/>
          <w:highlight w:val="none"/>
        </w:rPr>
        <w:t>勘察设计成果获奖要求及奖励：</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799" w:name="_Toc9111"/>
      <w:bookmarkStart w:id="1800" w:name="_Toc7463"/>
      <w:bookmarkStart w:id="1801" w:name="_Toc17583"/>
      <w:bookmarkStart w:id="1802" w:name="_Toc532458245"/>
      <w:bookmarkStart w:id="1803" w:name="_Toc17664"/>
      <w:bookmarkStart w:id="1804" w:name="_Toc26989"/>
      <w:bookmarkStart w:id="1805" w:name="_Toc19210"/>
      <w:bookmarkStart w:id="1806" w:name="_Toc75856919"/>
      <w:bookmarkStart w:id="1807" w:name="_Toc1052"/>
      <w:bookmarkStart w:id="1808" w:name="_Toc17898"/>
      <w:bookmarkStart w:id="1809" w:name="_Toc12331"/>
      <w:bookmarkStart w:id="1810" w:name="_Toc531632619"/>
      <w:r>
        <w:rPr>
          <w:rFonts w:hint="eastAsia" w:ascii="宋体" w:hAnsi="宋体" w:eastAsia="宋体" w:cs="宋体"/>
          <w:color w:val="auto"/>
          <w:kern w:val="0"/>
          <w:sz w:val="32"/>
          <w:szCs w:val="32"/>
          <w:highlight w:val="none"/>
        </w:rPr>
        <w:t>6.开始勘察设计和完成勘察设计</w:t>
      </w:r>
      <w:bookmarkEnd w:id="1799"/>
      <w:bookmarkEnd w:id="1800"/>
      <w:bookmarkEnd w:id="1801"/>
      <w:bookmarkEnd w:id="1802"/>
      <w:bookmarkEnd w:id="1803"/>
      <w:bookmarkEnd w:id="1804"/>
      <w:bookmarkEnd w:id="1805"/>
      <w:bookmarkEnd w:id="1806"/>
      <w:bookmarkEnd w:id="1807"/>
      <w:bookmarkEnd w:id="1808"/>
      <w:bookmarkEnd w:id="1809"/>
      <w:bookmarkEnd w:id="1810"/>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6.1 开始勘察设计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 开始勘察设计条件：</w:t>
      </w:r>
      <w:r>
        <w:rPr>
          <w:rFonts w:hint="eastAsia" w:ascii="宋体" w:hAnsi="宋体" w:eastAsia="宋体" w:cs="宋体"/>
          <w:color w:val="auto"/>
          <w:kern w:val="0"/>
          <w:szCs w:val="21"/>
          <w:highlight w:val="none"/>
          <w:u w:val="single"/>
        </w:rPr>
        <w:t xml:space="preserve">设计人收到发包人提供的合同约定的勘察设计基础资料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勘察设计服务周期安排：</w:t>
      </w:r>
      <w:r>
        <w:rPr>
          <w:rFonts w:hint="eastAsia" w:ascii="宋体" w:hAnsi="宋体" w:eastAsia="宋体" w:cs="宋体"/>
          <w:color w:val="auto"/>
          <w:kern w:val="0"/>
          <w:szCs w:val="21"/>
          <w:highlight w:val="none"/>
          <w:u w:val="single"/>
        </w:rPr>
        <w:tab/>
      </w:r>
      <w:r>
        <w:rPr>
          <w:rFonts w:hint="eastAsia" w:ascii="宋体" w:hAnsi="宋体" w:eastAsia="宋体" w:cs="宋体"/>
          <w:bCs/>
          <w:color w:val="auto"/>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6.2 发包人引起的周期延误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由于发包人原因造成勘察设计服务期限延误的，延长勘察设计服务期限的计算方法：</w:t>
      </w:r>
      <w:r>
        <w:rPr>
          <w:rFonts w:hint="eastAsia" w:ascii="宋体" w:hAnsi="宋体" w:eastAsia="宋体" w:cs="宋体"/>
          <w:color w:val="auto"/>
          <w:kern w:val="0"/>
          <w:szCs w:val="21"/>
          <w:highlight w:val="none"/>
          <w:u w:val="single"/>
        </w:rPr>
        <w:t xml:space="preserve">                 </w:t>
      </w:r>
      <w:r>
        <w:rPr>
          <w:rFonts w:hint="eastAsia" w:ascii="宋体" w:hAnsi="宋体" w:eastAsia="宋体" w:cs="宋体"/>
          <w:bCs/>
          <w:color w:val="auto"/>
          <w:szCs w:val="21"/>
          <w:highlight w:val="none"/>
        </w:rPr>
        <w:t xml:space="preserve"> ；增加勘察设计费用的计算方法：</w:t>
      </w:r>
      <w:r>
        <w:rPr>
          <w:rFonts w:hint="eastAsia" w:ascii="宋体" w:hAnsi="宋体" w:eastAsia="宋体" w:cs="宋体"/>
          <w:color w:val="auto"/>
          <w:kern w:val="0"/>
          <w:szCs w:val="21"/>
          <w:highlight w:val="none"/>
          <w:u w:val="single"/>
        </w:rPr>
        <w:t xml:space="preserve">                 </w:t>
      </w:r>
      <w:r>
        <w:rPr>
          <w:rFonts w:hint="eastAsia" w:ascii="宋体" w:hAnsi="宋体" w:eastAsia="宋体" w:cs="宋体"/>
          <w:bCs/>
          <w:color w:val="auto"/>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6.3 设计人引起的周期延误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由于设计人原因，延误了勘察设计文件交付时间，按专用合同条款14.1.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项执行。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6.5 非人为因素引起的周期延误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6.5.1 异 常 恶 劣 气 候 条 件 包 括 ：</w:t>
      </w:r>
      <w:r>
        <w:rPr>
          <w:rFonts w:hint="eastAsia" w:ascii="宋体" w:hAnsi="宋体" w:eastAsia="宋体" w:cs="宋体"/>
          <w:color w:val="auto"/>
          <w:kern w:val="0"/>
          <w:szCs w:val="21"/>
          <w:highlight w:val="none"/>
          <w:u w:val="single"/>
        </w:rPr>
        <w:t xml:space="preserve">    </w:t>
      </w:r>
      <w:r>
        <w:rPr>
          <w:rFonts w:hint="eastAsia" w:ascii="宋体" w:hAnsi="宋体" w:eastAsia="宋体" w:cs="宋体"/>
          <w:bCs/>
          <w:color w:val="auto"/>
          <w:szCs w:val="21"/>
          <w:highlight w:val="none"/>
        </w:rPr>
        <w:t>； 不 利 物 质 条 件 包 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bCs/>
          <w:color w:val="auto"/>
          <w:szCs w:val="21"/>
          <w:highlight w:val="none"/>
        </w:rPr>
        <w:t xml:space="preserve">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6.6 完成勘察设计</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u w:val="single"/>
          <w:lang w:val="en-US" w:eastAsia="zh-CN"/>
        </w:rPr>
      </w:pPr>
      <w:r>
        <w:rPr>
          <w:rFonts w:hint="eastAsia" w:ascii="宋体" w:hAnsi="宋体" w:eastAsia="宋体" w:cs="宋体"/>
          <w:bCs/>
          <w:color w:val="auto"/>
          <w:szCs w:val="21"/>
          <w:highlight w:val="none"/>
          <w:lang w:val="en-US" w:eastAsia="zh-CN"/>
        </w:rPr>
        <w:t xml:space="preserve">6.6.3 </w:t>
      </w:r>
      <w:r>
        <w:rPr>
          <w:rFonts w:hint="eastAsia" w:ascii="宋体" w:hAnsi="宋体" w:eastAsia="宋体" w:cs="宋体"/>
          <w:bCs/>
          <w:color w:val="auto"/>
          <w:szCs w:val="21"/>
          <w:highlight w:val="none"/>
          <w:lang w:eastAsia="zh-CN"/>
        </w:rPr>
        <w:t>勘察设计文件包括：</w:t>
      </w:r>
      <w:r>
        <w:rPr>
          <w:rFonts w:hint="eastAsia" w:ascii="宋体" w:hAnsi="宋体" w:eastAsia="宋体" w:cs="宋体"/>
          <w:bCs/>
          <w:color w:val="auto"/>
          <w:szCs w:val="21"/>
          <w:highlight w:val="none"/>
          <w:u w:val="single"/>
          <w:lang w:val="en-US" w:eastAsia="zh-CN"/>
        </w:rPr>
        <w:t xml:space="preserve">            </w:t>
      </w:r>
      <w:r>
        <w:rPr>
          <w:rFonts w:hint="eastAsia" w:ascii="宋体" w:hAnsi="宋体" w:eastAsia="宋体" w:cs="宋体"/>
          <w:bCs/>
          <w:color w:val="auto"/>
          <w:szCs w:val="21"/>
          <w:highlight w:val="none"/>
          <w:u w:val="none"/>
          <w:lang w:val="en-US" w:eastAsia="zh-CN"/>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6.7 提前完成勘察设计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6.7.1</w:t>
      </w:r>
      <w:r>
        <w:rPr>
          <w:rFonts w:hint="eastAsia" w:ascii="宋体" w:hAnsi="宋体" w:eastAsia="宋体" w:cs="宋体"/>
          <w:color w:val="auto"/>
          <w:kern w:val="0"/>
          <w:szCs w:val="21"/>
          <w:highlight w:val="none"/>
          <w:u w:val="single"/>
        </w:rPr>
        <w:t>（提前完成勘察设计，是否调整勘察设计费用）</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5218"/>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6.7.3设计人提前完成勘察设计奖励：</w:t>
      </w:r>
      <w:r>
        <w:rPr>
          <w:rFonts w:hint="eastAsia" w:ascii="宋体" w:hAnsi="宋体" w:eastAsia="宋体" w:cs="宋体"/>
          <w:color w:val="auto"/>
          <w:kern w:val="0"/>
          <w:szCs w:val="21"/>
          <w:highlight w:val="none"/>
          <w:u w:val="single"/>
        </w:rPr>
        <w:t>（提前完成勘察设计，是否奖励）</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811" w:name="_Toc20590"/>
      <w:bookmarkStart w:id="1812" w:name="_Toc16278"/>
      <w:bookmarkStart w:id="1813" w:name="_Toc4093"/>
      <w:bookmarkStart w:id="1814" w:name="_Toc28832"/>
      <w:bookmarkStart w:id="1815" w:name="_Toc2690"/>
      <w:bookmarkStart w:id="1816" w:name="_Toc21108"/>
      <w:bookmarkStart w:id="1817" w:name="_Toc532458246"/>
      <w:bookmarkStart w:id="1818" w:name="_Toc531632620"/>
      <w:bookmarkStart w:id="1819" w:name="_Toc22885"/>
      <w:bookmarkStart w:id="1820" w:name="_Toc75856920"/>
      <w:bookmarkStart w:id="1821" w:name="_Toc24753"/>
      <w:bookmarkStart w:id="1822" w:name="_Toc6191"/>
      <w:r>
        <w:rPr>
          <w:rFonts w:hint="eastAsia" w:ascii="宋体" w:hAnsi="宋体" w:eastAsia="宋体" w:cs="宋体"/>
          <w:color w:val="auto"/>
          <w:kern w:val="0"/>
          <w:sz w:val="32"/>
          <w:szCs w:val="32"/>
          <w:highlight w:val="none"/>
        </w:rPr>
        <w:t>7.暂停勘察设计</w:t>
      </w:r>
      <w:bookmarkEnd w:id="1811"/>
      <w:bookmarkEnd w:id="1812"/>
      <w:bookmarkEnd w:id="1813"/>
      <w:bookmarkEnd w:id="1814"/>
      <w:bookmarkEnd w:id="1815"/>
      <w:bookmarkEnd w:id="1816"/>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7.4暂停勘察设计后的复工</w:t>
      </w:r>
    </w:p>
    <w:p>
      <w:pPr>
        <w:keepNext w:val="0"/>
        <w:keepLines w:val="0"/>
        <w:widowControl/>
        <w:tabs>
          <w:tab w:val="left" w:pos="9072"/>
          <w:tab w:val="left" w:pos="9781"/>
        </w:tabs>
        <w:adjustRightInd w:val="0"/>
        <w:snapToGrid w:val="0"/>
        <w:spacing w:line="360" w:lineRule="auto"/>
        <w:ind w:right="120" w:rightChars="57" w:firstLine="420" w:firstLineChars="20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暂停勘察设计后，发包人和设计人应采取有效措施积极消除暂停勘察设计的影响。当工程具备复工条件时，发包人向设计人发出复工通知，设计人应按照复工通知要求复工。</w:t>
      </w:r>
    </w:p>
    <w:p>
      <w:pPr>
        <w:keepNext w:val="0"/>
        <w:keepLines w:val="0"/>
        <w:widowControl/>
        <w:tabs>
          <w:tab w:val="left" w:pos="9072"/>
          <w:tab w:val="left" w:pos="9781"/>
        </w:tabs>
        <w:adjustRightInd w:val="0"/>
        <w:snapToGrid w:val="0"/>
        <w:spacing w:line="360" w:lineRule="auto"/>
        <w:ind w:right="120" w:rightChars="57" w:firstLine="420" w:firstLineChars="20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除设计人原因导致暂停勘察设计外，设计人暂停勘察设计后复工所增加的勘察设计工作量，发包人应当另行支付相应勘察设计费用。</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823" w:name="_Toc18545"/>
      <w:bookmarkStart w:id="1824" w:name="_Toc27433"/>
      <w:bookmarkStart w:id="1825" w:name="_Toc17951"/>
      <w:bookmarkStart w:id="1826" w:name="_Toc14633"/>
      <w:bookmarkStart w:id="1827" w:name="_Toc4600"/>
      <w:bookmarkStart w:id="1828" w:name="_Toc25953"/>
      <w:r>
        <w:rPr>
          <w:rFonts w:hint="eastAsia" w:ascii="宋体" w:hAnsi="宋体" w:eastAsia="宋体" w:cs="宋体"/>
          <w:color w:val="auto"/>
          <w:kern w:val="0"/>
          <w:sz w:val="32"/>
          <w:szCs w:val="32"/>
          <w:highlight w:val="none"/>
        </w:rPr>
        <w:t>8.勘察设计文件</w:t>
      </w:r>
      <w:bookmarkEnd w:id="1817"/>
      <w:bookmarkEnd w:id="1818"/>
      <w:bookmarkEnd w:id="1819"/>
      <w:bookmarkEnd w:id="1820"/>
      <w:bookmarkEnd w:id="1821"/>
      <w:bookmarkEnd w:id="1822"/>
      <w:bookmarkEnd w:id="1823"/>
      <w:bookmarkEnd w:id="1824"/>
      <w:bookmarkEnd w:id="1825"/>
      <w:bookmarkEnd w:id="1826"/>
      <w:bookmarkEnd w:id="1827"/>
      <w:bookmarkEnd w:id="1828"/>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8.1 勘察设计文件接收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8.1.3</w:t>
      </w:r>
      <w:r>
        <w:rPr>
          <w:rFonts w:hint="eastAsia" w:ascii="宋体" w:hAnsi="宋体" w:eastAsia="宋体" w:cs="宋体"/>
          <w:color w:val="auto"/>
          <w:kern w:val="0"/>
          <w:szCs w:val="21"/>
          <w:highlight w:val="none"/>
          <w:u w:val="single"/>
        </w:rPr>
        <w:t>勘察设计文件包括纸质文件和电子文件两种形式。提交文件名称、份数和时间如下：</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 xml:space="preserve">（1）合同签订后  个月内，通过初测、初勘外业验收并提交初测、初勘报告送审稿  份； </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 xml:space="preserve">（2）初测、初勘外业验收后  个月内，提交初步设计文件送审稿  份； </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 xml:space="preserve">（3）初步设计文件批复后  个月内，通过详勘、定测外业验收并提交详勘、定测报告送审稿  份； </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 xml:space="preserve">（4）合同签订后  个月内，陆续提交各专题研究报告送审稿  份； </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（5）详勘、定测外业验收后  个月内，提交主体土建工程（包括      工程）施工图设计文件送审稿 份；其余工程的施工图设计文件根据工程项目进展及发包人要求进行提供；</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 xml:space="preserve">（6）根据咨询单位、发包人和上级主管部门审查意见，对勘察报告、各设计文件及专题研究报告进行修改完善，提交勘察报告、初步设计文件和专题研究报告最终稿各  份，施工图设计文件最终稿每标段各  份； </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 xml:space="preserve">（7）根据发包人招标工作进度的需要，分批提交开展施工招标工作所需的图纸、工程量清单、参考资料、施工专用技术规范等招标资料（每标段  份）。 </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 xml:space="preserve">（8）征地拆迁图编绘：初步设计文件批复后  天内完成； </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 xml:space="preserve">（9）施工现场配合服务：从项目开工至项目竣工验收，施工期暂定  年；缺陷责任期  年。 </w:t>
      </w:r>
    </w:p>
    <w:p>
      <w:pPr>
        <w:keepNext w:val="0"/>
        <w:keepLines w:val="0"/>
        <w:widowControl/>
        <w:suppressLineNumbers w:val="0"/>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 w:val="21"/>
          <w:szCs w:val="21"/>
          <w:highlight w:val="none"/>
          <w:u w:val="single"/>
          <w:lang w:val="en-US" w:eastAsia="zh-CN" w:bidi="ar"/>
        </w:rPr>
        <w:t xml:space="preserve">设计人还应向发包人提交最终成果的书面计算书一份，各阶段勘察报告、设计文件及专题研究报告的电子版一份。 </w:t>
      </w:r>
    </w:p>
    <w:p>
      <w:pPr>
        <w:keepNext/>
        <w:keepLines/>
        <w:spacing w:before="120" w:after="120" w:line="360" w:lineRule="auto"/>
        <w:ind w:firstLine="600" w:firstLineChars="200"/>
        <w:outlineLvl w:val="4"/>
        <w:rPr>
          <w:rFonts w:hint="eastAsia" w:ascii="宋体" w:hAnsi="宋体" w:eastAsia="宋体" w:cs="宋体"/>
          <w:bCs/>
          <w:color w:val="auto"/>
          <w:sz w:val="30"/>
          <w:szCs w:val="32"/>
          <w:highlight w:val="none"/>
        </w:rPr>
      </w:pPr>
      <w:r>
        <w:rPr>
          <w:rFonts w:hint="eastAsia" w:ascii="宋体" w:hAnsi="宋体" w:eastAsia="宋体" w:cs="宋体"/>
          <w:bCs/>
          <w:color w:val="auto"/>
          <w:sz w:val="30"/>
          <w:szCs w:val="32"/>
          <w:highlight w:val="none"/>
        </w:rPr>
        <w:t>8.2 发包人审查勘察设计文件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829" w:name="OLE_LINK299"/>
      <w:bookmarkStart w:id="1830" w:name="OLE_LINK297"/>
      <w:bookmarkStart w:id="1831" w:name="OLE_LINK298"/>
      <w:bookmarkStart w:id="1832" w:name="OLE_LINK300"/>
      <w:bookmarkStart w:id="1833" w:name="OLE_LINK301"/>
      <w:r>
        <w:rPr>
          <w:rFonts w:hint="eastAsia" w:ascii="宋体" w:hAnsi="宋体" w:eastAsia="宋体" w:cs="宋体"/>
          <w:color w:val="auto"/>
          <w:kern w:val="0"/>
          <w:szCs w:val="21"/>
          <w:highlight w:val="none"/>
        </w:rPr>
        <w:t>8.2.1发包人接收勘察设计文件之后，可以自行或者组织专家会或者委托第三方进行审查，设计人应给予配合。审查范围、内容：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，费用由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承担。</w:t>
      </w:r>
      <w:bookmarkEnd w:id="1829"/>
      <w:bookmarkEnd w:id="1830"/>
      <w:bookmarkEnd w:id="1831"/>
      <w:bookmarkEnd w:id="1832"/>
      <w:bookmarkEnd w:id="1833"/>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8.2.2发包人对于勘察设计文件的审查期限：自文件送达之日起不应超过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天。因发包人委托第三方对勘察设计文件进行审查，需延期提供审查意见的，发包人应书面通知设计人。具体延长时间以发包人书面通知为准。</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834" w:name="_Toc11962"/>
      <w:bookmarkStart w:id="1835" w:name="_Toc532458247"/>
      <w:bookmarkStart w:id="1836" w:name="_Toc25200"/>
      <w:bookmarkStart w:id="1837" w:name="_Toc13968"/>
      <w:bookmarkStart w:id="1838" w:name="_Toc531632621"/>
      <w:bookmarkStart w:id="1839" w:name="_Toc5568"/>
      <w:bookmarkStart w:id="1840" w:name="_Toc27438"/>
      <w:bookmarkStart w:id="1841" w:name="_Toc16487"/>
      <w:bookmarkStart w:id="1842" w:name="_Toc20192"/>
      <w:bookmarkStart w:id="1843" w:name="_Toc75856921"/>
      <w:bookmarkStart w:id="1844" w:name="_Toc20484"/>
      <w:bookmarkStart w:id="1845" w:name="_Toc6069"/>
      <w:r>
        <w:rPr>
          <w:rFonts w:hint="eastAsia" w:ascii="宋体" w:hAnsi="宋体" w:eastAsia="宋体" w:cs="宋体"/>
          <w:color w:val="auto"/>
          <w:kern w:val="0"/>
          <w:sz w:val="32"/>
          <w:szCs w:val="32"/>
          <w:highlight w:val="none"/>
        </w:rPr>
        <w:t>9.勘察设计责任与保险</w:t>
      </w:r>
      <w:bookmarkEnd w:id="1834"/>
      <w:bookmarkEnd w:id="1835"/>
      <w:bookmarkEnd w:id="1836"/>
      <w:bookmarkEnd w:id="1837"/>
      <w:bookmarkEnd w:id="1838"/>
      <w:bookmarkEnd w:id="1839"/>
      <w:bookmarkEnd w:id="1840"/>
      <w:bookmarkEnd w:id="1841"/>
      <w:bookmarkEnd w:id="1842"/>
      <w:bookmarkEnd w:id="1843"/>
      <w:bookmarkEnd w:id="1844"/>
      <w:bookmarkEnd w:id="1845"/>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9.4 勘察设计责任保险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9.4.1设计人购买保险类型：</w:t>
      </w:r>
      <w:r>
        <w:rPr>
          <w:rFonts w:hint="eastAsia" w:ascii="宋体" w:hAnsi="宋体" w:eastAsia="宋体" w:cs="宋体"/>
          <w:color w:val="auto"/>
          <w:kern w:val="0"/>
          <w:szCs w:val="21"/>
          <w:highlight w:val="none"/>
          <w:u w:val="single"/>
        </w:rPr>
        <w:t>（单位险/项目险/不采用）</w:t>
      </w:r>
      <w:r>
        <w:rPr>
          <w:rFonts w:hint="eastAsia" w:ascii="宋体" w:hAnsi="宋体" w:eastAsia="宋体" w:cs="宋体"/>
          <w:color w:val="auto"/>
          <w:kern w:val="0"/>
          <w:szCs w:val="21"/>
          <w:highlight w:val="none"/>
        </w:rPr>
        <w:t>，购买时间：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，保额：</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发包人购买保险类型：</w:t>
      </w:r>
      <w:r>
        <w:rPr>
          <w:rFonts w:hint="eastAsia" w:ascii="宋体" w:hAnsi="宋体" w:eastAsia="宋体" w:cs="宋体"/>
          <w:color w:val="auto"/>
          <w:kern w:val="0"/>
          <w:szCs w:val="21"/>
          <w:highlight w:val="none"/>
          <w:u w:val="single"/>
        </w:rPr>
        <w:t xml:space="preserve">    （项目险/不采用）    </w:t>
      </w:r>
      <w:r>
        <w:rPr>
          <w:rFonts w:hint="eastAsia" w:ascii="宋体" w:hAnsi="宋体" w:eastAsia="宋体" w:cs="宋体"/>
          <w:color w:val="auto"/>
          <w:kern w:val="0"/>
          <w:szCs w:val="21"/>
          <w:highlight w:val="none"/>
        </w:rPr>
        <w:t>，购买时间：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，保额：</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846" w:name="_Toc24995"/>
      <w:bookmarkStart w:id="1847" w:name="_Toc18025"/>
      <w:bookmarkStart w:id="1848" w:name="_Toc17688"/>
      <w:bookmarkStart w:id="1849" w:name="_Toc10524"/>
      <w:bookmarkStart w:id="1850" w:name="_Toc224"/>
      <w:bookmarkStart w:id="1851" w:name="_Toc532458248"/>
      <w:bookmarkStart w:id="1852" w:name="_Toc11159"/>
      <w:bookmarkStart w:id="1853" w:name="_Toc29835"/>
      <w:bookmarkStart w:id="1854" w:name="_Toc75856922"/>
      <w:bookmarkStart w:id="1855" w:name="_Toc5809"/>
      <w:bookmarkStart w:id="1856" w:name="_Toc12659"/>
      <w:bookmarkStart w:id="1857" w:name="_Toc531632622"/>
      <w:r>
        <w:rPr>
          <w:rFonts w:hint="eastAsia" w:ascii="宋体" w:hAnsi="宋体" w:eastAsia="宋体" w:cs="宋体"/>
          <w:color w:val="auto"/>
          <w:kern w:val="0"/>
          <w:sz w:val="32"/>
          <w:szCs w:val="32"/>
          <w:highlight w:val="none"/>
        </w:rPr>
        <w:t>10.</w:t>
      </w:r>
      <w:r>
        <w:rPr>
          <w:rFonts w:hint="eastAsia" w:ascii="宋体" w:hAnsi="宋体" w:eastAsia="宋体" w:cs="宋体"/>
          <w:color w:val="auto"/>
          <w:kern w:val="0"/>
          <w:sz w:val="32"/>
          <w:szCs w:val="32"/>
          <w:highlight w:val="none"/>
          <w:lang w:eastAsia="zh-CN"/>
        </w:rPr>
        <w:t>招标和</w:t>
      </w:r>
      <w:r>
        <w:rPr>
          <w:rFonts w:hint="eastAsia" w:ascii="宋体" w:hAnsi="宋体" w:eastAsia="宋体" w:cs="宋体"/>
          <w:color w:val="auto"/>
          <w:kern w:val="0"/>
          <w:sz w:val="32"/>
          <w:szCs w:val="32"/>
          <w:highlight w:val="none"/>
        </w:rPr>
        <w:t>施工期间配合</w:t>
      </w:r>
      <w:bookmarkEnd w:id="1846"/>
      <w:bookmarkEnd w:id="1847"/>
      <w:bookmarkEnd w:id="1848"/>
      <w:bookmarkEnd w:id="1849"/>
      <w:bookmarkEnd w:id="1850"/>
      <w:bookmarkEnd w:id="1851"/>
      <w:bookmarkEnd w:id="1852"/>
      <w:bookmarkEnd w:id="1853"/>
      <w:bookmarkEnd w:id="1854"/>
      <w:bookmarkEnd w:id="1855"/>
      <w:bookmarkEnd w:id="1856"/>
      <w:bookmarkEnd w:id="1857"/>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val="en-US" w:eastAsia="zh-CN"/>
        </w:rPr>
      </w:pPr>
      <w:bookmarkStart w:id="1858" w:name="OLE_LINK192"/>
      <w:bookmarkStart w:id="1859" w:name="OLE_LINK191"/>
      <w:r>
        <w:rPr>
          <w:rFonts w:hint="eastAsia" w:ascii="宋体" w:hAnsi="宋体" w:eastAsia="宋体" w:cs="宋体"/>
          <w:color w:val="auto"/>
          <w:kern w:val="0"/>
          <w:szCs w:val="21"/>
          <w:highlight w:val="none"/>
          <w:lang w:val="en-US" w:eastAsia="zh-CN"/>
        </w:rPr>
        <w:t xml:space="preserve">10.1.2 </w:t>
      </w:r>
      <w:r>
        <w:rPr>
          <w:rFonts w:hint="eastAsia" w:ascii="宋体" w:hAnsi="宋体" w:eastAsia="宋体" w:cs="宋体"/>
          <w:color w:val="auto"/>
          <w:kern w:val="0"/>
          <w:szCs w:val="21"/>
          <w:highlight w:val="none"/>
        </w:rPr>
        <w:t>设计人应积极配合发包人进行各项招标工作，按发包人规定的时间提供各标段施工招标资格预审所需的工程说明；按发包人规定的时间提供各标段的勘察报告、施工招标图纸</w:t>
      </w:r>
      <w:r>
        <w:rPr>
          <w:rFonts w:hint="eastAsia" w:ascii="宋体" w:hAnsi="宋体" w:eastAsia="宋体" w:cs="宋体"/>
          <w:color w:val="auto"/>
          <w:kern w:val="0"/>
          <w:szCs w:val="21"/>
          <w:highlight w:val="none"/>
          <w:lang w:eastAsia="zh-CN"/>
        </w:rPr>
        <w:t>、工程量清单</w:t>
      </w:r>
      <w:r>
        <w:rPr>
          <w:rFonts w:hint="eastAsia" w:ascii="宋体" w:hAnsi="宋体" w:eastAsia="宋体" w:cs="宋体"/>
          <w:color w:val="auto"/>
          <w:kern w:val="0"/>
          <w:szCs w:val="21"/>
          <w:highlight w:val="none"/>
        </w:rPr>
        <w:t>和参考资料；按发包人要求安排相关人员参加标前会，就有关勘察设计问题进行答疑。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10.2.6 本项目对设计代表的数量和资历条件要求：常驻施工现场的设计代表应不少于</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名，其中至少有</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专业</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名，</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专业</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名，……；设计代表应由负责本勘察设计项目的上述专业分项负责人或项目负责人担任。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 xml:space="preserve"> 施工过程中、缺陷责任期、工程的合理设计使用寿命年限内，因勘察设计缺陷或勘察设计原因导致的安全事故责任，由设计人承担。</w:t>
      </w:r>
    </w:p>
    <w:bookmarkEnd w:id="1858"/>
    <w:bookmarkEnd w:id="1859"/>
    <w:p>
      <w:pPr>
        <w:keepNext/>
        <w:keepLines/>
        <w:spacing w:line="415" w:lineRule="auto"/>
        <w:jc w:val="left"/>
        <w:outlineLvl w:val="2"/>
        <w:rPr>
          <w:rFonts w:hint="eastAsia" w:ascii="宋体" w:hAnsi="宋体" w:eastAsia="宋体" w:cs="宋体"/>
          <w:color w:val="auto"/>
          <w:kern w:val="0"/>
          <w:sz w:val="32"/>
          <w:szCs w:val="32"/>
          <w:highlight w:val="none"/>
        </w:rPr>
      </w:pPr>
      <w:bookmarkStart w:id="1860" w:name="_Toc14562"/>
      <w:bookmarkStart w:id="1861" w:name="_Toc2928"/>
      <w:bookmarkStart w:id="1862" w:name="_Toc18280"/>
      <w:bookmarkStart w:id="1863" w:name="_Toc532458249"/>
      <w:bookmarkStart w:id="1864" w:name="_Toc13757"/>
      <w:bookmarkStart w:id="1865" w:name="_Toc477"/>
      <w:bookmarkStart w:id="1866" w:name="_Toc531632623"/>
      <w:bookmarkStart w:id="1867" w:name="_Toc25546"/>
      <w:bookmarkStart w:id="1868" w:name="_Toc1355"/>
      <w:bookmarkStart w:id="1869" w:name="_Toc75856923"/>
      <w:bookmarkStart w:id="1870" w:name="_Toc31993"/>
      <w:bookmarkStart w:id="1871" w:name="_Toc7260"/>
      <w:r>
        <w:rPr>
          <w:rFonts w:hint="eastAsia" w:ascii="宋体" w:hAnsi="宋体" w:eastAsia="宋体" w:cs="宋体"/>
          <w:color w:val="auto"/>
          <w:kern w:val="0"/>
          <w:sz w:val="32"/>
          <w:szCs w:val="32"/>
          <w:highlight w:val="none"/>
        </w:rPr>
        <w:t>11.合同变更</w:t>
      </w:r>
      <w:bookmarkEnd w:id="1860"/>
      <w:bookmarkEnd w:id="1861"/>
      <w:bookmarkEnd w:id="1862"/>
      <w:bookmarkEnd w:id="1863"/>
      <w:bookmarkEnd w:id="1864"/>
      <w:bookmarkEnd w:id="1865"/>
      <w:bookmarkEnd w:id="1866"/>
      <w:bookmarkEnd w:id="1867"/>
      <w:bookmarkEnd w:id="1868"/>
      <w:bookmarkEnd w:id="1869"/>
      <w:bookmarkEnd w:id="1870"/>
      <w:bookmarkEnd w:id="1871"/>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变更情形</w:t>
      </w:r>
    </w:p>
    <w:p>
      <w:pPr>
        <w:keepNext/>
        <w:keepLines/>
        <w:spacing w:before="120" w:after="120" w:line="360" w:lineRule="auto"/>
        <w:ind w:firstLine="420" w:firstLineChars="200"/>
        <w:outlineLvl w:val="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 合同变更时，勘察设计服务期限的调整方法：</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；勘察设计费用的调整方法：</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11.2 合理化建议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11.2.2 设计人提出的合理化建议降低了工程投资、缩短了施工期限或者提高了工程经济效益的，发包人给予设计人如下奖励：</w:t>
      </w:r>
      <w:r>
        <w:rPr>
          <w:rFonts w:hint="eastAsia" w:ascii="宋体" w:hAnsi="宋体" w:eastAsia="宋体" w:cs="宋体"/>
          <w:color w:val="auto"/>
          <w:kern w:val="0"/>
          <w:szCs w:val="21"/>
          <w:highlight w:val="none"/>
          <w:u w:val="single"/>
        </w:rPr>
        <w:t xml:space="preserve">                                                           </w:t>
      </w:r>
    </w:p>
    <w:p>
      <w:pPr>
        <w:widowControl/>
        <w:tabs>
          <w:tab w:val="left" w:pos="9072"/>
          <w:tab w:val="left" w:pos="9781"/>
        </w:tabs>
        <w:adjustRightInd w:val="0"/>
        <w:snapToGrid w:val="0"/>
        <w:spacing w:line="360" w:lineRule="auto"/>
        <w:ind w:right="120" w:rightChars="57"/>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872" w:name="_Toc31193"/>
      <w:bookmarkStart w:id="1873" w:name="_Toc27181"/>
      <w:bookmarkStart w:id="1874" w:name="_Toc23355"/>
      <w:bookmarkStart w:id="1875" w:name="_Toc16254"/>
      <w:bookmarkStart w:id="1876" w:name="_Toc32346"/>
      <w:bookmarkStart w:id="1877" w:name="_Toc7915"/>
      <w:bookmarkStart w:id="1878" w:name="_Toc531632624"/>
      <w:bookmarkStart w:id="1879" w:name="_Toc75856924"/>
      <w:bookmarkStart w:id="1880" w:name="_Toc532458250"/>
      <w:bookmarkStart w:id="1881" w:name="_Toc996"/>
      <w:bookmarkStart w:id="1882" w:name="_Toc3233"/>
      <w:bookmarkStart w:id="1883" w:name="_Toc4598"/>
      <w:r>
        <w:rPr>
          <w:rFonts w:hint="eastAsia" w:ascii="宋体" w:hAnsi="宋体" w:eastAsia="宋体" w:cs="宋体"/>
          <w:color w:val="auto"/>
          <w:kern w:val="0"/>
          <w:sz w:val="32"/>
          <w:szCs w:val="32"/>
          <w:highlight w:val="none"/>
        </w:rPr>
        <w:t>12.合同价格与支付</w:t>
      </w:r>
      <w:bookmarkEnd w:id="1872"/>
      <w:bookmarkEnd w:id="1873"/>
      <w:bookmarkEnd w:id="1874"/>
      <w:bookmarkEnd w:id="1875"/>
      <w:bookmarkEnd w:id="1876"/>
      <w:bookmarkEnd w:id="1877"/>
      <w:bookmarkEnd w:id="1878"/>
      <w:bookmarkEnd w:id="1879"/>
      <w:bookmarkEnd w:id="1880"/>
      <w:bookmarkEnd w:id="1881"/>
      <w:bookmarkEnd w:id="1882"/>
      <w:bookmarkEnd w:id="1883"/>
    </w:p>
    <w:p>
      <w:pPr>
        <w:keepNext/>
        <w:keepLines/>
        <w:spacing w:before="120" w:after="120" w:line="360" w:lineRule="auto"/>
        <w:ind w:firstLine="420" w:firstLineChars="200"/>
        <w:outlineLvl w:val="4"/>
        <w:rPr>
          <w:rFonts w:hint="eastAsia" w:ascii="宋体" w:hAnsi="宋体" w:eastAsia="宋体" w:cs="宋体"/>
          <w:b/>
          <w:bCs/>
          <w:color w:val="auto"/>
          <w:kern w:val="0"/>
          <w:szCs w:val="21"/>
          <w:highlight w:val="none"/>
        </w:rPr>
      </w:pPr>
      <w:r>
        <w:rPr>
          <w:rFonts w:hint="eastAsia" w:ascii="宋体" w:hAnsi="宋体" w:eastAsia="宋体" w:cs="宋体"/>
          <w:bCs/>
          <w:color w:val="auto"/>
          <w:szCs w:val="21"/>
          <w:highlight w:val="none"/>
        </w:rPr>
        <w:t>12.1 合同价格</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r>
        <w:rPr>
          <w:rFonts w:hint="eastAsia" w:ascii="宋体" w:hAnsi="宋体" w:eastAsia="宋体" w:cs="宋体"/>
          <w:color w:val="auto"/>
          <w:kern w:val="0"/>
          <w:szCs w:val="21"/>
          <w:highlight w:val="none"/>
          <w:lang w:val="en-US" w:eastAsia="zh-CN"/>
        </w:rPr>
        <w:t xml:space="preserve">1.1 </w:t>
      </w:r>
      <w:r>
        <w:rPr>
          <w:rFonts w:hint="eastAsia" w:ascii="宋体" w:hAnsi="宋体" w:eastAsia="宋体" w:cs="宋体"/>
          <w:color w:val="auto"/>
          <w:kern w:val="0"/>
          <w:szCs w:val="21"/>
          <w:highlight w:val="none"/>
        </w:rPr>
        <w:t>本合同的报价方式：</w:t>
      </w:r>
      <w:r>
        <w:rPr>
          <w:rFonts w:hint="eastAsia" w:ascii="宋体" w:hAnsi="宋体" w:eastAsia="宋体" w:cs="宋体"/>
          <w:color w:val="auto"/>
          <w:kern w:val="0"/>
          <w:szCs w:val="21"/>
          <w:highlight w:val="none"/>
          <w:u w:val="single"/>
        </w:rPr>
        <w:t xml:space="preserve"> 总价合同或单价合同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在合同实施期间，由于人工、材料、设备等因素的市场价格变化导致本项目勘察设计费用变化，合同价格的调整方式和风险范围划分：</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highlight w:val="none"/>
          <w:u w:val="single"/>
        </w:rPr>
        <w:t>□</w:t>
      </w:r>
      <w:r>
        <w:rPr>
          <w:rFonts w:hint="eastAsia" w:ascii="宋体" w:hAnsi="宋体" w:eastAsia="宋体" w:cs="宋体"/>
          <w:color w:val="auto"/>
          <w:kern w:val="0"/>
          <w:szCs w:val="21"/>
          <w:highlight w:val="none"/>
        </w:rPr>
        <w:t>12.1.</w:t>
      </w:r>
      <w:r>
        <w:rPr>
          <w:rFonts w:hint="eastAsia" w:ascii="宋体" w:hAnsi="宋体" w:eastAsia="宋体" w:cs="宋体"/>
          <w:color w:val="auto"/>
          <w:kern w:val="0"/>
          <w:szCs w:val="21"/>
          <w:highlight w:val="none"/>
          <w:lang w:val="en-US" w:eastAsia="zh-CN"/>
        </w:rPr>
        <w:t>1.2</w:t>
      </w:r>
      <w:r>
        <w:rPr>
          <w:rFonts w:hint="eastAsia" w:ascii="宋体" w:hAnsi="宋体" w:eastAsia="宋体" w:cs="宋体"/>
          <w:color w:val="auto"/>
          <w:kern w:val="0"/>
          <w:szCs w:val="21"/>
          <w:highlight w:val="none"/>
        </w:rPr>
        <w:t>勘察</w:t>
      </w:r>
      <w:r>
        <w:rPr>
          <w:rFonts w:hint="eastAsia" w:ascii="宋体" w:hAnsi="宋体" w:eastAsia="宋体" w:cs="宋体"/>
          <w:color w:val="auto"/>
          <w:kern w:val="0"/>
          <w:szCs w:val="21"/>
          <w:highlight w:val="none"/>
          <w:lang w:eastAsia="zh-CN"/>
        </w:rPr>
        <w:t>设计</w:t>
      </w:r>
      <w:r>
        <w:rPr>
          <w:rFonts w:hint="eastAsia" w:ascii="宋体" w:hAnsi="宋体" w:eastAsia="宋体" w:cs="宋体"/>
          <w:color w:val="auto"/>
          <w:kern w:val="0"/>
          <w:szCs w:val="21"/>
          <w:highlight w:val="none"/>
        </w:rPr>
        <w:t>费按以下第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u w:val="singl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一</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按固定费率结算。双方商定，</w:t>
      </w:r>
      <w:r>
        <w:rPr>
          <w:rFonts w:hint="eastAsia" w:ascii="宋体" w:hAnsi="宋体" w:eastAsia="宋体" w:cs="宋体"/>
          <w:color w:val="auto"/>
          <w:kern w:val="0"/>
          <w:szCs w:val="21"/>
          <w:highlight w:val="none"/>
        </w:rPr>
        <w:t>勘察</w:t>
      </w:r>
      <w:r>
        <w:rPr>
          <w:rFonts w:hint="eastAsia" w:ascii="宋体" w:hAnsi="宋体" w:eastAsia="宋体" w:cs="宋体"/>
          <w:color w:val="auto"/>
          <w:kern w:val="0"/>
          <w:szCs w:val="21"/>
          <w:highlight w:val="none"/>
          <w:lang w:eastAsia="zh-CN"/>
        </w:rPr>
        <w:t>设计</w:t>
      </w:r>
      <w:r>
        <w:rPr>
          <w:rFonts w:hint="eastAsia" w:ascii="宋体" w:hAnsi="宋体" w:eastAsia="宋体" w:cs="宋体"/>
          <w:color w:val="auto"/>
          <w:kern w:val="0"/>
          <w:szCs w:val="21"/>
          <w:highlight w:val="none"/>
        </w:rPr>
        <w:t>费</w:t>
      </w:r>
      <w:r>
        <w:rPr>
          <w:rFonts w:hint="eastAsia" w:ascii="宋体" w:hAnsi="宋体" w:eastAsia="宋体" w:cs="宋体"/>
          <w:color w:val="auto"/>
          <w:kern w:val="0"/>
          <w:szCs w:val="21"/>
          <w:highlight w:val="none"/>
          <w:u w:val="single"/>
          <w:lang w:eastAsia="zh-CN"/>
        </w:rPr>
        <w:t>固定费率</w:t>
      </w:r>
      <w:r>
        <w:rPr>
          <w:rFonts w:hint="eastAsia" w:ascii="宋体" w:hAnsi="宋体" w:eastAsia="宋体" w:cs="宋体"/>
          <w:color w:val="auto"/>
          <w:kern w:val="0"/>
          <w:szCs w:val="21"/>
          <w:highlight w:val="none"/>
          <w:u w:val="single"/>
        </w:rPr>
        <w:t>按       %包干使用。</w:t>
      </w:r>
      <w:r>
        <w:rPr>
          <w:rFonts w:hint="eastAsia" w:ascii="宋体" w:hAnsi="宋体" w:eastAsia="宋体" w:cs="宋体"/>
          <w:color w:val="auto"/>
          <w:highlight w:val="none"/>
          <w:u w:val="single"/>
        </w:rPr>
        <w:t>最终结算价=</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kern w:val="0"/>
          <w:szCs w:val="21"/>
          <w:highlight w:val="none"/>
        </w:rPr>
        <w:t>勘察</w:t>
      </w:r>
      <w:r>
        <w:rPr>
          <w:rFonts w:hint="eastAsia" w:ascii="宋体" w:hAnsi="宋体" w:eastAsia="宋体" w:cs="宋体"/>
          <w:color w:val="auto"/>
          <w:kern w:val="0"/>
          <w:szCs w:val="21"/>
          <w:highlight w:val="none"/>
          <w:lang w:eastAsia="zh-CN"/>
        </w:rPr>
        <w:t>设计</w:t>
      </w:r>
      <w:r>
        <w:rPr>
          <w:rFonts w:hint="eastAsia" w:ascii="宋体" w:hAnsi="宋体" w:eastAsia="宋体" w:cs="宋体"/>
          <w:color w:val="auto"/>
          <w:kern w:val="0"/>
          <w:szCs w:val="21"/>
          <w:highlight w:val="none"/>
        </w:rPr>
        <w:t>费</w:t>
      </w:r>
      <w:r>
        <w:rPr>
          <w:rFonts w:hint="eastAsia" w:ascii="宋体" w:hAnsi="宋体" w:eastAsia="宋体" w:cs="宋体"/>
          <w:color w:val="auto"/>
          <w:highlight w:val="none"/>
          <w:u w:val="single"/>
        </w:rPr>
        <w:t>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w:t>
      </w:r>
      <w:r>
        <w:rPr>
          <w:rFonts w:hint="eastAsia" w:ascii="宋体" w:hAnsi="宋体" w:eastAsia="宋体" w:cs="宋体"/>
          <w:color w:val="auto"/>
          <w:highlight w:val="none"/>
          <w:u w:val="single"/>
          <w:lang w:val="en-US" w:eastAsia="zh-CN"/>
        </w:rPr>
        <w:t>中标</w:t>
      </w:r>
      <w:r>
        <w:rPr>
          <w:rFonts w:hint="eastAsia" w:ascii="宋体" w:hAnsi="宋体" w:eastAsia="宋体" w:cs="宋体"/>
          <w:color w:val="auto"/>
          <w:highlight w:val="none"/>
          <w:u w:val="single"/>
        </w:rPr>
        <w:t>固定费率+□BIM技术费用±合同约定的其他费用。</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kern w:val="0"/>
          <w:szCs w:val="21"/>
          <w:highlight w:val="none"/>
        </w:rPr>
        <w:t>勘察</w:t>
      </w:r>
      <w:r>
        <w:rPr>
          <w:rFonts w:hint="eastAsia" w:ascii="宋体" w:hAnsi="宋体" w:eastAsia="宋体" w:cs="宋体"/>
          <w:color w:val="auto"/>
          <w:kern w:val="0"/>
          <w:szCs w:val="21"/>
          <w:highlight w:val="none"/>
          <w:lang w:eastAsia="zh-CN"/>
        </w:rPr>
        <w:t>设计</w:t>
      </w:r>
      <w:r>
        <w:rPr>
          <w:rFonts w:hint="eastAsia" w:ascii="宋体" w:hAnsi="宋体" w:eastAsia="宋体" w:cs="宋体"/>
          <w:color w:val="auto"/>
          <w:kern w:val="0"/>
          <w:szCs w:val="21"/>
          <w:highlight w:val="none"/>
        </w:rPr>
        <w:t>费</w:t>
      </w:r>
      <w:r>
        <w:rPr>
          <w:rFonts w:hint="eastAsia" w:ascii="宋体" w:hAnsi="宋体" w:eastAsia="宋体" w:cs="宋体"/>
          <w:color w:val="auto"/>
          <w:highlight w:val="none"/>
          <w:u w:val="single"/>
        </w:rPr>
        <w:t>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为：</w:t>
      </w:r>
      <w:r>
        <w:rPr>
          <w:rFonts w:hint="eastAsia" w:ascii="宋体" w:hAnsi="宋体" w:eastAsia="宋体" w:cs="宋体"/>
          <w:color w:val="auto"/>
          <w:kern w:val="0"/>
          <w:highlight w:val="none"/>
        </w:rPr>
        <w:t>□</w:t>
      </w:r>
      <w:r>
        <w:rPr>
          <w:rFonts w:hint="eastAsia" w:ascii="宋体" w:hAnsi="宋体" w:eastAsia="宋体" w:cs="宋体"/>
          <w:color w:val="auto"/>
          <w:highlight w:val="none"/>
          <w:u w:val="single"/>
        </w:rPr>
        <w:t>经审核的工程量清单招标控制价（扣除预留金）；□初步设计批复概算中的建筑安装工程费；□工程竣工结算建筑安装工程费。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方式二：</w:t>
      </w:r>
      <w:r>
        <w:rPr>
          <w:rFonts w:hint="eastAsia" w:ascii="宋体" w:hAnsi="宋体" w:eastAsia="宋体" w:cs="宋体"/>
          <w:color w:val="auto"/>
          <w:kern w:val="0"/>
          <w:szCs w:val="21"/>
          <w:highlight w:val="none"/>
          <w:u w:val="single"/>
        </w:rPr>
        <w:t>按固定单价结算。双方商定，</w:t>
      </w:r>
      <w:r>
        <w:rPr>
          <w:rFonts w:hint="eastAsia" w:ascii="宋体" w:hAnsi="宋体" w:eastAsia="宋体" w:cs="宋体"/>
          <w:color w:val="auto"/>
          <w:kern w:val="0"/>
          <w:szCs w:val="21"/>
          <w:highlight w:val="none"/>
        </w:rPr>
        <w:t>勘察</w:t>
      </w:r>
      <w:r>
        <w:rPr>
          <w:rFonts w:hint="eastAsia" w:ascii="宋体" w:hAnsi="宋体" w:eastAsia="宋体" w:cs="宋体"/>
          <w:color w:val="auto"/>
          <w:kern w:val="0"/>
          <w:szCs w:val="21"/>
          <w:highlight w:val="none"/>
          <w:lang w:eastAsia="zh-CN"/>
        </w:rPr>
        <w:t>设计</w:t>
      </w:r>
      <w:r>
        <w:rPr>
          <w:rFonts w:hint="eastAsia" w:ascii="宋体" w:hAnsi="宋体" w:eastAsia="宋体" w:cs="宋体"/>
          <w:color w:val="auto"/>
          <w:kern w:val="0"/>
          <w:szCs w:val="21"/>
          <w:highlight w:val="none"/>
        </w:rPr>
        <w:t>费</w:t>
      </w:r>
      <w:r>
        <w:rPr>
          <w:rFonts w:hint="eastAsia" w:ascii="宋体" w:hAnsi="宋体" w:eastAsia="宋体" w:cs="宋体"/>
          <w:color w:val="auto"/>
          <w:kern w:val="0"/>
          <w:szCs w:val="21"/>
          <w:highlight w:val="none"/>
          <w:u w:val="single"/>
          <w:lang w:eastAsia="zh-CN"/>
        </w:rPr>
        <w:t>固定单价</w:t>
      </w:r>
      <w:r>
        <w:rPr>
          <w:rFonts w:hint="eastAsia" w:ascii="宋体" w:hAnsi="宋体" w:eastAsia="宋体" w:cs="宋体"/>
          <w:color w:val="auto"/>
          <w:kern w:val="0"/>
          <w:szCs w:val="21"/>
          <w:highlight w:val="none"/>
          <w:u w:val="single"/>
        </w:rPr>
        <w:t>按      包干使用。本项目</w:t>
      </w:r>
      <w:r>
        <w:rPr>
          <w:rFonts w:hint="eastAsia" w:ascii="宋体" w:hAnsi="宋体" w:eastAsia="宋体" w:cs="宋体"/>
          <w:color w:val="auto"/>
          <w:kern w:val="0"/>
          <w:szCs w:val="21"/>
          <w:highlight w:val="none"/>
          <w:u w:val="single"/>
          <w:lang w:eastAsia="zh-CN"/>
        </w:rPr>
        <w:t>勘察</w:t>
      </w:r>
      <w:r>
        <w:rPr>
          <w:rFonts w:hint="eastAsia" w:ascii="宋体" w:hAnsi="宋体" w:eastAsia="宋体" w:cs="宋体"/>
          <w:color w:val="auto"/>
          <w:kern w:val="0"/>
          <w:szCs w:val="21"/>
          <w:highlight w:val="none"/>
          <w:u w:val="single"/>
        </w:rPr>
        <w:t>设计工作采用固定单价计价，实际支付应按实际完成并经发包人确认的工作量和计价清单的单价计算支付金额；最终设计结算价=∑验收合格的设计工</w:t>
      </w:r>
      <w:r>
        <w:rPr>
          <w:rFonts w:hint="eastAsia" w:ascii="宋体" w:hAnsi="宋体" w:eastAsia="宋体" w:cs="宋体"/>
          <w:color w:val="auto"/>
          <w:kern w:val="0"/>
          <w:szCs w:val="21"/>
          <w:highlight w:val="none"/>
          <w:u w:val="single"/>
          <w:lang w:val="en-US" w:eastAsia="zh-CN"/>
        </w:rPr>
        <w:t>程</w:t>
      </w:r>
      <w:r>
        <w:rPr>
          <w:rFonts w:hint="eastAsia" w:ascii="宋体" w:hAnsi="宋体" w:eastAsia="宋体" w:cs="宋体"/>
          <w:color w:val="auto"/>
          <w:kern w:val="0"/>
          <w:szCs w:val="21"/>
          <w:highlight w:val="none"/>
          <w:u w:val="single"/>
        </w:rPr>
        <w:t>量×</w:t>
      </w:r>
      <w:r>
        <w:rPr>
          <w:rFonts w:hint="eastAsia" w:ascii="宋体" w:hAnsi="宋体" w:eastAsia="宋体" w:cs="宋体"/>
          <w:color w:val="auto"/>
          <w:kern w:val="0"/>
          <w:szCs w:val="21"/>
          <w:highlight w:val="none"/>
          <w:u w:val="single"/>
          <w:lang w:val="en-US" w:eastAsia="zh-CN"/>
        </w:rPr>
        <w:t>中标</w:t>
      </w:r>
      <w:r>
        <w:rPr>
          <w:rFonts w:hint="eastAsia" w:ascii="宋体" w:hAnsi="宋体" w:eastAsia="宋体" w:cs="宋体"/>
          <w:color w:val="auto"/>
          <w:kern w:val="0"/>
          <w:szCs w:val="21"/>
          <w:highlight w:val="none"/>
          <w:u w:val="single"/>
        </w:rPr>
        <w:t>固定单价</w:t>
      </w:r>
      <w:r>
        <w:rPr>
          <w:rFonts w:hint="eastAsia" w:ascii="宋体" w:hAnsi="宋体" w:eastAsia="宋体" w:cs="宋体"/>
          <w:color w:val="auto"/>
          <w:highlight w:val="none"/>
          <w:u w:val="single"/>
        </w:rPr>
        <w:t>+□BIM技术费用</w:t>
      </w:r>
      <w:r>
        <w:rPr>
          <w:rFonts w:hint="eastAsia" w:ascii="宋体" w:hAnsi="宋体" w:eastAsia="宋体" w:cs="宋体"/>
          <w:color w:val="auto"/>
          <w:kern w:val="0"/>
          <w:szCs w:val="21"/>
          <w:highlight w:val="none"/>
          <w:u w:val="single"/>
        </w:rPr>
        <w:t>±合同约定的其他费用。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三</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按固定总价结算。双方商定，</w:t>
      </w:r>
      <w:r>
        <w:rPr>
          <w:rFonts w:hint="eastAsia" w:ascii="宋体" w:hAnsi="宋体" w:eastAsia="宋体" w:cs="宋体"/>
          <w:color w:val="auto"/>
          <w:kern w:val="0"/>
          <w:szCs w:val="21"/>
          <w:highlight w:val="none"/>
        </w:rPr>
        <w:t>勘察</w:t>
      </w:r>
      <w:r>
        <w:rPr>
          <w:rFonts w:hint="eastAsia" w:ascii="宋体" w:hAnsi="宋体" w:eastAsia="宋体" w:cs="宋体"/>
          <w:color w:val="auto"/>
          <w:kern w:val="0"/>
          <w:szCs w:val="21"/>
          <w:highlight w:val="none"/>
          <w:lang w:eastAsia="zh-CN"/>
        </w:rPr>
        <w:t>设计</w:t>
      </w:r>
      <w:r>
        <w:rPr>
          <w:rFonts w:hint="eastAsia" w:ascii="宋体" w:hAnsi="宋体" w:eastAsia="宋体" w:cs="宋体"/>
          <w:color w:val="auto"/>
          <w:kern w:val="0"/>
          <w:szCs w:val="21"/>
          <w:highlight w:val="none"/>
        </w:rPr>
        <w:t>费</w:t>
      </w:r>
      <w:r>
        <w:rPr>
          <w:rFonts w:hint="eastAsia" w:ascii="宋体" w:hAnsi="宋体" w:eastAsia="宋体" w:cs="宋体"/>
          <w:color w:val="auto"/>
          <w:kern w:val="0"/>
          <w:szCs w:val="21"/>
          <w:highlight w:val="none"/>
          <w:u w:val="single"/>
        </w:rPr>
        <w:t>按      元（大写：人民币      元）包干使用。最终设计结算价=</w:t>
      </w:r>
      <w:r>
        <w:rPr>
          <w:rFonts w:hint="eastAsia" w:ascii="宋体" w:hAnsi="宋体" w:eastAsia="宋体" w:cs="宋体"/>
          <w:color w:val="auto"/>
          <w:kern w:val="0"/>
          <w:szCs w:val="21"/>
          <w:highlight w:val="none"/>
          <w:u w:val="single"/>
          <w:lang w:val="en-US" w:eastAsia="zh-CN"/>
        </w:rPr>
        <w:t>中标固定总价</w:t>
      </w:r>
      <w:r>
        <w:rPr>
          <w:rFonts w:hint="eastAsia" w:ascii="宋体" w:hAnsi="宋体" w:eastAsia="宋体" w:cs="宋体"/>
          <w:color w:val="auto"/>
          <w:kern w:val="0"/>
          <w:szCs w:val="21"/>
          <w:highlight w:val="none"/>
          <w:u w:val="single"/>
        </w:rPr>
        <w:t>±合同约定的其他设计费用。除此之外，发包人不再支付其他费用。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eastAsia="zh-CN"/>
        </w:rPr>
        <w:t>方式四：</w:t>
      </w:r>
      <w:r>
        <w:rPr>
          <w:rFonts w:hint="eastAsia" w:ascii="宋体" w:hAnsi="宋体" w:eastAsia="宋体" w:cs="宋体"/>
          <w:color w:val="auto"/>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u w:val="single"/>
        </w:rPr>
        <w:t>□</w:t>
      </w:r>
      <w:r>
        <w:rPr>
          <w:rFonts w:hint="eastAsia" w:ascii="宋体" w:hAnsi="宋体" w:eastAsia="宋体" w:cs="宋体"/>
          <w:color w:val="auto"/>
          <w:kern w:val="0"/>
          <w:szCs w:val="21"/>
          <w:highlight w:val="none"/>
          <w:lang w:val="en-US" w:eastAsia="zh-CN"/>
        </w:rPr>
        <w:t xml:space="preserve">12.1.1.3 </w:t>
      </w:r>
      <w:r>
        <w:rPr>
          <w:rFonts w:hint="eastAsia" w:ascii="宋体" w:hAnsi="宋体" w:eastAsia="宋体" w:cs="宋体"/>
          <w:color w:val="auto"/>
          <w:kern w:val="0"/>
          <w:szCs w:val="21"/>
          <w:highlight w:val="none"/>
        </w:rPr>
        <w:t>勘察费按以下第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种方式结算。</w:t>
      </w:r>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highlight w:val="none"/>
          <w:u w:val="single"/>
        </w:rPr>
      </w:pPr>
      <w:r>
        <w:rPr>
          <w:rFonts w:hint="eastAsia" w:ascii="宋体" w:hAnsi="宋体" w:eastAsia="宋体" w:cs="宋体"/>
          <w:color w:val="auto"/>
          <w:highlight w:val="none"/>
        </w:rPr>
        <w:t>方式</w:t>
      </w: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u w:val="single"/>
        </w:rPr>
        <w:t>按固定费率结算。双方商定，</w:t>
      </w:r>
      <w:r>
        <w:rPr>
          <w:rFonts w:hint="eastAsia" w:ascii="宋体" w:hAnsi="宋体" w:eastAsia="宋体" w:cs="宋体"/>
          <w:color w:val="auto"/>
          <w:kern w:val="0"/>
          <w:szCs w:val="21"/>
          <w:highlight w:val="none"/>
          <w:u w:val="single"/>
          <w:lang w:eastAsia="zh-CN"/>
        </w:rPr>
        <w:t>勘察费固定费率</w:t>
      </w:r>
      <w:r>
        <w:rPr>
          <w:rFonts w:hint="eastAsia" w:ascii="宋体" w:hAnsi="宋体" w:eastAsia="宋体" w:cs="宋体"/>
          <w:color w:val="auto"/>
          <w:kern w:val="0"/>
          <w:szCs w:val="21"/>
          <w:highlight w:val="none"/>
          <w:u w:val="single"/>
        </w:rPr>
        <w:t>按      %包干使用。</w:t>
      </w:r>
      <w:r>
        <w:rPr>
          <w:rFonts w:hint="eastAsia" w:ascii="宋体" w:hAnsi="宋体" w:eastAsia="宋体" w:cs="宋体"/>
          <w:color w:val="auto"/>
          <w:highlight w:val="none"/>
          <w:u w:val="single"/>
        </w:rPr>
        <w:t>最终结算价=</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highlight w:val="none"/>
          <w:u w:val="single"/>
        </w:rPr>
        <w:t>勘察费计费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w:t>
      </w:r>
      <w:r>
        <w:rPr>
          <w:rFonts w:hint="eastAsia" w:ascii="宋体" w:hAnsi="宋体" w:eastAsia="宋体" w:cs="宋体"/>
          <w:color w:val="auto"/>
          <w:highlight w:val="none"/>
          <w:u w:val="single"/>
          <w:lang w:val="en-US" w:eastAsia="zh-CN"/>
        </w:rPr>
        <w:t>中标</w:t>
      </w:r>
      <w:r>
        <w:rPr>
          <w:rFonts w:hint="eastAsia" w:ascii="宋体" w:hAnsi="宋体" w:eastAsia="宋体" w:cs="宋体"/>
          <w:color w:val="auto"/>
          <w:highlight w:val="none"/>
          <w:u w:val="single"/>
        </w:rPr>
        <w:t>固定费率+□BIM技术费用±合同约定的其他费用。</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highlight w:val="none"/>
          <w:u w:val="single"/>
        </w:rPr>
        <w:t>勘察费计费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为：</w:t>
      </w:r>
      <w:r>
        <w:rPr>
          <w:rFonts w:hint="eastAsia" w:ascii="宋体" w:hAnsi="宋体" w:eastAsia="宋体" w:cs="宋体"/>
          <w:color w:val="auto"/>
          <w:kern w:val="0"/>
          <w:highlight w:val="none"/>
        </w:rPr>
        <w:t>□</w:t>
      </w:r>
      <w:r>
        <w:rPr>
          <w:rFonts w:hint="eastAsia" w:ascii="宋体" w:hAnsi="宋体" w:eastAsia="宋体" w:cs="宋体"/>
          <w:color w:val="auto"/>
          <w:highlight w:val="none"/>
          <w:u w:val="single"/>
        </w:rPr>
        <w:t>经审核的工程量清单招标控制价（扣除预留金）；□初步设计批复概算中的建筑安装工程费；□工程竣工结算建筑安装工程费。</w:t>
      </w:r>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二</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按固定单价结算。双方商定，</w:t>
      </w:r>
      <w:r>
        <w:rPr>
          <w:rFonts w:hint="eastAsia" w:ascii="宋体" w:hAnsi="宋体" w:eastAsia="宋体" w:cs="宋体"/>
          <w:color w:val="auto"/>
          <w:kern w:val="0"/>
          <w:szCs w:val="21"/>
          <w:highlight w:val="none"/>
          <w:u w:val="single"/>
          <w:lang w:eastAsia="zh-CN"/>
        </w:rPr>
        <w:t>勘察费固定单价</w:t>
      </w:r>
      <w:r>
        <w:rPr>
          <w:rFonts w:hint="eastAsia" w:ascii="宋体" w:hAnsi="宋体" w:eastAsia="宋体" w:cs="宋体"/>
          <w:color w:val="auto"/>
          <w:kern w:val="0"/>
          <w:szCs w:val="21"/>
          <w:highlight w:val="none"/>
          <w:u w:val="single"/>
        </w:rPr>
        <w:t>按      包干使用。本项目勘察工作采用固定单价计价，实际支付应按实际完成并经发包人确认的工作量和计价清单的单价计算支付金额；最终勘察结算价=∑验收合格的勘察工</w:t>
      </w:r>
      <w:r>
        <w:rPr>
          <w:rFonts w:hint="eastAsia" w:ascii="宋体" w:hAnsi="宋体" w:eastAsia="宋体" w:cs="宋体"/>
          <w:color w:val="auto"/>
          <w:kern w:val="0"/>
          <w:szCs w:val="21"/>
          <w:highlight w:val="none"/>
          <w:u w:val="single"/>
          <w:lang w:val="en-US" w:eastAsia="zh-CN"/>
        </w:rPr>
        <w:t>程</w:t>
      </w:r>
      <w:r>
        <w:rPr>
          <w:rFonts w:hint="eastAsia" w:ascii="宋体" w:hAnsi="宋体" w:eastAsia="宋体" w:cs="宋体"/>
          <w:color w:val="auto"/>
          <w:kern w:val="0"/>
          <w:szCs w:val="21"/>
          <w:highlight w:val="none"/>
          <w:u w:val="single"/>
        </w:rPr>
        <w:t>量×</w:t>
      </w:r>
      <w:r>
        <w:rPr>
          <w:rFonts w:hint="eastAsia" w:ascii="宋体" w:hAnsi="宋体" w:eastAsia="宋体" w:cs="宋体"/>
          <w:color w:val="auto"/>
          <w:kern w:val="0"/>
          <w:szCs w:val="21"/>
          <w:highlight w:val="none"/>
          <w:u w:val="single"/>
          <w:lang w:val="en-US" w:eastAsia="zh-CN"/>
        </w:rPr>
        <w:t>中标</w:t>
      </w:r>
      <w:r>
        <w:rPr>
          <w:rFonts w:hint="eastAsia" w:ascii="宋体" w:hAnsi="宋体" w:eastAsia="宋体" w:cs="宋体"/>
          <w:color w:val="auto"/>
          <w:kern w:val="0"/>
          <w:szCs w:val="21"/>
          <w:highlight w:val="none"/>
          <w:u w:val="single"/>
        </w:rPr>
        <w:t>固定单价</w:t>
      </w:r>
      <w:r>
        <w:rPr>
          <w:rFonts w:hint="eastAsia" w:ascii="宋体" w:hAnsi="宋体" w:eastAsia="宋体" w:cs="宋体"/>
          <w:color w:val="auto"/>
          <w:highlight w:val="none"/>
          <w:u w:val="single"/>
        </w:rPr>
        <w:t>+□BIM技术费用</w:t>
      </w:r>
      <w:r>
        <w:rPr>
          <w:rFonts w:hint="eastAsia" w:ascii="宋体" w:hAnsi="宋体" w:eastAsia="宋体" w:cs="宋体"/>
          <w:color w:val="auto"/>
          <w:kern w:val="0"/>
          <w:szCs w:val="21"/>
          <w:highlight w:val="none"/>
          <w:u w:val="single"/>
        </w:rPr>
        <w:t>±合同约定的其他费用。</w:t>
      </w:r>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三</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按固定总价结算。双方商定，勘察费按     元（大写：人民币      元）包干使用。最终勘察结算价=中标固定总价±合同约定的其他勘察费用。除此之外，发包人不再支付其他费用。</w:t>
      </w:r>
    </w:p>
    <w:p>
      <w:pPr>
        <w:pStyle w:val="2"/>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kern w:val="0"/>
          <w:szCs w:val="21"/>
          <w:highlight w:val="none"/>
          <w:u w:val="single"/>
          <w:lang w:eastAsia="zh-CN"/>
        </w:rPr>
        <w:t>方式四：</w:t>
      </w:r>
      <w:r>
        <w:rPr>
          <w:rFonts w:hint="eastAsia" w:ascii="宋体" w:hAnsi="宋体" w:eastAsia="宋体" w:cs="宋体"/>
          <w:color w:val="auto"/>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u w:val="single"/>
        </w:rPr>
        <w:t>□</w:t>
      </w:r>
      <w:r>
        <w:rPr>
          <w:rFonts w:hint="eastAsia" w:ascii="宋体" w:hAnsi="宋体" w:eastAsia="宋体" w:cs="宋体"/>
          <w:color w:val="auto"/>
          <w:kern w:val="0"/>
          <w:szCs w:val="21"/>
          <w:highlight w:val="none"/>
        </w:rPr>
        <w:t>12.1.1.</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设计费按以下第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u w:val="singl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一</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按固定费率结算。双方商定，</w:t>
      </w:r>
      <w:r>
        <w:rPr>
          <w:rFonts w:hint="eastAsia" w:ascii="宋体" w:hAnsi="宋体" w:eastAsia="宋体" w:cs="宋体"/>
          <w:color w:val="auto"/>
          <w:kern w:val="0"/>
          <w:szCs w:val="21"/>
          <w:highlight w:val="none"/>
          <w:u w:val="single"/>
          <w:lang w:eastAsia="zh-CN"/>
        </w:rPr>
        <w:t>设计费固定费率</w:t>
      </w:r>
      <w:r>
        <w:rPr>
          <w:rFonts w:hint="eastAsia" w:ascii="宋体" w:hAnsi="宋体" w:eastAsia="宋体" w:cs="宋体"/>
          <w:color w:val="auto"/>
          <w:kern w:val="0"/>
          <w:szCs w:val="21"/>
          <w:highlight w:val="none"/>
          <w:u w:val="single"/>
        </w:rPr>
        <w:t>按       %包干使用。</w:t>
      </w:r>
      <w:r>
        <w:rPr>
          <w:rFonts w:hint="eastAsia" w:ascii="宋体" w:hAnsi="宋体" w:eastAsia="宋体" w:cs="宋体"/>
          <w:color w:val="auto"/>
          <w:highlight w:val="none"/>
          <w:u w:val="single"/>
        </w:rPr>
        <w:t>最终结算价=</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highlight w:val="none"/>
          <w:u w:val="single"/>
        </w:rPr>
        <w:t>设计费计费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w:t>
      </w:r>
      <w:r>
        <w:rPr>
          <w:rFonts w:hint="eastAsia" w:ascii="宋体" w:hAnsi="宋体" w:eastAsia="宋体" w:cs="宋体"/>
          <w:color w:val="auto"/>
          <w:highlight w:val="none"/>
          <w:u w:val="single"/>
          <w:lang w:val="en-US" w:eastAsia="zh-CN"/>
        </w:rPr>
        <w:t>中标</w:t>
      </w:r>
      <w:r>
        <w:rPr>
          <w:rFonts w:hint="eastAsia" w:ascii="宋体" w:hAnsi="宋体" w:eastAsia="宋体" w:cs="宋体"/>
          <w:color w:val="auto"/>
          <w:highlight w:val="none"/>
          <w:u w:val="single"/>
        </w:rPr>
        <w:t>固定费率+□BIM技术费用±合同约定的其他费用。</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highlight w:val="none"/>
          <w:u w:val="single"/>
        </w:rPr>
        <w:t>设计费计费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为：</w:t>
      </w:r>
      <w:r>
        <w:rPr>
          <w:rFonts w:hint="eastAsia" w:ascii="宋体" w:hAnsi="宋体" w:eastAsia="宋体" w:cs="宋体"/>
          <w:color w:val="auto"/>
          <w:kern w:val="0"/>
          <w:highlight w:val="none"/>
        </w:rPr>
        <w:t>□</w:t>
      </w:r>
      <w:r>
        <w:rPr>
          <w:rFonts w:hint="eastAsia" w:ascii="宋体" w:hAnsi="宋体" w:eastAsia="宋体" w:cs="宋体"/>
          <w:color w:val="auto"/>
          <w:highlight w:val="none"/>
          <w:u w:val="single"/>
        </w:rPr>
        <w:t>经审核的工程量清单招标控制价（扣除预留金）；□初步设计批复概算中的建筑安装工程费；□工程竣工结算建筑安装工程费。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方式二：</w:t>
      </w:r>
      <w:r>
        <w:rPr>
          <w:rFonts w:hint="eastAsia" w:ascii="宋体" w:hAnsi="宋体" w:eastAsia="宋体" w:cs="宋体"/>
          <w:color w:val="auto"/>
          <w:kern w:val="0"/>
          <w:szCs w:val="21"/>
          <w:highlight w:val="none"/>
          <w:u w:val="single"/>
        </w:rPr>
        <w:t>按固定单价结算。双方商定，</w:t>
      </w:r>
      <w:r>
        <w:rPr>
          <w:rFonts w:hint="eastAsia" w:ascii="宋体" w:hAnsi="宋体" w:eastAsia="宋体" w:cs="宋体"/>
          <w:color w:val="auto"/>
          <w:kern w:val="0"/>
          <w:szCs w:val="21"/>
          <w:highlight w:val="none"/>
          <w:u w:val="single"/>
          <w:lang w:eastAsia="zh-CN"/>
        </w:rPr>
        <w:t>设计费固定单价</w:t>
      </w:r>
      <w:r>
        <w:rPr>
          <w:rFonts w:hint="eastAsia" w:ascii="宋体" w:hAnsi="宋体" w:eastAsia="宋体" w:cs="宋体"/>
          <w:color w:val="auto"/>
          <w:kern w:val="0"/>
          <w:szCs w:val="21"/>
          <w:highlight w:val="none"/>
          <w:u w:val="single"/>
        </w:rPr>
        <w:t>按      包干使用。本项目设计工作采用固定单价计价，实际支付应按实际完成并经发包人确认的工作量和计价清单的单价计算支付金额；最终设计结算价=∑验收合格的设计工</w:t>
      </w:r>
      <w:r>
        <w:rPr>
          <w:rFonts w:hint="eastAsia" w:ascii="宋体" w:hAnsi="宋体" w:eastAsia="宋体" w:cs="宋体"/>
          <w:color w:val="auto"/>
          <w:kern w:val="0"/>
          <w:szCs w:val="21"/>
          <w:highlight w:val="none"/>
          <w:u w:val="single"/>
          <w:lang w:val="en-US" w:eastAsia="zh-CN"/>
        </w:rPr>
        <w:t>程</w:t>
      </w:r>
      <w:r>
        <w:rPr>
          <w:rFonts w:hint="eastAsia" w:ascii="宋体" w:hAnsi="宋体" w:eastAsia="宋体" w:cs="宋体"/>
          <w:color w:val="auto"/>
          <w:kern w:val="0"/>
          <w:szCs w:val="21"/>
          <w:highlight w:val="none"/>
          <w:u w:val="single"/>
        </w:rPr>
        <w:t>量×</w:t>
      </w:r>
      <w:r>
        <w:rPr>
          <w:rFonts w:hint="eastAsia" w:ascii="宋体" w:hAnsi="宋体" w:eastAsia="宋体" w:cs="宋体"/>
          <w:color w:val="auto"/>
          <w:kern w:val="0"/>
          <w:szCs w:val="21"/>
          <w:highlight w:val="none"/>
          <w:u w:val="single"/>
          <w:lang w:val="en-US" w:eastAsia="zh-CN"/>
        </w:rPr>
        <w:t>中标</w:t>
      </w:r>
      <w:r>
        <w:rPr>
          <w:rFonts w:hint="eastAsia" w:ascii="宋体" w:hAnsi="宋体" w:eastAsia="宋体" w:cs="宋体"/>
          <w:color w:val="auto"/>
          <w:kern w:val="0"/>
          <w:szCs w:val="21"/>
          <w:highlight w:val="none"/>
          <w:u w:val="single"/>
        </w:rPr>
        <w:t>固定单价</w:t>
      </w:r>
      <w:r>
        <w:rPr>
          <w:rFonts w:hint="eastAsia" w:ascii="宋体" w:hAnsi="宋体" w:eastAsia="宋体" w:cs="宋体"/>
          <w:color w:val="auto"/>
          <w:highlight w:val="none"/>
          <w:u w:val="single"/>
        </w:rPr>
        <w:t>+□BIM技术费用</w:t>
      </w:r>
      <w:r>
        <w:rPr>
          <w:rFonts w:hint="eastAsia" w:ascii="宋体" w:hAnsi="宋体" w:eastAsia="宋体" w:cs="宋体"/>
          <w:color w:val="auto"/>
          <w:kern w:val="0"/>
          <w:szCs w:val="21"/>
          <w:highlight w:val="none"/>
          <w:u w:val="single"/>
        </w:rPr>
        <w:t>±合同约定的其他费用。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三</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按固定总价结算。双方商定，设计费按      元（大写：人民币      元）包干使用。最终设计结算价=</w:t>
      </w:r>
      <w:r>
        <w:rPr>
          <w:rFonts w:hint="eastAsia" w:ascii="宋体" w:hAnsi="宋体" w:eastAsia="宋体" w:cs="宋体"/>
          <w:color w:val="auto"/>
          <w:kern w:val="0"/>
          <w:szCs w:val="21"/>
          <w:highlight w:val="none"/>
          <w:u w:val="single"/>
          <w:lang w:val="en-US" w:eastAsia="zh-CN"/>
        </w:rPr>
        <w:t>中标固定总价</w:t>
      </w:r>
      <w:r>
        <w:rPr>
          <w:rFonts w:hint="eastAsia" w:ascii="宋体" w:hAnsi="宋体" w:eastAsia="宋体" w:cs="宋体"/>
          <w:color w:val="auto"/>
          <w:kern w:val="0"/>
          <w:szCs w:val="21"/>
          <w:highlight w:val="none"/>
          <w:u w:val="single"/>
        </w:rPr>
        <w:t>±合同约定的其他设计费用。除此之外，发包人不再支付其他费用。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eastAsia="zh-CN"/>
        </w:rPr>
        <w:t>方式四：</w:t>
      </w:r>
      <w:r>
        <w:rPr>
          <w:rFonts w:hint="eastAsia" w:ascii="宋体" w:hAnsi="宋体" w:eastAsia="宋体" w:cs="宋体"/>
          <w:color w:val="auto"/>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r>
        <w:rPr>
          <w:rFonts w:hint="eastAsia" w:ascii="宋体" w:hAnsi="宋体" w:eastAsia="宋体" w:cs="宋体"/>
          <w:color w:val="auto"/>
          <w:kern w:val="0"/>
          <w:szCs w:val="21"/>
          <w:highlight w:val="none"/>
          <w:lang w:val="en-US" w:eastAsia="zh-CN"/>
        </w:rPr>
        <w:t>1.5</w:t>
      </w:r>
      <w:r>
        <w:rPr>
          <w:rFonts w:hint="eastAsia" w:ascii="宋体" w:hAnsi="宋体" w:eastAsia="宋体" w:cs="宋体"/>
          <w:color w:val="auto"/>
          <w:kern w:val="0"/>
          <w:szCs w:val="21"/>
          <w:highlight w:val="none"/>
        </w:rPr>
        <w:t>本合同勘察设计费按以下阶段支付：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（1）合同签署后 28 天内，发包人向设计人支付勘察设计费用的</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％作为预付款（本合同履行后，预付款抵作勘察设计费，不再扣回）；</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（2）初步设计文件按期完成后并送至发包人处，经发包人或上级主管部门审查、修改批准后，支付勘察设计费用的</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（3）主体土建工程施工图设计文件按期完成后并送至发包人处，经发包人或上级主管部门审查、修改批准后，支付勘察设计费用的</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（4）施工招标图纸、参考资料、工程量清单及施工专用技术规范按期完成后并送至发包人处，发包人施工招标完成并与施工单位签订施工合同之后，支付勘察设计费用的</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（5）全部工程施工图设计文件均按期完成并送至发包人处，经发包人或上级主管部门审查、修改批准后，向设计人支付至勘察设计费用的</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（6）工程</w:t>
      </w:r>
      <w:r>
        <w:rPr>
          <w:rFonts w:hint="eastAsia" w:ascii="宋体" w:hAnsi="宋体" w:eastAsia="宋体" w:cs="宋体"/>
          <w:color w:val="auto"/>
          <w:kern w:val="0"/>
          <w:szCs w:val="21"/>
          <w:highlight w:val="none"/>
          <w:u w:val="single"/>
          <w:lang w:eastAsia="zh-CN"/>
        </w:rPr>
        <w:t>交</w:t>
      </w:r>
      <w:r>
        <w:rPr>
          <w:rFonts w:hint="eastAsia" w:ascii="宋体" w:hAnsi="宋体" w:eastAsia="宋体" w:cs="宋体"/>
          <w:color w:val="auto"/>
          <w:kern w:val="0"/>
          <w:szCs w:val="21"/>
          <w:highlight w:val="none"/>
          <w:u w:val="single"/>
        </w:rPr>
        <w:t xml:space="preserve">工验收合格后  天内，发包人按勘察设计费结算价向设计人结清勘察设计费；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eastAsia="zh-CN"/>
        </w:rPr>
        <w:t>注：</w:t>
      </w:r>
      <w:r>
        <w:rPr>
          <w:rFonts w:hint="eastAsia" w:ascii="宋体" w:hAnsi="宋体" w:eastAsia="宋体" w:cs="宋体"/>
          <w:color w:val="auto"/>
          <w:kern w:val="0"/>
          <w:szCs w:val="21"/>
          <w:highlight w:val="none"/>
          <w:u w:val="single"/>
        </w:rPr>
        <w:t>本项结算及支付的签约合同价应扣除暂列金额</w:t>
      </w:r>
      <w:r>
        <w:rPr>
          <w:rFonts w:hint="eastAsia" w:ascii="宋体" w:hAnsi="宋体" w:eastAsia="宋体" w:cs="宋体"/>
          <w:color w:val="auto"/>
          <w:kern w:val="0"/>
          <w:szCs w:val="21"/>
          <w:highlight w:val="none"/>
          <w:u w:val="single"/>
          <w:lang w:eastAsia="zh-CN"/>
        </w:rPr>
        <w:t>；本项目勘察设计工作采用综合单价计价，报价清单中所列工作量是预估数量，仅作为投标的共同基础，不能作为最终结算支付的依据；实际支付应按实际完成并经发包人确认的工作量和报价清单的</w:t>
      </w:r>
      <w:r>
        <w:rPr>
          <w:rFonts w:hint="eastAsia" w:ascii="宋体" w:hAnsi="宋体" w:eastAsia="宋体" w:cs="宋体"/>
          <w:color w:val="auto"/>
          <w:kern w:val="0"/>
          <w:szCs w:val="21"/>
          <w:highlight w:val="none"/>
          <w:u w:val="single"/>
          <w:lang w:val="en-US" w:eastAsia="zh-CN"/>
        </w:rPr>
        <w:t>进行计算</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rPr>
        <w:t>本工程若因非设计人原因导致需分期分部取得批复或完成施工图的，发包人按上述支付原则支付设计人对应完成部分的勘察设计费。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本项目合同勘察设计费包含：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发包人要求设计人进行外出考察、试验检测、专项咨询或专家评审的相应费用</w:t>
      </w:r>
      <w:r>
        <w:rPr>
          <w:rFonts w:hint="eastAsia" w:ascii="宋体" w:hAnsi="宋体" w:eastAsia="宋体" w:cs="宋体"/>
          <w:color w:val="auto"/>
          <w:kern w:val="0"/>
          <w:szCs w:val="21"/>
          <w:highlight w:val="none"/>
          <w:u w:val="single"/>
        </w:rPr>
        <w:t xml:space="preserve">  （是/否） </w:t>
      </w:r>
      <w:r>
        <w:rPr>
          <w:rFonts w:hint="eastAsia" w:ascii="宋体" w:hAnsi="宋体" w:eastAsia="宋体" w:cs="宋体"/>
          <w:color w:val="auto"/>
          <w:kern w:val="0"/>
          <w:szCs w:val="21"/>
          <w:highlight w:val="none"/>
        </w:rPr>
        <w:t>包含在本项目合同勘察设计费中。</w:t>
      </w:r>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 预付款</w:t>
      </w:r>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12.2.1 预付款的额度、支付方式：</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中期支付</w:t>
      </w:r>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12.3.1 中期支付申请的格式及份数：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w:t>
      </w:r>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12.3.2 逾期付款违约金：每延期支付 1 天, 发包人应付给设计人拖欠金额的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‰的违约金。</w:t>
      </w:r>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12.3.3 中期支付涉及政府投资资金的，支付规定如下：</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w:t>
      </w:r>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12.4 费用结算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12.4.1 勘察设计费用结算申请的份数和提交期限：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12.4.2 发包人应按本合同规定的金额和日期向设计人支付勘察设计费，每逾期支付1天，应按照当期应付金额的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（不超过当期应付金额的0.2%）向设计人支付违约金，且设计人提交勘察设计文件的时间顺延。逾期超过</w:t>
      </w:r>
      <w:r>
        <w:rPr>
          <w:rFonts w:hint="eastAsia" w:ascii="宋体" w:hAnsi="宋体" w:eastAsia="宋体" w:cs="宋体"/>
          <w:color w:val="auto"/>
          <w:kern w:val="0"/>
          <w:szCs w:val="21"/>
          <w:highlight w:val="none"/>
          <w:u w:val="single"/>
          <w:lang w:eastAsia="zh-CN"/>
        </w:rPr>
        <w:t xml:space="preserve"> 28 天</w:t>
      </w:r>
      <w:r>
        <w:rPr>
          <w:rFonts w:hint="eastAsia" w:ascii="宋体" w:hAnsi="宋体" w:eastAsia="宋体" w:cs="宋体"/>
          <w:color w:val="auto"/>
          <w:kern w:val="0"/>
          <w:szCs w:val="21"/>
          <w:highlight w:val="none"/>
        </w:rPr>
        <w:t>以上时，设计人有权暂停履行下阶段工作，并书面通知发包人。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双方约定按以下方式支付：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发包人以</w:t>
      </w:r>
      <w:r>
        <w:rPr>
          <w:rFonts w:hint="eastAsia" w:ascii="宋体" w:hAnsi="宋体" w:eastAsia="宋体" w:cs="宋体"/>
          <w:color w:val="auto"/>
          <w:kern w:val="0"/>
          <w:szCs w:val="21"/>
          <w:highlight w:val="none"/>
          <w:u w:val="single"/>
        </w:rPr>
        <w:t>（承兑汇票/转账支票）</w:t>
      </w:r>
      <w:r>
        <w:rPr>
          <w:rFonts w:hint="eastAsia" w:ascii="宋体" w:hAnsi="宋体" w:eastAsia="宋体" w:cs="宋体"/>
          <w:color w:val="auto"/>
          <w:kern w:val="0"/>
          <w:szCs w:val="21"/>
          <w:highlight w:val="none"/>
        </w:rPr>
        <w:t>支付给设计人，设计人应当于每次支付前向发包人提交增值税专用发票。否则，发包人有权延期付款，并不承担逾期付款的违约责任。同时，设计人不得以此为理由拒绝履行合同义务。</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12.5 暂列金额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12.5.1 本合同的暂列金额为</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12.6 质量保证金</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highlight w:val="none"/>
        </w:rPr>
        <w:t>。</w:t>
      </w:r>
    </w:p>
    <w:p>
      <w:pPr>
        <w:spacing w:line="360" w:lineRule="auto"/>
        <w:ind w:firstLine="420" w:firstLineChars="200"/>
        <w:rPr>
          <w:rFonts w:hint="eastAsia" w:ascii="宋体" w:hAnsi="宋体" w:eastAsia="宋体" w:cs="宋体"/>
          <w:color w:val="auto"/>
          <w:kern w:val="0"/>
          <w:szCs w:val="21"/>
          <w:highlight w:val="none"/>
        </w:rPr>
      </w:pPr>
      <w:bookmarkStart w:id="1884" w:name="_Toc12830"/>
      <w:bookmarkStart w:id="1885" w:name="_Toc27859"/>
      <w:bookmarkStart w:id="1886" w:name="_Toc75856925"/>
      <w:bookmarkStart w:id="1887" w:name="_Toc29435"/>
      <w:r>
        <w:rPr>
          <w:rFonts w:hint="eastAsia" w:ascii="宋体" w:hAnsi="宋体" w:eastAsia="宋体" w:cs="宋体"/>
          <w:color w:val="auto"/>
          <w:kern w:val="0"/>
          <w:szCs w:val="21"/>
          <w:highlight w:val="none"/>
        </w:rPr>
        <w:t>质量保证金采用以下第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种方式提交：</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（1）质量保证金保函</w:t>
      </w:r>
    </w:p>
    <w:p>
      <w:pPr>
        <w:spacing w:line="360" w:lineRule="auto"/>
        <w:ind w:firstLine="420" w:firstLineChars="200"/>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1）缴纳形式：</w:t>
      </w:r>
      <w:r>
        <w:rPr>
          <w:rFonts w:hint="eastAsia" w:ascii="宋体" w:hAnsi="宋体" w:eastAsia="宋体" w:cs="宋体"/>
          <w:color w:val="auto"/>
          <w:kern w:val="0"/>
          <w:szCs w:val="21"/>
          <w:highlight w:val="none"/>
          <w:u w:val="none"/>
          <w:lang w:val="en-US" w:eastAsia="zh-CN"/>
        </w:rPr>
        <w:t>质量保证金</w:t>
      </w:r>
      <w:r>
        <w:rPr>
          <w:rFonts w:hint="eastAsia" w:ascii="宋体" w:hAnsi="宋体" w:eastAsia="宋体" w:cs="宋体"/>
          <w:color w:val="auto"/>
          <w:kern w:val="0"/>
          <w:szCs w:val="21"/>
          <w:highlight w:val="none"/>
          <w:u w:val="none"/>
        </w:rPr>
        <w:t>保函包括银行保函、保证保险和担保保函</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其示范文本详见合同附件</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kern w:val="0"/>
          <w:szCs w:val="21"/>
          <w:highlight w:val="none"/>
          <w:u w:val="none"/>
          <w:lang w:val="en-US" w:eastAsia="zh-CN"/>
        </w:rPr>
        <w:t>承包人提交的质量保证金</w:t>
      </w:r>
      <w:r>
        <w:rPr>
          <w:rFonts w:hint="eastAsia" w:ascii="宋体" w:hAnsi="宋体" w:eastAsia="宋体" w:cs="宋体"/>
          <w:color w:val="auto"/>
          <w:kern w:val="0"/>
          <w:szCs w:val="21"/>
          <w:highlight w:val="none"/>
          <w:u w:val="none"/>
        </w:rPr>
        <w:t>保函</w:t>
      </w:r>
      <w:r>
        <w:rPr>
          <w:rFonts w:hint="eastAsia" w:ascii="宋体" w:hAnsi="宋体" w:eastAsia="宋体" w:cs="宋体"/>
          <w:color w:val="auto"/>
          <w:kern w:val="0"/>
          <w:szCs w:val="21"/>
          <w:highlight w:val="none"/>
          <w:u w:val="none"/>
          <w:lang w:val="en-US" w:eastAsia="zh-CN"/>
        </w:rPr>
        <w:t>应</w:t>
      </w:r>
      <w:r>
        <w:rPr>
          <w:rFonts w:hint="eastAsia" w:ascii="宋体" w:hAnsi="宋体" w:eastAsia="宋体" w:cs="宋体"/>
          <w:color w:val="auto"/>
          <w:kern w:val="0"/>
          <w:szCs w:val="21"/>
          <w:highlight w:val="none"/>
          <w:u w:val="none"/>
        </w:rPr>
        <w:t>严格执行</w:t>
      </w:r>
      <w:r>
        <w:rPr>
          <w:rFonts w:hint="eastAsia" w:ascii="宋体" w:hAnsi="宋体" w:eastAsia="宋体" w:cs="宋体"/>
          <w:color w:val="auto"/>
          <w:kern w:val="0"/>
          <w:szCs w:val="21"/>
          <w:highlight w:val="none"/>
          <w:u w:val="none"/>
          <w:lang w:val="en-US" w:eastAsia="zh-CN"/>
        </w:rPr>
        <w:t>其</w:t>
      </w:r>
      <w:r>
        <w:rPr>
          <w:rFonts w:hint="eastAsia" w:ascii="宋体" w:hAnsi="宋体" w:eastAsia="宋体" w:cs="宋体"/>
          <w:color w:val="auto"/>
          <w:kern w:val="0"/>
          <w:szCs w:val="21"/>
          <w:highlight w:val="none"/>
          <w:u w:val="none"/>
        </w:rPr>
        <w:t>示范文本，不得对示范文本中的实质性内容进行修改</w:t>
      </w:r>
      <w:r>
        <w:rPr>
          <w:rFonts w:hint="eastAsia" w:ascii="宋体" w:hAnsi="宋体" w:eastAsia="宋体" w:cs="宋体"/>
          <w:color w:val="auto"/>
          <w:szCs w:val="21"/>
          <w:highlight w:val="none"/>
          <w:u w:val="none"/>
          <w:lang w:eastAsia="zh-CN"/>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具体要求：质量保证金保函的开立人应当是具有相应资格的银行、保险机构、融资担保公司，其信用资质、履约能力、担保能力、赔付流程、安全保密等应符合工程保函业务条件。质量保证金保函应合法合规，符合招投标行政监督部门、行业主管部门和金融监管部门的相关规定，满足招标文件约定要求。</w:t>
      </w:r>
      <w:r>
        <w:rPr>
          <w:rFonts w:hint="eastAsia" w:ascii="宋体" w:hAnsi="宋体" w:eastAsia="宋体" w:cs="宋体"/>
          <w:color w:val="auto"/>
          <w:kern w:val="0"/>
          <w:szCs w:val="21"/>
          <w:highlight w:val="none"/>
          <w:u w:val="none"/>
          <w:lang w:eastAsia="zh-CN"/>
        </w:rPr>
        <w:t>设计人</w:t>
      </w:r>
      <w:r>
        <w:rPr>
          <w:rFonts w:hint="eastAsia" w:ascii="宋体" w:hAnsi="宋体" w:eastAsia="宋体" w:cs="宋体"/>
          <w:color w:val="auto"/>
          <w:kern w:val="0"/>
          <w:szCs w:val="21"/>
          <w:highlight w:val="none"/>
          <w:u w:val="none"/>
        </w:rPr>
        <w:t>应选择在渝依法设立总部或者设有分支机构的金融机构开具质量保证金保函（包括纸质保函或电子保函）。质量保证金保函为纸质保函的，</w:t>
      </w:r>
      <w:r>
        <w:rPr>
          <w:rFonts w:hint="eastAsia" w:ascii="宋体" w:hAnsi="宋体" w:eastAsia="宋体" w:cs="宋体"/>
          <w:color w:val="auto"/>
          <w:kern w:val="0"/>
          <w:szCs w:val="21"/>
          <w:highlight w:val="none"/>
          <w:u w:val="none"/>
          <w:lang w:val="en-US" w:eastAsia="zh-CN"/>
        </w:rPr>
        <w:t>设计人应提供该</w:t>
      </w:r>
      <w:r>
        <w:rPr>
          <w:rFonts w:hint="eastAsia" w:ascii="宋体" w:hAnsi="宋体" w:eastAsia="宋体" w:cs="宋体"/>
          <w:color w:val="auto"/>
          <w:kern w:val="0"/>
          <w:szCs w:val="21"/>
          <w:highlight w:val="none"/>
          <w:u w:val="none"/>
        </w:rPr>
        <w:t>纸质保函在重庆市辖区范围内的核验地址和核验方式，并确保该纸质保函能在开立人在渝的总部或者分支机构进行核验。</w:t>
      </w:r>
      <w:r>
        <w:rPr>
          <w:rFonts w:hint="eastAsia" w:ascii="宋体" w:hAnsi="宋体" w:eastAsia="宋体" w:cs="宋体"/>
          <w:color w:val="auto"/>
          <w:kern w:val="0"/>
          <w:szCs w:val="21"/>
          <w:highlight w:val="none"/>
          <w:u w:val="none"/>
          <w:lang w:eastAsia="zh-CN"/>
        </w:rPr>
        <w:t>设计人</w:t>
      </w:r>
      <w:r>
        <w:rPr>
          <w:rFonts w:hint="eastAsia" w:ascii="宋体" w:hAnsi="宋体" w:eastAsia="宋体" w:cs="宋体"/>
          <w:color w:val="auto"/>
          <w:kern w:val="0"/>
          <w:szCs w:val="21"/>
          <w:highlight w:val="none"/>
          <w:u w:val="none"/>
        </w:rPr>
        <w:t>对所提交的质量保证金保函的真实性、合法性、有效性负责。</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（2）现金、支票、转账形式；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（3）其他方式: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ind w:firstLine="420" w:firstLineChars="200"/>
        <w:rPr>
          <w:rFonts w:hint="eastAsia" w:ascii="宋体" w:hAnsi="宋体" w:eastAsia="宋体" w:cs="宋体"/>
          <w:color w:val="auto"/>
          <w:highlight w:val="none"/>
        </w:rPr>
      </w:pPr>
    </w:p>
    <w:p>
      <w:pPr>
        <w:keepNext/>
        <w:keepLines/>
        <w:spacing w:line="415" w:lineRule="auto"/>
        <w:jc w:val="left"/>
        <w:outlineLvl w:val="2"/>
        <w:rPr>
          <w:rFonts w:hint="eastAsia" w:ascii="宋体" w:hAnsi="宋体" w:eastAsia="宋体" w:cs="宋体"/>
          <w:color w:val="auto"/>
          <w:kern w:val="0"/>
          <w:sz w:val="32"/>
          <w:szCs w:val="32"/>
          <w:highlight w:val="none"/>
        </w:rPr>
      </w:pPr>
      <w:bookmarkStart w:id="1888" w:name="_Toc25479"/>
      <w:bookmarkStart w:id="1889" w:name="_Toc11060"/>
      <w:bookmarkStart w:id="1890" w:name="_Toc8772"/>
      <w:bookmarkStart w:id="1891" w:name="_Toc25827"/>
      <w:bookmarkStart w:id="1892" w:name="_Toc8334"/>
      <w:r>
        <w:rPr>
          <w:rFonts w:hint="eastAsia" w:ascii="宋体" w:hAnsi="宋体" w:eastAsia="宋体" w:cs="宋体"/>
          <w:color w:val="auto"/>
          <w:kern w:val="0"/>
          <w:sz w:val="32"/>
          <w:szCs w:val="32"/>
          <w:highlight w:val="none"/>
        </w:rPr>
        <w:t>13.不可抗力</w:t>
      </w:r>
      <w:bookmarkEnd w:id="1884"/>
      <w:bookmarkEnd w:id="1885"/>
      <w:bookmarkEnd w:id="1886"/>
      <w:bookmarkEnd w:id="1887"/>
      <w:bookmarkEnd w:id="1888"/>
      <w:bookmarkEnd w:id="1889"/>
      <w:bookmarkEnd w:id="1890"/>
      <w:bookmarkEnd w:id="1891"/>
      <w:bookmarkEnd w:id="1892"/>
      <w:bookmarkStart w:id="1893" w:name="_Toc24550"/>
      <w:bookmarkStart w:id="1894" w:name="_Toc531632625"/>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13.1不可抗力的确认</w:t>
      </w:r>
      <w:bookmarkEnd w:id="1893"/>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除通用合同条款约定的不可抗力事件之外，视为不可抗力的其他情形：</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895" w:name="_Toc75856926"/>
      <w:bookmarkStart w:id="1896" w:name="_Toc28304"/>
      <w:bookmarkStart w:id="1897" w:name="_Toc22828"/>
      <w:bookmarkStart w:id="1898" w:name="_Toc21127"/>
      <w:bookmarkStart w:id="1899" w:name="_Toc532458251"/>
      <w:bookmarkStart w:id="1900" w:name="_Toc31359"/>
      <w:bookmarkStart w:id="1901" w:name="_Toc19722"/>
      <w:bookmarkStart w:id="1902" w:name="_Toc26437"/>
      <w:bookmarkStart w:id="1903" w:name="_Toc9327"/>
      <w:bookmarkStart w:id="1904" w:name="_Toc20283"/>
      <w:bookmarkStart w:id="1905" w:name="_Toc3432"/>
      <w:r>
        <w:rPr>
          <w:rFonts w:hint="eastAsia" w:ascii="宋体" w:hAnsi="宋体" w:eastAsia="宋体" w:cs="宋体"/>
          <w:color w:val="auto"/>
          <w:kern w:val="0"/>
          <w:sz w:val="32"/>
          <w:szCs w:val="32"/>
          <w:highlight w:val="none"/>
        </w:rPr>
        <w:t>14.违约</w:t>
      </w:r>
      <w:bookmarkEnd w:id="1894"/>
      <w:bookmarkEnd w:id="1895"/>
      <w:bookmarkEnd w:id="1896"/>
      <w:bookmarkEnd w:id="1897"/>
      <w:bookmarkEnd w:id="1898"/>
      <w:bookmarkEnd w:id="1899"/>
      <w:bookmarkEnd w:id="1900"/>
      <w:bookmarkEnd w:id="1901"/>
      <w:bookmarkEnd w:id="1902"/>
      <w:bookmarkEnd w:id="1903"/>
      <w:bookmarkEnd w:id="1904"/>
      <w:bookmarkEnd w:id="1905"/>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14.1 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14.1.1（10）施工图预算超过初步设计概算的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%，或工程竣工决算超过施工图预算的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（11）单个合同段因变更引起的工程费用调整累计超过该合同段合同价的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14.1.2设计人未按合同条款要求，发生违约情况时，将根据以下约定进行相应的处理：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14.1.2.1项目主要勘察设计人员配备，违反合同文件及相关约定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（1）经发包人同意，更换主要勘察设计人员的，按照以下方式承担违约责任：</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①更换项目负责人的，设计人每更换一次向发包人支付违约金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②更换除项目负责人外的其他主要勘察设计人员的，每更换一人，设计人向发包人支付违约金   元(不超过签约合同价的0.3%)。</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（2）未经发包人同意，擅自更换主要勘察设计人员的，按照以下方式承担违约责任：</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擅自更换项目负责人的，设计人每更换一次向发包人支付违约金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②擅自更换除项目负责人外的其他主要勘察设计人员的，每更换一人，设计人向发包人支付违约金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③未经发包人同意，擅自更换项目主要勘察设计人员超过三次的，发包人有权</w:t>
      </w:r>
      <w:r>
        <w:rPr>
          <w:rFonts w:hint="eastAsia" w:ascii="宋体" w:hAnsi="宋体" w:eastAsia="宋体" w:cs="宋体"/>
          <w:color w:val="auto"/>
          <w:kern w:val="0"/>
          <w:szCs w:val="21"/>
          <w:highlight w:val="none"/>
          <w:lang w:eastAsia="zh-CN"/>
        </w:rPr>
        <w:t>解除</w:t>
      </w:r>
      <w:r>
        <w:rPr>
          <w:rFonts w:hint="eastAsia" w:ascii="宋体" w:hAnsi="宋体" w:eastAsia="宋体" w:cs="宋体"/>
          <w:color w:val="auto"/>
          <w:kern w:val="0"/>
          <w:szCs w:val="21"/>
          <w:highlight w:val="none"/>
        </w:rPr>
        <w:t>合同。设计人应承担由此给发包人造成的经济损失。</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（3）因下列原因之一，发包人有权要求更换项目主要勘察设计人员。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严重过失行为的；②有违法行为不能履行职责的；③涉嫌犯罪的；④不能胜任岗位职责的；⑤严重违反职业道德的；⑥其他不能履约的情形；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发包人要求更换项目主要勘察设计人员的，设计人应向发包人承担下述违约责任：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更换项目负责人的，设计人每更换一次向发包人支付违约金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②更换除项目负责人外的其他主要勘察设计人员的，每更换一名设计人向发包人支付违约金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③因设计人原因，导致发包人要求更换项目主要勘察设计人员变更超过三次的，发包人有权</w:t>
      </w:r>
      <w:r>
        <w:rPr>
          <w:rFonts w:hint="eastAsia" w:ascii="宋体" w:hAnsi="宋体" w:eastAsia="宋体" w:cs="宋体"/>
          <w:color w:val="auto"/>
          <w:kern w:val="0"/>
          <w:szCs w:val="21"/>
          <w:highlight w:val="none"/>
          <w:lang w:eastAsia="zh-CN"/>
        </w:rPr>
        <w:t>解除</w:t>
      </w:r>
      <w:r>
        <w:rPr>
          <w:rFonts w:hint="eastAsia" w:ascii="宋体" w:hAnsi="宋体" w:eastAsia="宋体" w:cs="宋体"/>
          <w:color w:val="auto"/>
          <w:kern w:val="0"/>
          <w:szCs w:val="21"/>
          <w:highlight w:val="none"/>
        </w:rPr>
        <w:t>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14.1.2.2 设计人提交勘察设计成果，违反合同约定期限及相关规定</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（1）因设计人原因，延迟提交勘察设计成果或变更勘察报告、图纸及意见的，设计人应向发包人承担下述违约责任：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第一次延迟提交勘察设计成果或变更勘察报告、图纸及意见的，每逾期一天设计人向发包人支付违约金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元(不超过签约合同价的0.2%)；影响开工时间或工程进度的，设计人向发包人支付违约金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元(不超过签约合同价的2%)，且发包人有权要求设计人撤换项目负责人；</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②第二次及以上延迟提交勘察设计成果或变更勘察报告、图纸及意见的，每逾期一天设计人向发包人支付违约金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元(不超过签约合同价的0.5%)；影响开工时间或工程进度的，可根据情况拒付全部或部分勘察设计费用，同时发包人有权</w:t>
      </w:r>
      <w:r>
        <w:rPr>
          <w:rFonts w:hint="eastAsia" w:ascii="宋体" w:hAnsi="宋体" w:eastAsia="宋体" w:cs="宋体"/>
          <w:color w:val="auto"/>
          <w:kern w:val="0"/>
          <w:szCs w:val="21"/>
          <w:highlight w:val="none"/>
          <w:lang w:eastAsia="zh-CN"/>
        </w:rPr>
        <w:t>解除</w:t>
      </w:r>
      <w:r>
        <w:rPr>
          <w:rFonts w:hint="eastAsia" w:ascii="宋体" w:hAnsi="宋体" w:eastAsia="宋体" w:cs="宋体"/>
          <w:color w:val="auto"/>
          <w:kern w:val="0"/>
          <w:szCs w:val="21"/>
          <w:highlight w:val="none"/>
        </w:rPr>
        <w:t>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（2）设计人出现勘察设计成果文件未盖章、责任人未签名或签名不全、盖章不规范，设计人应向发包人承担下述违约责任：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重新提交并向发包人支付违约金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元(不超过签约合同价的0.25%)；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②两次重新提交并向发包人支付违约金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③出现三次及以上出现勘察设计成果文件未盖章、责任人未签名或签名不全、盖章不规范的情形，发包人有权</w:t>
      </w:r>
      <w:r>
        <w:rPr>
          <w:rFonts w:hint="eastAsia" w:ascii="宋体" w:hAnsi="宋体" w:eastAsia="宋体" w:cs="宋体"/>
          <w:color w:val="auto"/>
          <w:kern w:val="0"/>
          <w:szCs w:val="21"/>
          <w:highlight w:val="none"/>
          <w:lang w:eastAsia="zh-CN"/>
        </w:rPr>
        <w:t>解除</w:t>
      </w:r>
      <w:r>
        <w:rPr>
          <w:rFonts w:hint="eastAsia" w:ascii="宋体" w:hAnsi="宋体" w:eastAsia="宋体" w:cs="宋体"/>
          <w:color w:val="auto"/>
          <w:kern w:val="0"/>
          <w:szCs w:val="21"/>
          <w:highlight w:val="none"/>
        </w:rPr>
        <w:t>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（3）设计人对提交的勘察设计成果弄虚作假、提供虚假成果资料，被查证属实：</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未造成不良后果，并限时纠正，设计人向发包人支付违约金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②造成不良后果，发包人有权要求撤换项目负责人，追究设计人责任，设计人向发包人支付违约金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元(不超过签约合同价的10%)。</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（4）因设计人过失引起的设计变更，造成工程投资增加超过概算5%的，视情节轻重扣除</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%（不超过签约合同价的</w:t>
      </w:r>
      <w:r>
        <w:rPr>
          <w:rFonts w:hint="eastAsia" w:ascii="宋体" w:hAnsi="宋体" w:eastAsia="宋体" w:cs="宋体"/>
          <w:color w:val="auto"/>
          <w:kern w:val="0"/>
          <w:szCs w:val="21"/>
          <w:highlight w:val="none"/>
          <w:u w:val="single"/>
        </w:rPr>
        <w:t>30</w:t>
      </w:r>
      <w:r>
        <w:rPr>
          <w:rFonts w:hint="eastAsia" w:ascii="宋体" w:hAnsi="宋体" w:eastAsia="宋体" w:cs="宋体"/>
          <w:color w:val="auto"/>
          <w:kern w:val="0"/>
          <w:szCs w:val="21"/>
          <w:highlight w:val="none"/>
        </w:rPr>
        <w:t>%）的勘察设计费，并报主管部门予以处罚。</w:t>
      </w:r>
    </w:p>
    <w:p>
      <w:pPr>
        <w:widowControl/>
        <w:tabs>
          <w:tab w:val="left" w:pos="9072"/>
          <w:tab w:val="left" w:pos="9781"/>
        </w:tabs>
        <w:spacing w:line="360" w:lineRule="auto"/>
        <w:ind w:left="67" w:leftChars="32"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（5）设计人转包、违法分包或者未经发包人同意擅自分包的。一经查实，</w:t>
      </w:r>
      <w:r>
        <w:rPr>
          <w:rFonts w:hint="eastAsia" w:ascii="宋体" w:hAnsi="宋体" w:eastAsia="宋体" w:cs="宋体"/>
          <w:snapToGrid w:val="0"/>
          <w:color w:val="auto"/>
          <w:kern w:val="0"/>
          <w:szCs w:val="21"/>
          <w:highlight w:val="none"/>
          <w:lang w:eastAsia="zh-CN"/>
        </w:rPr>
        <w:t>设计人的履约</w:t>
      </w:r>
      <w:r>
        <w:rPr>
          <w:rFonts w:hint="eastAsia" w:ascii="宋体" w:hAnsi="宋体" w:eastAsia="宋体" w:cs="宋体"/>
          <w:snapToGrid w:val="0"/>
          <w:color w:val="auto"/>
          <w:kern w:val="0"/>
          <w:szCs w:val="21"/>
          <w:highlight w:val="none"/>
        </w:rPr>
        <w:t>保证金以现金形式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的不予退还，以保函形式</w:t>
      </w:r>
      <w:r>
        <w:rPr>
          <w:rFonts w:hint="eastAsia" w:ascii="宋体" w:hAnsi="宋体" w:eastAsia="宋体" w:cs="宋体"/>
          <w:snapToGrid w:val="0"/>
          <w:color w:val="auto"/>
          <w:kern w:val="0"/>
          <w:szCs w:val="21"/>
          <w:highlight w:val="none"/>
          <w:lang w:eastAsia="zh-CN"/>
        </w:rPr>
        <w:t>交纳</w:t>
      </w:r>
      <w:r>
        <w:rPr>
          <w:rFonts w:hint="eastAsia" w:ascii="宋体" w:hAnsi="宋体" w:eastAsia="宋体" w:cs="宋体"/>
          <w:snapToGrid w:val="0"/>
          <w:color w:val="auto"/>
          <w:kern w:val="0"/>
          <w:szCs w:val="21"/>
          <w:highlight w:val="none"/>
        </w:rPr>
        <w:t>的由保函开立人支付保函担保的与</w:t>
      </w:r>
      <w:r>
        <w:rPr>
          <w:rFonts w:hint="eastAsia" w:ascii="宋体" w:hAnsi="宋体" w:eastAsia="宋体" w:cs="宋体"/>
          <w:snapToGrid w:val="0"/>
          <w:color w:val="auto"/>
          <w:kern w:val="0"/>
          <w:szCs w:val="21"/>
          <w:highlight w:val="none"/>
          <w:lang w:eastAsia="zh-CN"/>
        </w:rPr>
        <w:t>履约</w:t>
      </w:r>
      <w:r>
        <w:rPr>
          <w:rFonts w:hint="eastAsia" w:ascii="宋体" w:hAnsi="宋体" w:eastAsia="宋体" w:cs="宋体"/>
          <w:snapToGrid w:val="0"/>
          <w:color w:val="auto"/>
          <w:kern w:val="0"/>
          <w:szCs w:val="21"/>
          <w:highlight w:val="none"/>
        </w:rPr>
        <w:t>保证金等额的款项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设计人另向发包人支付签约合同价的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%（不超过签约合同价的30%）违约金，同时发包人报请相关行政监管部门对设计人进行罚款、限制投标、降低资质等处罚、公开曝光，记入不良行为记录，且发包人有权单方解除合同。</w:t>
      </w:r>
    </w:p>
    <w:p>
      <w:pPr>
        <w:widowControl/>
        <w:tabs>
          <w:tab w:val="left" w:pos="9072"/>
          <w:tab w:val="left" w:pos="9781"/>
        </w:tabs>
        <w:spacing w:line="360" w:lineRule="auto"/>
        <w:ind w:right="120" w:rightChars="57" w:firstLine="525" w:firstLineChars="2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（6）设计人串通或参与串通其他参建方，谋取非法利益的，由监察部门、主管部门给予处罚，构成犯罪的，移交司法机关处理。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14.1.2.3设计人提交勘察设计成果，存在明显不合理，较大缺漏项及勘察设计错误</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（1）初步设计阶段经专家评审时，发现勘察设计有存在明显不合理或存在较大缺漏项及错误，导致送审的设计方案调整较大，设计人负责补充或修改，最终概算调整超过上报概算5%的，且视情节轻重扣除该阶段</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%（不超过签约合同价该阶段费用的30%）的勘察设计费，并记入履约不良行为记录。</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（2）对审核通过的施工图纸进行定期抽查，发现仍有设计明显不合理或缺漏项及错误的，设计人负责补充或修改。同时，每发现一次，设计人向发包人支付违约金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（3）因设计人原因，施工图与初步设计差异较大，最终清单控制价高于初步设计概算5%的，设计人负责补充或修改，应向发包人支付违约金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元(不超过签约合同价的0.5%)。未经业主同意，设计人私下调整施工图纸的，应向发包人支付违约金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元(不超过签约合同价的1%)，并接受主管部门的处理；情节严重的，发包人有权解除合同。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（4）工程施工阶段，发现设计人的设计文件有缺漏项或设计错误的，设计人除负责补充或修改外，还应视情节严重程度，并接受违约处理：</w:t>
      </w:r>
    </w:p>
    <w:p>
      <w:pPr>
        <w:widowControl/>
        <w:tabs>
          <w:tab w:val="left" w:pos="9072"/>
          <w:tab w:val="left" w:pos="9781"/>
        </w:tabs>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施工图设计文件本身存在漏项、缺项、错误而产生设计变更，设计人负责补充修改，当设计变更造成工程造价累计变更超过施工合同总价5%的，设计人向发包人支付违约金</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kern w:val="0"/>
          <w:szCs w:val="21"/>
          <w:highlight w:val="none"/>
        </w:rPr>
        <w:t xml:space="preserve"> (不超过签约合同价的10%)。</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②由于设计人的原因，造成工程质量事故的，设计人除向发包人支付违约金</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kern w:val="0"/>
          <w:szCs w:val="21"/>
          <w:highlight w:val="none"/>
        </w:rPr>
        <w:t xml:space="preserve"> (不超过签约合同价的50%)、采取补救措施、向发包人承担直接经济损失外，还需按照相关规定承担其他法律责任。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14.1.2.4项目服务期内，设计人未按要求提供相应服务</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（1）设计人须根据发包人要求，积极配合完成勘察设计方案汇报及审批工作，专题会议项目负责人或专业负责人缺席参会的按照下列方式处理：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fldChar w:fldCharType="begin"/>
      </w:r>
      <w:r>
        <w:rPr>
          <w:rFonts w:hint="eastAsia" w:ascii="宋体" w:hAnsi="宋体" w:eastAsia="宋体" w:cs="宋体"/>
          <w:color w:val="auto"/>
          <w:kern w:val="0"/>
          <w:szCs w:val="21"/>
          <w:highlight w:val="none"/>
          <w:u w:val="single"/>
        </w:rPr>
        <w:instrText xml:space="preserve"> = 1 \* GB3 </w:instrText>
      </w:r>
      <w:r>
        <w:rPr>
          <w:rFonts w:hint="eastAsia" w:ascii="宋体" w:hAnsi="宋体" w:eastAsia="宋体" w:cs="宋体"/>
          <w:color w:val="auto"/>
          <w:kern w:val="0"/>
          <w:szCs w:val="21"/>
          <w:highlight w:val="none"/>
          <w:u w:val="single"/>
        </w:rPr>
        <w:fldChar w:fldCharType="separate"/>
      </w:r>
      <w:r>
        <w:rPr>
          <w:rFonts w:hint="eastAsia" w:ascii="宋体" w:hAnsi="宋体" w:eastAsia="宋体" w:cs="宋体"/>
          <w:color w:val="auto"/>
          <w:kern w:val="0"/>
          <w:szCs w:val="21"/>
          <w:highlight w:val="none"/>
          <w:u w:val="single"/>
        </w:rPr>
        <w:t>①</w:t>
      </w:r>
      <w:r>
        <w:rPr>
          <w:rFonts w:hint="eastAsia" w:ascii="宋体" w:hAnsi="宋体" w:eastAsia="宋体" w:cs="宋体"/>
          <w:color w:val="auto"/>
          <w:kern w:val="0"/>
          <w:szCs w:val="21"/>
          <w:highlight w:val="none"/>
          <w:u w:val="single"/>
        </w:rPr>
        <w:fldChar w:fldCharType="end"/>
      </w:r>
      <w:r>
        <w:rPr>
          <w:rFonts w:hint="eastAsia" w:ascii="宋体" w:hAnsi="宋体" w:eastAsia="宋体" w:cs="宋体"/>
          <w:color w:val="auto"/>
          <w:kern w:val="0"/>
          <w:szCs w:val="21"/>
          <w:highlight w:val="none"/>
          <w:u w:val="single"/>
        </w:rPr>
        <w:t>第一次缺席参会的，设计人应向发包人支付违约金           （不超过5000）元；</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②第二次缺席参会的，设计人应向发包人支付违约金           （不超过10000）元；</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③第三次缺席参会的，设计人除按照发包人要求更换项目负责人外，还应向发包人支付违约金           （不超过20000）元（发包人可采取递增比例的方式确定）。</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（2）施工服务期内，设计人指定的现场勘察设计服务人员达不到现场工作要求的，应在（4-24）小时内另行指派能解决问题的现场勘察设计服务人员到达现场，并向发包人支付违约金       （不超过5000)元。</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（3）项目负责人在施工关键节点和出现关键性技术问题时，应及时赶到现场。否则，视为设计人违约，每发生一次设计人向发包人支付违约金           （不超过10000)元。</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（4）设计人未按招投标文件规定或合同约定或法律法规规定参加现场勘查、交底、验收的，视为设计人违约，应向发包人承担下述违约责任：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fldChar w:fldCharType="begin"/>
      </w:r>
      <w:r>
        <w:rPr>
          <w:rFonts w:hint="eastAsia" w:ascii="宋体" w:hAnsi="宋体" w:eastAsia="宋体" w:cs="宋体"/>
          <w:color w:val="auto"/>
          <w:kern w:val="0"/>
          <w:szCs w:val="21"/>
          <w:highlight w:val="none"/>
          <w:u w:val="single"/>
        </w:rPr>
        <w:instrText xml:space="preserve"> = 1 \* GB3 </w:instrText>
      </w:r>
      <w:r>
        <w:rPr>
          <w:rFonts w:hint="eastAsia" w:ascii="宋体" w:hAnsi="宋体" w:eastAsia="宋体" w:cs="宋体"/>
          <w:color w:val="auto"/>
          <w:kern w:val="0"/>
          <w:szCs w:val="21"/>
          <w:highlight w:val="none"/>
          <w:u w:val="single"/>
        </w:rPr>
        <w:fldChar w:fldCharType="separate"/>
      </w:r>
      <w:r>
        <w:rPr>
          <w:rFonts w:hint="eastAsia" w:ascii="宋体" w:hAnsi="宋体" w:eastAsia="宋体" w:cs="宋体"/>
          <w:color w:val="auto"/>
          <w:kern w:val="0"/>
          <w:szCs w:val="21"/>
          <w:highlight w:val="none"/>
          <w:u w:val="single"/>
        </w:rPr>
        <w:t>①</w:t>
      </w:r>
      <w:r>
        <w:rPr>
          <w:rFonts w:hint="eastAsia" w:ascii="宋体" w:hAnsi="宋体" w:eastAsia="宋体" w:cs="宋体"/>
          <w:color w:val="auto"/>
          <w:kern w:val="0"/>
          <w:szCs w:val="21"/>
          <w:highlight w:val="none"/>
          <w:u w:val="single"/>
        </w:rPr>
        <w:fldChar w:fldCharType="end"/>
      </w:r>
      <w:r>
        <w:rPr>
          <w:rFonts w:hint="eastAsia" w:ascii="宋体" w:hAnsi="宋体" w:eastAsia="宋体" w:cs="宋体"/>
          <w:color w:val="auto"/>
          <w:kern w:val="0"/>
          <w:szCs w:val="21"/>
          <w:highlight w:val="none"/>
          <w:u w:val="single"/>
        </w:rPr>
        <w:t>第一次违约，设计人向发包人支付违约金           （不超过10000)元。</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w:t>
      </w:r>
      <w:r>
        <w:rPr>
          <w:rFonts w:hint="eastAsia" w:ascii="宋体" w:hAnsi="宋体" w:eastAsia="宋体" w:cs="宋体"/>
          <w:color w:val="auto"/>
          <w:spacing w:val="-12"/>
          <w:kern w:val="0"/>
          <w:szCs w:val="21"/>
          <w:highlight w:val="none"/>
          <w:u w:val="single"/>
        </w:rPr>
        <w:t>自第二次违约起，设计人向发包人承担违约金（不超过2000元）／次。</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③设计人违约次数达到三次及以上的，发包人有权向相关主管部门反映，并要求对设计人进行处理。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（5）设计人处理工程质量问题不符合约定或法律规定的，应向发包人承担下述违约责任：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 xml:space="preserve">                            </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（6）设计人未按照规定程序修改、变更勘察设计文件的，应向发包人承担下述违约责任：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2"/>
          <w:szCs w:val="24"/>
          <w:highlight w:val="none"/>
          <w:lang w:val="en-US" w:eastAsia="zh-CN"/>
        </w:rPr>
        <w:t xml:space="preserve"> </w:t>
      </w:r>
      <w:r>
        <w:rPr>
          <w:rFonts w:hint="eastAsia" w:ascii="宋体" w:hAnsi="宋体" w:eastAsia="宋体" w:cs="宋体"/>
          <w:color w:val="auto"/>
          <w:kern w:val="0"/>
          <w:szCs w:val="21"/>
          <w:highlight w:val="none"/>
          <w:u w:val="single"/>
          <w:lang w:val="en-US" w:eastAsia="zh-CN"/>
        </w:rPr>
        <w:t xml:space="preserve">                            </w:t>
      </w:r>
    </w:p>
    <w:p>
      <w:pPr>
        <w:keepNext/>
        <w:keepLines/>
        <w:spacing w:before="120" w:after="120" w:line="360" w:lineRule="auto"/>
        <w:ind w:firstLine="420" w:firstLineChars="200"/>
        <w:outlineLvl w:val="4"/>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2"/>
          <w:szCs w:val="24"/>
          <w:highlight w:val="none"/>
          <w:lang w:val="en-US" w:eastAsia="zh-CN"/>
        </w:rPr>
        <w:t xml:space="preserve"> </w:t>
      </w:r>
      <w:r>
        <w:rPr>
          <w:rFonts w:hint="eastAsia" w:ascii="宋体" w:hAnsi="宋体" w:eastAsia="宋体" w:cs="宋体"/>
          <w:color w:val="auto"/>
          <w:kern w:val="0"/>
          <w:szCs w:val="21"/>
          <w:highlight w:val="none"/>
          <w:u w:val="single"/>
          <w:lang w:val="en-US" w:eastAsia="zh-CN"/>
        </w:rPr>
        <w:t xml:space="preserve">（7）设计人在施工配合期间的违约及处罚：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14.2 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14.2.3发包人违约其他情形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14.2.3.1在设计人已开始勘察设计工作，因发包人原因，导致合同不能履行的，设计人已完成的勘察设计工作不足该阶段的一半时，发包人按该阶段勘察设计费的一半支付；超过一半时，发包人按该阶段勘察设计费的全部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（1）发包人需支付的勘察设计费的计费依据按下列方式确定：（下列方式与合同方式对应选择一种）</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模式一：</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方式一、勘察</w:t>
      </w:r>
      <w:r>
        <w:rPr>
          <w:rFonts w:hint="eastAsia" w:ascii="宋体" w:hAnsi="宋体" w:eastAsia="宋体" w:cs="宋体"/>
          <w:color w:val="auto"/>
          <w:kern w:val="0"/>
          <w:szCs w:val="21"/>
          <w:highlight w:val="none"/>
        </w:rPr>
        <w:t xml:space="preserve">设计费采用固定费率形式的：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①初步勘察阶段合同不能履行的，以勘察费用清单中所列</w:t>
      </w:r>
      <w:r>
        <w:rPr>
          <w:rFonts w:hint="eastAsia" w:ascii="宋体" w:hAnsi="宋体" w:eastAsia="宋体" w:cs="宋体"/>
          <w:color w:val="auto"/>
          <w:sz w:val="21"/>
          <w:szCs w:val="21"/>
          <w:highlight w:val="none"/>
          <w:u w:val="single"/>
          <w:lang w:val="en-US" w:eastAsia="zh-CN"/>
        </w:rPr>
        <w:t>计费基数</w:t>
      </w:r>
      <w:r>
        <w:rPr>
          <w:rFonts w:hint="eastAsia" w:ascii="宋体" w:hAnsi="宋体" w:eastAsia="宋体" w:cs="宋体"/>
          <w:color w:val="auto"/>
          <w:kern w:val="0"/>
          <w:szCs w:val="21"/>
          <w:highlight w:val="none"/>
          <w:u w:val="single"/>
        </w:rPr>
        <w:t xml:space="preserve">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②详细勘察阶段合同不能履行的，以勘察费用清单中所列</w:t>
      </w:r>
      <w:r>
        <w:rPr>
          <w:rFonts w:hint="eastAsia" w:ascii="宋体" w:hAnsi="宋体" w:eastAsia="宋体" w:cs="宋体"/>
          <w:color w:val="auto"/>
          <w:sz w:val="21"/>
          <w:szCs w:val="21"/>
          <w:highlight w:val="none"/>
          <w:u w:val="single"/>
          <w:lang w:val="en-US" w:eastAsia="zh-CN"/>
        </w:rPr>
        <w:t>计费基数</w:t>
      </w:r>
      <w:r>
        <w:rPr>
          <w:rFonts w:hint="eastAsia" w:ascii="宋体" w:hAnsi="宋体" w:eastAsia="宋体" w:cs="宋体"/>
          <w:color w:val="auto"/>
          <w:kern w:val="0"/>
          <w:szCs w:val="21"/>
          <w:highlight w:val="none"/>
          <w:u w:val="single"/>
        </w:rPr>
        <w:t>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fldChar w:fldCharType="begin"/>
      </w:r>
      <w:r>
        <w:rPr>
          <w:rFonts w:hint="eastAsia" w:ascii="宋体" w:hAnsi="宋体" w:eastAsia="宋体" w:cs="宋体"/>
          <w:color w:val="auto"/>
          <w:kern w:val="0"/>
          <w:szCs w:val="21"/>
          <w:highlight w:val="none"/>
          <w:u w:val="single"/>
        </w:rPr>
        <w:instrText xml:space="preserve"> = 3 \* GB3 \* MERGEFORMAT </w:instrText>
      </w:r>
      <w:r>
        <w:rPr>
          <w:rFonts w:hint="eastAsia" w:ascii="宋体" w:hAnsi="宋体" w:eastAsia="宋体" w:cs="宋体"/>
          <w:color w:val="auto"/>
          <w:kern w:val="0"/>
          <w:szCs w:val="21"/>
          <w:highlight w:val="none"/>
          <w:u w:val="single"/>
        </w:rPr>
        <w:fldChar w:fldCharType="separate"/>
      </w:r>
      <w:r>
        <w:rPr>
          <w:rFonts w:hint="eastAsia" w:ascii="宋体" w:hAnsi="宋体" w:eastAsia="宋体" w:cs="宋体"/>
          <w:color w:val="auto"/>
          <w:highlight w:val="none"/>
          <w:u w:val="single"/>
        </w:rPr>
        <w:t>③</w:t>
      </w:r>
      <w:r>
        <w:rPr>
          <w:rFonts w:hint="eastAsia" w:ascii="宋体" w:hAnsi="宋体" w:eastAsia="宋体" w:cs="宋体"/>
          <w:color w:val="auto"/>
          <w:kern w:val="0"/>
          <w:szCs w:val="21"/>
          <w:highlight w:val="none"/>
          <w:u w:val="single"/>
        </w:rPr>
        <w:fldChar w:fldCharType="end"/>
      </w:r>
      <w:r>
        <w:rPr>
          <w:rFonts w:hint="eastAsia" w:ascii="宋体" w:hAnsi="宋体" w:eastAsia="宋体" w:cs="宋体"/>
          <w:color w:val="auto"/>
          <w:kern w:val="0"/>
          <w:szCs w:val="21"/>
          <w:highlight w:val="none"/>
          <w:u w:val="single"/>
        </w:rPr>
        <w:t xml:space="preserve">初步设计阶段合同不能履行的，以经批准的可行性研究报告的建筑安装工程费与设备购置费之和为计费额。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④</w:t>
      </w:r>
      <w:r>
        <w:rPr>
          <w:rFonts w:hint="eastAsia" w:ascii="宋体" w:hAnsi="宋体" w:eastAsia="宋体" w:cs="宋体"/>
          <w:color w:val="auto"/>
          <w:kern w:val="0"/>
          <w:szCs w:val="21"/>
          <w:highlight w:val="none"/>
          <w:u w:val="single"/>
          <w:lang w:eastAsia="zh-CN"/>
        </w:rPr>
        <w:t>技术</w:t>
      </w:r>
      <w:r>
        <w:rPr>
          <w:rFonts w:hint="eastAsia" w:ascii="宋体" w:hAnsi="宋体" w:eastAsia="宋体" w:cs="宋体"/>
          <w:color w:val="auto"/>
          <w:kern w:val="0"/>
          <w:szCs w:val="21"/>
          <w:highlight w:val="none"/>
          <w:u w:val="single"/>
        </w:rPr>
        <w:t>设计阶段合同不能履行的，以经批准的可行性研究报告的建筑安装工程费与设备购置费之和为计费额</w:t>
      </w:r>
      <w:r>
        <w:rPr>
          <w:rFonts w:hint="eastAsia" w:ascii="宋体" w:hAnsi="宋体" w:eastAsia="宋体" w:cs="宋体"/>
          <w:color w:val="auto"/>
          <w:kern w:val="0"/>
          <w:szCs w:val="21"/>
          <w:highlight w:val="none"/>
          <w:u w:val="single"/>
          <w:lang w:eastAsia="zh-CN"/>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⑤施工图设计阶段合同不能履行的，以经批准的初步设计批复的建筑安装工程费与设备购置费之和为计费额</w:t>
      </w:r>
      <w:r>
        <w:rPr>
          <w:rFonts w:hint="eastAsia" w:ascii="宋体" w:hAnsi="宋体" w:eastAsia="宋体" w:cs="宋体"/>
          <w:color w:val="auto"/>
          <w:kern w:val="0"/>
          <w:szCs w:val="21"/>
          <w:highlight w:val="none"/>
          <w:u w:val="single"/>
          <w:lang w:eastAsia="zh-CN"/>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方式二、勘察</w:t>
      </w:r>
      <w:r>
        <w:rPr>
          <w:rFonts w:hint="eastAsia" w:ascii="宋体" w:hAnsi="宋体" w:eastAsia="宋体" w:cs="宋体"/>
          <w:color w:val="auto"/>
          <w:kern w:val="0"/>
          <w:szCs w:val="21"/>
          <w:highlight w:val="none"/>
        </w:rPr>
        <w:t>设计费采用固定单价形式的：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①初步勘察阶段合同不能履行的，以勘察费用清单中所列</w:t>
      </w:r>
      <w:r>
        <w:rPr>
          <w:rFonts w:hint="eastAsia" w:ascii="宋体" w:hAnsi="宋体" w:eastAsia="宋体" w:cs="宋体"/>
          <w:color w:val="auto"/>
          <w:kern w:val="0"/>
          <w:szCs w:val="21"/>
          <w:highlight w:val="none"/>
          <w:u w:val="single"/>
          <w:lang w:eastAsia="zh-CN"/>
        </w:rPr>
        <w:t>暂定</w:t>
      </w:r>
      <w:r>
        <w:rPr>
          <w:rFonts w:hint="eastAsia" w:ascii="宋体" w:hAnsi="宋体" w:eastAsia="宋体" w:cs="宋体"/>
          <w:color w:val="auto"/>
          <w:kern w:val="0"/>
          <w:szCs w:val="21"/>
          <w:highlight w:val="none"/>
          <w:u w:val="single"/>
        </w:rPr>
        <w:t xml:space="preserve">工作量为计费依据。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②详细勘察阶段合同不能履行的，以勘察费用清单中所列</w:t>
      </w:r>
      <w:r>
        <w:rPr>
          <w:rFonts w:hint="eastAsia" w:ascii="宋体" w:hAnsi="宋体" w:eastAsia="宋体" w:cs="宋体"/>
          <w:color w:val="auto"/>
          <w:kern w:val="0"/>
          <w:szCs w:val="21"/>
          <w:highlight w:val="none"/>
          <w:u w:val="single"/>
          <w:lang w:eastAsia="zh-CN"/>
        </w:rPr>
        <w:t>暂定</w:t>
      </w:r>
      <w:r>
        <w:rPr>
          <w:rFonts w:hint="eastAsia" w:ascii="宋体" w:hAnsi="宋体" w:eastAsia="宋体" w:cs="宋体"/>
          <w:color w:val="auto"/>
          <w:kern w:val="0"/>
          <w:szCs w:val="21"/>
          <w:highlight w:val="none"/>
          <w:u w:val="single"/>
        </w:rPr>
        <w:t>工作量为计费依据。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fldChar w:fldCharType="begin"/>
      </w:r>
      <w:r>
        <w:rPr>
          <w:rFonts w:hint="eastAsia" w:ascii="宋体" w:hAnsi="宋体" w:eastAsia="宋体" w:cs="宋体"/>
          <w:color w:val="auto"/>
          <w:kern w:val="0"/>
          <w:szCs w:val="21"/>
          <w:highlight w:val="none"/>
          <w:u w:val="single"/>
        </w:rPr>
        <w:instrText xml:space="preserve"> = 3 \* GB3 \* MERGEFORMAT </w:instrText>
      </w:r>
      <w:r>
        <w:rPr>
          <w:rFonts w:hint="eastAsia" w:ascii="宋体" w:hAnsi="宋体" w:eastAsia="宋体" w:cs="宋体"/>
          <w:color w:val="auto"/>
          <w:kern w:val="0"/>
          <w:szCs w:val="21"/>
          <w:highlight w:val="none"/>
          <w:u w:val="single"/>
        </w:rPr>
        <w:fldChar w:fldCharType="separate"/>
      </w:r>
      <w:r>
        <w:rPr>
          <w:rFonts w:hint="eastAsia" w:ascii="宋体" w:hAnsi="宋体" w:eastAsia="宋体" w:cs="宋体"/>
          <w:color w:val="auto"/>
          <w:highlight w:val="none"/>
          <w:u w:val="single"/>
        </w:rPr>
        <w:t>③</w:t>
      </w:r>
      <w:r>
        <w:rPr>
          <w:rFonts w:hint="eastAsia" w:ascii="宋体" w:hAnsi="宋体" w:eastAsia="宋体" w:cs="宋体"/>
          <w:color w:val="auto"/>
          <w:kern w:val="0"/>
          <w:szCs w:val="21"/>
          <w:highlight w:val="none"/>
          <w:u w:val="single"/>
        </w:rPr>
        <w:fldChar w:fldCharType="end"/>
      </w:r>
      <w:r>
        <w:rPr>
          <w:rFonts w:hint="eastAsia" w:ascii="宋体" w:hAnsi="宋体" w:eastAsia="宋体" w:cs="宋体"/>
          <w:color w:val="auto"/>
          <w:kern w:val="0"/>
          <w:szCs w:val="21"/>
          <w:highlight w:val="none"/>
          <w:u w:val="single"/>
        </w:rPr>
        <w:t>初步设计阶段合同不能履行的，以勘察费用清单中所列</w:t>
      </w:r>
      <w:r>
        <w:rPr>
          <w:rFonts w:hint="eastAsia" w:ascii="宋体" w:hAnsi="宋体" w:eastAsia="宋体" w:cs="宋体"/>
          <w:color w:val="auto"/>
          <w:kern w:val="0"/>
          <w:szCs w:val="21"/>
          <w:highlight w:val="none"/>
          <w:u w:val="single"/>
          <w:lang w:eastAsia="zh-CN"/>
        </w:rPr>
        <w:t>暂定工作量</w:t>
      </w:r>
      <w:r>
        <w:rPr>
          <w:rFonts w:hint="eastAsia" w:ascii="宋体" w:hAnsi="宋体" w:eastAsia="宋体" w:cs="宋体"/>
          <w:color w:val="auto"/>
          <w:kern w:val="0"/>
          <w:szCs w:val="21"/>
          <w:highlight w:val="none"/>
          <w:u w:val="single"/>
        </w:rPr>
        <w:t xml:space="preserve">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④</w:t>
      </w:r>
      <w:r>
        <w:rPr>
          <w:rFonts w:hint="eastAsia" w:ascii="宋体" w:hAnsi="宋体" w:eastAsia="宋体" w:cs="宋体"/>
          <w:color w:val="auto"/>
          <w:kern w:val="0"/>
          <w:szCs w:val="21"/>
          <w:highlight w:val="none"/>
          <w:u w:val="single"/>
          <w:lang w:eastAsia="zh-CN"/>
        </w:rPr>
        <w:t>技术</w:t>
      </w:r>
      <w:r>
        <w:rPr>
          <w:rFonts w:hint="eastAsia" w:ascii="宋体" w:hAnsi="宋体" w:eastAsia="宋体" w:cs="宋体"/>
          <w:color w:val="auto"/>
          <w:kern w:val="0"/>
          <w:szCs w:val="21"/>
          <w:highlight w:val="none"/>
          <w:u w:val="single"/>
        </w:rPr>
        <w:t>设计阶段合同不能履行的，以勘察费用清单中所列</w:t>
      </w:r>
      <w:r>
        <w:rPr>
          <w:rFonts w:hint="eastAsia" w:ascii="宋体" w:hAnsi="宋体" w:eastAsia="宋体" w:cs="宋体"/>
          <w:color w:val="auto"/>
          <w:kern w:val="0"/>
          <w:szCs w:val="21"/>
          <w:highlight w:val="none"/>
          <w:u w:val="single"/>
          <w:lang w:eastAsia="zh-CN"/>
        </w:rPr>
        <w:t>暂定工作量</w:t>
      </w:r>
      <w:r>
        <w:rPr>
          <w:rFonts w:hint="eastAsia" w:ascii="宋体" w:hAnsi="宋体" w:eastAsia="宋体" w:cs="宋体"/>
          <w:color w:val="auto"/>
          <w:kern w:val="0"/>
          <w:szCs w:val="21"/>
          <w:highlight w:val="none"/>
          <w:u w:val="single"/>
        </w:rPr>
        <w:t xml:space="preserve">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⑤施工图设计阶段合同不能履行的，以勘察费用清单中所列</w:t>
      </w:r>
      <w:r>
        <w:rPr>
          <w:rFonts w:hint="eastAsia" w:ascii="宋体" w:hAnsi="宋体" w:eastAsia="宋体" w:cs="宋体"/>
          <w:color w:val="auto"/>
          <w:kern w:val="0"/>
          <w:szCs w:val="21"/>
          <w:highlight w:val="none"/>
          <w:u w:val="single"/>
          <w:lang w:eastAsia="zh-CN"/>
        </w:rPr>
        <w:t>暂定工作量</w:t>
      </w:r>
      <w:r>
        <w:rPr>
          <w:rFonts w:hint="eastAsia" w:ascii="宋体" w:hAnsi="宋体" w:eastAsia="宋体" w:cs="宋体"/>
          <w:color w:val="auto"/>
          <w:kern w:val="0"/>
          <w:szCs w:val="21"/>
          <w:highlight w:val="none"/>
          <w:u w:val="single"/>
        </w:rPr>
        <w:t>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方式三</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勘察</w:t>
      </w:r>
      <w:r>
        <w:rPr>
          <w:rFonts w:hint="eastAsia" w:ascii="宋体" w:hAnsi="宋体" w:eastAsia="宋体" w:cs="宋体"/>
          <w:color w:val="auto"/>
          <w:kern w:val="0"/>
          <w:szCs w:val="21"/>
          <w:highlight w:val="none"/>
        </w:rPr>
        <w:t>设计费采用固定总价形式的：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以签约合同设计费为依据。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eastAsia="zh-CN"/>
        </w:rPr>
        <w:t>四</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以</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为计费依据</w:t>
      </w:r>
      <w:r>
        <w:rPr>
          <w:rFonts w:hint="eastAsia" w:ascii="宋体" w:hAnsi="宋体" w:eastAsia="宋体" w:cs="宋体"/>
          <w:color w:val="auto"/>
          <w:kern w:val="0"/>
          <w:szCs w:val="21"/>
          <w:highlight w:val="none"/>
          <w:u w:val="single"/>
          <w:lang w:eastAsia="zh-CN"/>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模式二：</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I.勘察工作：</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eastAsia="zh-CN"/>
        </w:rPr>
        <w:t>一</w:t>
      </w:r>
      <w:r>
        <w:rPr>
          <w:rFonts w:hint="eastAsia" w:ascii="宋体" w:hAnsi="宋体" w:eastAsia="宋体" w:cs="宋体"/>
          <w:color w:val="auto"/>
          <w:kern w:val="0"/>
          <w:szCs w:val="21"/>
          <w:highlight w:val="none"/>
        </w:rPr>
        <w:t>、勘察费采用固定费率形式的：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①初步勘察阶段合同不能履行的，以勘察费用清单中所列</w:t>
      </w:r>
      <w:r>
        <w:rPr>
          <w:rFonts w:hint="eastAsia" w:ascii="宋体" w:hAnsi="宋体" w:eastAsia="宋体" w:cs="宋体"/>
          <w:color w:val="auto"/>
          <w:sz w:val="21"/>
          <w:szCs w:val="21"/>
          <w:highlight w:val="none"/>
          <w:u w:val="single"/>
          <w:lang w:val="en-US" w:eastAsia="zh-CN"/>
        </w:rPr>
        <w:t>计费基数</w:t>
      </w:r>
      <w:r>
        <w:rPr>
          <w:rFonts w:hint="eastAsia" w:ascii="宋体" w:hAnsi="宋体" w:eastAsia="宋体" w:cs="宋体"/>
          <w:color w:val="auto"/>
          <w:kern w:val="0"/>
          <w:szCs w:val="21"/>
          <w:highlight w:val="none"/>
          <w:u w:val="single"/>
        </w:rPr>
        <w:t xml:space="preserve">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②详细勘察阶段合同不能履行的，以勘察费用清单中所列</w:t>
      </w:r>
      <w:r>
        <w:rPr>
          <w:rFonts w:hint="eastAsia" w:ascii="宋体" w:hAnsi="宋体" w:eastAsia="宋体" w:cs="宋体"/>
          <w:color w:val="auto"/>
          <w:sz w:val="21"/>
          <w:szCs w:val="21"/>
          <w:highlight w:val="none"/>
          <w:u w:val="single"/>
          <w:lang w:val="en-US" w:eastAsia="zh-CN"/>
        </w:rPr>
        <w:t>计费基数</w:t>
      </w:r>
      <w:r>
        <w:rPr>
          <w:rFonts w:hint="eastAsia" w:ascii="宋体" w:hAnsi="宋体" w:eastAsia="宋体" w:cs="宋体"/>
          <w:color w:val="auto"/>
          <w:kern w:val="0"/>
          <w:szCs w:val="21"/>
          <w:highlight w:val="none"/>
          <w:u w:val="single"/>
        </w:rPr>
        <w:t>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方式二、勘察费采用固定单价形式的：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①初步勘察阶段合同不能履行的，以勘察费用清单中所列</w:t>
      </w:r>
      <w:r>
        <w:rPr>
          <w:rFonts w:hint="eastAsia" w:ascii="宋体" w:hAnsi="宋体" w:eastAsia="宋体" w:cs="宋体"/>
          <w:color w:val="auto"/>
          <w:kern w:val="0"/>
          <w:szCs w:val="21"/>
          <w:highlight w:val="none"/>
          <w:u w:val="single"/>
          <w:lang w:eastAsia="zh-CN"/>
        </w:rPr>
        <w:t>暂定</w:t>
      </w:r>
      <w:r>
        <w:rPr>
          <w:rFonts w:hint="eastAsia" w:ascii="宋体" w:hAnsi="宋体" w:eastAsia="宋体" w:cs="宋体"/>
          <w:color w:val="auto"/>
          <w:kern w:val="0"/>
          <w:szCs w:val="21"/>
          <w:highlight w:val="none"/>
          <w:u w:val="single"/>
        </w:rPr>
        <w:t xml:space="preserve">工作量为计费依据。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②详细勘察阶段合同不能履行的，以勘察费用清单中所列</w:t>
      </w:r>
      <w:r>
        <w:rPr>
          <w:rFonts w:hint="eastAsia" w:ascii="宋体" w:hAnsi="宋体" w:eastAsia="宋体" w:cs="宋体"/>
          <w:color w:val="auto"/>
          <w:kern w:val="0"/>
          <w:szCs w:val="21"/>
          <w:highlight w:val="none"/>
          <w:u w:val="single"/>
          <w:lang w:eastAsia="zh-CN"/>
        </w:rPr>
        <w:t>暂定</w:t>
      </w:r>
      <w:r>
        <w:rPr>
          <w:rFonts w:hint="eastAsia" w:ascii="宋体" w:hAnsi="宋体" w:eastAsia="宋体" w:cs="宋体"/>
          <w:color w:val="auto"/>
          <w:kern w:val="0"/>
          <w:szCs w:val="21"/>
          <w:highlight w:val="none"/>
          <w:u w:val="single"/>
        </w:rPr>
        <w:t>工作量为计费依据。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eastAsia="zh-CN"/>
        </w:rPr>
        <w:t>三</w:t>
      </w:r>
      <w:r>
        <w:rPr>
          <w:rFonts w:hint="eastAsia" w:ascii="宋体" w:hAnsi="宋体" w:eastAsia="宋体" w:cs="宋体"/>
          <w:color w:val="auto"/>
          <w:kern w:val="0"/>
          <w:szCs w:val="21"/>
          <w:highlight w:val="none"/>
        </w:rPr>
        <w:t>、勘察费采用固定总价形式的：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以签约合同勘察费为依据。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eastAsia="zh-CN"/>
        </w:rPr>
        <w:t>四</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II.设计工作：</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方式一、</w:t>
      </w:r>
      <w:r>
        <w:rPr>
          <w:rFonts w:hint="eastAsia" w:ascii="宋体" w:hAnsi="宋体" w:eastAsia="宋体" w:cs="宋体"/>
          <w:color w:val="auto"/>
          <w:kern w:val="0"/>
          <w:szCs w:val="21"/>
          <w:highlight w:val="none"/>
        </w:rPr>
        <w:t xml:space="preserve">设计费采用固定费率形式的：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①初步设计阶段合同不能履行的，以经批准的可行性研究报告的建筑安装工程费与设备购置费之和为计费额。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w:t>
      </w:r>
      <w:r>
        <w:rPr>
          <w:rFonts w:hint="eastAsia" w:ascii="宋体" w:hAnsi="宋体" w:eastAsia="宋体" w:cs="宋体"/>
          <w:color w:val="auto"/>
          <w:kern w:val="0"/>
          <w:szCs w:val="21"/>
          <w:highlight w:val="none"/>
          <w:u w:val="single"/>
          <w:lang w:eastAsia="zh-CN"/>
        </w:rPr>
        <w:t>技术</w:t>
      </w:r>
      <w:r>
        <w:rPr>
          <w:rFonts w:hint="eastAsia" w:ascii="宋体" w:hAnsi="宋体" w:eastAsia="宋体" w:cs="宋体"/>
          <w:color w:val="auto"/>
          <w:kern w:val="0"/>
          <w:szCs w:val="21"/>
          <w:highlight w:val="none"/>
          <w:u w:val="single"/>
        </w:rPr>
        <w:t>设计阶段合同不能履行的，以经批准的可行性研究报告的建筑安装工程费与设备购置费之和为计费额</w:t>
      </w:r>
      <w:r>
        <w:rPr>
          <w:rFonts w:hint="eastAsia" w:ascii="宋体" w:hAnsi="宋体" w:eastAsia="宋体" w:cs="宋体"/>
          <w:color w:val="auto"/>
          <w:kern w:val="0"/>
          <w:szCs w:val="21"/>
          <w:highlight w:val="none"/>
          <w:u w:val="single"/>
          <w:lang w:eastAsia="zh-CN"/>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fldChar w:fldCharType="begin"/>
      </w:r>
      <w:r>
        <w:rPr>
          <w:rFonts w:hint="eastAsia" w:ascii="宋体" w:hAnsi="宋体" w:eastAsia="宋体" w:cs="宋体"/>
          <w:color w:val="auto"/>
          <w:kern w:val="0"/>
          <w:szCs w:val="21"/>
          <w:highlight w:val="none"/>
          <w:u w:val="single"/>
        </w:rPr>
        <w:instrText xml:space="preserve"> = 3 \* GB3 \* MERGEFORMAT </w:instrText>
      </w:r>
      <w:r>
        <w:rPr>
          <w:rFonts w:hint="eastAsia" w:ascii="宋体" w:hAnsi="宋体" w:eastAsia="宋体" w:cs="宋体"/>
          <w:color w:val="auto"/>
          <w:kern w:val="0"/>
          <w:szCs w:val="21"/>
          <w:highlight w:val="none"/>
          <w:u w:val="single"/>
        </w:rPr>
        <w:fldChar w:fldCharType="separate"/>
      </w:r>
      <w:r>
        <w:rPr>
          <w:rFonts w:hint="eastAsia" w:ascii="宋体" w:hAnsi="宋体" w:eastAsia="宋体" w:cs="宋体"/>
          <w:color w:val="auto"/>
          <w:highlight w:val="none"/>
          <w:u w:val="single"/>
        </w:rPr>
        <w:t>③</w:t>
      </w:r>
      <w:r>
        <w:rPr>
          <w:rFonts w:hint="eastAsia" w:ascii="宋体" w:hAnsi="宋体" w:eastAsia="宋体" w:cs="宋体"/>
          <w:color w:val="auto"/>
          <w:kern w:val="0"/>
          <w:szCs w:val="21"/>
          <w:highlight w:val="none"/>
          <w:u w:val="single"/>
        </w:rPr>
        <w:fldChar w:fldCharType="end"/>
      </w:r>
      <w:r>
        <w:rPr>
          <w:rFonts w:hint="eastAsia" w:ascii="宋体" w:hAnsi="宋体" w:eastAsia="宋体" w:cs="宋体"/>
          <w:color w:val="auto"/>
          <w:kern w:val="0"/>
          <w:szCs w:val="21"/>
          <w:highlight w:val="none"/>
          <w:u w:val="single"/>
        </w:rPr>
        <w:t>施工图设计阶段合同不能履行的，以经批准的初步设计批复的建筑安装工程费与设备购置费之和为计费额</w:t>
      </w:r>
      <w:r>
        <w:rPr>
          <w:rFonts w:hint="eastAsia" w:ascii="宋体" w:hAnsi="宋体" w:eastAsia="宋体" w:cs="宋体"/>
          <w:color w:val="auto"/>
          <w:kern w:val="0"/>
          <w:szCs w:val="21"/>
          <w:highlight w:val="none"/>
          <w:u w:val="single"/>
          <w:lang w:eastAsia="zh-CN"/>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方式二、</w:t>
      </w:r>
      <w:r>
        <w:rPr>
          <w:rFonts w:hint="eastAsia" w:ascii="宋体" w:hAnsi="宋体" w:eastAsia="宋体" w:cs="宋体"/>
          <w:color w:val="auto"/>
          <w:kern w:val="0"/>
          <w:szCs w:val="21"/>
          <w:highlight w:val="none"/>
        </w:rPr>
        <w:t>设计费采用固定单价形式的：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①初步设计阶段合同不能履行的，以勘察费用清单中所列</w:t>
      </w:r>
      <w:r>
        <w:rPr>
          <w:rFonts w:hint="eastAsia" w:ascii="宋体" w:hAnsi="宋体" w:eastAsia="宋体" w:cs="宋体"/>
          <w:color w:val="auto"/>
          <w:kern w:val="0"/>
          <w:szCs w:val="21"/>
          <w:highlight w:val="none"/>
          <w:u w:val="single"/>
          <w:lang w:eastAsia="zh-CN"/>
        </w:rPr>
        <w:t>暂定工作量</w:t>
      </w:r>
      <w:r>
        <w:rPr>
          <w:rFonts w:hint="eastAsia" w:ascii="宋体" w:hAnsi="宋体" w:eastAsia="宋体" w:cs="宋体"/>
          <w:color w:val="auto"/>
          <w:kern w:val="0"/>
          <w:szCs w:val="21"/>
          <w:highlight w:val="none"/>
          <w:u w:val="single"/>
        </w:rPr>
        <w:t xml:space="preserve">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w:t>
      </w:r>
      <w:r>
        <w:rPr>
          <w:rFonts w:hint="eastAsia" w:ascii="宋体" w:hAnsi="宋体" w:eastAsia="宋体" w:cs="宋体"/>
          <w:color w:val="auto"/>
          <w:kern w:val="0"/>
          <w:szCs w:val="21"/>
          <w:highlight w:val="none"/>
          <w:u w:val="single"/>
          <w:lang w:eastAsia="zh-CN"/>
        </w:rPr>
        <w:t>技术</w:t>
      </w:r>
      <w:r>
        <w:rPr>
          <w:rFonts w:hint="eastAsia" w:ascii="宋体" w:hAnsi="宋体" w:eastAsia="宋体" w:cs="宋体"/>
          <w:color w:val="auto"/>
          <w:kern w:val="0"/>
          <w:szCs w:val="21"/>
          <w:highlight w:val="none"/>
          <w:u w:val="single"/>
        </w:rPr>
        <w:t>设计阶段合同不能履行的，以勘察费用清单中所列</w:t>
      </w:r>
      <w:r>
        <w:rPr>
          <w:rFonts w:hint="eastAsia" w:ascii="宋体" w:hAnsi="宋体" w:eastAsia="宋体" w:cs="宋体"/>
          <w:color w:val="auto"/>
          <w:kern w:val="0"/>
          <w:szCs w:val="21"/>
          <w:highlight w:val="none"/>
          <w:u w:val="single"/>
          <w:lang w:eastAsia="zh-CN"/>
        </w:rPr>
        <w:t>暂定工作量</w:t>
      </w:r>
      <w:r>
        <w:rPr>
          <w:rFonts w:hint="eastAsia" w:ascii="宋体" w:hAnsi="宋体" w:eastAsia="宋体" w:cs="宋体"/>
          <w:color w:val="auto"/>
          <w:kern w:val="0"/>
          <w:szCs w:val="21"/>
          <w:highlight w:val="none"/>
          <w:u w:val="single"/>
        </w:rPr>
        <w:t xml:space="preserve">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fldChar w:fldCharType="begin"/>
      </w:r>
      <w:r>
        <w:rPr>
          <w:rFonts w:hint="eastAsia" w:ascii="宋体" w:hAnsi="宋体" w:eastAsia="宋体" w:cs="宋体"/>
          <w:color w:val="auto"/>
          <w:kern w:val="0"/>
          <w:szCs w:val="21"/>
          <w:highlight w:val="none"/>
          <w:u w:val="single"/>
        </w:rPr>
        <w:instrText xml:space="preserve"> = 3 \* GB3 \* MERGEFORMAT </w:instrText>
      </w:r>
      <w:r>
        <w:rPr>
          <w:rFonts w:hint="eastAsia" w:ascii="宋体" w:hAnsi="宋体" w:eastAsia="宋体" w:cs="宋体"/>
          <w:color w:val="auto"/>
          <w:kern w:val="0"/>
          <w:szCs w:val="21"/>
          <w:highlight w:val="none"/>
          <w:u w:val="single"/>
        </w:rPr>
        <w:fldChar w:fldCharType="separate"/>
      </w:r>
      <w:r>
        <w:rPr>
          <w:rFonts w:hint="eastAsia" w:ascii="宋体" w:hAnsi="宋体" w:eastAsia="宋体" w:cs="宋体"/>
          <w:color w:val="auto"/>
          <w:highlight w:val="none"/>
          <w:u w:val="single"/>
        </w:rPr>
        <w:t>③</w:t>
      </w:r>
      <w:r>
        <w:rPr>
          <w:rFonts w:hint="eastAsia" w:ascii="宋体" w:hAnsi="宋体" w:eastAsia="宋体" w:cs="宋体"/>
          <w:color w:val="auto"/>
          <w:kern w:val="0"/>
          <w:szCs w:val="21"/>
          <w:highlight w:val="none"/>
          <w:u w:val="single"/>
        </w:rPr>
        <w:fldChar w:fldCharType="end"/>
      </w:r>
      <w:r>
        <w:rPr>
          <w:rFonts w:hint="eastAsia" w:ascii="宋体" w:hAnsi="宋体" w:eastAsia="宋体" w:cs="宋体"/>
          <w:color w:val="auto"/>
          <w:kern w:val="0"/>
          <w:szCs w:val="21"/>
          <w:highlight w:val="none"/>
          <w:u w:val="single"/>
        </w:rPr>
        <w:t>施工图设计阶段合同不能履行的，以勘察费用清单中所列</w:t>
      </w:r>
      <w:r>
        <w:rPr>
          <w:rFonts w:hint="eastAsia" w:ascii="宋体" w:hAnsi="宋体" w:eastAsia="宋体" w:cs="宋体"/>
          <w:color w:val="auto"/>
          <w:kern w:val="0"/>
          <w:szCs w:val="21"/>
          <w:highlight w:val="none"/>
          <w:u w:val="single"/>
          <w:lang w:eastAsia="zh-CN"/>
        </w:rPr>
        <w:t>暂定工作量</w:t>
      </w:r>
      <w:r>
        <w:rPr>
          <w:rFonts w:hint="eastAsia" w:ascii="宋体" w:hAnsi="宋体" w:eastAsia="宋体" w:cs="宋体"/>
          <w:color w:val="auto"/>
          <w:kern w:val="0"/>
          <w:szCs w:val="21"/>
          <w:highlight w:val="none"/>
          <w:u w:val="single"/>
        </w:rPr>
        <w:t>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方式三</w:t>
      </w:r>
      <w:r>
        <w:rPr>
          <w:rFonts w:hint="eastAsia" w:ascii="宋体" w:hAnsi="宋体" w:eastAsia="宋体" w:cs="宋体"/>
          <w:color w:val="auto"/>
          <w:kern w:val="0"/>
          <w:szCs w:val="21"/>
          <w:highlight w:val="none"/>
        </w:rPr>
        <w:t>、设计费采用固定总价形式的：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以签约合同设计费为依据。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eastAsia="zh-CN"/>
        </w:rPr>
        <w:t>四</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为计费依据</w:t>
      </w:r>
      <w:r>
        <w:rPr>
          <w:rFonts w:hint="eastAsia" w:ascii="宋体" w:hAnsi="宋体" w:eastAsia="宋体" w:cs="宋体"/>
          <w:color w:val="auto"/>
          <w:kern w:val="0"/>
          <w:szCs w:val="21"/>
          <w:highlight w:val="none"/>
          <w:lang w:eastAsia="zh-CN"/>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（2）设计各阶段工作费用比例：</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初步设计阶段的设计费占本合同设计费总额的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%,技术设计阶段的设计费占本合同设计费总额的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施工图设计阶段的设计费占本合同设计费总额的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招标与</w:t>
      </w:r>
      <w:r>
        <w:rPr>
          <w:rFonts w:hint="eastAsia" w:ascii="宋体" w:hAnsi="宋体" w:eastAsia="宋体" w:cs="宋体"/>
          <w:color w:val="auto"/>
          <w:kern w:val="0"/>
          <w:szCs w:val="21"/>
          <w:highlight w:val="none"/>
        </w:rPr>
        <w:t>施工配合阶段的设计费占本合同设计费总额的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（3）勘察各阶段工作费用比例：初步勘察阶段的勘察费占本合同勘察费总额的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%,详细勘察阶段的勘察费占本合同勘察费总额的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spacing w:line="360" w:lineRule="auto"/>
        <w:ind w:right="120" w:rightChars="57"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14.2.3.</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发包人逾期提交资料及文件的，超过的期限相应顺延，但不增加勘察设计费用。若发包人提供的资料有误或违法违规要求造成勘察设计修改，发包人应承担修改部分相应勘察设计费</w:t>
      </w:r>
      <w:r>
        <w:rPr>
          <w:rFonts w:hint="eastAsia" w:ascii="宋体" w:hAnsi="宋体" w:eastAsia="宋体" w:cs="宋体"/>
          <w:color w:val="auto"/>
          <w:kern w:val="0"/>
          <w:szCs w:val="21"/>
          <w:highlight w:val="none"/>
          <w:u w:val="single"/>
        </w:rPr>
        <w:t>（70%~</w:t>
      </w:r>
      <w:r>
        <w:rPr>
          <w:rFonts w:hint="eastAsia" w:ascii="宋体" w:hAnsi="宋体" w:eastAsia="宋体" w:cs="宋体"/>
          <w:snapToGrid w:val="0"/>
          <w:color w:val="auto"/>
          <w:kern w:val="0"/>
          <w:szCs w:val="21"/>
          <w:highlight w:val="none"/>
          <w:u w:val="single"/>
        </w:rPr>
        <w:t>100%）</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rPr>
        <w:t>超过的期限相应顺延</w:t>
      </w:r>
      <w:r>
        <w:rPr>
          <w:rFonts w:hint="eastAsia" w:ascii="宋体" w:hAnsi="宋体" w:eastAsia="宋体" w:cs="宋体"/>
          <w:snapToGrid w:val="0"/>
          <w:color w:val="auto"/>
          <w:kern w:val="0"/>
          <w:szCs w:val="21"/>
          <w:highlight w:val="none"/>
        </w:rPr>
        <w:t>。</w:t>
      </w:r>
    </w:p>
    <w:p>
      <w:pPr>
        <w:widowControl/>
        <w:tabs>
          <w:tab w:val="left" w:pos="9072"/>
          <w:tab w:val="left" w:pos="9781"/>
        </w:tabs>
        <w:spacing w:line="360" w:lineRule="auto"/>
        <w:ind w:right="120" w:rightChars="57"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14.2.3.</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因发包人原因未能及时办理完毕专用合同条款2.3款的相关许可、核准或备案手续，导致勘察设计工作量增加和（或）勘察设计周期延长时，由发包人承担由此增加的勘察设计费用和（或）延长的勘察设计周期。</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906" w:name="_Toc28057"/>
      <w:bookmarkStart w:id="1907" w:name="_Toc75856927"/>
      <w:bookmarkStart w:id="1908" w:name="_Toc13972"/>
      <w:bookmarkStart w:id="1909" w:name="_Toc1177"/>
      <w:bookmarkStart w:id="1910" w:name="_Toc30230"/>
      <w:bookmarkStart w:id="1911" w:name="_Toc25390"/>
      <w:bookmarkStart w:id="1912" w:name="_Toc23333"/>
      <w:bookmarkStart w:id="1913" w:name="_Toc23170"/>
      <w:bookmarkStart w:id="1914" w:name="_Toc8595"/>
      <w:bookmarkStart w:id="1915" w:name="_Toc24846"/>
      <w:bookmarkStart w:id="1916" w:name="_Toc531632626"/>
      <w:bookmarkStart w:id="1917" w:name="_Toc532458252"/>
      <w:r>
        <w:rPr>
          <w:rFonts w:hint="eastAsia" w:ascii="宋体" w:hAnsi="宋体" w:eastAsia="宋体" w:cs="宋体"/>
          <w:color w:val="auto"/>
          <w:kern w:val="0"/>
          <w:sz w:val="32"/>
          <w:szCs w:val="32"/>
          <w:highlight w:val="none"/>
        </w:rPr>
        <w:t>15.争议的解决</w:t>
      </w:r>
      <w:bookmarkEnd w:id="1906"/>
      <w:bookmarkEnd w:id="1907"/>
      <w:bookmarkEnd w:id="1908"/>
      <w:bookmarkEnd w:id="1909"/>
      <w:bookmarkEnd w:id="1910"/>
      <w:bookmarkEnd w:id="1911"/>
      <w:bookmarkEnd w:id="1912"/>
      <w:bookmarkEnd w:id="1913"/>
      <w:bookmarkEnd w:id="1914"/>
      <w:bookmarkEnd w:id="1915"/>
      <w:bookmarkEnd w:id="1916"/>
      <w:bookmarkEnd w:id="1917"/>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因合同履行发生争议的，双方同意按下列第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种方式解决：</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（1）向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仲裁委员会申请仲裁；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（2）向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人民法院起诉。</w:t>
      </w:r>
    </w:p>
    <w:p>
      <w:pPr>
        <w:keepNext/>
        <w:keepLines/>
        <w:spacing w:line="415" w:lineRule="auto"/>
        <w:jc w:val="left"/>
        <w:outlineLvl w:val="2"/>
        <w:rPr>
          <w:rFonts w:hint="eastAsia" w:ascii="宋体" w:hAnsi="宋体" w:eastAsia="宋体" w:cs="宋体"/>
          <w:color w:val="auto"/>
          <w:kern w:val="0"/>
          <w:sz w:val="32"/>
          <w:szCs w:val="32"/>
          <w:highlight w:val="none"/>
          <w:lang w:val="en-US" w:eastAsia="zh-CN"/>
        </w:rPr>
      </w:pPr>
      <w:bookmarkStart w:id="1918" w:name="_Toc16488"/>
      <w:bookmarkStart w:id="1919" w:name="_Toc2389"/>
      <w:bookmarkStart w:id="1920" w:name="_Toc3930"/>
      <w:bookmarkStart w:id="1921" w:name="_Toc12564"/>
      <w:bookmarkStart w:id="1922" w:name="_Toc1824"/>
      <w:bookmarkStart w:id="1923" w:name="_Toc14760"/>
      <w:r>
        <w:rPr>
          <w:rFonts w:hint="eastAsia" w:ascii="宋体" w:hAnsi="宋体" w:eastAsia="宋体" w:cs="宋体"/>
          <w:color w:val="auto"/>
          <w:kern w:val="0"/>
          <w:sz w:val="32"/>
          <w:szCs w:val="32"/>
          <w:highlight w:val="none"/>
          <w:lang w:val="en-US" w:eastAsia="zh-CN"/>
        </w:rPr>
        <w:t>16.其他</w:t>
      </w:r>
      <w:bookmarkEnd w:id="1918"/>
      <w:bookmarkEnd w:id="1919"/>
      <w:bookmarkEnd w:id="1920"/>
      <w:bookmarkEnd w:id="1921"/>
      <w:bookmarkEnd w:id="1922"/>
      <w:bookmarkEnd w:id="1923"/>
    </w:p>
    <w:p>
      <w:pPr>
        <w:rPr>
          <w:rFonts w:hint="eastAsia" w:ascii="宋体" w:hAnsi="宋体" w:eastAsia="宋体" w:cs="宋体"/>
          <w:color w:val="auto"/>
          <w:highlight w:val="none"/>
          <w:lang w:val="en-US" w:eastAsia="zh-CN"/>
        </w:rPr>
      </w:pP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924" w:name="_Toc8604"/>
      <w:bookmarkStart w:id="1925" w:name="_Toc17980"/>
      <w:bookmarkStart w:id="1926" w:name="_Toc10054"/>
      <w:bookmarkStart w:id="1927" w:name="_Toc532458253"/>
      <w:bookmarkStart w:id="1928" w:name="_Toc75856928"/>
      <w:bookmarkStart w:id="1929" w:name="_Toc18422"/>
      <w:bookmarkStart w:id="1930" w:name="_Toc12560"/>
      <w:bookmarkStart w:id="1931" w:name="_Toc531632627"/>
      <w:bookmarkStart w:id="1932" w:name="_Toc13974"/>
      <w:bookmarkStart w:id="1933" w:name="_Toc18731"/>
      <w:bookmarkStart w:id="1934" w:name="_Toc11239"/>
      <w:bookmarkStart w:id="1935" w:name="_Toc3701"/>
      <w:r>
        <w:rPr>
          <w:rFonts w:hint="eastAsia" w:ascii="宋体" w:hAnsi="宋体" w:eastAsia="宋体" w:cs="宋体"/>
          <w:color w:val="auto"/>
          <w:kern w:val="0"/>
          <w:sz w:val="32"/>
          <w:szCs w:val="32"/>
          <w:highlight w:val="none"/>
        </w:rPr>
        <w:t>1</w:t>
      </w:r>
      <w:r>
        <w:rPr>
          <w:rFonts w:hint="eastAsia" w:ascii="宋体" w:hAnsi="宋体" w:eastAsia="宋体" w:cs="宋体"/>
          <w:color w:val="auto"/>
          <w:kern w:val="0"/>
          <w:sz w:val="32"/>
          <w:szCs w:val="32"/>
          <w:highlight w:val="none"/>
          <w:lang w:val="en-US" w:eastAsia="zh-CN"/>
        </w:rPr>
        <w:t>7</w:t>
      </w:r>
      <w:r>
        <w:rPr>
          <w:rFonts w:hint="eastAsia" w:ascii="宋体" w:hAnsi="宋体" w:eastAsia="宋体" w:cs="宋体"/>
          <w:color w:val="auto"/>
          <w:kern w:val="0"/>
          <w:sz w:val="32"/>
          <w:szCs w:val="32"/>
          <w:highlight w:val="none"/>
        </w:rPr>
        <w:t>.合同附件</w:t>
      </w:r>
      <w:bookmarkEnd w:id="1924"/>
      <w:bookmarkEnd w:id="1925"/>
      <w:bookmarkEnd w:id="1926"/>
      <w:bookmarkEnd w:id="1927"/>
      <w:bookmarkEnd w:id="1928"/>
      <w:bookmarkEnd w:id="1929"/>
      <w:bookmarkEnd w:id="1930"/>
      <w:bookmarkEnd w:id="1931"/>
      <w:bookmarkEnd w:id="1932"/>
      <w:bookmarkEnd w:id="1933"/>
      <w:bookmarkEnd w:id="1934"/>
      <w:bookmarkEnd w:id="1935"/>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以下四个附件是本合同的有效组成部分：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附件一：履约保证金格式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附件二：</w:t>
      </w:r>
      <w:r>
        <w:rPr>
          <w:rFonts w:hint="eastAsia" w:ascii="宋体" w:hAnsi="宋体" w:eastAsia="宋体" w:cs="宋体"/>
          <w:color w:val="auto"/>
          <w:kern w:val="0"/>
          <w:szCs w:val="21"/>
          <w:highlight w:val="none"/>
          <w:lang w:eastAsia="zh-CN"/>
        </w:rPr>
        <w:t>廉政合同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附件三：主要人员汇总表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附件四：</w:t>
      </w:r>
      <w:r>
        <w:rPr>
          <w:rFonts w:hint="eastAsia" w:ascii="宋体" w:hAnsi="宋体" w:eastAsia="宋体" w:cs="宋体"/>
          <w:color w:val="auto"/>
          <w:szCs w:val="21"/>
          <w:highlight w:val="none"/>
          <w:lang w:val="en-US" w:eastAsia="zh-CN"/>
        </w:rPr>
        <w:t>质量保证金保函（如有）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
          <w:bCs/>
          <w:color w:val="auto"/>
          <w:kern w:val="0"/>
          <w:sz w:val="30"/>
          <w:szCs w:val="30"/>
          <w:highlight w:val="none"/>
        </w:rPr>
      </w:pPr>
      <w:r>
        <w:rPr>
          <w:rFonts w:hint="eastAsia" w:ascii="宋体" w:hAnsi="宋体" w:eastAsia="宋体" w:cs="宋体"/>
          <w:color w:val="auto"/>
          <w:kern w:val="0"/>
          <w:szCs w:val="21"/>
          <w:highlight w:val="none"/>
          <w:u w:val="none"/>
          <w:lang w:val="en-US" w:eastAsia="zh-CN"/>
        </w:rPr>
        <w:t>附件五：其他</w:t>
      </w:r>
      <w:r>
        <w:rPr>
          <w:rFonts w:hint="eastAsia" w:ascii="宋体" w:hAnsi="宋体" w:eastAsia="宋体" w:cs="宋体"/>
          <w:i/>
          <w:iCs/>
          <w:color w:val="auto"/>
          <w:kern w:val="0"/>
          <w:szCs w:val="21"/>
          <w:highlight w:val="none"/>
          <w:u w:val="none"/>
          <w:lang w:val="en-US" w:eastAsia="zh-CN"/>
        </w:rPr>
        <w:t>[提示：由招标人依据实际要求增加]</w:t>
      </w:r>
      <w:r>
        <w:rPr>
          <w:rFonts w:hint="eastAsia" w:ascii="宋体" w:hAnsi="宋体" w:eastAsia="宋体" w:cs="宋体"/>
          <w:b/>
          <w:bCs/>
          <w:color w:val="auto"/>
          <w:kern w:val="0"/>
          <w:sz w:val="30"/>
          <w:szCs w:val="30"/>
          <w:highlight w:val="none"/>
        </w:rPr>
        <w:br w:type="page"/>
      </w:r>
      <w:bookmarkStart w:id="1936" w:name="page70"/>
      <w:bookmarkEnd w:id="1936"/>
      <w:bookmarkStart w:id="1937" w:name="page71"/>
      <w:bookmarkEnd w:id="1937"/>
      <w:bookmarkStart w:id="1938" w:name="_Toc531632628"/>
    </w:p>
    <w:p>
      <w:pPr>
        <w:widowControl/>
        <w:tabs>
          <w:tab w:val="left" w:pos="9072"/>
          <w:tab w:val="left" w:pos="9781"/>
        </w:tabs>
        <w:adjustRightInd w:val="0"/>
        <w:snapToGrid w:val="0"/>
        <w:spacing w:line="360" w:lineRule="auto"/>
        <w:ind w:right="120" w:rightChars="57" w:firstLine="600" w:firstLineChars="200"/>
        <w:jc w:val="center"/>
        <w:outlineLvl w:val="3"/>
        <w:rPr>
          <w:rFonts w:hint="eastAsia" w:ascii="宋体" w:hAnsi="宋体" w:eastAsia="宋体" w:cs="宋体"/>
          <w:color w:val="auto"/>
          <w:kern w:val="0"/>
          <w:szCs w:val="21"/>
          <w:highlight w:val="none"/>
        </w:rPr>
      </w:pPr>
      <w:r>
        <w:rPr>
          <w:rFonts w:hint="eastAsia" w:ascii="宋体" w:hAnsi="宋体" w:eastAsia="宋体" w:cs="宋体"/>
          <w:color w:val="auto"/>
          <w:sz w:val="30"/>
          <w:szCs w:val="30"/>
          <w:highlight w:val="none"/>
        </w:rPr>
        <w:t>附件一：履约保证金格式</w:t>
      </w:r>
      <w:bookmarkEnd w:id="1938"/>
    </w:p>
    <w:p>
      <w:pPr>
        <w:widowControl/>
        <w:tabs>
          <w:tab w:val="left" w:pos="3100"/>
          <w:tab w:val="left" w:pos="4080"/>
          <w:tab w:val="left" w:pos="5400"/>
          <w:tab w:val="left" w:pos="6160"/>
          <w:tab w:val="left" w:pos="6900"/>
          <w:tab w:val="left" w:pos="7120"/>
          <w:tab w:val="left" w:pos="7840"/>
          <w:tab w:val="left" w:pos="8800"/>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i w:val="0"/>
          <w:iCs w:val="0"/>
          <w:color w:val="auto"/>
          <w:sz w:val="21"/>
          <w:szCs w:val="21"/>
          <w:highlight w:val="none"/>
        </w:rPr>
      </w:pPr>
    </w:p>
    <w:p>
      <w:pPr>
        <w:tabs>
          <w:tab w:val="left" w:pos="9072"/>
          <w:tab w:val="left" w:pos="9781"/>
        </w:tabs>
        <w:adjustRightInd w:val="0"/>
        <w:snapToGrid w:val="0"/>
        <w:spacing w:line="360" w:lineRule="auto"/>
        <w:ind w:firstLine="0" w:firstLineChars="0"/>
        <w:jc w:val="center"/>
        <w:rPr>
          <w:rFonts w:hint="eastAsia" w:ascii="宋体" w:hAnsi="宋体" w:eastAsia="宋体" w:cs="宋体"/>
          <w:color w:val="auto"/>
          <w:sz w:val="21"/>
          <w:szCs w:val="21"/>
          <w:highlight w:val="none"/>
        </w:rPr>
      </w:pPr>
      <w:bookmarkStart w:id="1939" w:name="_Toc531632629"/>
      <w:r>
        <w:rPr>
          <w:rFonts w:hint="eastAsia" w:ascii="宋体" w:hAnsi="宋体" w:eastAsia="宋体" w:cs="宋体"/>
          <w:i/>
          <w:iCs/>
          <w:color w:val="auto"/>
          <w:kern w:val="2"/>
          <w:sz w:val="21"/>
          <w:szCs w:val="21"/>
          <w:highlight w:val="none"/>
          <w:lang w:val="en-US" w:eastAsia="zh-CN"/>
        </w:rPr>
        <w:t>[提示：参照《关于进一步规范工程建设领域工程保函示范文本的通知》渝公管发〔2022〕26号文编制]</w:t>
      </w:r>
    </w:p>
    <w:p>
      <w:pPr>
        <w:adjustRightInd/>
        <w:snapToGrid/>
        <w:spacing w:line="24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pPr>
        <w:widowControl/>
        <w:tabs>
          <w:tab w:val="left" w:pos="9072"/>
          <w:tab w:val="left" w:pos="9781"/>
        </w:tabs>
        <w:adjustRightInd w:val="0"/>
        <w:snapToGrid w:val="0"/>
        <w:spacing w:line="360" w:lineRule="auto"/>
        <w:ind w:right="120" w:rightChars="57" w:firstLine="600" w:firstLineChars="200"/>
        <w:jc w:val="center"/>
        <w:outlineLvl w:val="3"/>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附件二：</w:t>
      </w:r>
      <w:bookmarkEnd w:id="1939"/>
      <w:r>
        <w:rPr>
          <w:rFonts w:hint="eastAsia" w:ascii="宋体" w:hAnsi="宋体" w:eastAsia="宋体" w:cs="宋体"/>
          <w:color w:val="auto"/>
          <w:sz w:val="30"/>
          <w:szCs w:val="30"/>
          <w:highlight w:val="none"/>
          <w:lang w:eastAsia="zh-CN"/>
        </w:rPr>
        <w:t>廉政合同</w:t>
      </w:r>
    </w:p>
    <w:p>
      <w:pPr>
        <w:widowControl/>
        <w:spacing w:line="360" w:lineRule="auto"/>
        <w:ind w:firstLine="600" w:firstLineChars="200"/>
        <w:jc w:val="center"/>
        <w:rPr>
          <w:rFonts w:hint="eastAsia" w:ascii="宋体" w:hAnsi="宋体" w:eastAsia="宋体" w:cs="宋体"/>
          <w:color w:val="auto"/>
          <w:kern w:val="0"/>
          <w:sz w:val="30"/>
          <w:szCs w:val="30"/>
          <w:highlight w:val="none"/>
        </w:rPr>
      </w:pPr>
      <w:r>
        <w:rPr>
          <w:rFonts w:hint="eastAsia" w:ascii="宋体" w:hAnsi="宋体" w:eastAsia="宋体" w:cs="宋体"/>
          <w:color w:val="auto"/>
          <w:sz w:val="30"/>
          <w:szCs w:val="30"/>
          <w:highlight w:val="none"/>
        </w:rPr>
        <w:t>（参考格式）</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（项目名称）的项目法人</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（项目法人名称，以下简称“发包人”）与该项目</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标段的勘察设计单位</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（勘察设计单位名称，以下简称“设计人”），特订立如下合同。</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发包人和设计人双方的权利和义务</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（1）严格遵守党的政策规定和国家有关法律法规及交通运输部的有关规定。</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（2）严格执行</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（项目名称）</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标段勘察设计合同文件，自觉按合同办事。</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（3）双方的业务活动坚持公开、公正、诚信、透明的原则（法律认定的商业秘密和合同文件另有规定除外），不得损害国家和集体利益，不得违反工程建设管理规章制度。</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（4）建立健全廉政制度，开展廉政教育，设立廉政告示牌，公布举报电话，监督并认真查处违法违纪行为。</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（5）发现对方在业务活动中有违反廉政规定的行为，有及时提醒对方纠正的权利和义务。</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（6）发现对方严重违反本合同义务条款的行为，有向其上级有关部门举报、建议给予处理并要求告知处理结果的权利。</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发包人的义务</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（1）发包人及其工作人员不得索要或接受设计人的礼金、有价证券和贵重物品，不得让设计人报销任何应由发包人或发包人工作人员个人支付的费用等。</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（2）发包人工作人员不得参加设计人安排的娱乐活动</w:t>
      </w:r>
      <w:r>
        <w:rPr>
          <w:rFonts w:hint="eastAsia" w:ascii="宋体" w:hAnsi="宋体" w:eastAsia="宋体" w:cs="宋体"/>
          <w:color w:val="auto"/>
          <w:kern w:val="0"/>
          <w:szCs w:val="21"/>
          <w:highlight w:val="none"/>
          <w:lang w:eastAsia="zh-CN"/>
        </w:rPr>
        <w:t>和</w:t>
      </w:r>
      <w:r>
        <w:rPr>
          <w:rFonts w:hint="eastAsia" w:ascii="宋体" w:hAnsi="宋体" w:eastAsia="宋体" w:cs="宋体"/>
          <w:color w:val="auto"/>
          <w:kern w:val="0"/>
          <w:szCs w:val="21"/>
          <w:highlight w:val="none"/>
        </w:rPr>
        <w:t>超标准</w:t>
      </w:r>
      <w:r>
        <w:rPr>
          <w:rFonts w:hint="eastAsia" w:ascii="宋体" w:hAnsi="宋体" w:eastAsia="宋体" w:cs="宋体"/>
          <w:color w:val="auto"/>
          <w:kern w:val="0"/>
          <w:szCs w:val="21"/>
          <w:highlight w:val="none"/>
          <w:lang w:eastAsia="zh-CN"/>
        </w:rPr>
        <w:t>的接待</w:t>
      </w:r>
      <w:r>
        <w:rPr>
          <w:rFonts w:hint="eastAsia" w:ascii="宋体" w:hAnsi="宋体" w:eastAsia="宋体" w:cs="宋体"/>
          <w:color w:val="auto"/>
          <w:kern w:val="0"/>
          <w:szCs w:val="21"/>
          <w:highlight w:val="none"/>
        </w:rPr>
        <w:t>；不得接受设计人提供的通信工具、交通工具和高档办公用品等。</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（3）发包人及其工作人员不得要求或者接受设计人为其住房装修、婚丧嫁娶活动、配偶子女的工作安排以及出国出境、旅游等提供方便等。</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（4）发包人工作人员及其配偶、子女、亲属不得从事与本勘察设计合同有关的勘察设计业务等活动。不得以任何理由要求设计人和相关单位在设计中使用某种产品、材料和设备。</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（5）发包人工作人员要秉公办事，不准营私舞弊，不准利用职权从事各种个人有偿中介活动和安排个人勘察设计队伍。</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设计人的义务</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（1）设计人不得以任何理由向发包人及其工作人员行贿或馈赠礼金、有价证券、贵重礼品。</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（2）设计人不得以任何名义为发包人及其工作人员报销应由发包人单位或个人支付的任何费用。</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（3）设计人不得以任何理由安排发包人工作人员参加超标准宴请及娱乐活动。</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（4）设计人不得为发包人单位和个人购置或提供通信工具、交通工具和高档办公用品等。</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违约责任</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（1）发包人及其工作人员违反本合同第 1、2 条，按管理权限，依据有关规定给予党纪、政纪或组织处理；涉嫌犯罪的，移交司法机关追究刑事责任；给设计人单位造成经济损失的，应予以赔偿。</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（2）设计人及其工作人员违反本合同第 1、3 条，按管理权限，依据有关规定给予党纪、政纪或组织处理；给发包人单位造成经济损失的，应予以赔偿；情节严重的，发包人建议交通运输主管部门给予设计人一至三年内不得进入其主管的公路建设市场的处罚。</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 双方约定：本合同由双方或双方上级单位的纪检监察部门负责监督执行。由发包人或发包人上级单位的纪检监察部门约请设计人或设计人上级单位纪检监察部门对本合同执行情况进行检查，提出在本合同规定范围内的裁定意见。</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 本合同有效期为合同双方签署之日起至勘察设计合同失效日止。</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 本合同作为</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（项目名称）</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标段勘察设计合同的附件，与勘察设计合同具有同等的法律效力，经合同双方签署后立即生效。</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 本合同一式四份，由发包人和设计人各执一份，送交发包人和设计人的监督单位各一份。</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0"/>
          <w:szCs w:val="21"/>
          <w:highlight w:val="none"/>
        </w:rPr>
        <w:t xml:space="preserve">（盖单位章）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设计人：</w:t>
      </w:r>
      <w:r>
        <w:rPr>
          <w:rFonts w:hint="eastAsia" w:ascii="宋体" w:hAnsi="宋体" w:eastAsia="宋体" w:cs="宋体"/>
          <w:color w:val="auto"/>
          <w:kern w:val="2"/>
          <w:sz w:val="21"/>
          <w:szCs w:val="24"/>
          <w:highlight w:val="none"/>
          <w:u w:val="single"/>
          <w:lang w:val="en-US" w:eastAsia="zh-CN" w:bidi="ar"/>
        </w:rPr>
        <w:t xml:space="preserve">            </w:t>
      </w:r>
      <w:r>
        <w:rPr>
          <w:rFonts w:hint="eastAsia" w:ascii="宋体" w:hAnsi="宋体" w:eastAsia="宋体" w:cs="宋体"/>
          <w:color w:val="auto"/>
          <w:kern w:val="0"/>
          <w:szCs w:val="21"/>
          <w:highlight w:val="none"/>
        </w:rPr>
        <w:t>（盖单位章）</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（签字）</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法定代表人或其委托代理人：</w:t>
      </w:r>
      <w:r>
        <w:rPr>
          <w:rFonts w:hint="eastAsia" w:ascii="宋体" w:hAnsi="宋体" w:eastAsia="宋体" w:cs="宋体"/>
          <w:color w:val="auto"/>
          <w:kern w:val="0"/>
          <w:szCs w:val="21"/>
          <w:highlight w:val="none"/>
          <w:u w:val="single"/>
          <w:lang w:eastAsia="zh-CN"/>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（签字）</w:t>
      </w:r>
    </w:p>
    <w:p>
      <w:pPr>
        <w:widowControl/>
        <w:tabs>
          <w:tab w:val="left" w:pos="9072"/>
          <w:tab w:val="left" w:pos="9781"/>
        </w:tabs>
        <w:snapToGrid w:val="0"/>
        <w:spacing w:line="360" w:lineRule="auto"/>
        <w:ind w:right="120" w:rightChars="57" w:firstLine="1680" w:firstLineChars="8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widowControl/>
        <w:tabs>
          <w:tab w:val="left" w:pos="9072"/>
          <w:tab w:val="left" w:pos="9781"/>
        </w:tabs>
        <w:snapToGrid w:val="0"/>
        <w:spacing w:line="360" w:lineRule="auto"/>
        <w:ind w:right="120" w:rightChars="57"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发包人监督单位：</w:t>
      </w:r>
      <w:r>
        <w:rPr>
          <w:rFonts w:hint="eastAsia" w:ascii="宋体" w:hAnsi="宋体" w:eastAsia="宋体" w:cs="宋体"/>
          <w:color w:val="auto"/>
          <w:kern w:val="0"/>
          <w:szCs w:val="21"/>
          <w:highlight w:val="none"/>
          <w:u w:val="single"/>
        </w:rPr>
        <w:t>（全称）（盖单位章）</w:t>
      </w:r>
      <w:r>
        <w:rPr>
          <w:rFonts w:hint="eastAsia" w:ascii="宋体" w:hAnsi="宋体" w:eastAsia="宋体" w:cs="宋体"/>
          <w:color w:val="auto"/>
          <w:kern w:val="0"/>
          <w:szCs w:val="21"/>
          <w:highlight w:val="none"/>
          <w:lang w:val="en-US" w:eastAsia="zh-CN"/>
        </w:rPr>
        <w:t xml:space="preserve">       设计人监督单位：</w:t>
      </w:r>
      <w:r>
        <w:rPr>
          <w:rFonts w:hint="eastAsia" w:ascii="宋体" w:hAnsi="宋体" w:eastAsia="宋体" w:cs="宋体"/>
          <w:color w:val="auto"/>
          <w:kern w:val="0"/>
          <w:szCs w:val="21"/>
          <w:highlight w:val="none"/>
          <w:u w:val="single"/>
          <w:lang w:val="en-US" w:eastAsia="zh-CN"/>
        </w:rPr>
        <w:t>（全称）（盖单位章）</w:t>
      </w:r>
    </w:p>
    <w:p>
      <w:pPr>
        <w:widowControl/>
        <w:tabs>
          <w:tab w:val="left" w:pos="9072"/>
          <w:tab w:val="left" w:pos="9781"/>
        </w:tabs>
        <w:snapToGrid w:val="0"/>
        <w:spacing w:line="360" w:lineRule="auto"/>
        <w:ind w:right="120" w:rightChars="57"/>
        <w:jc w:val="left"/>
        <w:rPr>
          <w:rFonts w:hint="eastAsia" w:ascii="宋体" w:hAnsi="宋体" w:eastAsia="宋体" w:cs="宋体"/>
          <w:color w:val="auto"/>
          <w:kern w:val="0"/>
          <w:szCs w:val="21"/>
          <w:highlight w:val="none"/>
        </w:rPr>
      </w:pPr>
    </w:p>
    <w:p>
      <w:pPr>
        <w:widowControl/>
        <w:tabs>
          <w:tab w:val="left" w:pos="9072"/>
          <w:tab w:val="left" w:pos="9781"/>
        </w:tabs>
        <w:adjustRightInd w:val="0"/>
        <w:snapToGrid w:val="0"/>
        <w:spacing w:line="360" w:lineRule="auto"/>
        <w:ind w:right="120" w:rightChars="57" w:firstLine="420" w:firstLineChars="200"/>
        <w:jc w:val="center"/>
        <w:outlineLvl w:val="3"/>
        <w:rPr>
          <w:rFonts w:hint="eastAsia" w:ascii="宋体" w:hAnsi="宋体" w:eastAsia="宋体" w:cs="宋体"/>
          <w:color w:val="auto"/>
          <w:sz w:val="30"/>
          <w:szCs w:val="30"/>
          <w:highlight w:val="none"/>
        </w:rPr>
      </w:pPr>
      <w:r>
        <w:rPr>
          <w:rFonts w:hint="eastAsia" w:ascii="宋体" w:hAnsi="宋体" w:eastAsia="宋体" w:cs="宋体"/>
          <w:color w:val="auto"/>
          <w:kern w:val="0"/>
          <w:szCs w:val="21"/>
          <w:highlight w:val="none"/>
        </w:rPr>
        <w:br w:type="page"/>
      </w:r>
      <w:r>
        <w:rPr>
          <w:rFonts w:hint="eastAsia" w:ascii="宋体" w:hAnsi="宋体" w:eastAsia="宋体" w:cs="宋体"/>
          <w:color w:val="auto"/>
          <w:sz w:val="30"/>
          <w:szCs w:val="30"/>
          <w:highlight w:val="none"/>
        </w:rPr>
        <w:t>附件三：主要人员汇总表</w:t>
      </w:r>
    </w:p>
    <w:p>
      <w:pPr>
        <w:pStyle w:val="2"/>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项目名称：</w:t>
      </w:r>
      <w:r>
        <w:rPr>
          <w:rFonts w:hint="eastAsia" w:ascii="宋体" w:hAnsi="宋体" w:eastAsia="宋体" w:cs="宋体"/>
          <w:color w:val="auto"/>
          <w:highlight w:val="none"/>
          <w:u w:val="single"/>
        </w:rPr>
        <w:t xml:space="preserve">                                        </w:t>
      </w:r>
    </w:p>
    <w:tbl>
      <w:tblPr>
        <w:tblStyle w:val="46"/>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2342"/>
        <w:gridCol w:w="992"/>
        <w:gridCol w:w="795"/>
        <w:gridCol w:w="992"/>
        <w:gridCol w:w="1134"/>
        <w:gridCol w:w="709"/>
        <w:gridCol w:w="85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序号</w:t>
            </w:r>
          </w:p>
        </w:tc>
        <w:tc>
          <w:tcPr>
            <w:tcW w:w="2342"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本项目任职</w:t>
            </w:r>
          </w:p>
        </w:tc>
        <w:tc>
          <w:tcPr>
            <w:tcW w:w="992"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姓名</w:t>
            </w:r>
          </w:p>
        </w:tc>
        <w:tc>
          <w:tcPr>
            <w:tcW w:w="795"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职称</w:t>
            </w:r>
          </w:p>
        </w:tc>
        <w:tc>
          <w:tcPr>
            <w:tcW w:w="992"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专业</w:t>
            </w:r>
          </w:p>
        </w:tc>
        <w:tc>
          <w:tcPr>
            <w:tcW w:w="2693" w:type="dxa"/>
            <w:gridSpan w:val="3"/>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执业或职业资格证明</w:t>
            </w:r>
          </w:p>
        </w:tc>
        <w:tc>
          <w:tcPr>
            <w:tcW w:w="992"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continue"/>
            <w:vAlign w:val="center"/>
          </w:tcPr>
          <w:p>
            <w:pPr>
              <w:rPr>
                <w:rFonts w:hint="eastAsia" w:ascii="宋体" w:hAnsi="宋体" w:eastAsia="宋体" w:cs="宋体"/>
                <w:color w:val="auto"/>
                <w:szCs w:val="22"/>
                <w:highlight w:val="none"/>
              </w:rPr>
            </w:pPr>
          </w:p>
        </w:tc>
        <w:tc>
          <w:tcPr>
            <w:tcW w:w="2342" w:type="dxa"/>
            <w:vMerge w:val="continue"/>
          </w:tcPr>
          <w:p>
            <w:pPr>
              <w:rPr>
                <w:rFonts w:hint="eastAsia" w:ascii="宋体" w:hAnsi="宋体" w:eastAsia="宋体" w:cs="宋体"/>
                <w:color w:val="auto"/>
                <w:szCs w:val="22"/>
                <w:highlight w:val="none"/>
              </w:rPr>
            </w:pPr>
          </w:p>
        </w:tc>
        <w:tc>
          <w:tcPr>
            <w:tcW w:w="992" w:type="dxa"/>
            <w:vMerge w:val="continue"/>
            <w:vAlign w:val="center"/>
          </w:tcPr>
          <w:p>
            <w:pPr>
              <w:rPr>
                <w:rFonts w:hint="eastAsia" w:ascii="宋体" w:hAnsi="宋体" w:eastAsia="宋体" w:cs="宋体"/>
                <w:color w:val="auto"/>
                <w:szCs w:val="22"/>
                <w:highlight w:val="none"/>
              </w:rPr>
            </w:pPr>
          </w:p>
        </w:tc>
        <w:tc>
          <w:tcPr>
            <w:tcW w:w="795" w:type="dxa"/>
            <w:vMerge w:val="continue"/>
            <w:vAlign w:val="center"/>
          </w:tcPr>
          <w:p>
            <w:pPr>
              <w:rPr>
                <w:rFonts w:hint="eastAsia" w:ascii="宋体" w:hAnsi="宋体" w:eastAsia="宋体" w:cs="宋体"/>
                <w:color w:val="auto"/>
                <w:szCs w:val="22"/>
                <w:highlight w:val="none"/>
              </w:rPr>
            </w:pPr>
          </w:p>
        </w:tc>
        <w:tc>
          <w:tcPr>
            <w:tcW w:w="992" w:type="dxa"/>
            <w:vMerge w:val="continue"/>
            <w:vAlign w:val="center"/>
          </w:tcPr>
          <w:p>
            <w:pPr>
              <w:spacing w:line="440" w:lineRule="exact"/>
              <w:jc w:val="center"/>
              <w:rPr>
                <w:rFonts w:hint="eastAsia" w:ascii="宋体" w:hAnsi="宋体" w:eastAsia="宋体" w:cs="宋体"/>
                <w:color w:val="auto"/>
                <w:szCs w:val="22"/>
                <w:highlight w:val="none"/>
              </w:rPr>
            </w:pPr>
          </w:p>
        </w:tc>
        <w:tc>
          <w:tcPr>
            <w:tcW w:w="1134" w:type="dxa"/>
            <w:vAlign w:val="center"/>
          </w:tcPr>
          <w:p>
            <w:pPr>
              <w:spacing w:before="100" w:beforeAutospacing="1" w:after="100" w:afterAutospacing="1"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证书名称</w:t>
            </w:r>
          </w:p>
        </w:tc>
        <w:tc>
          <w:tcPr>
            <w:tcW w:w="709" w:type="dxa"/>
            <w:vAlign w:val="center"/>
          </w:tcPr>
          <w:p>
            <w:pPr>
              <w:spacing w:before="100" w:beforeAutospacing="1" w:after="100" w:afterAutospacing="1"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级别</w:t>
            </w:r>
          </w:p>
        </w:tc>
        <w:tc>
          <w:tcPr>
            <w:tcW w:w="850" w:type="dxa"/>
            <w:vAlign w:val="center"/>
          </w:tcPr>
          <w:p>
            <w:pPr>
              <w:spacing w:before="100" w:beforeAutospacing="1" w:after="100" w:afterAutospacing="1"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证号</w:t>
            </w:r>
          </w:p>
        </w:tc>
        <w:tc>
          <w:tcPr>
            <w:tcW w:w="992" w:type="dxa"/>
            <w:vAlign w:val="center"/>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342" w:type="dxa"/>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项目负责人</w:t>
            </w:r>
          </w:p>
        </w:tc>
        <w:tc>
          <w:tcPr>
            <w:tcW w:w="992" w:type="dxa"/>
            <w:vAlign w:val="center"/>
          </w:tcPr>
          <w:p>
            <w:pPr>
              <w:spacing w:line="440" w:lineRule="exact"/>
              <w:jc w:val="center"/>
              <w:rPr>
                <w:rFonts w:hint="eastAsia" w:ascii="宋体" w:hAnsi="宋体" w:eastAsia="宋体" w:cs="宋体"/>
                <w:color w:val="auto"/>
                <w:szCs w:val="22"/>
                <w:highlight w:val="none"/>
              </w:rPr>
            </w:pPr>
          </w:p>
        </w:tc>
        <w:tc>
          <w:tcPr>
            <w:tcW w:w="795" w:type="dxa"/>
            <w:vAlign w:val="center"/>
          </w:tcPr>
          <w:p>
            <w:pPr>
              <w:spacing w:line="440" w:lineRule="exact"/>
              <w:jc w:val="center"/>
              <w:rPr>
                <w:rFonts w:hint="eastAsia" w:ascii="宋体" w:hAnsi="宋体" w:eastAsia="宋体" w:cs="宋体"/>
                <w:color w:val="auto"/>
                <w:szCs w:val="22"/>
                <w:highlight w:val="none"/>
              </w:rPr>
            </w:pPr>
          </w:p>
        </w:tc>
        <w:tc>
          <w:tcPr>
            <w:tcW w:w="992" w:type="dxa"/>
            <w:vAlign w:val="center"/>
          </w:tcPr>
          <w:p>
            <w:pPr>
              <w:spacing w:line="440" w:lineRule="exact"/>
              <w:jc w:val="center"/>
              <w:rPr>
                <w:rFonts w:hint="eastAsia" w:ascii="宋体" w:hAnsi="宋体" w:eastAsia="宋体" w:cs="宋体"/>
                <w:color w:val="auto"/>
                <w:szCs w:val="22"/>
                <w:highlight w:val="none"/>
              </w:rPr>
            </w:pPr>
          </w:p>
        </w:tc>
        <w:tc>
          <w:tcPr>
            <w:tcW w:w="1134" w:type="dxa"/>
            <w:vAlign w:val="center"/>
          </w:tcPr>
          <w:p>
            <w:pPr>
              <w:spacing w:line="440" w:lineRule="exact"/>
              <w:jc w:val="center"/>
              <w:rPr>
                <w:rFonts w:hint="eastAsia" w:ascii="宋体" w:hAnsi="宋体" w:eastAsia="宋体" w:cs="宋体"/>
                <w:color w:val="auto"/>
                <w:szCs w:val="22"/>
                <w:highlight w:val="none"/>
              </w:rPr>
            </w:pPr>
          </w:p>
        </w:tc>
        <w:tc>
          <w:tcPr>
            <w:tcW w:w="709" w:type="dxa"/>
            <w:vAlign w:val="center"/>
          </w:tcPr>
          <w:p>
            <w:pPr>
              <w:spacing w:line="440" w:lineRule="exact"/>
              <w:jc w:val="center"/>
              <w:rPr>
                <w:rFonts w:hint="eastAsia" w:ascii="宋体" w:hAnsi="宋体" w:eastAsia="宋体" w:cs="宋体"/>
                <w:color w:val="auto"/>
                <w:szCs w:val="22"/>
                <w:highlight w:val="none"/>
              </w:rPr>
            </w:pPr>
          </w:p>
        </w:tc>
        <w:tc>
          <w:tcPr>
            <w:tcW w:w="850" w:type="dxa"/>
            <w:vAlign w:val="center"/>
          </w:tcPr>
          <w:p>
            <w:pPr>
              <w:spacing w:line="440" w:lineRule="exact"/>
              <w:jc w:val="center"/>
              <w:rPr>
                <w:rFonts w:hint="eastAsia" w:ascii="宋体" w:hAnsi="宋体" w:eastAsia="宋体" w:cs="宋体"/>
                <w:color w:val="auto"/>
                <w:szCs w:val="22"/>
                <w:highlight w:val="none"/>
              </w:rPr>
            </w:pPr>
          </w:p>
        </w:tc>
        <w:tc>
          <w:tcPr>
            <w:tcW w:w="992" w:type="dxa"/>
            <w:vAlign w:val="center"/>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bl>
    <w:p>
      <w:pPr>
        <w:widowControl/>
        <w:ind w:firstLine="420" w:firstLineChars="200"/>
        <w:jc w:val="left"/>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（注：主要人员汇总表中</w:t>
      </w:r>
      <w:r>
        <w:rPr>
          <w:rFonts w:hint="eastAsia" w:ascii="宋体" w:hAnsi="宋体" w:eastAsia="宋体" w:cs="宋体"/>
          <w:i/>
          <w:color w:val="auto"/>
          <w:kern w:val="0"/>
          <w:szCs w:val="21"/>
          <w:highlight w:val="none"/>
          <w:lang w:eastAsia="zh-CN"/>
        </w:rPr>
        <w:t>项目负责人</w:t>
      </w:r>
      <w:r>
        <w:rPr>
          <w:rFonts w:hint="eastAsia" w:ascii="宋体" w:hAnsi="宋体" w:eastAsia="宋体" w:cs="宋体"/>
          <w:i/>
          <w:color w:val="auto"/>
          <w:kern w:val="0"/>
          <w:szCs w:val="21"/>
          <w:highlight w:val="none"/>
        </w:rPr>
        <w:t>、勘察负责人、设计负责人及相关专业人员应与投标时已填报的主要人员保持一致，其他专业主要人员应按投标时承诺根据项目实际需求配备。）</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发包人（盖</w:t>
      </w:r>
      <w:r>
        <w:rPr>
          <w:rFonts w:hint="eastAsia" w:ascii="宋体" w:hAnsi="宋体" w:eastAsia="宋体" w:cs="宋体"/>
          <w:color w:val="auto"/>
          <w:kern w:val="0"/>
          <w:szCs w:val="21"/>
          <w:highlight w:val="none"/>
          <w:lang w:eastAsia="zh-CN"/>
        </w:rPr>
        <w:t>单位法人章</w:t>
      </w:r>
      <w:r>
        <w:rPr>
          <w:rFonts w:hint="eastAsia" w:ascii="宋体" w:hAnsi="宋体" w:eastAsia="宋体" w:cs="宋体"/>
          <w:color w:val="auto"/>
          <w:kern w:val="0"/>
          <w:szCs w:val="21"/>
          <w:highlight w:val="none"/>
        </w:rPr>
        <w:t>）：                    设计人（盖</w:t>
      </w:r>
      <w:r>
        <w:rPr>
          <w:rFonts w:hint="eastAsia" w:ascii="宋体" w:hAnsi="宋体" w:eastAsia="宋体" w:cs="宋体"/>
          <w:color w:val="auto"/>
          <w:kern w:val="0"/>
          <w:szCs w:val="21"/>
          <w:highlight w:val="none"/>
          <w:lang w:eastAsia="zh-CN"/>
        </w:rPr>
        <w:t>单位法人章</w:t>
      </w:r>
      <w:r>
        <w:rPr>
          <w:rFonts w:hint="eastAsia" w:ascii="宋体" w:hAnsi="宋体" w:eastAsia="宋体" w:cs="宋体"/>
          <w:color w:val="auto"/>
          <w:kern w:val="0"/>
          <w:szCs w:val="21"/>
          <w:highlight w:val="none"/>
        </w:rPr>
        <w:t xml:space="preserve">）：       </w:t>
      </w:r>
    </w:p>
    <w:p>
      <w:pPr>
        <w:pStyle w:val="2"/>
        <w:rPr>
          <w:rFonts w:hint="eastAsia" w:ascii="宋体" w:hAnsi="宋体" w:eastAsia="宋体" w:cs="宋体"/>
          <w:color w:val="auto"/>
          <w:highlight w:val="none"/>
        </w:rPr>
      </w:pP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法定代表人                              法定代表人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eastAsia="zh-CN"/>
        </w:rPr>
        <w:t>其</w:t>
      </w:r>
      <w:r>
        <w:rPr>
          <w:rFonts w:hint="eastAsia" w:ascii="宋体" w:hAnsi="宋体" w:eastAsia="宋体" w:cs="宋体"/>
          <w:color w:val="auto"/>
          <w:kern w:val="0"/>
          <w:szCs w:val="21"/>
          <w:highlight w:val="none"/>
        </w:rPr>
        <w:t>委托代理人（签名）：                  或</w:t>
      </w:r>
      <w:r>
        <w:rPr>
          <w:rFonts w:hint="eastAsia" w:ascii="宋体" w:hAnsi="宋体" w:eastAsia="宋体" w:cs="宋体"/>
          <w:color w:val="auto"/>
          <w:kern w:val="0"/>
          <w:szCs w:val="21"/>
          <w:highlight w:val="none"/>
          <w:lang w:eastAsia="zh-CN"/>
        </w:rPr>
        <w:t>其</w:t>
      </w:r>
      <w:r>
        <w:rPr>
          <w:rFonts w:hint="eastAsia" w:ascii="宋体" w:hAnsi="宋体" w:eastAsia="宋体" w:cs="宋体"/>
          <w:color w:val="auto"/>
          <w:kern w:val="0"/>
          <w:szCs w:val="21"/>
          <w:highlight w:val="none"/>
        </w:rPr>
        <w:t xml:space="preserve">委托代理人（签名）：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                                联系人：</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                              联系电话：</w:t>
      </w:r>
    </w:p>
    <w:p>
      <w:pPr>
        <w:widowControl/>
        <w:spacing w:line="360" w:lineRule="auto"/>
        <w:ind w:firstLine="2310" w:firstLineChars="1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签约时间：    年   月   日</w:t>
      </w:r>
    </w:p>
    <w:p>
      <w:pPr>
        <w:pStyle w:val="2"/>
        <w:rPr>
          <w:rFonts w:hint="eastAsia" w:ascii="宋体" w:hAnsi="宋体" w:eastAsia="宋体" w:cs="宋体"/>
          <w:color w:val="auto"/>
          <w:kern w:val="0"/>
          <w:szCs w:val="21"/>
          <w:highlight w:val="none"/>
        </w:rPr>
      </w:pPr>
    </w:p>
    <w:p>
      <w:pPr>
        <w:keepNext w:val="0"/>
        <w:keepLines w:val="0"/>
        <w:pageBreakBefore w:val="0"/>
        <w:kinsoku/>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auto"/>
          <w:kern w:val="2"/>
          <w:sz w:val="30"/>
          <w:szCs w:val="30"/>
          <w:highlight w:val="none"/>
          <w:u w:val="none"/>
          <w:lang w:val="en-US" w:eastAsia="zh-CN"/>
        </w:rPr>
      </w:pPr>
    </w:p>
    <w:p>
      <w:pPr>
        <w:keepNext w:val="0"/>
        <w:keepLines w:val="0"/>
        <w:pageBreakBefore w:val="0"/>
        <w:kinsoku/>
        <w:overflowPunct/>
        <w:topLinePunct w:val="0"/>
        <w:autoSpaceDE/>
        <w:autoSpaceDN/>
        <w:bidi w:val="0"/>
        <w:adjustRightInd/>
        <w:snapToGrid/>
        <w:spacing w:line="360" w:lineRule="auto"/>
        <w:ind w:right="0" w:rightChars="0"/>
        <w:jc w:val="left"/>
        <w:textAlignment w:val="auto"/>
        <w:rPr>
          <w:rFonts w:hint="eastAsia" w:ascii="宋体" w:hAnsi="宋体" w:eastAsia="宋体" w:cs="宋体"/>
          <w:color w:val="auto"/>
          <w:kern w:val="2"/>
          <w:sz w:val="30"/>
          <w:szCs w:val="30"/>
          <w:highlight w:val="none"/>
          <w:u w:val="none"/>
          <w:lang w:val="en-US" w:eastAsia="zh-CN"/>
        </w:rPr>
      </w:pPr>
      <w:r>
        <w:rPr>
          <w:rFonts w:hint="eastAsia" w:ascii="宋体" w:hAnsi="宋体" w:eastAsia="宋体" w:cs="宋体"/>
          <w:color w:val="auto"/>
          <w:kern w:val="2"/>
          <w:sz w:val="30"/>
          <w:szCs w:val="30"/>
          <w:highlight w:val="none"/>
          <w:u w:val="none"/>
          <w:lang w:val="en-US" w:eastAsia="zh-CN"/>
        </w:rPr>
        <w:t>附件四：质量保证金保函（如有）</w:t>
      </w:r>
    </w:p>
    <w:p>
      <w:pPr>
        <w:keepNext w:val="0"/>
        <w:keepLines w:val="0"/>
        <w:pageBreakBefore w:val="0"/>
        <w:kinsoku/>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工程质量保函示范文本</w:t>
      </w:r>
    </w:p>
    <w:p>
      <w:pPr>
        <w:keepNext w:val="0"/>
        <w:keepLines w:val="0"/>
        <w:pageBreakBefore w:val="0"/>
        <w:kinsoku/>
        <w:wordWrap w:val="0"/>
        <w:overflowPunct/>
        <w:topLinePunct w:val="0"/>
        <w:autoSpaceDE/>
        <w:autoSpaceDN/>
        <w:bidi w:val="0"/>
        <w:adjustRightInd/>
        <w:snapToGrid/>
        <w:spacing w:line="360" w:lineRule="auto"/>
        <w:ind w:right="0" w:rightChars="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tabs>
          <w:tab w:val="left" w:pos="9072"/>
          <w:tab w:val="left" w:pos="9781"/>
        </w:tabs>
        <w:adjustRightInd w:val="0"/>
        <w:snapToGrid w:val="0"/>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i/>
          <w:iCs/>
          <w:color w:val="auto"/>
          <w:kern w:val="2"/>
          <w:sz w:val="21"/>
          <w:szCs w:val="21"/>
          <w:highlight w:val="none"/>
          <w:lang w:val="en-US" w:eastAsia="zh-CN"/>
        </w:rPr>
        <w:t>[提示：参照《关于进一步规范工程建设领域工程保函示范文本的通知》渝公管发〔2022〕26号文编制]</w:t>
      </w:r>
    </w:p>
    <w:p>
      <w:pPr>
        <w:widowControl/>
        <w:adjustRightInd/>
        <w:snapToGrid/>
        <w:spacing w:line="240" w:lineRule="auto"/>
        <w:ind w:right="0" w:rightChars="0" w:firstLine="0" w:firstLineChars="0"/>
        <w:jc w:val="left"/>
        <w:outlineLvl w:val="9"/>
        <w:rPr>
          <w:rFonts w:hint="eastAsia" w:ascii="宋体" w:hAnsi="宋体" w:eastAsia="宋体" w:cs="宋体"/>
          <w:color w:val="auto"/>
          <w:szCs w:val="20"/>
          <w:highlight w:val="none"/>
        </w:rPr>
      </w:pPr>
      <w:r>
        <w:rPr>
          <w:rFonts w:hint="eastAsia" w:ascii="宋体" w:hAnsi="宋体" w:eastAsia="宋体" w:cs="宋体"/>
          <w:color w:val="auto"/>
          <w:szCs w:val="20"/>
          <w:highlight w:val="none"/>
        </w:rPr>
        <w:br w:type="page"/>
      </w:r>
    </w:p>
    <w:p>
      <w:pPr>
        <w:widowControl/>
        <w:tabs>
          <w:tab w:val="left" w:pos="9072"/>
          <w:tab w:val="left" w:pos="9781"/>
        </w:tabs>
        <w:adjustRightInd w:val="0"/>
        <w:snapToGrid w:val="0"/>
        <w:spacing w:line="360" w:lineRule="auto"/>
        <w:ind w:right="120" w:rightChars="57" w:firstLine="600" w:firstLineChars="200"/>
        <w:jc w:val="left"/>
        <w:outlineLvl w:val="3"/>
        <w:rPr>
          <w:rFonts w:hint="eastAsia" w:ascii="宋体" w:hAnsi="宋体" w:eastAsia="宋体" w:cs="宋体"/>
          <w:color w:val="auto"/>
          <w:kern w:val="2"/>
          <w:sz w:val="30"/>
          <w:szCs w:val="30"/>
          <w:highlight w:val="none"/>
          <w:u w:val="none"/>
          <w:lang w:val="en-US" w:eastAsia="zh-CN"/>
        </w:rPr>
      </w:pPr>
      <w:r>
        <w:rPr>
          <w:rFonts w:hint="eastAsia" w:ascii="宋体" w:hAnsi="宋体" w:eastAsia="宋体" w:cs="宋体"/>
          <w:color w:val="auto"/>
          <w:kern w:val="2"/>
          <w:sz w:val="30"/>
          <w:szCs w:val="30"/>
          <w:highlight w:val="none"/>
          <w:u w:val="none"/>
          <w:lang w:val="en-US" w:eastAsia="zh-CN"/>
        </w:rPr>
        <w:t>附件五：其他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i/>
          <w:iCs/>
          <w:color w:val="auto"/>
          <w:kern w:val="0"/>
          <w:szCs w:val="21"/>
          <w:highlight w:val="none"/>
          <w:u w:val="single"/>
          <w:lang w:val="en-US" w:eastAsia="zh-CN"/>
        </w:rPr>
      </w:pPr>
      <w:r>
        <w:rPr>
          <w:rFonts w:hint="eastAsia" w:ascii="宋体" w:hAnsi="宋体" w:eastAsia="宋体" w:cs="宋体"/>
          <w:i/>
          <w:iCs/>
          <w:color w:val="auto"/>
          <w:kern w:val="0"/>
          <w:szCs w:val="21"/>
          <w:highlight w:val="none"/>
          <w:u w:val="single"/>
          <w:lang w:val="en-US" w:eastAsia="zh-CN"/>
        </w:rPr>
        <w:t>[提示：由招标人依据实际要求增加]</w:t>
      </w:r>
    </w:p>
    <w:p>
      <w:pPr>
        <w:rPr>
          <w:rFonts w:hint="eastAsia" w:ascii="宋体" w:hAnsi="宋体" w:eastAsia="宋体" w:cs="宋体"/>
          <w:i/>
          <w:iCs/>
          <w:color w:val="auto"/>
          <w:kern w:val="0"/>
          <w:szCs w:val="21"/>
          <w:highlight w:val="none"/>
          <w:u w:val="single"/>
          <w:lang w:val="en-US" w:eastAsia="zh-CN"/>
        </w:rPr>
      </w:pPr>
      <w:r>
        <w:rPr>
          <w:rFonts w:hint="eastAsia" w:ascii="宋体" w:hAnsi="宋体" w:eastAsia="宋体" w:cs="宋体"/>
          <w:i/>
          <w:iCs/>
          <w:color w:val="auto"/>
          <w:kern w:val="0"/>
          <w:szCs w:val="21"/>
          <w:highlight w:val="none"/>
          <w:u w:val="single"/>
          <w:lang w:val="en-US" w:eastAsia="zh-CN"/>
        </w:rPr>
        <w:br w:type="page"/>
      </w:r>
    </w:p>
    <w:p>
      <w:pPr>
        <w:rPr>
          <w:rFonts w:hint="eastAsia" w:ascii="宋体" w:hAnsi="宋体" w:eastAsia="宋体" w:cs="宋体"/>
          <w:color w:val="auto"/>
          <w:highlight w:val="none"/>
        </w:rPr>
      </w:pPr>
    </w:p>
    <w:p>
      <w:pPr>
        <w:widowControl/>
        <w:jc w:val="left"/>
        <w:rPr>
          <w:rFonts w:hint="eastAsia" w:ascii="宋体" w:hAnsi="宋体" w:eastAsia="宋体" w:cs="宋体"/>
          <w:color w:val="auto"/>
          <w:szCs w:val="22"/>
          <w:highlight w:val="none"/>
        </w:rPr>
      </w:pPr>
    </w:p>
    <w:p>
      <w:pPr>
        <w:pStyle w:val="3"/>
        <w:spacing w:before="0" w:after="0" w:line="360" w:lineRule="auto"/>
        <w:jc w:val="center"/>
        <w:rPr>
          <w:rFonts w:hint="eastAsia" w:ascii="宋体" w:hAnsi="宋体" w:eastAsia="宋体" w:cs="宋体"/>
          <w:color w:val="auto"/>
          <w:sz w:val="52"/>
          <w:szCs w:val="52"/>
          <w:highlight w:val="none"/>
        </w:rPr>
      </w:pPr>
      <w:bookmarkStart w:id="1940" w:name="_Toc534185823"/>
      <w:bookmarkStart w:id="1941" w:name="_Toc16224"/>
      <w:bookmarkStart w:id="1942" w:name="_Toc1353"/>
      <w:bookmarkStart w:id="1943" w:name="_Toc6607"/>
      <w:bookmarkStart w:id="1944" w:name="_Toc27140"/>
      <w:bookmarkStart w:id="1945" w:name="_Toc509218844"/>
      <w:bookmarkStart w:id="1946" w:name="_Toc23281"/>
      <w:bookmarkStart w:id="1947" w:name="_Toc21288"/>
      <w:bookmarkStart w:id="1948" w:name="_Toc75856929"/>
      <w:bookmarkStart w:id="1949" w:name="_Toc16667"/>
      <w:r>
        <w:rPr>
          <w:rFonts w:hint="eastAsia" w:ascii="宋体" w:hAnsi="宋体" w:eastAsia="宋体" w:cs="宋体"/>
          <w:color w:val="auto"/>
          <w:sz w:val="52"/>
          <w:szCs w:val="52"/>
          <w:highlight w:val="none"/>
        </w:rPr>
        <w:t>第 二 卷</w:t>
      </w:r>
      <w:bookmarkEnd w:id="1940"/>
      <w:bookmarkEnd w:id="1941"/>
      <w:bookmarkEnd w:id="1942"/>
      <w:bookmarkEnd w:id="1943"/>
      <w:bookmarkEnd w:id="1944"/>
      <w:bookmarkEnd w:id="1945"/>
      <w:bookmarkEnd w:id="1946"/>
      <w:bookmarkEnd w:id="1947"/>
      <w:bookmarkEnd w:id="1948"/>
      <w:bookmarkEnd w:id="1949"/>
    </w:p>
    <w:p>
      <w:pPr>
        <w:pStyle w:val="3"/>
        <w:jc w:val="center"/>
        <w:rPr>
          <w:rFonts w:hint="eastAsia" w:ascii="宋体" w:hAnsi="宋体" w:eastAsia="宋体" w:cs="宋体"/>
          <w:bCs w:val="0"/>
          <w:color w:val="auto"/>
          <w:szCs w:val="20"/>
          <w:highlight w:val="none"/>
        </w:rPr>
      </w:pPr>
      <w:r>
        <w:rPr>
          <w:rFonts w:hint="eastAsia" w:ascii="宋体" w:hAnsi="宋体" w:eastAsia="宋体" w:cs="宋体"/>
          <w:color w:val="auto"/>
          <w:szCs w:val="20"/>
          <w:highlight w:val="none"/>
        </w:rPr>
        <w:br w:type="page"/>
      </w:r>
      <w:bookmarkStart w:id="1950" w:name="_Toc188"/>
      <w:bookmarkStart w:id="1951" w:name="_Toc12312"/>
      <w:bookmarkStart w:id="1952" w:name="_Toc30494"/>
      <w:bookmarkStart w:id="1953" w:name="_Toc75856930"/>
      <w:bookmarkStart w:id="1954" w:name="_Toc3570"/>
      <w:bookmarkStart w:id="1955" w:name="_Toc492300926"/>
      <w:bookmarkStart w:id="1956" w:name="_Toc21723"/>
      <w:bookmarkStart w:id="1957" w:name="_Toc20273"/>
      <w:bookmarkStart w:id="1958" w:name="_Toc9343"/>
      <w:r>
        <w:rPr>
          <w:rFonts w:hint="eastAsia" w:ascii="宋体" w:hAnsi="宋体" w:eastAsia="宋体" w:cs="宋体"/>
          <w:bCs w:val="0"/>
          <w:color w:val="auto"/>
          <w:szCs w:val="20"/>
          <w:highlight w:val="none"/>
        </w:rPr>
        <w:t>第五章  发包人要求</w:t>
      </w:r>
      <w:bookmarkEnd w:id="1950"/>
      <w:bookmarkEnd w:id="1951"/>
      <w:bookmarkEnd w:id="1952"/>
      <w:bookmarkEnd w:id="1953"/>
      <w:bookmarkEnd w:id="1954"/>
      <w:bookmarkEnd w:id="1955"/>
      <w:bookmarkEnd w:id="1956"/>
      <w:bookmarkEnd w:id="1957"/>
      <w:bookmarkEnd w:id="1958"/>
    </w:p>
    <w:p>
      <w:pPr>
        <w:topLinePunct/>
        <w:spacing w:line="440" w:lineRule="exact"/>
        <w:jc w:val="center"/>
        <w:rPr>
          <w:rFonts w:hint="eastAsia" w:ascii="宋体" w:hAnsi="宋体" w:eastAsia="宋体" w:cs="宋体"/>
          <w:color w:val="auto"/>
          <w:szCs w:val="22"/>
          <w:highlight w:val="none"/>
        </w:rPr>
      </w:pPr>
    </w:p>
    <w:p>
      <w:pPr>
        <w:spacing w:line="40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spacing w:line="400" w:lineRule="exac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发包人要求</w:t>
      </w:r>
    </w:p>
    <w:p>
      <w:pPr>
        <w:spacing w:line="45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发包人要求通常包括但不限于以下内容：发包人要求应尽可能清晰准确，对于可以进行定量评估的工作，发包人要求不仅应明确规定其功能、用途、质量、环境、安全，并且要规定检验、试验、试运行的具体要求（如有）。对于设计人负责提供的有关服务，在发包人要求中应一并明确规定</w:t>
      </w:r>
      <w:r>
        <w:rPr>
          <w:rFonts w:hint="eastAsia" w:ascii="宋体" w:hAnsi="宋体" w:eastAsia="宋体" w:cs="宋体"/>
          <w:color w:val="auto"/>
          <w:szCs w:val="21"/>
          <w:highlight w:val="none"/>
          <w:lang w:eastAsia="zh-CN"/>
        </w:rPr>
        <w:t>。</w:t>
      </w:r>
    </w:p>
    <w:p>
      <w:pPr>
        <w:spacing w:line="45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发包人要求通常包括但不限于以下内容。</w:t>
      </w:r>
    </w:p>
    <w:p>
      <w:pPr>
        <w:pStyle w:val="4"/>
        <w:keepNext/>
        <w:keepLines/>
        <w:spacing w:before="100" w:after="100" w:line="450" w:lineRule="exact"/>
        <w:outlineLvl w:val="1"/>
        <w:rPr>
          <w:rFonts w:hint="eastAsia" w:ascii="宋体" w:hAnsi="宋体" w:eastAsia="宋体" w:cs="宋体"/>
          <w:snapToGrid w:val="0"/>
          <w:color w:val="auto"/>
          <w:sz w:val="28"/>
          <w:szCs w:val="28"/>
          <w:highlight w:val="none"/>
        </w:rPr>
      </w:pPr>
      <w:bookmarkStart w:id="1959" w:name="_Toc482188637"/>
      <w:bookmarkStart w:id="1960" w:name="_Toc492300927"/>
      <w:bookmarkStart w:id="1961" w:name="_Toc9038"/>
      <w:bookmarkStart w:id="1962" w:name="_Toc3757"/>
      <w:bookmarkStart w:id="1963" w:name="_Toc21772"/>
      <w:bookmarkStart w:id="1964" w:name="_Toc30215"/>
      <w:bookmarkStart w:id="1965" w:name="_Toc25923"/>
      <w:bookmarkStart w:id="1966" w:name="_Toc30333"/>
      <w:bookmarkStart w:id="1967" w:name="_Toc30272"/>
      <w:bookmarkStart w:id="1968" w:name="_Toc75856931"/>
      <w:bookmarkStart w:id="1969" w:name="_Toc28011"/>
      <w:r>
        <w:rPr>
          <w:rFonts w:hint="eastAsia" w:ascii="宋体" w:hAnsi="宋体" w:eastAsia="宋体" w:cs="宋体"/>
          <w:snapToGrid w:val="0"/>
          <w:color w:val="auto"/>
          <w:sz w:val="28"/>
          <w:szCs w:val="28"/>
          <w:highlight w:val="none"/>
        </w:rPr>
        <w:t>一、勘察设计要求</w:t>
      </w:r>
      <w:bookmarkEnd w:id="1959"/>
      <w:bookmarkEnd w:id="1960"/>
      <w:bookmarkEnd w:id="1961"/>
      <w:bookmarkEnd w:id="1962"/>
      <w:bookmarkEnd w:id="1963"/>
      <w:bookmarkEnd w:id="1964"/>
      <w:bookmarkEnd w:id="1965"/>
      <w:bookmarkEnd w:id="1966"/>
      <w:bookmarkEnd w:id="1967"/>
      <w:bookmarkEnd w:id="1968"/>
      <w:bookmarkEnd w:id="1969"/>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
        </w:rPr>
        <w:t xml:space="preserve">招标人应当根据项目情况在本章中明确相应的勘察设计要求，一般应包括以下 内容：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
        </w:rPr>
        <w:t xml:space="preserve">1. 项目概况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
        </w:rPr>
        <w:t xml:space="preserve">包括项目名称、建设单位、建设规模、技术标准、项目地理位置、周边环境、 相关区域路网现状及规划（包括道路及交通工程设施现状及规划）、文物情况、地质 地貌、水文、气候及气象条件等。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
        </w:rPr>
        <w:t xml:space="preserve">2. 勘察设计范围及内容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
        </w:rPr>
        <w:t xml:space="preserve">3. 勘察设计依据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
        </w:rPr>
        <w:t xml:space="preserve">4. 项目使用功能的要求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
        </w:rPr>
        <w:t xml:space="preserve">5. 勘察设计人员和设备要求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
        </w:rPr>
        <w:t xml:space="preserve">6. 其他要求 </w:t>
      </w:r>
    </w:p>
    <w:p>
      <w:pPr>
        <w:keepNext w:val="0"/>
        <w:keepLines w:val="0"/>
        <w:widowControl/>
        <w:spacing w:before="100" w:after="100" w:line="450" w:lineRule="exact"/>
        <w:ind w:firstLine="420" w:firstLineChars="200"/>
        <w:jc w:val="left"/>
        <w:outlineLvl w:val="1"/>
        <w:rPr>
          <w:rFonts w:hint="eastAsia" w:ascii="宋体" w:hAnsi="宋体" w:eastAsia="宋体" w:cs="宋体"/>
          <w:snapToGrid/>
          <w:color w:val="auto"/>
          <w:sz w:val="21"/>
          <w:szCs w:val="21"/>
          <w:highlight w:val="none"/>
          <w:lang w:bidi="ar"/>
        </w:rPr>
      </w:pPr>
      <w:bookmarkStart w:id="1970" w:name="_Toc1618"/>
      <w:bookmarkStart w:id="1971" w:name="_Toc8202"/>
      <w:bookmarkStart w:id="1972" w:name="_Toc26026"/>
      <w:bookmarkStart w:id="1973" w:name="_Toc75856932"/>
      <w:bookmarkStart w:id="1974" w:name="_Toc9986"/>
      <w:bookmarkStart w:id="1975" w:name="_Toc13679"/>
      <w:bookmarkStart w:id="1976" w:name="_Toc28854"/>
      <w:bookmarkStart w:id="1977" w:name="_Toc492300928"/>
      <w:bookmarkStart w:id="1978" w:name="_Toc482188638"/>
      <w:bookmarkStart w:id="1979" w:name="_Toc8159"/>
      <w:bookmarkStart w:id="1980" w:name="_Toc19869"/>
      <w:r>
        <w:rPr>
          <w:rFonts w:hint="eastAsia" w:ascii="宋体" w:hAnsi="宋体" w:eastAsia="宋体" w:cs="宋体"/>
          <w:snapToGrid/>
          <w:color w:val="auto"/>
          <w:sz w:val="21"/>
          <w:szCs w:val="21"/>
          <w:highlight w:val="none"/>
          <w:lang w:bidi="ar"/>
        </w:rPr>
        <w:t>二、适用规范标准</w:t>
      </w:r>
      <w:bookmarkEnd w:id="1970"/>
      <w:bookmarkEnd w:id="1971"/>
      <w:bookmarkEnd w:id="1972"/>
      <w:bookmarkEnd w:id="1973"/>
      <w:bookmarkEnd w:id="1974"/>
      <w:bookmarkEnd w:id="1975"/>
      <w:bookmarkEnd w:id="1976"/>
      <w:bookmarkEnd w:id="1977"/>
      <w:bookmarkEnd w:id="1978"/>
      <w:bookmarkEnd w:id="1979"/>
      <w:bookmarkEnd w:id="1980"/>
    </w:p>
    <w:p>
      <w:pPr>
        <w:keepNext w:val="0"/>
        <w:keepLines w:val="0"/>
        <w:widowControl/>
        <w:suppressLineNumbers w:val="0"/>
        <w:spacing w:line="450" w:lineRule="exact"/>
        <w:ind w:firstLine="420" w:firstLineChars="200"/>
        <w:jc w:val="left"/>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本工程的勘察设计过程和成果必须符合国家有关工程建设标准强制性条文和交通运输部关于公路勘察设计方面现行的标准、规范、规程、定额、办法、示例以及招标项目所在地关于公路工程勘察设计方面的文件、规定。</w:t>
      </w:r>
    </w:p>
    <w:p>
      <w:pPr>
        <w:keepNext w:val="0"/>
        <w:keepLines w:val="0"/>
        <w:widowControl/>
        <w:suppressLineNumbers w:val="0"/>
        <w:spacing w:line="450" w:lineRule="exact"/>
        <w:ind w:firstLine="420" w:firstLineChars="200"/>
        <w:jc w:val="left"/>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 xml:space="preserve">设计人在勘察设计工作中使用或参考上述标准、规范以外的技术标准、规范时，应征得发包人或发包人指定代表人的同意。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kern w:val="2"/>
          <w:sz w:val="21"/>
          <w:szCs w:val="21"/>
          <w:highlight w:val="none"/>
          <w:lang w:val="en-US" w:eastAsia="zh-CN" w:bidi="ar"/>
        </w:rPr>
        <w:t xml:space="preserve">在设计过程中，如果国家或有关部门颁布了新的技术标准或规范，则设计人应采用新的标准或规范进行勘察设计。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kern w:val="2"/>
          <w:sz w:val="21"/>
          <w:szCs w:val="21"/>
          <w:highlight w:val="none"/>
          <w:lang w:val="en-US" w:eastAsia="zh-CN" w:bidi="ar"/>
        </w:rPr>
        <w:t xml:space="preserve">设计人在勘察设计工作中必须使用中华人民共和国《工程建设标准强制性条文》（公路工程部分）和下述标准、规范（不限于）： </w:t>
      </w:r>
    </w:p>
    <w:p>
      <w:pPr>
        <w:keepNext w:val="0"/>
        <w:keepLines w:val="0"/>
        <w:widowControl/>
        <w:suppressLineNumbers w:val="0"/>
        <w:spacing w:line="450" w:lineRule="exact"/>
        <w:ind w:firstLine="420" w:firstLineChars="200"/>
        <w:jc w:val="left"/>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1.（JTG B01-2014） 《公路工程技术标准》</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2.（JTJ 002-</w:t>
      </w:r>
      <w:r>
        <w:rPr>
          <w:rFonts w:hint="eastAsia" w:ascii="宋体" w:hAnsi="宋体" w:eastAsia="宋体" w:cs="宋体"/>
          <w:color w:val="auto"/>
          <w:szCs w:val="21"/>
          <w:highlight w:val="none"/>
          <w:lang w:val="en-US" w:eastAsia="zh-CN" w:bidi="ar"/>
        </w:rPr>
        <w:t>19</w:t>
      </w:r>
      <w:r>
        <w:rPr>
          <w:rFonts w:hint="eastAsia" w:ascii="宋体" w:hAnsi="宋体" w:eastAsia="宋体" w:cs="宋体"/>
          <w:color w:val="auto"/>
          <w:szCs w:val="21"/>
          <w:highlight w:val="none"/>
          <w:lang w:bidi="ar"/>
        </w:rPr>
        <w:t>87） 《公路工程名词术语》</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3.（JTJ 003-86） 《公路自然区划标准》</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4.（JTG/T 2231-01-2020） 《公路桥梁抗震设计规范》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5.（JTG B03-2006） 《公路建设项目环境影响评价规范》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6.（JTG B04-2010） 《公路环境保护设计规范》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7.（JTG C10-2007） 《公路勘测规范》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8.（JTG C20-2011） 《公路工程地质勘察规范》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9.（JTG C30-2015） 《公路工程水文勘测设计规范》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10.（JTG 3430-2020） 《公路土工试验规程》</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11.（JTG D20-2017） 《公路路线设计规范》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12．（JTG/T D21-2014） 《公路立体交叉设计细则》</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13.（JTG D30-2015） 《公路路基设计规范》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14.（JTG D50-2017） 《公路沥青路面设计规范》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15.（JTG D40-2011） 《公路水泥混凝土路面设计规范》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16．（JTG/T D33-2012） 《公路排水设计规范》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17.（JTG D60-2015） 《公路桥涵设计通用规范》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18.（JTG D61-2005） 《公路圬工桥涵设计规范》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19.（JTG 3362-2018） 《公路钢筋混凝土及预应力混凝土桥涵设计规范》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20.（JTG 3363-2019） 《公路桥涵地基与基础设计规范》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21.（JTG D64-2015） 《公路钢结构桥梁设计规范》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w:t>
      </w:r>
      <w:r>
        <w:rPr>
          <w:rFonts w:hint="eastAsia" w:ascii="宋体" w:hAnsi="宋体" w:eastAsia="宋体" w:cs="宋体"/>
          <w:color w:val="auto"/>
          <w:szCs w:val="21"/>
          <w:highlight w:val="none"/>
          <w:lang w:val="en-US" w:eastAsia="zh-CN" w:bidi="ar"/>
        </w:rPr>
        <w:t>2</w:t>
      </w:r>
      <w:r>
        <w:rPr>
          <w:rFonts w:hint="eastAsia" w:ascii="宋体" w:hAnsi="宋体" w:eastAsia="宋体" w:cs="宋体"/>
          <w:color w:val="auto"/>
          <w:szCs w:val="21"/>
          <w:highlight w:val="none"/>
          <w:lang w:bidi="ar"/>
        </w:rPr>
        <w:t>.（JTG D70/2-2014） 《公路隧道设计规范 第二册 交通工程与附属设施》</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w:t>
      </w:r>
      <w:r>
        <w:rPr>
          <w:rFonts w:hint="eastAsia" w:ascii="宋体" w:hAnsi="宋体" w:eastAsia="宋体" w:cs="宋体"/>
          <w:color w:val="auto"/>
          <w:szCs w:val="21"/>
          <w:highlight w:val="none"/>
          <w:lang w:val="en-US" w:eastAsia="zh-CN" w:bidi="ar"/>
        </w:rPr>
        <w:t>3</w:t>
      </w:r>
      <w:r>
        <w:rPr>
          <w:rFonts w:hint="eastAsia" w:ascii="宋体" w:hAnsi="宋体" w:eastAsia="宋体" w:cs="宋体"/>
          <w:color w:val="auto"/>
          <w:szCs w:val="21"/>
          <w:highlight w:val="none"/>
          <w:lang w:bidi="ar"/>
        </w:rPr>
        <w:t>.（JTG/T D70/2-01-2014） 《公路隧道照明设计细则》</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w:t>
      </w:r>
      <w:r>
        <w:rPr>
          <w:rFonts w:hint="eastAsia" w:ascii="宋体" w:hAnsi="宋体" w:eastAsia="宋体" w:cs="宋体"/>
          <w:color w:val="auto"/>
          <w:szCs w:val="21"/>
          <w:highlight w:val="none"/>
          <w:lang w:val="en-US" w:eastAsia="zh-CN" w:bidi="ar"/>
        </w:rPr>
        <w:t>4</w:t>
      </w:r>
      <w:r>
        <w:rPr>
          <w:rFonts w:hint="eastAsia" w:ascii="宋体" w:hAnsi="宋体" w:eastAsia="宋体" w:cs="宋体"/>
          <w:color w:val="auto"/>
          <w:szCs w:val="21"/>
          <w:highlight w:val="none"/>
          <w:lang w:bidi="ar"/>
        </w:rPr>
        <w:t>.（JTG/T D70/2-02-2014） 《公路隧道通风设计细则》</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w:t>
      </w:r>
      <w:r>
        <w:rPr>
          <w:rFonts w:hint="eastAsia" w:ascii="宋体" w:hAnsi="宋体" w:eastAsia="宋体" w:cs="宋体"/>
          <w:color w:val="auto"/>
          <w:szCs w:val="21"/>
          <w:highlight w:val="none"/>
          <w:lang w:val="en-US" w:eastAsia="zh-CN" w:bidi="ar"/>
        </w:rPr>
        <w:t>5</w:t>
      </w:r>
      <w:r>
        <w:rPr>
          <w:rFonts w:hint="eastAsia" w:ascii="宋体" w:hAnsi="宋体" w:eastAsia="宋体" w:cs="宋体"/>
          <w:color w:val="auto"/>
          <w:szCs w:val="21"/>
          <w:highlight w:val="none"/>
          <w:lang w:bidi="ar"/>
        </w:rPr>
        <w:t>.（JTG D81-2017） 《公路交通安全设施设计规范》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w:t>
      </w:r>
      <w:r>
        <w:rPr>
          <w:rFonts w:hint="eastAsia" w:ascii="宋体" w:hAnsi="宋体" w:eastAsia="宋体" w:cs="宋体"/>
          <w:color w:val="auto"/>
          <w:szCs w:val="21"/>
          <w:highlight w:val="none"/>
          <w:lang w:val="en-US" w:eastAsia="zh-CN" w:bidi="ar"/>
        </w:rPr>
        <w:t>6</w:t>
      </w:r>
      <w:r>
        <w:rPr>
          <w:rFonts w:hint="eastAsia" w:ascii="宋体" w:hAnsi="宋体" w:eastAsia="宋体" w:cs="宋体"/>
          <w:color w:val="auto"/>
          <w:szCs w:val="21"/>
          <w:highlight w:val="none"/>
          <w:lang w:bidi="ar"/>
        </w:rPr>
        <w:t>.（JTG/T D81-2017） 《公路交通安全设施设计细则》</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w:t>
      </w:r>
      <w:r>
        <w:rPr>
          <w:rFonts w:hint="eastAsia" w:ascii="宋体" w:hAnsi="宋体" w:eastAsia="宋体" w:cs="宋体"/>
          <w:color w:val="auto"/>
          <w:szCs w:val="21"/>
          <w:highlight w:val="none"/>
          <w:lang w:val="en-US" w:eastAsia="zh-CN" w:bidi="ar"/>
        </w:rPr>
        <w:t>7</w:t>
      </w:r>
      <w:r>
        <w:rPr>
          <w:rFonts w:hint="eastAsia" w:ascii="宋体" w:hAnsi="宋体" w:eastAsia="宋体" w:cs="宋体"/>
          <w:color w:val="auto"/>
          <w:szCs w:val="21"/>
          <w:highlight w:val="none"/>
          <w:lang w:bidi="ar"/>
        </w:rPr>
        <w:t>.（JTG/T 3310-2019） 《公路工程混凝土结构耐久性设计规范》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2</w:t>
      </w:r>
      <w:r>
        <w:rPr>
          <w:rFonts w:hint="eastAsia" w:ascii="宋体" w:hAnsi="宋体" w:eastAsia="宋体" w:cs="宋体"/>
          <w:color w:val="auto"/>
          <w:szCs w:val="21"/>
          <w:highlight w:val="none"/>
          <w:lang w:val="en-US" w:eastAsia="zh-CN" w:bidi="ar"/>
        </w:rPr>
        <w:t>8</w:t>
      </w:r>
      <w:r>
        <w:rPr>
          <w:rFonts w:hint="eastAsia" w:ascii="宋体" w:hAnsi="宋体" w:eastAsia="宋体" w:cs="宋体"/>
          <w:color w:val="auto"/>
          <w:szCs w:val="21"/>
          <w:highlight w:val="none"/>
          <w:lang w:bidi="ar"/>
        </w:rPr>
        <w:t>.（JTG B05-2015） 《公路项目安全性评价规范》</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29</w:t>
      </w:r>
      <w:r>
        <w:rPr>
          <w:rFonts w:hint="eastAsia" w:ascii="宋体" w:hAnsi="宋体" w:eastAsia="宋体" w:cs="宋体"/>
          <w:color w:val="auto"/>
          <w:szCs w:val="21"/>
          <w:highlight w:val="none"/>
          <w:lang w:bidi="ar"/>
        </w:rPr>
        <w:t>.（GB/T 50283-</w:t>
      </w:r>
      <w:r>
        <w:rPr>
          <w:rFonts w:hint="eastAsia" w:ascii="宋体" w:hAnsi="宋体" w:eastAsia="宋体" w:cs="宋体"/>
          <w:color w:val="auto"/>
          <w:szCs w:val="21"/>
          <w:highlight w:val="none"/>
          <w:lang w:val="en-US" w:eastAsia="zh-CN" w:bidi="ar"/>
        </w:rPr>
        <w:t>19</w:t>
      </w:r>
      <w:r>
        <w:rPr>
          <w:rFonts w:hint="eastAsia" w:ascii="宋体" w:hAnsi="宋体" w:eastAsia="宋体" w:cs="宋体"/>
          <w:color w:val="auto"/>
          <w:szCs w:val="21"/>
          <w:highlight w:val="none"/>
          <w:lang w:bidi="ar"/>
        </w:rPr>
        <w:t>99） 《公路工程结构可靠度设计统一标准》</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3</w:t>
      </w:r>
      <w:r>
        <w:rPr>
          <w:rFonts w:hint="eastAsia" w:ascii="宋体" w:hAnsi="宋体" w:eastAsia="宋体" w:cs="宋体"/>
          <w:color w:val="auto"/>
          <w:szCs w:val="21"/>
          <w:highlight w:val="none"/>
          <w:lang w:val="en-US" w:eastAsia="zh-CN" w:bidi="ar"/>
        </w:rPr>
        <w:t>0</w:t>
      </w:r>
      <w:r>
        <w:rPr>
          <w:rFonts w:hint="eastAsia" w:ascii="宋体" w:hAnsi="宋体" w:eastAsia="宋体" w:cs="宋体"/>
          <w:color w:val="auto"/>
          <w:szCs w:val="21"/>
          <w:highlight w:val="none"/>
          <w:lang w:bidi="ar"/>
        </w:rPr>
        <w:t>.（GB 50162-</w:t>
      </w:r>
      <w:r>
        <w:rPr>
          <w:rFonts w:hint="eastAsia" w:ascii="宋体" w:hAnsi="宋体" w:eastAsia="宋体" w:cs="宋体"/>
          <w:color w:val="auto"/>
          <w:szCs w:val="21"/>
          <w:highlight w:val="none"/>
          <w:lang w:val="en-US" w:eastAsia="zh-CN" w:bidi="ar"/>
        </w:rPr>
        <w:t>19</w:t>
      </w:r>
      <w:r>
        <w:rPr>
          <w:rFonts w:hint="eastAsia" w:ascii="宋体" w:hAnsi="宋体" w:eastAsia="宋体" w:cs="宋体"/>
          <w:color w:val="auto"/>
          <w:szCs w:val="21"/>
          <w:highlight w:val="none"/>
          <w:lang w:bidi="ar"/>
        </w:rPr>
        <w:t>92） 《道路工程制图标准》</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3</w:t>
      </w:r>
      <w:r>
        <w:rPr>
          <w:rFonts w:hint="eastAsia" w:ascii="宋体" w:hAnsi="宋体" w:eastAsia="宋体" w:cs="宋体"/>
          <w:color w:val="auto"/>
          <w:szCs w:val="21"/>
          <w:highlight w:val="none"/>
          <w:lang w:val="en-US" w:eastAsia="zh-CN" w:bidi="ar"/>
        </w:rPr>
        <w:t>1</w:t>
      </w:r>
      <w:r>
        <w:rPr>
          <w:rFonts w:hint="eastAsia" w:ascii="宋体" w:hAnsi="宋体" w:eastAsia="宋体" w:cs="宋体"/>
          <w:color w:val="auto"/>
          <w:szCs w:val="21"/>
          <w:highlight w:val="none"/>
          <w:lang w:bidi="ar"/>
        </w:rPr>
        <w:t>.（交公路发[2007]358 号） 《公路工程基本建设项目设计文件编制办法》</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3</w:t>
      </w:r>
      <w:r>
        <w:rPr>
          <w:rFonts w:hint="eastAsia" w:ascii="宋体" w:hAnsi="宋体" w:eastAsia="宋体" w:cs="宋体"/>
          <w:color w:val="auto"/>
          <w:szCs w:val="21"/>
          <w:highlight w:val="none"/>
          <w:lang w:val="en-US" w:eastAsia="zh-CN" w:bidi="ar"/>
        </w:rPr>
        <w:t>2</w:t>
      </w:r>
      <w:r>
        <w:rPr>
          <w:rFonts w:hint="eastAsia" w:ascii="宋体" w:hAnsi="宋体" w:eastAsia="宋体" w:cs="宋体"/>
          <w:color w:val="auto"/>
          <w:szCs w:val="21"/>
          <w:highlight w:val="none"/>
          <w:lang w:bidi="ar"/>
        </w:rPr>
        <w:t>.（JTG 3830-2018） 《公路工程建设项目概算预算编制办法》</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bidi="ar"/>
        </w:rPr>
        <w:t>3</w:t>
      </w:r>
      <w:r>
        <w:rPr>
          <w:rFonts w:hint="eastAsia" w:ascii="宋体" w:hAnsi="宋体" w:eastAsia="宋体" w:cs="宋体"/>
          <w:color w:val="auto"/>
          <w:szCs w:val="21"/>
          <w:highlight w:val="none"/>
          <w:lang w:val="en-US" w:eastAsia="zh-CN" w:bidi="ar"/>
        </w:rPr>
        <w:t>3</w:t>
      </w:r>
      <w:r>
        <w:rPr>
          <w:rFonts w:hint="eastAsia" w:ascii="宋体" w:hAnsi="宋体" w:eastAsia="宋体" w:cs="宋体"/>
          <w:color w:val="auto"/>
          <w:szCs w:val="21"/>
          <w:highlight w:val="none"/>
          <w:lang w:bidi="ar"/>
        </w:rPr>
        <w:t>.（JTG/T 3831-2018） 《公路工程概算定额（上、下册）》</w:t>
      </w:r>
    </w:p>
    <w:p>
      <w:pPr>
        <w:widowControl/>
        <w:spacing w:line="450" w:lineRule="exact"/>
        <w:ind w:firstLine="420" w:firstLineChars="200"/>
        <w:jc w:val="left"/>
        <w:rPr>
          <w:rFonts w:hint="eastAsia" w:ascii="宋体" w:hAnsi="宋体" w:eastAsia="宋体" w:cs="宋体"/>
          <w:color w:val="auto"/>
          <w:szCs w:val="21"/>
          <w:highlight w:val="none"/>
          <w:lang w:eastAsia="zh-CN" w:bidi="ar"/>
        </w:rPr>
      </w:pPr>
      <w:r>
        <w:rPr>
          <w:rFonts w:hint="eastAsia" w:ascii="宋体" w:hAnsi="宋体" w:eastAsia="宋体" w:cs="宋体"/>
          <w:color w:val="auto"/>
          <w:szCs w:val="21"/>
          <w:highlight w:val="none"/>
          <w:lang w:val="en-US" w:eastAsia="zh-CN" w:bidi="ar"/>
        </w:rPr>
        <w:t>34.（</w:t>
      </w:r>
      <w:r>
        <w:rPr>
          <w:rFonts w:hint="eastAsia" w:ascii="宋体" w:hAnsi="宋体" w:eastAsia="宋体" w:cs="宋体"/>
          <w:color w:val="auto"/>
          <w:szCs w:val="21"/>
          <w:highlight w:val="none"/>
          <w:lang w:bidi="ar"/>
        </w:rPr>
        <w:t>JTG/T 3832-2018</w:t>
      </w:r>
      <w:r>
        <w:rPr>
          <w:rFonts w:hint="eastAsia" w:ascii="宋体" w:hAnsi="宋体" w:eastAsia="宋体" w:cs="宋体"/>
          <w:color w:val="auto"/>
          <w:szCs w:val="21"/>
          <w:highlight w:val="none"/>
          <w:lang w:eastAsia="zh-CN" w:bidi="ar"/>
        </w:rPr>
        <w:t>）《公路工程预算定额（上、下册）》</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35.（JTG/T 3833-2018） 《公路工程机械台班费用定额》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36.（建标〔2011〕124号） 《公路工程项目建设用地指标》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37.（YD 2002-1992） 《长途通信干线电缆线路工程设计规范》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38（YD 5102-2010） 《通信线路工程设计规范》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39.（YDJ 44-1989） 《电信网光纤数字传输系统工程施工及验收暂行技术规定》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40.（GB 50689-2011） 《通信局（站）防雷与接地工程设计规范》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41.（GB/T 50374-2018） 《通信管道工程施工及验收标准》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42.（GB 50198-2011） 《民用闭路监视电视系统工程技术规范》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43.（GB 50174-2017） 《数据中心设计规范》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44.（ITU-T） 《国际电工协会系列标准》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45.（GB 50057-2010） 《建筑物防雷设计规范》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46.（GB 51348-2019） 《民用建筑电气设计标准(共二册)》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47.（YDJ 9-1990） 《市内通信全塑电缆线路工程设计规范》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48.（YD 5121-2010） 《通信线路工程验收规范》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49.（GB 50168-2018） 《电气装置安装工程 电缆线路施工及验收标准》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50.（JTG/T C10-2007） 《公路勘测细则》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51.（GB/T 20257.1-2017） 《国家基本比例尺地图图式 第1部分：1:500 1:1 000 1:2 000地形图图式》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52.（GB/T 13923-2006） 《基础地理信息要素分类与代码》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53.（CH 1003-1995） 《测绘产品质量评定标准》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54.（CH 1002-1995） 《测绘产品检查验收规定》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55.（GB/T 18316-2008） 《数字测绘成果质量检查与验收》 </w:t>
      </w:r>
    </w:p>
    <w:p>
      <w:pPr>
        <w:keepNext w:val="0"/>
        <w:keepLines w:val="0"/>
        <w:widowControl/>
        <w:suppressLineNumbers w:val="0"/>
        <w:spacing w:line="450" w:lineRule="exact"/>
        <w:ind w:firstLine="420" w:firstLineChars="200"/>
        <w:jc w:val="left"/>
        <w:rPr>
          <w:rFonts w:hint="eastAsia" w:ascii="宋体" w:hAnsi="宋体" w:eastAsia="宋体" w:cs="宋体"/>
          <w:color w:val="auto"/>
          <w:szCs w:val="21"/>
          <w:highlight w:val="none"/>
          <w:lang w:bidi="ar"/>
        </w:rPr>
      </w:pPr>
      <w:r>
        <w:rPr>
          <w:rFonts w:hint="eastAsia" w:ascii="宋体" w:hAnsi="宋体" w:eastAsia="宋体" w:cs="宋体"/>
          <w:color w:val="auto"/>
          <w:szCs w:val="21"/>
          <w:highlight w:val="none"/>
          <w:lang w:val="en-US" w:eastAsia="zh-CN" w:bidi="ar"/>
        </w:rPr>
        <w:t xml:space="preserve">56.（建质函〔2016〕247号） 《建筑工程设计文件编制深度规定》 </w:t>
      </w:r>
    </w:p>
    <w:p>
      <w:pPr>
        <w:pStyle w:val="4"/>
        <w:keepNext/>
        <w:keepLines/>
        <w:spacing w:before="100" w:after="100" w:line="450" w:lineRule="exact"/>
        <w:outlineLvl w:val="1"/>
        <w:rPr>
          <w:rFonts w:hint="eastAsia" w:ascii="宋体" w:hAnsi="宋体" w:eastAsia="宋体" w:cs="宋体"/>
          <w:snapToGrid w:val="0"/>
          <w:color w:val="auto"/>
          <w:sz w:val="28"/>
          <w:szCs w:val="28"/>
          <w:highlight w:val="none"/>
        </w:rPr>
      </w:pPr>
      <w:bookmarkStart w:id="1981" w:name="_Toc492300929"/>
      <w:bookmarkStart w:id="1982" w:name="_Toc482188639"/>
      <w:bookmarkStart w:id="1983" w:name="_Toc18833"/>
      <w:bookmarkStart w:id="1984" w:name="_Toc27290"/>
      <w:bookmarkStart w:id="1985" w:name="_Toc29517"/>
      <w:bookmarkStart w:id="1986" w:name="_Toc167"/>
      <w:bookmarkStart w:id="1987" w:name="_Toc9268"/>
      <w:bookmarkStart w:id="1988" w:name="_Toc75856933"/>
      <w:bookmarkStart w:id="1989" w:name="_Toc32512"/>
      <w:bookmarkStart w:id="1990" w:name="_Toc8712"/>
      <w:bookmarkStart w:id="1991" w:name="_Toc24701"/>
      <w:r>
        <w:rPr>
          <w:rFonts w:hint="eastAsia" w:ascii="宋体" w:hAnsi="宋体" w:eastAsia="宋体" w:cs="宋体"/>
          <w:snapToGrid w:val="0"/>
          <w:color w:val="auto"/>
          <w:sz w:val="28"/>
          <w:szCs w:val="28"/>
          <w:highlight w:val="none"/>
        </w:rPr>
        <w:t>三、成果文件要求</w:t>
      </w:r>
      <w:bookmarkEnd w:id="1981"/>
      <w:bookmarkEnd w:id="1982"/>
      <w:bookmarkEnd w:id="1983"/>
      <w:bookmarkEnd w:id="1984"/>
      <w:bookmarkEnd w:id="1985"/>
      <w:bookmarkEnd w:id="1986"/>
      <w:bookmarkEnd w:id="1987"/>
      <w:bookmarkEnd w:id="1988"/>
      <w:bookmarkEnd w:id="1989"/>
      <w:bookmarkEnd w:id="1990"/>
      <w:bookmarkEnd w:id="1991"/>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 成果文件的组成：勘察说明、设计说明、图纸等</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成果文件的深度</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 成果文件的格式要求</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4. 成果文件的份数要求</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5. 成果文件的载体要求</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（1）纸质版的要求；</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（2）电子版的要求；</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（3）其他要求。</w:t>
      </w:r>
    </w:p>
    <w:p>
      <w:pPr>
        <w:spacing w:line="450" w:lineRule="exact"/>
        <w:ind w:firstLine="420" w:firstLineChars="200"/>
        <w:rPr>
          <w:rFonts w:hint="eastAsia" w:ascii="宋体" w:hAnsi="宋体" w:eastAsia="宋体" w:cs="宋体"/>
          <w:color w:val="auto"/>
          <w:szCs w:val="22"/>
          <w:highlight w:val="none"/>
        </w:rPr>
      </w:pPr>
      <w:bookmarkStart w:id="1992" w:name="_Toc482188640"/>
      <w:bookmarkStart w:id="1993" w:name="_Toc492300930"/>
      <w:r>
        <w:rPr>
          <w:rFonts w:hint="eastAsia" w:ascii="宋体" w:hAnsi="宋体" w:eastAsia="宋体" w:cs="宋体"/>
          <w:color w:val="auto"/>
          <w:szCs w:val="22"/>
          <w:highlight w:val="none"/>
        </w:rPr>
        <w:t>6. 成果文件的展板、模型、沙盘、动画要求</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7. 成果文件的其他要求</w:t>
      </w:r>
    </w:p>
    <w:p>
      <w:pPr>
        <w:pStyle w:val="4"/>
        <w:keepNext/>
        <w:keepLines/>
        <w:spacing w:before="100" w:after="100" w:line="450" w:lineRule="exact"/>
        <w:outlineLvl w:val="1"/>
        <w:rPr>
          <w:rFonts w:hint="eastAsia" w:ascii="宋体" w:hAnsi="宋体" w:eastAsia="宋体" w:cs="宋体"/>
          <w:snapToGrid w:val="0"/>
          <w:color w:val="auto"/>
          <w:sz w:val="28"/>
          <w:szCs w:val="28"/>
          <w:highlight w:val="none"/>
        </w:rPr>
      </w:pPr>
      <w:bookmarkStart w:id="1994" w:name="_Toc24776"/>
      <w:bookmarkStart w:id="1995" w:name="_Toc22950"/>
      <w:bookmarkStart w:id="1996" w:name="_Toc31731"/>
      <w:bookmarkStart w:id="1997" w:name="_Toc75856934"/>
      <w:bookmarkStart w:id="1998" w:name="_Toc29176"/>
      <w:bookmarkStart w:id="1999" w:name="_Toc20407"/>
      <w:bookmarkStart w:id="2000" w:name="_Toc4200"/>
      <w:bookmarkStart w:id="2001" w:name="_Toc15953"/>
      <w:bookmarkStart w:id="2002" w:name="_Toc6782"/>
      <w:r>
        <w:rPr>
          <w:rFonts w:hint="eastAsia" w:ascii="宋体" w:hAnsi="宋体" w:eastAsia="宋体" w:cs="宋体"/>
          <w:snapToGrid w:val="0"/>
          <w:color w:val="auto"/>
          <w:sz w:val="28"/>
          <w:szCs w:val="28"/>
          <w:highlight w:val="none"/>
        </w:rPr>
        <w:t>四、发包人财产清单</w:t>
      </w:r>
      <w:bookmarkEnd w:id="1992"/>
      <w:bookmarkEnd w:id="1993"/>
      <w:bookmarkEnd w:id="1994"/>
      <w:bookmarkEnd w:id="1995"/>
      <w:bookmarkEnd w:id="1996"/>
      <w:bookmarkEnd w:id="1997"/>
      <w:bookmarkEnd w:id="1998"/>
      <w:bookmarkEnd w:id="1999"/>
      <w:bookmarkEnd w:id="2000"/>
      <w:bookmarkEnd w:id="2001"/>
      <w:bookmarkEnd w:id="2002"/>
    </w:p>
    <w:p>
      <w:pPr>
        <w:keepNext/>
        <w:keepLines/>
        <w:spacing w:before="260" w:after="260" w:line="450" w:lineRule="exact"/>
        <w:ind w:firstLine="137" w:firstLineChars="49"/>
        <w:outlineLvl w:val="2"/>
        <w:rPr>
          <w:rFonts w:hint="eastAsia" w:ascii="宋体" w:hAnsi="宋体" w:eastAsia="宋体" w:cs="宋体"/>
          <w:color w:val="auto"/>
          <w:sz w:val="28"/>
          <w:szCs w:val="20"/>
          <w:highlight w:val="none"/>
        </w:rPr>
      </w:pPr>
      <w:bookmarkStart w:id="2003" w:name="_Toc15280"/>
      <w:bookmarkStart w:id="2004" w:name="_Toc492300931"/>
      <w:bookmarkStart w:id="2005" w:name="_Toc9163"/>
      <w:bookmarkStart w:id="2006" w:name="_Toc30290"/>
      <w:bookmarkStart w:id="2007" w:name="_Toc8893"/>
      <w:bookmarkStart w:id="2008" w:name="_Toc6586"/>
      <w:bookmarkStart w:id="2009" w:name="_Toc27471"/>
      <w:bookmarkStart w:id="2010" w:name="_Toc75856935"/>
      <w:bookmarkStart w:id="2011" w:name="_Toc31504"/>
      <w:bookmarkStart w:id="2012" w:name="_Toc25766"/>
      <w:bookmarkStart w:id="2013" w:name="_Toc482188641"/>
      <w:bookmarkStart w:id="2014" w:name="_Toc27383"/>
      <w:r>
        <w:rPr>
          <w:rFonts w:hint="eastAsia" w:ascii="宋体" w:hAnsi="宋体" w:eastAsia="宋体" w:cs="宋体"/>
          <w:color w:val="auto"/>
          <w:sz w:val="28"/>
          <w:szCs w:val="20"/>
          <w:highlight w:val="none"/>
        </w:rPr>
        <w:t>（一）发包人提供的设备、设施</w:t>
      </w:r>
      <w:bookmarkEnd w:id="2003"/>
      <w:bookmarkEnd w:id="2004"/>
      <w:bookmarkEnd w:id="2005"/>
      <w:bookmarkEnd w:id="2006"/>
      <w:bookmarkEnd w:id="2007"/>
      <w:bookmarkEnd w:id="2008"/>
      <w:bookmarkEnd w:id="2009"/>
      <w:bookmarkEnd w:id="2010"/>
      <w:bookmarkEnd w:id="2011"/>
      <w:bookmarkEnd w:id="2012"/>
      <w:bookmarkEnd w:id="2013"/>
      <w:bookmarkEnd w:id="2014"/>
    </w:p>
    <w:p>
      <w:pPr>
        <w:spacing w:line="450" w:lineRule="exact"/>
        <w:ind w:firstLine="420" w:firstLineChars="200"/>
        <w:rPr>
          <w:rFonts w:hint="eastAsia" w:ascii="宋体" w:hAnsi="宋体" w:eastAsia="宋体" w:cs="宋体"/>
          <w:color w:val="auto"/>
          <w:szCs w:val="22"/>
          <w:highlight w:val="none"/>
        </w:rPr>
      </w:pPr>
      <w:bookmarkStart w:id="2015" w:name="_Toc482188642"/>
      <w:bookmarkStart w:id="2016" w:name="_Toc2494"/>
      <w:bookmarkStart w:id="2017" w:name="_Toc75856936"/>
      <w:bookmarkStart w:id="2018" w:name="_Toc26956"/>
      <w:bookmarkStart w:id="2019" w:name="_Toc492300932"/>
      <w:r>
        <w:rPr>
          <w:rFonts w:hint="eastAsia" w:ascii="宋体" w:hAnsi="宋体" w:eastAsia="宋体" w:cs="宋体"/>
          <w:color w:val="auto"/>
          <w:szCs w:val="22"/>
          <w:highlight w:val="none"/>
          <w:lang w:val="en-US" w:eastAsia="zh-CN"/>
        </w:rPr>
        <w:t xml:space="preserve">1. 发包人提供的办公房屋及冷暖设施：如办公室数量及面积、空调等 </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lang w:val="en-US" w:eastAsia="zh-CN"/>
        </w:rPr>
        <w:t xml:space="preserve">2. 发包人提供的设备清单：如计算机、投影、打印机、复印机等 </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lang w:val="en-US" w:eastAsia="zh-CN"/>
        </w:rPr>
        <w:t xml:space="preserve">3. 发包人提供的设施清单：如办公桌椅、文件柜等 </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lang w:val="en-US" w:eastAsia="zh-CN"/>
        </w:rPr>
        <w:t>……</w:t>
      </w:r>
    </w:p>
    <w:p>
      <w:pPr>
        <w:keepNext/>
        <w:keepLines/>
        <w:spacing w:before="260" w:after="260" w:line="450" w:lineRule="exact"/>
        <w:ind w:firstLine="137" w:firstLineChars="49"/>
        <w:outlineLvl w:val="2"/>
        <w:rPr>
          <w:rFonts w:hint="eastAsia" w:ascii="宋体" w:hAnsi="宋体" w:eastAsia="宋体" w:cs="宋体"/>
          <w:color w:val="auto"/>
          <w:sz w:val="28"/>
          <w:szCs w:val="20"/>
          <w:highlight w:val="none"/>
        </w:rPr>
      </w:pPr>
      <w:bookmarkStart w:id="2020" w:name="_Toc8867"/>
      <w:bookmarkStart w:id="2021" w:name="_Toc3363"/>
      <w:bookmarkStart w:id="2022" w:name="_Toc6051"/>
      <w:bookmarkStart w:id="2023" w:name="_Toc25828"/>
      <w:bookmarkStart w:id="2024" w:name="_Toc3058"/>
      <w:bookmarkStart w:id="2025" w:name="_Toc1872"/>
      <w:bookmarkStart w:id="2026" w:name="_Toc4748"/>
      <w:r>
        <w:rPr>
          <w:rFonts w:hint="eastAsia" w:ascii="宋体" w:hAnsi="宋体" w:eastAsia="宋体" w:cs="宋体"/>
          <w:color w:val="auto"/>
          <w:sz w:val="28"/>
          <w:szCs w:val="20"/>
          <w:highlight w:val="none"/>
        </w:rPr>
        <w:t>（二）发包人提供的资料</w:t>
      </w:r>
      <w:bookmarkEnd w:id="2015"/>
      <w:bookmarkEnd w:id="2016"/>
      <w:bookmarkEnd w:id="2017"/>
      <w:bookmarkEnd w:id="2018"/>
      <w:bookmarkEnd w:id="2019"/>
      <w:bookmarkEnd w:id="2020"/>
      <w:bookmarkEnd w:id="2021"/>
      <w:bookmarkEnd w:id="2022"/>
      <w:bookmarkEnd w:id="2023"/>
      <w:bookmarkEnd w:id="2024"/>
      <w:bookmarkEnd w:id="2025"/>
      <w:bookmarkEnd w:id="2026"/>
    </w:p>
    <w:p>
      <w:pPr>
        <w:keepNext w:val="0"/>
        <w:keepLines w:val="0"/>
        <w:spacing w:before="0" w:after="0" w:line="450" w:lineRule="exact"/>
        <w:ind w:firstLine="420" w:firstLineChars="200"/>
        <w:outlineLvl w:val="9"/>
        <w:rPr>
          <w:rFonts w:hint="eastAsia" w:ascii="宋体" w:hAnsi="宋体" w:eastAsia="宋体" w:cs="宋体"/>
          <w:color w:val="auto"/>
          <w:sz w:val="21"/>
          <w:szCs w:val="22"/>
          <w:highlight w:val="none"/>
        </w:rPr>
      </w:pPr>
      <w:bookmarkStart w:id="2027" w:name="_Toc25933"/>
      <w:bookmarkStart w:id="2028" w:name="_Toc75856937"/>
      <w:bookmarkStart w:id="2029" w:name="_Toc492300933"/>
      <w:bookmarkStart w:id="2030" w:name="_Toc32224"/>
      <w:bookmarkStart w:id="2031" w:name="_Toc482188643"/>
      <w:r>
        <w:rPr>
          <w:rFonts w:hint="eastAsia" w:ascii="宋体" w:hAnsi="宋体" w:eastAsia="宋体" w:cs="宋体"/>
          <w:color w:val="auto"/>
          <w:sz w:val="21"/>
          <w:szCs w:val="22"/>
          <w:highlight w:val="none"/>
        </w:rPr>
        <w:t>1. 施工场地及毗邻区域内的供水、排水、供电、供气、供热、通信、广播电视</w:t>
      </w:r>
    </w:p>
    <w:p>
      <w:pPr>
        <w:keepNext w:val="0"/>
        <w:keepLines w:val="0"/>
        <w:spacing w:before="0" w:after="0" w:line="450" w:lineRule="exact"/>
        <w:ind w:firstLine="420" w:firstLineChars="200"/>
        <w:outlineLvl w:val="9"/>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rPr>
        <w:t>等地下管线资料，气象和水文观测资料，相邻建筑物和构筑物、地下工程的有关资</w:t>
      </w:r>
    </w:p>
    <w:p>
      <w:pPr>
        <w:keepNext w:val="0"/>
        <w:keepLines w:val="0"/>
        <w:spacing w:before="0" w:after="0" w:line="450" w:lineRule="exact"/>
        <w:ind w:firstLine="420" w:firstLineChars="200"/>
        <w:outlineLvl w:val="9"/>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rPr>
        <w:t>料，以及其他与公路工程有关的原始资料</w:t>
      </w:r>
    </w:p>
    <w:p>
      <w:pPr>
        <w:keepNext w:val="0"/>
        <w:keepLines w:val="0"/>
        <w:spacing w:before="0" w:after="0" w:line="450" w:lineRule="exact"/>
        <w:ind w:firstLine="420" w:firstLineChars="200"/>
        <w:outlineLvl w:val="9"/>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rPr>
        <w:t>2. 定位放线的基准点、基准线和基准标高</w:t>
      </w:r>
    </w:p>
    <w:p>
      <w:pPr>
        <w:keepNext w:val="0"/>
        <w:keepLines w:val="0"/>
        <w:spacing w:before="0" w:after="0" w:line="450" w:lineRule="exact"/>
        <w:ind w:firstLine="420" w:firstLineChars="200"/>
        <w:outlineLvl w:val="9"/>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rPr>
        <w:t>3. 发包人取得的有关审批、核准和备案材料</w:t>
      </w:r>
    </w:p>
    <w:p>
      <w:pPr>
        <w:keepNext w:val="0"/>
        <w:keepLines w:val="0"/>
        <w:spacing w:before="0" w:after="0" w:line="450" w:lineRule="exact"/>
        <w:ind w:firstLine="420" w:firstLineChars="200"/>
        <w:outlineLvl w:val="9"/>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rPr>
        <w:t>4. 前一阶段研究或设计的成果文件及相应的批件</w:t>
      </w:r>
    </w:p>
    <w:p>
      <w:pPr>
        <w:keepNext w:val="0"/>
        <w:keepLines w:val="0"/>
        <w:spacing w:before="0" w:after="0" w:line="450" w:lineRule="exact"/>
        <w:ind w:firstLine="420" w:firstLineChars="200"/>
        <w:outlineLvl w:val="9"/>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rPr>
        <w:t>5. 发包人提供的技术标准、规范</w:t>
      </w:r>
    </w:p>
    <w:p>
      <w:pPr>
        <w:keepNext w:val="0"/>
        <w:keepLines w:val="0"/>
        <w:spacing w:before="0" w:after="0" w:line="450" w:lineRule="exact"/>
        <w:ind w:firstLine="420" w:firstLineChars="200"/>
        <w:outlineLvl w:val="9"/>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rPr>
        <w:t>6. 其他资料</w:t>
      </w:r>
    </w:p>
    <w:p>
      <w:pPr>
        <w:keepNext w:val="0"/>
        <w:keepLines w:val="0"/>
        <w:spacing w:before="0" w:after="0" w:line="450" w:lineRule="exact"/>
        <w:ind w:firstLine="420" w:firstLineChars="200"/>
        <w:outlineLvl w:val="9"/>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lang w:val="en-US" w:eastAsia="zh-CN"/>
        </w:rPr>
        <w:t>……</w:t>
      </w:r>
    </w:p>
    <w:p>
      <w:pPr>
        <w:keepNext/>
        <w:keepLines/>
        <w:spacing w:before="260" w:after="260" w:line="450" w:lineRule="exact"/>
        <w:ind w:firstLine="137" w:firstLineChars="49"/>
        <w:outlineLvl w:val="2"/>
        <w:rPr>
          <w:rFonts w:hint="eastAsia" w:ascii="宋体" w:hAnsi="宋体" w:eastAsia="宋体" w:cs="宋体"/>
          <w:color w:val="auto"/>
          <w:sz w:val="28"/>
          <w:szCs w:val="20"/>
          <w:highlight w:val="none"/>
        </w:rPr>
      </w:pPr>
      <w:bookmarkStart w:id="2032" w:name="_Toc27192"/>
      <w:bookmarkStart w:id="2033" w:name="_Toc7259"/>
      <w:bookmarkStart w:id="2034" w:name="_Toc26814"/>
      <w:bookmarkStart w:id="2035" w:name="_Toc13927"/>
      <w:bookmarkStart w:id="2036" w:name="_Toc30912"/>
      <w:bookmarkStart w:id="2037" w:name="_Toc30863"/>
      <w:bookmarkStart w:id="2038" w:name="_Toc4164"/>
      <w:r>
        <w:rPr>
          <w:rFonts w:hint="eastAsia" w:ascii="宋体" w:hAnsi="宋体" w:eastAsia="宋体" w:cs="宋体"/>
          <w:color w:val="auto"/>
          <w:sz w:val="28"/>
          <w:szCs w:val="20"/>
          <w:highlight w:val="none"/>
        </w:rPr>
        <w:t>（三）发包人财产使用要求及退还要求</w:t>
      </w:r>
      <w:bookmarkEnd w:id="2027"/>
      <w:bookmarkEnd w:id="2028"/>
      <w:bookmarkEnd w:id="2029"/>
      <w:bookmarkEnd w:id="2030"/>
      <w:bookmarkEnd w:id="2031"/>
      <w:bookmarkEnd w:id="2032"/>
      <w:bookmarkEnd w:id="2033"/>
      <w:bookmarkEnd w:id="2034"/>
      <w:bookmarkEnd w:id="2035"/>
      <w:bookmarkEnd w:id="2036"/>
      <w:bookmarkEnd w:id="2037"/>
      <w:bookmarkEnd w:id="2038"/>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 发包人财产使用要求</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发包人财产退还要求</w:t>
      </w:r>
    </w:p>
    <w:p>
      <w:pPr>
        <w:spacing w:line="450" w:lineRule="exact"/>
        <w:ind w:firstLine="420" w:firstLineChars="200"/>
        <w:rPr>
          <w:rFonts w:hint="eastAsia" w:ascii="宋体" w:hAnsi="宋体" w:eastAsia="宋体" w:cs="宋体"/>
          <w:color w:val="auto"/>
          <w:szCs w:val="22"/>
          <w:highlight w:val="none"/>
        </w:rPr>
      </w:pPr>
      <w:bookmarkStart w:id="2039" w:name="_Toc482188644"/>
      <w:r>
        <w:rPr>
          <w:rFonts w:hint="eastAsia" w:ascii="宋体" w:hAnsi="宋体" w:eastAsia="宋体" w:cs="宋体"/>
          <w:color w:val="auto"/>
          <w:szCs w:val="22"/>
          <w:highlight w:val="none"/>
        </w:rPr>
        <w:t>……</w:t>
      </w:r>
    </w:p>
    <w:p>
      <w:pPr>
        <w:pStyle w:val="4"/>
        <w:keepNext/>
        <w:keepLines/>
        <w:spacing w:before="100" w:after="100" w:line="450" w:lineRule="exact"/>
        <w:outlineLvl w:val="1"/>
        <w:rPr>
          <w:rFonts w:hint="eastAsia" w:ascii="宋体" w:hAnsi="宋体" w:eastAsia="宋体" w:cs="宋体"/>
          <w:snapToGrid w:val="0"/>
          <w:color w:val="auto"/>
          <w:sz w:val="28"/>
          <w:szCs w:val="28"/>
          <w:highlight w:val="none"/>
        </w:rPr>
      </w:pPr>
      <w:bookmarkStart w:id="2040" w:name="_Toc11145"/>
      <w:bookmarkStart w:id="2041" w:name="_Toc9932"/>
      <w:bookmarkStart w:id="2042" w:name="_Toc75856938"/>
      <w:bookmarkStart w:id="2043" w:name="_Toc1864"/>
      <w:bookmarkStart w:id="2044" w:name="_Toc19729"/>
      <w:bookmarkStart w:id="2045" w:name="_Toc16602"/>
      <w:bookmarkStart w:id="2046" w:name="_Toc492300934"/>
      <w:bookmarkStart w:id="2047" w:name="_Toc31411"/>
      <w:bookmarkStart w:id="2048" w:name="_Toc20305"/>
      <w:bookmarkStart w:id="2049" w:name="_Toc29422"/>
      <w:r>
        <w:rPr>
          <w:rFonts w:hint="eastAsia" w:ascii="宋体" w:hAnsi="宋体" w:eastAsia="宋体" w:cs="宋体"/>
          <w:snapToGrid w:val="0"/>
          <w:color w:val="auto"/>
          <w:sz w:val="28"/>
          <w:szCs w:val="28"/>
          <w:highlight w:val="none"/>
        </w:rPr>
        <w:t>五、发包人提供的便利条件</w:t>
      </w:r>
      <w:bookmarkEnd w:id="2039"/>
      <w:bookmarkEnd w:id="2040"/>
      <w:bookmarkEnd w:id="2041"/>
      <w:bookmarkEnd w:id="2042"/>
      <w:bookmarkEnd w:id="2043"/>
      <w:bookmarkEnd w:id="2044"/>
      <w:bookmarkEnd w:id="2045"/>
      <w:bookmarkEnd w:id="2046"/>
      <w:bookmarkEnd w:id="2047"/>
      <w:bookmarkEnd w:id="2048"/>
      <w:bookmarkEnd w:id="2049"/>
    </w:p>
    <w:p>
      <w:pPr>
        <w:spacing w:line="450" w:lineRule="exact"/>
        <w:ind w:firstLine="420" w:firstLineChars="200"/>
        <w:rPr>
          <w:rFonts w:hint="eastAsia" w:ascii="宋体" w:hAnsi="宋体" w:eastAsia="宋体" w:cs="宋体"/>
          <w:color w:val="auto"/>
          <w:szCs w:val="22"/>
          <w:highlight w:val="none"/>
        </w:rPr>
      </w:pPr>
      <w:bookmarkStart w:id="2050" w:name="_Toc482188645"/>
      <w:r>
        <w:rPr>
          <w:rFonts w:hint="eastAsia" w:ascii="宋体" w:hAnsi="宋体" w:eastAsia="宋体" w:cs="宋体"/>
          <w:color w:val="auto"/>
          <w:szCs w:val="22"/>
          <w:highlight w:val="none"/>
        </w:rPr>
        <w:t>1. 发包人提供的生活条件</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发包人提供的交通条件</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 发包人提供的网络、通讯条件</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4. 发包人提供的协助人员</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p>
      <w:pPr>
        <w:pStyle w:val="4"/>
        <w:keepNext/>
        <w:keepLines/>
        <w:spacing w:before="100" w:after="100" w:line="450" w:lineRule="exact"/>
        <w:outlineLvl w:val="1"/>
        <w:rPr>
          <w:rFonts w:hint="eastAsia" w:ascii="宋体" w:hAnsi="宋体" w:eastAsia="宋体" w:cs="宋体"/>
          <w:snapToGrid w:val="0"/>
          <w:color w:val="auto"/>
          <w:sz w:val="28"/>
          <w:szCs w:val="28"/>
          <w:highlight w:val="none"/>
        </w:rPr>
      </w:pPr>
      <w:bookmarkStart w:id="2051" w:name="_Toc985"/>
      <w:bookmarkStart w:id="2052" w:name="_Toc23083"/>
      <w:bookmarkStart w:id="2053" w:name="_Toc26825"/>
      <w:bookmarkStart w:id="2054" w:name="_Toc5235"/>
      <w:bookmarkStart w:id="2055" w:name="_Toc7374"/>
      <w:bookmarkStart w:id="2056" w:name="_Toc75856939"/>
      <w:bookmarkStart w:id="2057" w:name="_Toc26379"/>
      <w:bookmarkStart w:id="2058" w:name="_Toc5598"/>
      <w:bookmarkStart w:id="2059" w:name="_Toc31619"/>
      <w:bookmarkStart w:id="2060" w:name="_Toc492300935"/>
      <w:r>
        <w:rPr>
          <w:rFonts w:hint="eastAsia" w:ascii="宋体" w:hAnsi="宋体" w:eastAsia="宋体" w:cs="宋体"/>
          <w:snapToGrid w:val="0"/>
          <w:color w:val="auto"/>
          <w:sz w:val="28"/>
          <w:szCs w:val="28"/>
          <w:highlight w:val="none"/>
        </w:rPr>
        <w:t>六、勘察设计人需要自备的工作条件</w:t>
      </w:r>
      <w:bookmarkEnd w:id="2050"/>
      <w:bookmarkEnd w:id="2051"/>
      <w:bookmarkEnd w:id="2052"/>
      <w:bookmarkEnd w:id="2053"/>
      <w:bookmarkEnd w:id="2054"/>
      <w:bookmarkEnd w:id="2055"/>
      <w:bookmarkEnd w:id="2056"/>
      <w:bookmarkEnd w:id="2057"/>
      <w:bookmarkEnd w:id="2058"/>
      <w:bookmarkEnd w:id="2059"/>
      <w:bookmarkEnd w:id="2060"/>
    </w:p>
    <w:p>
      <w:pPr>
        <w:spacing w:line="450" w:lineRule="exact"/>
        <w:ind w:firstLine="420" w:firstLineChars="200"/>
        <w:rPr>
          <w:rFonts w:hint="eastAsia" w:ascii="宋体" w:hAnsi="宋体" w:eastAsia="宋体" w:cs="宋体"/>
          <w:color w:val="auto"/>
          <w:szCs w:val="22"/>
          <w:highlight w:val="none"/>
        </w:rPr>
      </w:pPr>
      <w:bookmarkStart w:id="2061" w:name="_Toc12440"/>
      <w:bookmarkStart w:id="2062" w:name="_Toc482188646"/>
      <w:bookmarkStart w:id="2063" w:name="_Toc15923"/>
      <w:bookmarkStart w:id="2064" w:name="_Toc492300936"/>
      <w:bookmarkStart w:id="2065" w:name="_Toc75856940"/>
      <w:r>
        <w:rPr>
          <w:rFonts w:hint="eastAsia" w:ascii="宋体" w:hAnsi="宋体" w:eastAsia="宋体" w:cs="宋体"/>
          <w:color w:val="auto"/>
          <w:szCs w:val="22"/>
          <w:highlight w:val="none"/>
        </w:rPr>
        <w:t>1. 设计人自备的工作手册：如本项目必备的规范标准、图集等</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设计人自备的办公设备：如计算机、软件、投影、打印机、复印机、照相机等</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 设计人自备的交通工具：如出行车辆等</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4. 设计人自备的现场办公设施：如办公桌椅、文件柜等</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5. 设计人自备的安全设施：如安全帽、安全鞋、手电筒等</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6. 设计人自备的勘察检测仪器、设备、工具</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7. 设计人应根据勘察设计实际需要：</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（1）自行搜集或购买全部地形图、地质图、规划图及所涉及的其他图纸或资料，自费进行工程测量、工程勘察、研究试验及有关协调（包括签订协议）、调查和资料搜集等工作； </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自行搜集或购买相关路网交通工程设施的配置资料（包括通信、监控、收费、供配电、照明等设施）；沿线供电资料；沿线管线资料；沿线气象、环境、人文景观的有关资料；相关路网的管理运营体制资料；相关路网服务设施设置情况的资料；与交通工程相关的规划资料。</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p>
      <w:pPr>
        <w:pStyle w:val="4"/>
        <w:keepNext/>
        <w:keepLines/>
        <w:spacing w:before="100" w:after="100" w:line="450" w:lineRule="exact"/>
        <w:outlineLvl w:val="1"/>
        <w:rPr>
          <w:rFonts w:hint="eastAsia" w:ascii="宋体" w:hAnsi="宋体" w:eastAsia="宋体" w:cs="宋体"/>
          <w:snapToGrid w:val="0"/>
          <w:color w:val="auto"/>
          <w:sz w:val="28"/>
          <w:szCs w:val="28"/>
          <w:highlight w:val="none"/>
        </w:rPr>
      </w:pPr>
      <w:bookmarkStart w:id="2066" w:name="_Toc13046"/>
      <w:bookmarkStart w:id="2067" w:name="_Toc3923"/>
      <w:bookmarkStart w:id="2068" w:name="_Toc3109"/>
      <w:bookmarkStart w:id="2069" w:name="_Toc26136"/>
      <w:bookmarkStart w:id="2070" w:name="_Toc16951"/>
      <w:bookmarkStart w:id="2071" w:name="_Toc29229"/>
      <w:r>
        <w:rPr>
          <w:rFonts w:hint="eastAsia" w:ascii="宋体" w:hAnsi="宋体" w:eastAsia="宋体" w:cs="宋体"/>
          <w:snapToGrid w:val="0"/>
          <w:color w:val="auto"/>
          <w:sz w:val="28"/>
          <w:szCs w:val="28"/>
          <w:highlight w:val="none"/>
        </w:rPr>
        <w:t>七、发包人的其他要求</w:t>
      </w:r>
      <w:bookmarkEnd w:id="2061"/>
      <w:bookmarkEnd w:id="2062"/>
      <w:bookmarkEnd w:id="2063"/>
      <w:bookmarkEnd w:id="2064"/>
      <w:bookmarkEnd w:id="2065"/>
      <w:bookmarkEnd w:id="2066"/>
      <w:bookmarkEnd w:id="2067"/>
      <w:bookmarkEnd w:id="2068"/>
      <w:bookmarkEnd w:id="2069"/>
      <w:bookmarkEnd w:id="2070"/>
      <w:bookmarkEnd w:id="2071"/>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发包人的其他要求</w:t>
      </w:r>
    </w:p>
    <w:p>
      <w:pPr>
        <w:spacing w:line="45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p>
      <w:pPr>
        <w:spacing w:line="400" w:lineRule="exact"/>
        <w:jc w:val="both"/>
        <w:rPr>
          <w:rFonts w:hint="eastAsia" w:ascii="宋体" w:hAnsi="宋体" w:eastAsia="宋体" w:cs="宋体"/>
          <w:color w:val="auto"/>
          <w:szCs w:val="22"/>
          <w:highlight w:val="none"/>
        </w:rPr>
      </w:pPr>
      <w:r>
        <w:rPr>
          <w:rFonts w:hint="eastAsia" w:ascii="宋体" w:hAnsi="宋体" w:eastAsia="宋体" w:cs="宋体"/>
          <w:i/>
          <w:iCs/>
          <w:color w:val="auto"/>
          <w:szCs w:val="22"/>
          <w:highlight w:val="none"/>
          <w:lang w:val="en-US" w:eastAsia="zh-CN"/>
        </w:rPr>
        <w:t>[提示：招标人可结合招标项目具体特点和实际需要，对本章内容进行补充、修改、细化。]</w:t>
      </w:r>
      <w:r>
        <w:rPr>
          <w:rFonts w:hint="eastAsia" w:ascii="宋体" w:hAnsi="宋体" w:eastAsia="宋体" w:cs="宋体"/>
          <w:color w:val="auto"/>
          <w:szCs w:val="22"/>
          <w:highlight w:val="none"/>
        </w:rPr>
        <w:br w:type="page"/>
      </w:r>
    </w:p>
    <w:p>
      <w:pPr>
        <w:spacing w:line="360" w:lineRule="auto"/>
        <w:ind w:firstLine="883" w:firstLineChars="200"/>
        <w:rPr>
          <w:rFonts w:hint="eastAsia" w:ascii="宋体" w:hAnsi="宋体" w:eastAsia="宋体" w:cs="宋体"/>
          <w:b/>
          <w:color w:val="auto"/>
          <w:kern w:val="44"/>
          <w:sz w:val="44"/>
          <w:szCs w:val="20"/>
          <w:highlight w:val="none"/>
        </w:rPr>
      </w:pPr>
    </w:p>
    <w:p>
      <w:pPr>
        <w:keepNext/>
        <w:keepLines/>
        <w:spacing w:before="340" w:after="330" w:line="576" w:lineRule="auto"/>
        <w:jc w:val="center"/>
        <w:outlineLvl w:val="0"/>
        <w:rPr>
          <w:rFonts w:hint="eastAsia" w:ascii="宋体" w:hAnsi="宋体" w:eastAsia="宋体" w:cs="宋体"/>
          <w:b/>
          <w:color w:val="auto"/>
          <w:kern w:val="44"/>
          <w:sz w:val="44"/>
          <w:szCs w:val="20"/>
          <w:highlight w:val="none"/>
        </w:rPr>
      </w:pPr>
      <w:bookmarkStart w:id="2072" w:name="_Toc7252"/>
      <w:bookmarkStart w:id="2073" w:name="_Toc492300937"/>
      <w:bookmarkStart w:id="2074" w:name="_Toc9689"/>
      <w:bookmarkStart w:id="2075" w:name="_Toc21148"/>
      <w:bookmarkStart w:id="2076" w:name="_Toc27668"/>
      <w:bookmarkStart w:id="2077" w:name="_Toc31545"/>
      <w:bookmarkStart w:id="2078" w:name="_Toc75856941"/>
      <w:bookmarkStart w:id="2079" w:name="_Toc24130"/>
      <w:bookmarkStart w:id="2080" w:name="_Toc3251"/>
      <w:r>
        <w:rPr>
          <w:rFonts w:hint="eastAsia" w:ascii="宋体" w:hAnsi="宋体" w:eastAsia="宋体" w:cs="宋体"/>
          <w:b/>
          <w:color w:val="auto"/>
          <w:kern w:val="44"/>
          <w:sz w:val="44"/>
          <w:szCs w:val="20"/>
          <w:highlight w:val="none"/>
        </w:rPr>
        <w:t>第三卷</w:t>
      </w:r>
      <w:bookmarkEnd w:id="2072"/>
      <w:bookmarkEnd w:id="2073"/>
      <w:bookmarkEnd w:id="2074"/>
      <w:bookmarkEnd w:id="2075"/>
      <w:bookmarkEnd w:id="2076"/>
      <w:bookmarkEnd w:id="2077"/>
      <w:bookmarkEnd w:id="2078"/>
      <w:bookmarkEnd w:id="2079"/>
      <w:bookmarkEnd w:id="2080"/>
    </w:p>
    <w:p>
      <w:pPr>
        <w:spacing w:line="40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keepLines/>
        <w:spacing w:before="340" w:after="330" w:line="576" w:lineRule="auto"/>
        <w:jc w:val="center"/>
        <w:outlineLvl w:val="0"/>
        <w:rPr>
          <w:rFonts w:hint="eastAsia" w:ascii="宋体" w:hAnsi="宋体" w:eastAsia="宋体" w:cs="宋体"/>
          <w:b/>
          <w:color w:val="auto"/>
          <w:kern w:val="44"/>
          <w:sz w:val="44"/>
          <w:szCs w:val="20"/>
          <w:highlight w:val="none"/>
        </w:rPr>
      </w:pPr>
      <w:bookmarkStart w:id="2081" w:name="_Toc7895"/>
      <w:bookmarkStart w:id="2082" w:name="_Toc14581"/>
      <w:bookmarkStart w:id="2083" w:name="_Toc28152"/>
      <w:bookmarkStart w:id="2084" w:name="_Toc11765"/>
      <w:bookmarkStart w:id="2085" w:name="_Toc492300938"/>
      <w:bookmarkStart w:id="2086" w:name="_Toc27089"/>
      <w:bookmarkStart w:id="2087" w:name="_Toc75856942"/>
      <w:bookmarkStart w:id="2088" w:name="_Toc21129"/>
      <w:bookmarkStart w:id="2089" w:name="_Toc22520"/>
      <w:r>
        <w:rPr>
          <w:rFonts w:hint="eastAsia" w:ascii="宋体" w:hAnsi="宋体" w:eastAsia="宋体" w:cs="宋体"/>
          <w:b/>
          <w:color w:val="auto"/>
          <w:kern w:val="44"/>
          <w:sz w:val="44"/>
          <w:szCs w:val="20"/>
          <w:highlight w:val="none"/>
        </w:rPr>
        <w:t>第六章  投标文件格式</w:t>
      </w:r>
      <w:bookmarkEnd w:id="2081"/>
      <w:bookmarkEnd w:id="2082"/>
      <w:bookmarkEnd w:id="2083"/>
      <w:bookmarkEnd w:id="2084"/>
      <w:bookmarkEnd w:id="2085"/>
      <w:bookmarkEnd w:id="2086"/>
      <w:bookmarkEnd w:id="2087"/>
      <w:bookmarkEnd w:id="2088"/>
      <w:bookmarkEnd w:id="2089"/>
    </w:p>
    <w:p>
      <w:pPr>
        <w:spacing w:line="400" w:lineRule="exact"/>
        <w:rPr>
          <w:rFonts w:hint="eastAsia" w:ascii="宋体" w:hAnsi="宋体" w:eastAsia="宋体" w:cs="宋体"/>
          <w:color w:val="auto"/>
          <w:szCs w:val="22"/>
          <w:highlight w:val="none"/>
        </w:rPr>
      </w:pPr>
    </w:p>
    <w:p>
      <w:pPr>
        <w:widowControl/>
        <w:jc w:val="center"/>
        <w:rPr>
          <w:rFonts w:hint="eastAsia" w:ascii="宋体" w:hAnsi="宋体" w:eastAsia="宋体" w:cs="宋体"/>
          <w:b/>
          <w:color w:val="auto"/>
          <w:sz w:val="32"/>
          <w:szCs w:val="20"/>
          <w:highlight w:val="none"/>
        </w:rPr>
      </w:pPr>
      <w:r>
        <w:rPr>
          <w:rFonts w:hint="eastAsia" w:ascii="宋体" w:hAnsi="宋体" w:eastAsia="宋体" w:cs="宋体"/>
          <w:color w:val="auto"/>
          <w:szCs w:val="22"/>
          <w:highlight w:val="none"/>
        </w:rPr>
        <w:br w:type="page"/>
      </w:r>
      <w:bookmarkStart w:id="2090" w:name="_Toc492300939"/>
      <w:r>
        <w:rPr>
          <w:rFonts w:hint="eastAsia" w:ascii="宋体" w:hAnsi="宋体" w:eastAsia="宋体" w:cs="宋体"/>
          <w:b/>
          <w:color w:val="auto"/>
          <w:sz w:val="32"/>
          <w:szCs w:val="20"/>
          <w:highlight w:val="none"/>
        </w:rPr>
        <w:t>目  录</w:t>
      </w:r>
      <w:bookmarkEnd w:id="2090"/>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一、投标函部分</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（二）投标函附录</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（三）法定代表人身份证明或授权委托书</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w:t>
      </w:r>
      <w:r>
        <w:rPr>
          <w:rFonts w:hint="eastAsia" w:ascii="宋体" w:hAnsi="宋体" w:eastAsia="宋体" w:cs="宋体"/>
          <w:color w:val="auto"/>
          <w:highlight w:val="none"/>
        </w:rPr>
        <w:t>投标报价合理性说明（如有）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（五）</w:t>
      </w:r>
      <w:r>
        <w:rPr>
          <w:rFonts w:hint="eastAsia" w:ascii="宋体" w:hAnsi="宋体" w:eastAsia="宋体" w:cs="宋体"/>
          <w:snapToGrid w:val="0"/>
          <w:color w:val="auto"/>
          <w:kern w:val="0"/>
          <w:szCs w:val="21"/>
          <w:highlight w:val="none"/>
          <w:lang w:eastAsia="zh-CN"/>
        </w:rPr>
        <w:t>勘察设计</w:t>
      </w:r>
      <w:r>
        <w:rPr>
          <w:rFonts w:hint="eastAsia" w:ascii="宋体" w:hAnsi="宋体" w:eastAsia="宋体" w:cs="宋体"/>
          <w:snapToGrid w:val="0"/>
          <w:color w:val="auto"/>
          <w:kern w:val="0"/>
          <w:szCs w:val="21"/>
          <w:highlight w:val="none"/>
        </w:rPr>
        <w:t>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六</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其他</w:t>
      </w:r>
      <w:r>
        <w:rPr>
          <w:rFonts w:hint="eastAsia" w:ascii="宋体" w:hAnsi="宋体" w:eastAsia="宋体" w:cs="宋体"/>
          <w:snapToGrid w:val="0"/>
          <w:color w:val="auto"/>
          <w:kern w:val="0"/>
          <w:szCs w:val="21"/>
          <w:highlight w:val="none"/>
        </w:rPr>
        <w:t>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二、商务部分</w:t>
      </w:r>
      <w:r>
        <w:rPr>
          <w:rFonts w:hint="eastAsia" w:ascii="宋体" w:hAnsi="宋体" w:eastAsia="宋体" w:cs="宋体"/>
          <w:b/>
          <w:color w:val="auto"/>
          <w:highlight w:val="none"/>
        </w:rPr>
        <w:t>（</w:t>
      </w:r>
      <w:r>
        <w:rPr>
          <w:rFonts w:hint="eastAsia" w:ascii="宋体" w:hAnsi="宋体" w:eastAsia="宋体" w:cs="宋体"/>
          <w:b/>
          <w:color w:val="auto"/>
          <w:highlight w:val="none"/>
          <w:lang w:val="en-US" w:eastAsia="zh-CN"/>
        </w:rPr>
        <w:t>如有</w:t>
      </w:r>
      <w:r>
        <w:rPr>
          <w:rFonts w:hint="eastAsia" w:ascii="宋体" w:hAnsi="宋体" w:eastAsia="宋体" w:cs="宋体"/>
          <w:b/>
          <w:color w:val="auto"/>
          <w:highlight w:val="none"/>
        </w:rPr>
        <w:t>）</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三、技术部分</w:t>
      </w:r>
      <w:r>
        <w:rPr>
          <w:rFonts w:hint="eastAsia" w:ascii="宋体" w:hAnsi="宋体" w:eastAsia="宋体" w:cs="宋体"/>
          <w:b/>
          <w:color w:val="auto"/>
          <w:highlight w:val="none"/>
        </w:rPr>
        <w:t>（</w:t>
      </w:r>
      <w:r>
        <w:rPr>
          <w:rFonts w:hint="eastAsia" w:ascii="宋体" w:hAnsi="宋体" w:eastAsia="宋体" w:cs="宋体"/>
          <w:b/>
          <w:color w:val="auto"/>
          <w:highlight w:val="none"/>
          <w:lang w:val="en-US" w:eastAsia="zh-CN"/>
        </w:rPr>
        <w:t>如有</w:t>
      </w:r>
      <w:r>
        <w:rPr>
          <w:rFonts w:hint="eastAsia" w:ascii="宋体" w:hAnsi="宋体" w:eastAsia="宋体" w:cs="宋体"/>
          <w:b/>
          <w:color w:val="auto"/>
          <w:highlight w:val="none"/>
        </w:rPr>
        <w:t>）</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四、资格审查部分</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numPr>
          <w:ilvl w:val="0"/>
          <w:numId w:val="1"/>
        </w:num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其他资料</w:t>
      </w:r>
    </w:p>
    <w:p>
      <w:pPr>
        <w:widowControl/>
        <w:autoSpaceDE w:val="0"/>
        <w:autoSpaceDN w:val="0"/>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2"/>
        <w:rPr>
          <w:rFonts w:hint="eastAsia" w:ascii="宋体" w:hAnsi="宋体" w:eastAsia="宋体" w:cs="宋体"/>
          <w:color w:val="auto"/>
          <w:highlight w:val="none"/>
        </w:rPr>
      </w:pPr>
    </w:p>
    <w:p>
      <w:pPr>
        <w:pStyle w:val="4"/>
        <w:spacing w:line="360" w:lineRule="auto"/>
        <w:jc w:val="center"/>
        <w:outlineLvl w:val="0"/>
        <w:rPr>
          <w:rFonts w:hint="eastAsia" w:ascii="宋体" w:hAnsi="宋体" w:eastAsia="宋体" w:cs="宋体"/>
          <w:b w:val="0"/>
          <w:bCs w:val="0"/>
          <w:color w:val="auto"/>
          <w:sz w:val="44"/>
          <w:szCs w:val="44"/>
          <w:highlight w:val="none"/>
        </w:rPr>
      </w:pPr>
      <w:bookmarkStart w:id="2091" w:name="_Toc3850"/>
      <w:bookmarkStart w:id="2092" w:name="_Toc20766"/>
      <w:bookmarkStart w:id="2093" w:name="_Toc14947"/>
      <w:bookmarkStart w:id="2094" w:name="_Toc75856943"/>
      <w:bookmarkStart w:id="2095" w:name="_Toc5338"/>
      <w:bookmarkStart w:id="2096" w:name="_Toc18641"/>
      <w:bookmarkStart w:id="2097" w:name="_Toc29171"/>
      <w:bookmarkStart w:id="2098" w:name="_Toc14359"/>
      <w:r>
        <w:rPr>
          <w:rFonts w:hint="eastAsia" w:ascii="宋体" w:hAnsi="宋体" w:eastAsia="宋体" w:cs="宋体"/>
          <w:b w:val="0"/>
          <w:bCs w:val="0"/>
          <w:color w:val="auto"/>
          <w:sz w:val="44"/>
          <w:szCs w:val="44"/>
          <w:highlight w:val="none"/>
        </w:rPr>
        <w:t>一、投标函部分</w:t>
      </w:r>
      <w:bookmarkEnd w:id="2091"/>
      <w:bookmarkEnd w:id="2092"/>
      <w:bookmarkEnd w:id="2093"/>
      <w:bookmarkEnd w:id="2094"/>
      <w:bookmarkEnd w:id="2095"/>
      <w:bookmarkEnd w:id="2096"/>
      <w:bookmarkEnd w:id="2097"/>
      <w:bookmarkEnd w:id="2098"/>
    </w:p>
    <w:p>
      <w:pPr>
        <w:widowControl/>
        <w:jc w:val="left"/>
        <w:rPr>
          <w:rFonts w:hint="eastAsia" w:ascii="宋体" w:hAnsi="宋体" w:eastAsia="宋体" w:cs="宋体"/>
          <w:color w:val="auto"/>
          <w:szCs w:val="22"/>
          <w:highlight w:val="none"/>
        </w:rPr>
      </w:pPr>
    </w:p>
    <w:p>
      <w:pPr>
        <w:widowControl/>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spacing w:line="400" w:lineRule="exact"/>
        <w:rPr>
          <w:rFonts w:hint="eastAsia" w:ascii="宋体" w:hAnsi="宋体" w:eastAsia="宋体" w:cs="宋体"/>
          <w:color w:val="auto"/>
          <w:szCs w:val="22"/>
          <w:highlight w:val="none"/>
        </w:rPr>
      </w:pPr>
    </w:p>
    <w:p>
      <w:pPr>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（项目名称）     </w:t>
      </w:r>
    </w:p>
    <w:p>
      <w:pPr>
        <w:rPr>
          <w:rFonts w:hint="eastAsia" w:ascii="宋体" w:hAnsi="宋体" w:eastAsia="宋体" w:cs="宋体"/>
          <w:color w:val="auto"/>
          <w:sz w:val="20"/>
          <w:szCs w:val="22"/>
          <w:highlight w:val="none"/>
        </w:rPr>
      </w:pPr>
    </w:p>
    <w:p>
      <w:pP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r>
        <w:rPr>
          <w:rFonts w:hint="eastAsia" w:ascii="宋体" w:hAnsi="宋体" w:eastAsia="宋体" w:cs="宋体"/>
          <w:color w:val="auto"/>
          <w:sz w:val="44"/>
          <w:szCs w:val="22"/>
          <w:highlight w:val="none"/>
        </w:rPr>
        <w:t>投 标 文 件</w:t>
      </w:r>
    </w:p>
    <w:p>
      <w:pPr>
        <w:spacing w:line="400" w:lineRule="exact"/>
        <w:rPr>
          <w:rFonts w:hint="eastAsia" w:ascii="宋体" w:hAnsi="宋体" w:eastAsia="宋体" w:cs="宋体"/>
          <w:color w:val="auto"/>
          <w:szCs w:val="22"/>
          <w:highlight w:val="none"/>
        </w:rPr>
      </w:pPr>
    </w:p>
    <w:p>
      <w:pPr>
        <w:spacing w:line="400" w:lineRule="exact"/>
        <w:rPr>
          <w:rFonts w:hint="eastAsia" w:ascii="宋体" w:hAnsi="宋体" w:eastAsia="宋体" w:cs="宋体"/>
          <w:color w:val="auto"/>
          <w:szCs w:val="22"/>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投标函部分</w:t>
      </w:r>
    </w:p>
    <w:p>
      <w:pPr>
        <w:jc w:val="cente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spacing w:line="360" w:lineRule="auto"/>
        <w:ind w:firstLine="1120" w:firstLineChars="400"/>
        <w:rPr>
          <w:rFonts w:hint="eastAsia" w:ascii="宋体" w:hAnsi="宋体" w:eastAsia="宋体" w:cs="宋体"/>
          <w:color w:val="auto"/>
          <w:sz w:val="28"/>
          <w:szCs w:val="22"/>
          <w:highlight w:val="none"/>
          <w:u w:val="single"/>
        </w:rPr>
      </w:pPr>
      <w:r>
        <w:rPr>
          <w:rFonts w:hint="eastAsia" w:ascii="宋体" w:hAnsi="宋体" w:eastAsia="宋体" w:cs="宋体"/>
          <w:color w:val="auto"/>
          <w:sz w:val="28"/>
          <w:szCs w:val="22"/>
          <w:highlight w:val="none"/>
        </w:rPr>
        <w:t>投标人：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（盖</w:t>
      </w:r>
      <w:r>
        <w:rPr>
          <w:rFonts w:hint="eastAsia" w:ascii="宋体" w:hAnsi="宋体" w:eastAsia="宋体" w:cs="宋体"/>
          <w:color w:val="auto"/>
          <w:sz w:val="28"/>
          <w:szCs w:val="22"/>
          <w:highlight w:val="none"/>
          <w:lang w:eastAsia="zh-CN"/>
        </w:rPr>
        <w:t>单位法人章</w:t>
      </w:r>
      <w:r>
        <w:rPr>
          <w:rFonts w:hint="eastAsia" w:ascii="宋体" w:hAnsi="宋体" w:eastAsia="宋体" w:cs="宋体"/>
          <w:color w:val="auto"/>
          <w:sz w:val="28"/>
          <w:szCs w:val="22"/>
          <w:highlight w:val="none"/>
        </w:rPr>
        <w:t>）</w:t>
      </w:r>
    </w:p>
    <w:p>
      <w:pPr>
        <w:spacing w:line="360" w:lineRule="auto"/>
        <w:ind w:firstLine="1120" w:firstLineChars="400"/>
        <w:jc w:val="left"/>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法定代表人或其委托代理人：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（签名或盖章）</w:t>
      </w:r>
    </w:p>
    <w:p>
      <w:pPr>
        <w:jc w:val="center"/>
        <w:rPr>
          <w:rFonts w:hint="eastAsia" w:ascii="宋体" w:hAnsi="宋体" w:eastAsia="宋体" w:cs="宋体"/>
          <w:color w:val="auto"/>
          <w:sz w:val="28"/>
          <w:szCs w:val="22"/>
          <w:highlight w:val="none"/>
        </w:rPr>
      </w:pPr>
    </w:p>
    <w:p>
      <w:pPr>
        <w:spacing w:line="400" w:lineRule="exact"/>
        <w:jc w:val="center"/>
        <w:rPr>
          <w:rFonts w:hint="eastAsia" w:ascii="宋体" w:hAnsi="宋体" w:eastAsia="宋体" w:cs="宋体"/>
          <w:color w:val="auto"/>
          <w:sz w:val="28"/>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日</w:t>
      </w:r>
    </w:p>
    <w:p>
      <w:pPr>
        <w:spacing w:line="240" w:lineRule="auto"/>
        <w:jc w:val="left"/>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br w:type="page"/>
      </w:r>
    </w:p>
    <w:p>
      <w:pPr>
        <w:spacing w:line="40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目  录</w:t>
      </w:r>
    </w:p>
    <w:p>
      <w:pPr>
        <w:pStyle w:val="2"/>
        <w:rPr>
          <w:rFonts w:hint="eastAsia" w:ascii="宋体" w:hAnsi="宋体" w:eastAsia="宋体" w:cs="宋体"/>
          <w:b/>
          <w:bCs/>
          <w:color w:val="auto"/>
          <w:sz w:val="28"/>
          <w:szCs w:val="28"/>
          <w:highlight w:val="none"/>
          <w:lang w:val="en-US" w:eastAsia="zh-CN"/>
        </w:rPr>
      </w:pPr>
    </w:p>
    <w:p>
      <w:pPr>
        <w:rPr>
          <w:rFonts w:hint="eastAsia" w:ascii="宋体" w:hAnsi="宋体" w:eastAsia="宋体" w:cs="宋体"/>
          <w:color w:val="auto"/>
          <w:szCs w:val="24"/>
          <w:highlight w:val="none"/>
          <w:lang w:val="en-US" w:eastAsia="zh-CN"/>
        </w:rPr>
      </w:pP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（二）投标函附录</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（三）法定代表人身份证明或授权委托书</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w:t>
      </w:r>
      <w:r>
        <w:rPr>
          <w:rFonts w:hint="eastAsia" w:ascii="宋体" w:hAnsi="宋体" w:eastAsia="宋体" w:cs="宋体"/>
          <w:color w:val="auto"/>
          <w:highlight w:val="none"/>
        </w:rPr>
        <w:t>投标报价合理性说明（如有）</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（五）</w:t>
      </w:r>
      <w:r>
        <w:rPr>
          <w:rFonts w:hint="eastAsia" w:ascii="宋体" w:hAnsi="宋体" w:eastAsia="宋体" w:cs="宋体"/>
          <w:snapToGrid w:val="0"/>
          <w:color w:val="auto"/>
          <w:kern w:val="0"/>
          <w:szCs w:val="21"/>
          <w:highlight w:val="none"/>
          <w:lang w:eastAsia="zh-CN"/>
        </w:rPr>
        <w:t>勘察设计</w:t>
      </w:r>
      <w:r>
        <w:rPr>
          <w:rFonts w:hint="eastAsia" w:ascii="宋体" w:hAnsi="宋体" w:eastAsia="宋体" w:cs="宋体"/>
          <w:snapToGrid w:val="0"/>
          <w:color w:val="auto"/>
          <w:kern w:val="0"/>
          <w:szCs w:val="21"/>
          <w:highlight w:val="none"/>
        </w:rPr>
        <w:t>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六</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其他</w:t>
      </w:r>
      <w:r>
        <w:rPr>
          <w:rFonts w:hint="eastAsia" w:ascii="宋体" w:hAnsi="宋体" w:eastAsia="宋体" w:cs="宋体"/>
          <w:snapToGrid w:val="0"/>
          <w:color w:val="auto"/>
          <w:kern w:val="0"/>
          <w:szCs w:val="21"/>
          <w:highlight w:val="none"/>
        </w:rPr>
        <w:t>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spacing w:line="40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keepLines/>
        <w:pageBreakBefore w:val="0"/>
        <w:widowControl w:val="0"/>
        <w:kinsoku/>
        <w:wordWrap/>
        <w:overflowPunct/>
        <w:topLinePunct w:val="0"/>
        <w:autoSpaceDE/>
        <w:autoSpaceDN/>
        <w:bidi w:val="0"/>
        <w:adjustRightInd/>
        <w:snapToGrid/>
        <w:spacing w:before="260" w:after="260" w:line="360" w:lineRule="auto"/>
        <w:ind w:firstLine="137" w:firstLineChars="49"/>
        <w:jc w:val="center"/>
        <w:textAlignment w:val="auto"/>
        <w:outlineLvl w:val="1"/>
        <w:rPr>
          <w:rFonts w:hint="eastAsia" w:ascii="宋体" w:hAnsi="宋体" w:eastAsia="宋体" w:cs="宋体"/>
          <w:color w:val="auto"/>
          <w:sz w:val="28"/>
          <w:szCs w:val="20"/>
          <w:highlight w:val="none"/>
        </w:rPr>
      </w:pPr>
      <w:bookmarkStart w:id="2099" w:name="_Toc385943065"/>
      <w:bookmarkStart w:id="2100" w:name="_Toc28626"/>
      <w:bookmarkStart w:id="2101" w:name="_Toc23709"/>
      <w:bookmarkStart w:id="2102" w:name="_Toc2109"/>
      <w:bookmarkStart w:id="2103" w:name="_Toc370676426"/>
      <w:bookmarkStart w:id="2104" w:name="_Toc20138"/>
      <w:bookmarkStart w:id="2105" w:name="_Toc19760"/>
      <w:bookmarkStart w:id="2106" w:name="_Toc25646"/>
      <w:bookmarkStart w:id="2107" w:name="_Toc4106"/>
      <w:bookmarkStart w:id="2108" w:name="_Toc359594235"/>
      <w:bookmarkStart w:id="2109" w:name="_Toc75856944"/>
      <w:bookmarkStart w:id="2110" w:name="_Toc492300941"/>
      <w:bookmarkStart w:id="2111" w:name="_Toc391394111"/>
      <w:bookmarkStart w:id="2112" w:name="_Toc482188651"/>
      <w:r>
        <w:rPr>
          <w:rFonts w:hint="eastAsia" w:ascii="宋体" w:hAnsi="宋体" w:eastAsia="宋体" w:cs="宋体"/>
          <w:color w:val="auto"/>
          <w:sz w:val="28"/>
          <w:szCs w:val="20"/>
          <w:highlight w:val="none"/>
        </w:rPr>
        <w:t>（一）投标函</w:t>
      </w:r>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（招标人名称）：</w:t>
      </w:r>
    </w:p>
    <w:p>
      <w:pPr>
        <w:widowControl/>
        <w:tabs>
          <w:tab w:val="left" w:pos="9072"/>
          <w:tab w:val="left" w:pos="9640"/>
        </w:tabs>
        <w:adjustRightInd w:val="0"/>
        <w:snapToGrid w:val="0"/>
        <w:spacing w:line="360" w:lineRule="auto"/>
        <w:ind w:right="120" w:rightChars="57" w:firstLine="630" w:firstLineChars="3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1．我方已仔细研究了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（项目名称）勘察设计招标项目招标文件的全部内容，</w:t>
      </w:r>
      <w:r>
        <w:rPr>
          <w:rFonts w:hint="eastAsia" w:ascii="宋体" w:hAnsi="宋体" w:eastAsia="宋体" w:cs="宋体"/>
          <w:snapToGrid w:val="0"/>
          <w:color w:val="auto"/>
          <w:kern w:val="0"/>
          <w:szCs w:val="21"/>
          <w:highlight w:val="none"/>
        </w:rPr>
        <w:t>愿意以</w:t>
      </w:r>
      <w:r>
        <w:rPr>
          <w:rFonts w:hint="eastAsia" w:ascii="宋体" w:hAnsi="宋体" w:eastAsia="宋体" w:cs="宋体"/>
          <w:snapToGrid w:val="0"/>
          <w:color w:val="auto"/>
          <w:kern w:val="0"/>
          <w:szCs w:val="21"/>
          <w:highlight w:val="none"/>
          <w:lang w:val="en-US" w:eastAsia="zh-CN"/>
        </w:rPr>
        <w:t>下列方式对勘察设计费进行报价</w:t>
      </w:r>
      <w:r>
        <w:rPr>
          <w:rFonts w:hint="eastAsia" w:ascii="宋体" w:hAnsi="宋体" w:eastAsia="宋体" w:cs="宋体"/>
          <w:snapToGrid w:val="0"/>
          <w:color w:val="auto"/>
          <w:kern w:val="0"/>
          <w:szCs w:val="21"/>
          <w:highlight w:val="none"/>
          <w:lang w:eastAsia="zh-CN"/>
        </w:rPr>
        <w:t>：</w:t>
      </w:r>
    </w:p>
    <w:p>
      <w:pPr>
        <w:spacing w:line="360" w:lineRule="auto"/>
        <w:ind w:firstLine="420" w:firstLineChars="200"/>
        <w:rPr>
          <w:rFonts w:hint="eastAsia" w:ascii="宋体" w:hAnsi="宋体" w:eastAsia="宋体" w:cs="宋体"/>
          <w:i/>
          <w:iCs/>
          <w:color w:val="auto"/>
          <w:szCs w:val="21"/>
          <w:highlight w:val="non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方式一：对</w:t>
      </w:r>
      <w:r>
        <w:rPr>
          <w:rFonts w:hint="eastAsia" w:ascii="宋体" w:hAnsi="宋体" w:eastAsia="宋体" w:cs="宋体"/>
          <w:color w:val="auto"/>
          <w:szCs w:val="21"/>
          <w:highlight w:val="none"/>
          <w:lang w:eastAsia="zh-CN"/>
        </w:rPr>
        <w:t>勘察</w:t>
      </w:r>
      <w:r>
        <w:rPr>
          <w:rFonts w:hint="eastAsia" w:ascii="宋体" w:hAnsi="宋体" w:eastAsia="宋体" w:cs="宋体"/>
          <w:color w:val="auto"/>
          <w:szCs w:val="21"/>
          <w:highlight w:val="none"/>
          <w:lang w:val="en-US" w:eastAsia="zh-CN"/>
        </w:rPr>
        <w:t>设计费采用</w:t>
      </w:r>
      <w:r>
        <w:rPr>
          <w:rFonts w:hint="eastAsia" w:ascii="宋体" w:hAnsi="宋体" w:eastAsia="宋体" w:cs="宋体"/>
          <w:color w:val="auto"/>
          <w:szCs w:val="21"/>
          <w:highlight w:val="none"/>
          <w:u w:val="single"/>
        </w:rPr>
        <w:t>固定费率</w:t>
      </w:r>
      <w:r>
        <w:rPr>
          <w:rFonts w:hint="eastAsia" w:ascii="宋体" w:hAnsi="宋体" w:eastAsia="宋体" w:cs="宋体"/>
          <w:color w:val="auto"/>
          <w:szCs w:val="21"/>
          <w:highlight w:val="none"/>
          <w:u w:val="single"/>
          <w:lang w:val="en-US" w:eastAsia="zh-CN"/>
        </w:rPr>
        <w:t>或</w:t>
      </w:r>
      <w:r>
        <w:rPr>
          <w:rFonts w:hint="eastAsia" w:ascii="宋体" w:hAnsi="宋体" w:eastAsia="宋体" w:cs="宋体"/>
          <w:color w:val="auto"/>
          <w:kern w:val="0"/>
          <w:szCs w:val="21"/>
          <w:highlight w:val="none"/>
          <w:u w:val="single"/>
        </w:rPr>
        <w:t>固定单价</w:t>
      </w:r>
      <w:r>
        <w:rPr>
          <w:rFonts w:hint="eastAsia" w:ascii="宋体" w:hAnsi="宋体" w:eastAsia="宋体" w:cs="宋体"/>
          <w:color w:val="auto"/>
          <w:kern w:val="0"/>
          <w:szCs w:val="21"/>
          <w:highlight w:val="none"/>
          <w:u w:val="single"/>
          <w:lang w:val="en-US" w:eastAsia="zh-CN"/>
        </w:rPr>
        <w:t>或</w:t>
      </w:r>
      <w:r>
        <w:rPr>
          <w:rFonts w:hint="eastAsia" w:ascii="宋体" w:hAnsi="宋体" w:eastAsia="宋体" w:cs="宋体"/>
          <w:color w:val="auto"/>
          <w:kern w:val="0"/>
          <w:szCs w:val="21"/>
          <w:highlight w:val="none"/>
          <w:u w:val="single"/>
        </w:rPr>
        <w:t>固定</w:t>
      </w:r>
      <w:r>
        <w:rPr>
          <w:rFonts w:hint="eastAsia" w:ascii="宋体" w:hAnsi="宋体" w:eastAsia="宋体" w:cs="宋体"/>
          <w:color w:val="auto"/>
          <w:kern w:val="0"/>
          <w:szCs w:val="21"/>
          <w:highlight w:val="none"/>
          <w:u w:val="single"/>
          <w:lang w:val="en-US" w:eastAsia="zh-CN"/>
        </w:rPr>
        <w:t>总</w:t>
      </w:r>
      <w:r>
        <w:rPr>
          <w:rFonts w:hint="eastAsia" w:ascii="宋体" w:hAnsi="宋体" w:eastAsia="宋体" w:cs="宋体"/>
          <w:color w:val="auto"/>
          <w:kern w:val="0"/>
          <w:szCs w:val="21"/>
          <w:highlight w:val="none"/>
          <w:u w:val="single"/>
        </w:rPr>
        <w:t>价</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投标总报价为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i/>
          <w:iCs/>
          <w:color w:val="auto"/>
          <w:szCs w:val="21"/>
          <w:highlight w:val="none"/>
          <w:lang w:val="en-US" w:eastAsia="zh-CN"/>
        </w:rPr>
        <w:t>[提示：当选择方式一时，重庆市电子招投标系统应根据填报的勘察设计费的固定费率或固定单价自动生成对应的勘察设计费投标报价，固定单价方式的单位由招标人在编制招标文件时填写。]</w:t>
      </w:r>
    </w:p>
    <w:p>
      <w:pPr>
        <w:spacing w:line="36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固定费率方式：</w:t>
      </w:r>
      <w:r>
        <w:rPr>
          <w:rFonts w:hint="eastAsia" w:ascii="宋体" w:hAnsi="宋体" w:eastAsia="宋体" w:cs="宋体"/>
          <w:color w:val="auto"/>
          <w:szCs w:val="21"/>
          <w:highlight w:val="none"/>
          <w:lang w:eastAsia="zh-CN"/>
        </w:rPr>
        <w:t>勘察</w:t>
      </w:r>
      <w:r>
        <w:rPr>
          <w:rFonts w:hint="eastAsia" w:ascii="宋体" w:hAnsi="宋体" w:eastAsia="宋体" w:cs="宋体"/>
          <w:color w:val="auto"/>
          <w:szCs w:val="21"/>
          <w:highlight w:val="none"/>
          <w:lang w:val="en-US" w:eastAsia="zh-CN"/>
        </w:rPr>
        <w:t>设计费</w:t>
      </w:r>
      <w:r>
        <w:rPr>
          <w:rFonts w:hint="eastAsia" w:ascii="宋体" w:hAnsi="宋体" w:eastAsia="宋体" w:cs="宋体"/>
          <w:color w:val="auto"/>
          <w:szCs w:val="21"/>
          <w:highlight w:val="none"/>
        </w:rPr>
        <w:t>固定费率</w:t>
      </w:r>
      <w:r>
        <w:rPr>
          <w:rFonts w:hint="eastAsia" w:ascii="宋体" w:hAnsi="宋体" w:eastAsia="宋体" w:cs="宋体"/>
          <w:color w:val="auto"/>
          <w:szCs w:val="21"/>
          <w:highlight w:val="none"/>
          <w:lang w:val="en-US" w:eastAsia="zh-CN"/>
        </w:rPr>
        <w:t>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u w:val="none"/>
          <w:lang w:eastAsia="zh-CN"/>
        </w:rPr>
        <w:t>计费基数</w:t>
      </w:r>
      <w:r>
        <w:rPr>
          <w:rFonts w:hint="eastAsia" w:ascii="宋体" w:hAnsi="宋体" w:eastAsia="宋体" w:cs="宋体"/>
          <w:color w:val="auto"/>
          <w:szCs w:val="21"/>
          <w:highlight w:val="none"/>
          <w:u w:val="none"/>
          <w:lang w:val="en-US" w:eastAsia="zh-CN"/>
        </w:rPr>
        <w:t>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元</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highlight w:val="none"/>
        </w:rPr>
        <w:t>□BIM技术费用报价</w:t>
      </w:r>
      <w:r>
        <w:rPr>
          <w:rFonts w:hint="eastAsia" w:ascii="宋体" w:hAnsi="宋体" w:eastAsia="宋体" w:cs="宋体"/>
          <w:color w:val="auto"/>
          <w:highlight w:val="none"/>
          <w:lang w:val="en-US" w:eastAsia="zh-CN"/>
        </w:rPr>
        <w:t>为</w:t>
      </w:r>
      <w:r>
        <w:rPr>
          <w:rFonts w:hint="eastAsia" w:ascii="宋体" w:hAnsi="宋体" w:eastAsia="宋体" w:cs="宋体"/>
          <w:color w:val="auto"/>
          <w:highlight w:val="none"/>
          <w:u w:val="single"/>
          <w:lang w:val="en-US" w:eastAsia="zh-CN"/>
        </w:rPr>
        <w:t xml:space="preserve">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u w:val="single"/>
          <w:lang w:val="en-US" w:eastAsia="zh-CN"/>
        </w:rPr>
        <w:t>为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szCs w:val="21"/>
          <w:highlight w:val="none"/>
          <w:lang w:eastAsia="zh-CN"/>
        </w:rPr>
        <w:t>勘察</w:t>
      </w:r>
      <w:r>
        <w:rPr>
          <w:rFonts w:hint="eastAsia" w:ascii="宋体" w:hAnsi="宋体" w:eastAsia="宋体" w:cs="宋体"/>
          <w:color w:val="auto"/>
          <w:szCs w:val="21"/>
          <w:highlight w:val="none"/>
          <w:lang w:val="en-US" w:eastAsia="zh-CN"/>
        </w:rPr>
        <w:t>设计费为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p>
    <w:p>
      <w:pPr>
        <w:spacing w:line="360" w:lineRule="auto"/>
        <w:ind w:firstLine="420" w:firstLineChars="200"/>
        <w:rPr>
          <w:rFonts w:hint="eastAsia" w:ascii="宋体" w:hAnsi="宋体" w:eastAsia="宋体" w:cs="宋体"/>
          <w:color w:val="auto"/>
          <w:szCs w:val="21"/>
          <w:highlight w:val="none"/>
          <w:u w:val="none"/>
          <w:lang w:eastAsia="zh-CN"/>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固定单价方式：</w:t>
      </w:r>
      <w:r>
        <w:rPr>
          <w:rFonts w:hint="eastAsia" w:ascii="宋体" w:hAnsi="宋体" w:eastAsia="宋体" w:cs="宋体"/>
          <w:color w:val="auto"/>
          <w:szCs w:val="21"/>
          <w:highlight w:val="none"/>
          <w:lang w:eastAsia="zh-CN"/>
        </w:rPr>
        <w:t>勘察</w:t>
      </w:r>
      <w:r>
        <w:rPr>
          <w:rFonts w:hint="eastAsia" w:ascii="宋体" w:hAnsi="宋体" w:eastAsia="宋体" w:cs="宋体"/>
          <w:color w:val="auto"/>
          <w:szCs w:val="21"/>
          <w:highlight w:val="none"/>
          <w:lang w:val="en-US" w:eastAsia="zh-CN"/>
        </w:rPr>
        <w:t>设计费</w:t>
      </w:r>
      <w:r>
        <w:rPr>
          <w:rFonts w:hint="eastAsia" w:ascii="宋体" w:hAnsi="宋体" w:eastAsia="宋体" w:cs="宋体"/>
          <w:color w:val="auto"/>
          <w:kern w:val="0"/>
          <w:szCs w:val="21"/>
          <w:highlight w:val="none"/>
        </w:rPr>
        <w:t>固定单价</w:t>
      </w:r>
      <w:r>
        <w:rPr>
          <w:rFonts w:hint="eastAsia" w:ascii="宋体" w:hAnsi="宋体" w:eastAsia="宋体" w:cs="宋体"/>
          <w:color w:val="auto"/>
          <w:kern w:val="0"/>
          <w:szCs w:val="21"/>
          <w:highlight w:val="none"/>
          <w:lang w:val="en-US" w:eastAsia="zh-CN"/>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u w:val="none"/>
          <w:lang w:eastAsia="zh-CN"/>
        </w:rPr>
        <w:t>暂定工程量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highlight w:val="none"/>
        </w:rPr>
        <w:t>□BIM技术费用报价</w:t>
      </w:r>
      <w:r>
        <w:rPr>
          <w:rFonts w:hint="eastAsia" w:ascii="宋体" w:hAnsi="宋体" w:eastAsia="宋体" w:cs="宋体"/>
          <w:color w:val="auto"/>
          <w:highlight w:val="none"/>
          <w:lang w:val="en-US" w:eastAsia="zh-CN"/>
        </w:rPr>
        <w:t>为</w:t>
      </w:r>
      <w:r>
        <w:rPr>
          <w:rFonts w:hint="eastAsia" w:ascii="宋体" w:hAnsi="宋体" w:eastAsia="宋体" w:cs="宋体"/>
          <w:color w:val="auto"/>
          <w:highlight w:val="none"/>
          <w:u w:val="single"/>
          <w:lang w:val="en-US" w:eastAsia="zh-CN"/>
        </w:rPr>
        <w:t xml:space="preserve">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u w:val="single"/>
          <w:lang w:val="en-US" w:eastAsia="zh-CN"/>
        </w:rPr>
        <w:t>为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szCs w:val="21"/>
          <w:highlight w:val="none"/>
          <w:lang w:eastAsia="zh-CN"/>
        </w:rPr>
        <w:t>勘察</w:t>
      </w:r>
      <w:r>
        <w:rPr>
          <w:rFonts w:hint="eastAsia" w:ascii="宋体" w:hAnsi="宋体" w:eastAsia="宋体" w:cs="宋体"/>
          <w:color w:val="auto"/>
          <w:szCs w:val="21"/>
          <w:highlight w:val="none"/>
          <w:lang w:val="en-US" w:eastAsia="zh-CN"/>
        </w:rPr>
        <w:t>设计费为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p>
    <w:p>
      <w:pPr>
        <w:spacing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固定总价方式：</w:t>
      </w:r>
      <w:r>
        <w:rPr>
          <w:rFonts w:hint="eastAsia" w:ascii="宋体" w:hAnsi="宋体" w:eastAsia="宋体" w:cs="宋体"/>
          <w:color w:val="auto"/>
          <w:szCs w:val="21"/>
          <w:highlight w:val="none"/>
          <w:lang w:eastAsia="zh-CN"/>
        </w:rPr>
        <w:t>勘察</w:t>
      </w:r>
      <w:r>
        <w:rPr>
          <w:rFonts w:hint="eastAsia" w:ascii="宋体" w:hAnsi="宋体" w:eastAsia="宋体" w:cs="宋体"/>
          <w:color w:val="auto"/>
          <w:szCs w:val="21"/>
          <w:highlight w:val="none"/>
          <w:lang w:val="en-US" w:eastAsia="zh-CN"/>
        </w:rPr>
        <w:t>设计费</w:t>
      </w:r>
      <w:r>
        <w:rPr>
          <w:rFonts w:hint="eastAsia" w:ascii="宋体" w:hAnsi="宋体" w:eastAsia="宋体" w:cs="宋体"/>
          <w:color w:val="auto"/>
          <w:kern w:val="0"/>
          <w:szCs w:val="21"/>
          <w:highlight w:val="none"/>
        </w:rPr>
        <w:t>固定</w:t>
      </w:r>
      <w:r>
        <w:rPr>
          <w:rFonts w:hint="eastAsia" w:ascii="宋体" w:hAnsi="宋体" w:eastAsia="宋体" w:cs="宋体"/>
          <w:color w:val="auto"/>
          <w:kern w:val="0"/>
          <w:szCs w:val="21"/>
          <w:highlight w:val="none"/>
          <w:lang w:val="en-US" w:eastAsia="zh-CN"/>
        </w:rPr>
        <w:t>总</w:t>
      </w:r>
      <w:r>
        <w:rPr>
          <w:rFonts w:hint="eastAsia" w:ascii="宋体" w:hAnsi="宋体" w:eastAsia="宋体" w:cs="宋体"/>
          <w:color w:val="auto"/>
          <w:kern w:val="0"/>
          <w:szCs w:val="21"/>
          <w:highlight w:val="none"/>
        </w:rPr>
        <w:t>价</w:t>
      </w:r>
      <w:r>
        <w:rPr>
          <w:rFonts w:hint="eastAsia" w:ascii="宋体" w:hAnsi="宋体" w:eastAsia="宋体" w:cs="宋体"/>
          <w:color w:val="auto"/>
          <w:kern w:val="0"/>
          <w:szCs w:val="21"/>
          <w:highlight w:val="none"/>
          <w:lang w:val="en-US" w:eastAsia="zh-CN"/>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元</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single"/>
          <w:lang w:eastAsia="zh-CN"/>
        </w:rPr>
        <w:t>其中</w:t>
      </w:r>
      <w:r>
        <w:rPr>
          <w:rFonts w:hint="eastAsia" w:ascii="宋体" w:hAnsi="宋体" w:eastAsia="宋体" w:cs="宋体"/>
          <w:color w:val="auto"/>
          <w:highlight w:val="none"/>
          <w:u w:val="single"/>
        </w:rPr>
        <w:t>□BIM技术费用报价</w:t>
      </w:r>
      <w:r>
        <w:rPr>
          <w:rFonts w:hint="eastAsia" w:ascii="宋体" w:hAnsi="宋体" w:eastAsia="宋体" w:cs="宋体"/>
          <w:color w:val="auto"/>
          <w:highlight w:val="none"/>
          <w:u w:val="single"/>
          <w:lang w:val="en-US" w:eastAsia="zh-CN"/>
        </w:rPr>
        <w:t>为   元，</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u w:val="single"/>
          <w:lang w:val="en-US" w:eastAsia="zh-CN"/>
        </w:rPr>
        <w:t>为   元。</w:t>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方式二：对</w:t>
      </w:r>
      <w:r>
        <w:rPr>
          <w:rFonts w:hint="eastAsia" w:ascii="宋体" w:hAnsi="宋体" w:eastAsia="宋体" w:cs="宋体"/>
          <w:color w:val="auto"/>
          <w:szCs w:val="21"/>
          <w:highlight w:val="none"/>
          <w:u w:val="single"/>
          <w:lang w:val="en-US" w:eastAsia="zh-CN"/>
        </w:rPr>
        <w:t>勘察费、设计费</w:t>
      </w:r>
      <w:r>
        <w:rPr>
          <w:rFonts w:hint="eastAsia" w:ascii="宋体" w:hAnsi="宋体" w:eastAsia="宋体" w:cs="宋体"/>
          <w:color w:val="auto"/>
          <w:szCs w:val="21"/>
          <w:highlight w:val="none"/>
          <w:lang w:val="en-US" w:eastAsia="zh-CN"/>
        </w:rPr>
        <w:t>分别采用</w:t>
      </w:r>
      <w:r>
        <w:rPr>
          <w:rFonts w:hint="eastAsia" w:ascii="宋体" w:hAnsi="宋体" w:eastAsia="宋体" w:cs="宋体"/>
          <w:color w:val="auto"/>
          <w:szCs w:val="21"/>
          <w:highlight w:val="none"/>
          <w:u w:val="single"/>
        </w:rPr>
        <w:t>固定费率</w:t>
      </w:r>
      <w:r>
        <w:rPr>
          <w:rFonts w:hint="eastAsia" w:ascii="宋体" w:hAnsi="宋体" w:eastAsia="宋体" w:cs="宋体"/>
          <w:color w:val="auto"/>
          <w:szCs w:val="21"/>
          <w:highlight w:val="none"/>
          <w:u w:val="single"/>
          <w:lang w:val="en-US" w:eastAsia="zh-CN"/>
        </w:rPr>
        <w:t>或</w:t>
      </w:r>
      <w:r>
        <w:rPr>
          <w:rFonts w:hint="eastAsia" w:ascii="宋体" w:hAnsi="宋体" w:eastAsia="宋体" w:cs="宋体"/>
          <w:color w:val="auto"/>
          <w:kern w:val="0"/>
          <w:szCs w:val="21"/>
          <w:highlight w:val="none"/>
          <w:u w:val="single"/>
        </w:rPr>
        <w:t>固定单价</w:t>
      </w:r>
      <w:r>
        <w:rPr>
          <w:rFonts w:hint="eastAsia" w:ascii="宋体" w:hAnsi="宋体" w:eastAsia="宋体" w:cs="宋体"/>
          <w:color w:val="auto"/>
          <w:kern w:val="0"/>
          <w:szCs w:val="21"/>
          <w:highlight w:val="none"/>
          <w:u w:val="single"/>
          <w:lang w:val="en-US" w:eastAsia="zh-CN"/>
        </w:rPr>
        <w:t>或</w:t>
      </w:r>
      <w:r>
        <w:rPr>
          <w:rFonts w:hint="eastAsia" w:ascii="宋体" w:hAnsi="宋体" w:eastAsia="宋体" w:cs="宋体"/>
          <w:color w:val="auto"/>
          <w:kern w:val="0"/>
          <w:szCs w:val="21"/>
          <w:highlight w:val="none"/>
          <w:u w:val="single"/>
        </w:rPr>
        <w:t>固定</w:t>
      </w:r>
      <w:r>
        <w:rPr>
          <w:rFonts w:hint="eastAsia" w:ascii="宋体" w:hAnsi="宋体" w:eastAsia="宋体" w:cs="宋体"/>
          <w:color w:val="auto"/>
          <w:kern w:val="0"/>
          <w:szCs w:val="21"/>
          <w:highlight w:val="none"/>
          <w:u w:val="single"/>
          <w:lang w:val="en-US" w:eastAsia="zh-CN"/>
        </w:rPr>
        <w:t>总</w:t>
      </w:r>
      <w:r>
        <w:rPr>
          <w:rFonts w:hint="eastAsia" w:ascii="宋体" w:hAnsi="宋体" w:eastAsia="宋体" w:cs="宋体"/>
          <w:color w:val="auto"/>
          <w:kern w:val="0"/>
          <w:szCs w:val="21"/>
          <w:highlight w:val="none"/>
          <w:u w:val="single"/>
        </w:rPr>
        <w:t>价</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投标总报价为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i/>
          <w:iCs/>
          <w:color w:val="auto"/>
          <w:szCs w:val="21"/>
          <w:highlight w:val="none"/>
          <w:lang w:val="en-US" w:eastAsia="zh-CN"/>
        </w:rPr>
        <w:t>[提示：当选择方式二时，重庆市电子招投标系统应根据填报的勘察设计费的固定费率或固定单价自动生成对应的勘察费投标报价和设计费投标报价，同时根据勘察费和设计费自动相加生成投标总报价，固定单价方式的单位由招标人在编制招标文件时填写。]</w:t>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勘察费</w:t>
      </w:r>
    </w:p>
    <w:p>
      <w:pPr>
        <w:spacing w:line="36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固定费率方式：勘察费</w:t>
      </w:r>
      <w:r>
        <w:rPr>
          <w:rFonts w:hint="eastAsia" w:ascii="宋体" w:hAnsi="宋体" w:eastAsia="宋体" w:cs="宋体"/>
          <w:color w:val="auto"/>
          <w:szCs w:val="21"/>
          <w:highlight w:val="none"/>
        </w:rPr>
        <w:t>固定费率</w:t>
      </w:r>
      <w:r>
        <w:rPr>
          <w:rFonts w:hint="eastAsia" w:ascii="宋体" w:hAnsi="宋体" w:eastAsia="宋体" w:cs="宋体"/>
          <w:color w:val="auto"/>
          <w:szCs w:val="21"/>
          <w:highlight w:val="none"/>
          <w:lang w:val="en-US" w:eastAsia="zh-CN"/>
        </w:rPr>
        <w:t>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u w:val="none"/>
          <w:lang w:eastAsia="zh-CN"/>
        </w:rPr>
        <w:t>计费基数</w:t>
      </w:r>
      <w:r>
        <w:rPr>
          <w:rFonts w:hint="eastAsia" w:ascii="宋体" w:hAnsi="宋体" w:eastAsia="宋体" w:cs="宋体"/>
          <w:color w:val="auto"/>
          <w:szCs w:val="21"/>
          <w:highlight w:val="none"/>
          <w:u w:val="none"/>
          <w:lang w:val="en-US" w:eastAsia="zh-CN"/>
        </w:rPr>
        <w:t>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元</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highlight w:val="none"/>
        </w:rPr>
        <w:t>□BIM技术费用报价</w:t>
      </w:r>
      <w:r>
        <w:rPr>
          <w:rFonts w:hint="eastAsia" w:ascii="宋体" w:hAnsi="宋体" w:eastAsia="宋体" w:cs="宋体"/>
          <w:color w:val="auto"/>
          <w:highlight w:val="none"/>
          <w:lang w:val="en-US" w:eastAsia="zh-CN"/>
        </w:rPr>
        <w:t>为</w:t>
      </w:r>
      <w:r>
        <w:rPr>
          <w:rFonts w:hint="eastAsia" w:ascii="宋体" w:hAnsi="宋体" w:eastAsia="宋体" w:cs="宋体"/>
          <w:color w:val="auto"/>
          <w:highlight w:val="none"/>
          <w:u w:val="single"/>
          <w:lang w:val="en-US" w:eastAsia="zh-CN"/>
        </w:rPr>
        <w:t xml:space="preserve">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u w:val="single"/>
          <w:lang w:val="en-US" w:eastAsia="zh-CN"/>
        </w:rPr>
        <w:t>为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szCs w:val="21"/>
          <w:highlight w:val="none"/>
          <w:lang w:val="en-US" w:eastAsia="zh-CN"/>
        </w:rPr>
        <w:t>勘察费为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p>
    <w:p>
      <w:pPr>
        <w:spacing w:line="360" w:lineRule="auto"/>
        <w:ind w:firstLine="420" w:firstLineChars="200"/>
        <w:rPr>
          <w:rFonts w:hint="eastAsia" w:ascii="宋体" w:hAnsi="宋体" w:eastAsia="宋体" w:cs="宋体"/>
          <w:color w:val="auto"/>
          <w:szCs w:val="21"/>
          <w:highlight w:val="none"/>
          <w:u w:val="none"/>
          <w:lang w:eastAsia="zh-CN"/>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固定单价方式：</w:t>
      </w:r>
      <w:r>
        <w:rPr>
          <w:rFonts w:hint="eastAsia" w:ascii="宋体" w:hAnsi="宋体" w:eastAsia="宋体" w:cs="宋体"/>
          <w:color w:val="auto"/>
          <w:szCs w:val="21"/>
          <w:highlight w:val="none"/>
          <w:lang w:val="en-US" w:eastAsia="zh-CN"/>
        </w:rPr>
        <w:t>勘察费</w:t>
      </w:r>
      <w:r>
        <w:rPr>
          <w:rFonts w:hint="eastAsia" w:ascii="宋体" w:hAnsi="宋体" w:eastAsia="宋体" w:cs="宋体"/>
          <w:color w:val="auto"/>
          <w:kern w:val="0"/>
          <w:szCs w:val="21"/>
          <w:highlight w:val="none"/>
        </w:rPr>
        <w:t>固定单价</w:t>
      </w:r>
      <w:r>
        <w:rPr>
          <w:rFonts w:hint="eastAsia" w:ascii="宋体" w:hAnsi="宋体" w:eastAsia="宋体" w:cs="宋体"/>
          <w:color w:val="auto"/>
          <w:kern w:val="0"/>
          <w:szCs w:val="21"/>
          <w:highlight w:val="none"/>
          <w:lang w:val="en-US" w:eastAsia="zh-CN"/>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u w:val="none"/>
          <w:lang w:eastAsia="zh-CN"/>
        </w:rPr>
        <w:t>暂定工程量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highlight w:val="none"/>
        </w:rPr>
        <w:t>□BIM技术费用报价</w:t>
      </w:r>
      <w:r>
        <w:rPr>
          <w:rFonts w:hint="eastAsia" w:ascii="宋体" w:hAnsi="宋体" w:eastAsia="宋体" w:cs="宋体"/>
          <w:color w:val="auto"/>
          <w:highlight w:val="none"/>
          <w:lang w:val="en-US" w:eastAsia="zh-CN"/>
        </w:rPr>
        <w:t>为</w:t>
      </w:r>
      <w:r>
        <w:rPr>
          <w:rFonts w:hint="eastAsia" w:ascii="宋体" w:hAnsi="宋体" w:eastAsia="宋体" w:cs="宋体"/>
          <w:color w:val="auto"/>
          <w:highlight w:val="none"/>
          <w:u w:val="single"/>
          <w:lang w:val="en-US" w:eastAsia="zh-CN"/>
        </w:rPr>
        <w:t xml:space="preserve">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u w:val="single"/>
          <w:lang w:val="en-US" w:eastAsia="zh-CN"/>
        </w:rPr>
        <w:t>为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szCs w:val="21"/>
          <w:highlight w:val="none"/>
          <w:lang w:val="en-US" w:eastAsia="zh-CN"/>
        </w:rPr>
        <w:t>勘察费为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p>
    <w:p>
      <w:pPr>
        <w:spacing w:line="360" w:lineRule="auto"/>
        <w:ind w:firstLine="420" w:firstLineChars="200"/>
        <w:rPr>
          <w:rFonts w:hint="eastAsia" w:ascii="宋体" w:hAnsi="宋体" w:eastAsia="宋体" w:cs="宋体"/>
          <w:color w:val="auto"/>
          <w:szCs w:val="21"/>
          <w:highlight w:val="none"/>
          <w:u w:val="none"/>
          <w:lang w:eastAsia="zh-CN"/>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固定总价方式：</w:t>
      </w:r>
      <w:r>
        <w:rPr>
          <w:rFonts w:hint="eastAsia" w:ascii="宋体" w:hAnsi="宋体" w:eastAsia="宋体" w:cs="宋体"/>
          <w:color w:val="auto"/>
          <w:szCs w:val="21"/>
          <w:highlight w:val="none"/>
          <w:lang w:val="en-US" w:eastAsia="zh-CN"/>
        </w:rPr>
        <w:t>勘察费</w:t>
      </w:r>
      <w:r>
        <w:rPr>
          <w:rFonts w:hint="eastAsia" w:ascii="宋体" w:hAnsi="宋体" w:eastAsia="宋体" w:cs="宋体"/>
          <w:color w:val="auto"/>
          <w:kern w:val="0"/>
          <w:szCs w:val="21"/>
          <w:highlight w:val="none"/>
        </w:rPr>
        <w:t>固定</w:t>
      </w:r>
      <w:r>
        <w:rPr>
          <w:rFonts w:hint="eastAsia" w:ascii="宋体" w:hAnsi="宋体" w:eastAsia="宋体" w:cs="宋体"/>
          <w:color w:val="auto"/>
          <w:kern w:val="0"/>
          <w:szCs w:val="21"/>
          <w:highlight w:val="none"/>
          <w:lang w:val="en-US" w:eastAsia="zh-CN"/>
        </w:rPr>
        <w:t>总</w:t>
      </w:r>
      <w:r>
        <w:rPr>
          <w:rFonts w:hint="eastAsia" w:ascii="宋体" w:hAnsi="宋体" w:eastAsia="宋体" w:cs="宋体"/>
          <w:color w:val="auto"/>
          <w:kern w:val="0"/>
          <w:szCs w:val="21"/>
          <w:highlight w:val="none"/>
        </w:rPr>
        <w:t>价</w:t>
      </w:r>
      <w:r>
        <w:rPr>
          <w:rFonts w:hint="eastAsia" w:ascii="宋体" w:hAnsi="宋体" w:eastAsia="宋体" w:cs="宋体"/>
          <w:color w:val="auto"/>
          <w:kern w:val="0"/>
          <w:szCs w:val="21"/>
          <w:highlight w:val="none"/>
          <w:lang w:val="en-US" w:eastAsia="zh-CN"/>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元</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single"/>
          <w:lang w:eastAsia="zh-CN"/>
        </w:rPr>
        <w:t>其中</w:t>
      </w:r>
      <w:r>
        <w:rPr>
          <w:rFonts w:hint="eastAsia" w:ascii="宋体" w:hAnsi="宋体" w:eastAsia="宋体" w:cs="宋体"/>
          <w:color w:val="auto"/>
          <w:highlight w:val="none"/>
          <w:u w:val="single"/>
        </w:rPr>
        <w:t>□BIM技术费用报价</w:t>
      </w:r>
      <w:r>
        <w:rPr>
          <w:rFonts w:hint="eastAsia" w:ascii="宋体" w:hAnsi="宋体" w:eastAsia="宋体" w:cs="宋体"/>
          <w:color w:val="auto"/>
          <w:highlight w:val="none"/>
          <w:u w:val="single"/>
          <w:lang w:val="en-US" w:eastAsia="zh-CN"/>
        </w:rPr>
        <w:t>为   元，</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u w:val="single"/>
          <w:lang w:val="en-US" w:eastAsia="zh-CN"/>
        </w:rPr>
        <w:t>为   元。</w:t>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设计费</w:t>
      </w:r>
    </w:p>
    <w:p>
      <w:pPr>
        <w:spacing w:line="36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固定费率方式：设计费</w:t>
      </w:r>
      <w:r>
        <w:rPr>
          <w:rFonts w:hint="eastAsia" w:ascii="宋体" w:hAnsi="宋体" w:eastAsia="宋体" w:cs="宋体"/>
          <w:color w:val="auto"/>
          <w:szCs w:val="21"/>
          <w:highlight w:val="none"/>
        </w:rPr>
        <w:t>固定费率</w:t>
      </w:r>
      <w:r>
        <w:rPr>
          <w:rFonts w:hint="eastAsia" w:ascii="宋体" w:hAnsi="宋体" w:eastAsia="宋体" w:cs="宋体"/>
          <w:color w:val="auto"/>
          <w:szCs w:val="21"/>
          <w:highlight w:val="none"/>
          <w:lang w:val="en-US" w:eastAsia="zh-CN"/>
        </w:rPr>
        <w:t>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u w:val="none"/>
          <w:lang w:eastAsia="zh-CN"/>
        </w:rPr>
        <w:t>计费基数</w:t>
      </w:r>
      <w:r>
        <w:rPr>
          <w:rFonts w:hint="eastAsia" w:ascii="宋体" w:hAnsi="宋体" w:eastAsia="宋体" w:cs="宋体"/>
          <w:color w:val="auto"/>
          <w:szCs w:val="21"/>
          <w:highlight w:val="none"/>
          <w:u w:val="none"/>
          <w:lang w:val="en-US" w:eastAsia="zh-CN"/>
        </w:rPr>
        <w:t>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元</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highlight w:val="none"/>
        </w:rPr>
        <w:t>□BIM技术费用报价</w:t>
      </w:r>
      <w:r>
        <w:rPr>
          <w:rFonts w:hint="eastAsia" w:ascii="宋体" w:hAnsi="宋体" w:eastAsia="宋体" w:cs="宋体"/>
          <w:color w:val="auto"/>
          <w:highlight w:val="none"/>
          <w:lang w:val="en-US" w:eastAsia="zh-CN"/>
        </w:rPr>
        <w:t>为</w:t>
      </w:r>
      <w:r>
        <w:rPr>
          <w:rFonts w:hint="eastAsia" w:ascii="宋体" w:hAnsi="宋体" w:eastAsia="宋体" w:cs="宋体"/>
          <w:color w:val="auto"/>
          <w:highlight w:val="none"/>
          <w:u w:val="single"/>
          <w:lang w:val="en-US" w:eastAsia="zh-CN"/>
        </w:rPr>
        <w:t xml:space="preserve">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u w:val="single"/>
          <w:lang w:val="en-US" w:eastAsia="zh-CN"/>
        </w:rPr>
        <w:t>为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szCs w:val="21"/>
          <w:highlight w:val="none"/>
          <w:lang w:val="en-US" w:eastAsia="zh-CN"/>
        </w:rPr>
        <w:t>设计费为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p>
    <w:p>
      <w:pPr>
        <w:spacing w:line="360" w:lineRule="auto"/>
        <w:ind w:firstLine="420" w:firstLineChars="200"/>
        <w:rPr>
          <w:rFonts w:hint="eastAsia" w:ascii="宋体" w:hAnsi="宋体" w:eastAsia="宋体" w:cs="宋体"/>
          <w:color w:val="auto"/>
          <w:szCs w:val="21"/>
          <w:highlight w:val="none"/>
          <w:u w:val="none"/>
          <w:lang w:eastAsia="zh-CN"/>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固定单价方式：设计费</w:t>
      </w:r>
      <w:r>
        <w:rPr>
          <w:rFonts w:hint="eastAsia" w:ascii="宋体" w:hAnsi="宋体" w:eastAsia="宋体" w:cs="宋体"/>
          <w:color w:val="auto"/>
          <w:kern w:val="0"/>
          <w:szCs w:val="21"/>
          <w:highlight w:val="none"/>
        </w:rPr>
        <w:t>固定单价</w:t>
      </w:r>
      <w:r>
        <w:rPr>
          <w:rFonts w:hint="eastAsia" w:ascii="宋体" w:hAnsi="宋体" w:eastAsia="宋体" w:cs="宋体"/>
          <w:color w:val="auto"/>
          <w:kern w:val="0"/>
          <w:szCs w:val="21"/>
          <w:highlight w:val="none"/>
          <w:lang w:val="en-US" w:eastAsia="zh-CN"/>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u w:val="none"/>
          <w:lang w:eastAsia="zh-CN"/>
        </w:rPr>
        <w:t>暂定工程量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highlight w:val="none"/>
        </w:rPr>
        <w:t>□BIM技术费用报价</w:t>
      </w:r>
      <w:r>
        <w:rPr>
          <w:rFonts w:hint="eastAsia" w:ascii="宋体" w:hAnsi="宋体" w:eastAsia="宋体" w:cs="宋体"/>
          <w:color w:val="auto"/>
          <w:highlight w:val="none"/>
          <w:lang w:val="en-US" w:eastAsia="zh-CN"/>
        </w:rPr>
        <w:t>为</w:t>
      </w:r>
      <w:r>
        <w:rPr>
          <w:rFonts w:hint="eastAsia" w:ascii="宋体" w:hAnsi="宋体" w:eastAsia="宋体" w:cs="宋体"/>
          <w:color w:val="auto"/>
          <w:highlight w:val="none"/>
          <w:u w:val="single"/>
          <w:lang w:val="en-US" w:eastAsia="zh-CN"/>
        </w:rPr>
        <w:t xml:space="preserve">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u w:val="single"/>
          <w:lang w:val="en-US" w:eastAsia="zh-CN"/>
        </w:rPr>
        <w:t>为    元</w:t>
      </w:r>
      <w:r>
        <w:rPr>
          <w:rFonts w:hint="eastAsia" w:ascii="宋体" w:hAnsi="宋体" w:eastAsia="宋体" w:cs="宋体"/>
          <w:color w:val="auto"/>
          <w:highlight w:val="none"/>
          <w:u w:val="none"/>
          <w:lang w:val="en-US" w:eastAsia="zh-CN"/>
        </w:rPr>
        <w:t>，</w:t>
      </w:r>
      <w:r>
        <w:rPr>
          <w:rFonts w:hint="eastAsia" w:ascii="宋体" w:hAnsi="宋体" w:eastAsia="宋体" w:cs="宋体"/>
          <w:color w:val="auto"/>
          <w:szCs w:val="21"/>
          <w:highlight w:val="none"/>
          <w:lang w:val="en-US" w:eastAsia="zh-CN"/>
        </w:rPr>
        <w:t>设计费为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p>
    <w:p>
      <w:pPr>
        <w:spacing w:line="360" w:lineRule="auto"/>
        <w:ind w:firstLine="420" w:firstLineChars="200"/>
        <w:rPr>
          <w:rFonts w:hint="eastAsia" w:ascii="宋体" w:hAnsi="宋体" w:eastAsia="宋体" w:cs="宋体"/>
          <w:color w:val="auto"/>
          <w:szCs w:val="21"/>
          <w:highlight w:val="none"/>
          <w:u w:val="none"/>
          <w:lang w:eastAsia="zh-CN"/>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固定总价方式：设计费</w:t>
      </w:r>
      <w:r>
        <w:rPr>
          <w:rFonts w:hint="eastAsia" w:ascii="宋体" w:hAnsi="宋体" w:eastAsia="宋体" w:cs="宋体"/>
          <w:color w:val="auto"/>
          <w:kern w:val="0"/>
          <w:szCs w:val="21"/>
          <w:highlight w:val="none"/>
        </w:rPr>
        <w:t>固定</w:t>
      </w:r>
      <w:r>
        <w:rPr>
          <w:rFonts w:hint="eastAsia" w:ascii="宋体" w:hAnsi="宋体" w:eastAsia="宋体" w:cs="宋体"/>
          <w:color w:val="auto"/>
          <w:kern w:val="0"/>
          <w:szCs w:val="21"/>
          <w:highlight w:val="none"/>
          <w:lang w:val="en-US" w:eastAsia="zh-CN"/>
        </w:rPr>
        <w:t>总</w:t>
      </w:r>
      <w:r>
        <w:rPr>
          <w:rFonts w:hint="eastAsia" w:ascii="宋体" w:hAnsi="宋体" w:eastAsia="宋体" w:cs="宋体"/>
          <w:color w:val="auto"/>
          <w:kern w:val="0"/>
          <w:szCs w:val="21"/>
          <w:highlight w:val="none"/>
        </w:rPr>
        <w:t>价</w:t>
      </w:r>
      <w:r>
        <w:rPr>
          <w:rFonts w:hint="eastAsia" w:ascii="宋体" w:hAnsi="宋体" w:eastAsia="宋体" w:cs="宋体"/>
          <w:color w:val="auto"/>
          <w:kern w:val="0"/>
          <w:szCs w:val="21"/>
          <w:highlight w:val="none"/>
          <w:lang w:val="en-US" w:eastAsia="zh-CN"/>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元</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single"/>
          <w:lang w:eastAsia="zh-CN"/>
        </w:rPr>
        <w:t>其中</w:t>
      </w:r>
      <w:r>
        <w:rPr>
          <w:rFonts w:hint="eastAsia" w:ascii="宋体" w:hAnsi="宋体" w:eastAsia="宋体" w:cs="宋体"/>
          <w:color w:val="auto"/>
          <w:highlight w:val="none"/>
          <w:u w:val="single"/>
        </w:rPr>
        <w:t>□BIM技术费用报价</w:t>
      </w:r>
      <w:r>
        <w:rPr>
          <w:rFonts w:hint="eastAsia" w:ascii="宋体" w:hAnsi="宋体" w:eastAsia="宋体" w:cs="宋体"/>
          <w:color w:val="auto"/>
          <w:highlight w:val="none"/>
          <w:u w:val="single"/>
          <w:lang w:val="en-US" w:eastAsia="zh-CN"/>
        </w:rPr>
        <w:t>为   元，</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u w:val="single"/>
          <w:lang w:val="en-US" w:eastAsia="zh-CN"/>
        </w:rPr>
        <w:t>为   元。</w:t>
      </w:r>
    </w:p>
    <w:p>
      <w:pPr>
        <w:spacing w:line="360" w:lineRule="auto"/>
        <w:ind w:firstLine="420" w:firstLineChars="200"/>
        <w:rPr>
          <w:rFonts w:hint="eastAsia" w:ascii="宋体" w:hAnsi="宋体" w:eastAsia="宋体" w:cs="宋体"/>
          <w:color w:val="auto"/>
          <w:szCs w:val="21"/>
          <w:highlight w:val="none"/>
          <w:u w:val="single"/>
          <w:lang w:eastAsia="zh-CN"/>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方式三：</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szCs w:val="21"/>
          <w:highlight w:val="none"/>
          <w:u w:val="none"/>
          <w:lang w:eastAsia="zh-CN"/>
        </w:rPr>
        <w:t>；</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选择方式四时适用。]</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增值税税率为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lang w:val="en-US" w:eastAsia="zh-CN"/>
        </w:rPr>
        <w:t>项目负责人</w:t>
      </w:r>
      <w:r>
        <w:rPr>
          <w:rFonts w:hint="eastAsia" w:ascii="宋体" w:hAnsi="宋体" w:eastAsia="宋体" w:cs="宋体"/>
          <w:color w:val="auto"/>
          <w:szCs w:val="21"/>
          <w:highlight w:val="none"/>
        </w:rPr>
        <w:t>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，委托代理人为：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勘察设计</w:t>
      </w:r>
      <w:r>
        <w:rPr>
          <w:rFonts w:hint="eastAsia" w:ascii="宋体" w:hAnsi="宋体" w:eastAsia="宋体" w:cs="宋体"/>
          <w:color w:val="auto"/>
          <w:szCs w:val="21"/>
          <w:highlight w:val="none"/>
        </w:rPr>
        <w:t>服务期</w:t>
      </w:r>
      <w:r>
        <w:rPr>
          <w:rFonts w:hint="eastAsia" w:ascii="宋体" w:hAnsi="宋体" w:eastAsia="宋体" w:cs="宋体"/>
          <w:color w:val="auto"/>
          <w:szCs w:val="21"/>
          <w:highlight w:val="none"/>
          <w:lang w:val="en-US" w:eastAsia="zh-CN"/>
        </w:rPr>
        <w:t>限</w:t>
      </w:r>
      <w:r>
        <w:rPr>
          <w:rFonts w:hint="eastAsia" w:ascii="宋体" w:hAnsi="宋体" w:eastAsia="宋体" w:cs="宋体"/>
          <w:snapToGrid w:val="0"/>
          <w:color w:val="auto"/>
          <w:kern w:val="0"/>
          <w:szCs w:val="21"/>
          <w:highlight w:val="none"/>
          <w:u w:val="single"/>
          <w:lang w:val="en-US" w:eastAsia="zh-CN"/>
        </w:rPr>
        <w:t>符合招标文件的要求</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勘察设计服务质量</w:t>
      </w:r>
      <w:r>
        <w:rPr>
          <w:rFonts w:hint="eastAsia" w:ascii="宋体" w:hAnsi="宋体" w:eastAsia="宋体" w:cs="宋体"/>
          <w:color w:val="auto"/>
          <w:szCs w:val="21"/>
          <w:highlight w:val="none"/>
          <w:u w:val="single"/>
          <w:lang w:val="en-US" w:eastAsia="zh-CN"/>
        </w:rPr>
        <w:t>达到招标文件的要求</w:t>
      </w:r>
      <w:r>
        <w:rPr>
          <w:rFonts w:hint="eastAsia" w:ascii="宋体" w:hAnsi="宋体" w:eastAsia="宋体" w:cs="宋体"/>
          <w:color w:val="auto"/>
          <w:szCs w:val="21"/>
          <w:highlight w:val="none"/>
          <w:lang w:val="en-US" w:eastAsia="zh-CN"/>
        </w:rPr>
        <w:t>，安全目标</w:t>
      </w:r>
      <w:r>
        <w:rPr>
          <w:rFonts w:hint="eastAsia" w:ascii="宋体" w:hAnsi="宋体" w:eastAsia="宋体" w:cs="宋体"/>
          <w:color w:val="auto"/>
          <w:szCs w:val="21"/>
          <w:highlight w:val="none"/>
          <w:u w:val="single"/>
          <w:lang w:val="en-US" w:eastAsia="zh-CN"/>
        </w:rPr>
        <w:t>达到招标文件的要求</w:t>
      </w:r>
      <w:r>
        <w:rPr>
          <w:rFonts w:hint="eastAsia" w:ascii="宋体" w:hAnsi="宋体" w:eastAsia="宋体" w:cs="宋体"/>
          <w:color w:val="auto"/>
          <w:szCs w:val="21"/>
          <w:highlight w:val="none"/>
          <w:u w:val="none"/>
          <w:lang w:val="en-US" w:eastAsia="zh-CN"/>
        </w:rPr>
        <w:t>，</w:t>
      </w:r>
      <w:r>
        <w:rPr>
          <w:rFonts w:hint="eastAsia" w:ascii="宋体" w:hAnsi="宋体" w:eastAsia="宋体" w:cs="宋体"/>
          <w:color w:val="auto"/>
          <w:szCs w:val="21"/>
          <w:highlight w:val="none"/>
        </w:rPr>
        <w:t>按合同约定完成</w:t>
      </w:r>
      <w:r>
        <w:rPr>
          <w:rFonts w:hint="eastAsia" w:ascii="宋体" w:hAnsi="宋体" w:eastAsia="宋体" w:cs="宋体"/>
          <w:color w:val="auto"/>
          <w:szCs w:val="21"/>
          <w:highlight w:val="none"/>
          <w:lang w:val="en-US" w:eastAsia="zh-CN"/>
        </w:rPr>
        <w:t>勘察设计</w:t>
      </w:r>
      <w:r>
        <w:rPr>
          <w:rFonts w:hint="eastAsia" w:ascii="宋体" w:hAnsi="宋体" w:eastAsia="宋体" w:cs="宋体"/>
          <w:color w:val="auto"/>
          <w:szCs w:val="21"/>
          <w:highlight w:val="none"/>
        </w:rPr>
        <w:t>工作。</w:t>
      </w:r>
    </w:p>
    <w:p>
      <w:pPr>
        <w:autoSpaceDE w:val="0"/>
        <w:autoSpaceDN w:val="0"/>
        <w:adjustRightInd w:val="0"/>
        <w:spacing w:line="400" w:lineRule="exact"/>
        <w:ind w:firstLine="420" w:firstLineChars="200"/>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 我方承诺响应招标文件规定的投标有效期，在投标有效期内不修改、撤销投标文件。</w:t>
      </w:r>
    </w:p>
    <w:p>
      <w:pPr>
        <w:tabs>
          <w:tab w:val="left" w:pos="2730"/>
          <w:tab w:val="left" w:pos="7980"/>
        </w:tabs>
        <w:autoSpaceDE w:val="0"/>
        <w:autoSpaceDN w:val="0"/>
        <w:adjustRightInd w:val="0"/>
        <w:spacing w:line="400" w:lineRule="exact"/>
        <w:ind w:firstLine="420" w:firstLineChars="200"/>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）。投标保证金有效期与投标有效期一致，在此期间，若我方违反招投标有关法律、法规及本招标文件的相关规定，投标保证金的受益人为招标人。（</w:t>
      </w:r>
      <w:r>
        <w:rPr>
          <w:rFonts w:hint="eastAsia" w:ascii="宋体" w:hAnsi="宋体" w:eastAsia="宋体" w:cs="宋体"/>
          <w:snapToGrid w:val="0"/>
          <w:color w:val="auto"/>
          <w:kern w:val="0"/>
          <w:szCs w:val="21"/>
          <w:highlight w:val="none"/>
          <w:lang w:val="en-US" w:eastAsia="zh-CN"/>
        </w:rPr>
        <w:t>注：</w:t>
      </w:r>
      <w:r>
        <w:rPr>
          <w:rFonts w:hint="eastAsia" w:ascii="宋体" w:hAnsi="宋体" w:eastAsia="宋体" w:cs="宋体"/>
          <w:snapToGrid w:val="0"/>
          <w:color w:val="auto"/>
          <w:kern w:val="0"/>
          <w:szCs w:val="21"/>
          <w:highlight w:val="none"/>
        </w:rPr>
        <w:t>招标文件规定可以免除提交投标保证金的除外）</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如我方中标，我方承诺：</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（1）在收到中标通知书后，在中标通知书规定的期限内与你方签订合同；</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（2）在签订合同时不向你方提出附加条件；</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（3）按照招标文件要求提交履约保证金；</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（4）在合同约定的期限内完成合同规定的全部义务。</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（5）我方承诺以不低于招标文件第五章“发包人要求”中所列的技术指标和参数要求完成全部合同</w:t>
      </w:r>
      <w:r>
        <w:rPr>
          <w:rFonts w:hint="eastAsia" w:ascii="宋体" w:hAnsi="宋体" w:eastAsia="宋体" w:cs="宋体"/>
          <w:snapToGrid w:val="0"/>
          <w:color w:val="auto"/>
          <w:kern w:val="0"/>
          <w:szCs w:val="21"/>
          <w:highlight w:val="none"/>
          <w:lang w:val="en-US" w:eastAsia="zh-CN"/>
        </w:rPr>
        <w:t>勘察</w:t>
      </w:r>
      <w:r>
        <w:rPr>
          <w:rFonts w:hint="eastAsia" w:ascii="宋体" w:hAnsi="宋体" w:eastAsia="宋体" w:cs="宋体"/>
          <w:snapToGrid w:val="0"/>
          <w:color w:val="auto"/>
          <w:kern w:val="0"/>
          <w:szCs w:val="21"/>
          <w:highlight w:val="none"/>
        </w:rPr>
        <w:t>设计工作。</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en-US" w:eastAsia="zh-CN"/>
        </w:rPr>
        <w:t>勘察</w:t>
      </w:r>
      <w:r>
        <w:rPr>
          <w:rFonts w:hint="eastAsia" w:ascii="宋体" w:hAnsi="宋体" w:eastAsia="宋体" w:cs="宋体"/>
          <w:color w:val="auto"/>
          <w:szCs w:val="21"/>
          <w:highlight w:val="none"/>
        </w:rPr>
        <w:t>设计成果符合相关行业标准，满足相关部门验收要求。</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须知”第 1.4.3 项</w:t>
      </w:r>
      <w:r>
        <w:rPr>
          <w:rFonts w:hint="eastAsia" w:ascii="宋体" w:hAnsi="宋体" w:eastAsia="宋体" w:cs="宋体"/>
          <w:snapToGrid w:val="0"/>
          <w:color w:val="auto"/>
          <w:kern w:val="0"/>
          <w:szCs w:val="21"/>
          <w:highlight w:val="none"/>
          <w:lang w:val="en-US" w:eastAsia="zh-CN"/>
        </w:rPr>
        <w:t>和第9.2款</w:t>
      </w:r>
      <w:r>
        <w:rPr>
          <w:rFonts w:hint="eastAsia" w:ascii="宋体" w:hAnsi="宋体" w:eastAsia="宋体" w:cs="宋体"/>
          <w:snapToGrid w:val="0"/>
          <w:color w:val="auto"/>
          <w:kern w:val="0"/>
          <w:szCs w:val="21"/>
          <w:highlight w:val="none"/>
        </w:rPr>
        <w:t>规定的任何一种情形。同时我方承诺接受招标文件及附件、澄清及修改通知中所有的内容。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6.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（其他补充说明）      </w:t>
      </w:r>
      <w:r>
        <w:rPr>
          <w:rFonts w:hint="eastAsia" w:ascii="宋体" w:hAnsi="宋体" w:eastAsia="宋体" w:cs="宋体"/>
          <w:snapToGrid w:val="0"/>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bookmarkStart w:id="2113" w:name="_Toc16824"/>
      <w:bookmarkEnd w:id="2113"/>
      <w:bookmarkStart w:id="2114" w:name="_Toc369531695"/>
      <w:bookmarkEnd w:id="2114"/>
      <w:bookmarkStart w:id="2115" w:name="_Toc352691660"/>
      <w:bookmarkEnd w:id="2115"/>
      <w:bookmarkStart w:id="2116" w:name="_Toc369531696"/>
      <w:bookmarkEnd w:id="2116"/>
      <w:bookmarkStart w:id="2117" w:name="_Toc16568"/>
      <w:bookmarkEnd w:id="2117"/>
      <w:bookmarkStart w:id="2118" w:name="_Toc352691659"/>
      <w:bookmarkEnd w:id="2118"/>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法人</w:t>
      </w:r>
      <w:r>
        <w:rPr>
          <w:rFonts w:hint="eastAsia" w:ascii="宋体" w:hAnsi="宋体" w:eastAsia="宋体" w:cs="宋体"/>
          <w:color w:val="auto"/>
          <w:szCs w:val="21"/>
          <w:highlight w:val="none"/>
        </w:rPr>
        <w:t>章）</w:t>
      </w:r>
    </w:p>
    <w:p>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2"/>
          <w:highlight w:val="none"/>
        </w:rPr>
        <w:t xml:space="preserve">    法定代表人</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（签名或盖章）</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网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tabs>
          <w:tab w:val="left" w:pos="8300"/>
        </w:tabs>
        <w:autoSpaceDE w:val="0"/>
        <w:autoSpaceDN w:val="0"/>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spacing w:line="360" w:lineRule="auto"/>
        <w:ind w:firstLine="4725" w:firstLineChars="2250"/>
        <w:jc w:val="right"/>
        <w:rPr>
          <w:rFonts w:hint="eastAsia" w:ascii="宋体" w:hAnsi="宋体" w:eastAsia="宋体" w:cs="宋体"/>
          <w:color w:val="auto"/>
          <w:szCs w:val="21"/>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日</w:t>
      </w:r>
    </w:p>
    <w:p>
      <w:pPr>
        <w:jc w:val="left"/>
        <w:rPr>
          <w:rFonts w:hint="eastAsia" w:ascii="宋体" w:hAnsi="宋体" w:eastAsia="宋体" w:cs="宋体"/>
          <w:color w:val="auto"/>
          <w:sz w:val="28"/>
          <w:szCs w:val="20"/>
          <w:highlight w:val="none"/>
        </w:rPr>
      </w:pPr>
      <w:bookmarkStart w:id="2119" w:name="_Toc492300942"/>
      <w:bookmarkStart w:id="2120" w:name="_Toc385943066"/>
      <w:bookmarkStart w:id="2121" w:name="_Toc1608"/>
      <w:bookmarkStart w:id="2122" w:name="_Toc75856945"/>
      <w:bookmarkStart w:id="2123" w:name="_Toc359594236"/>
      <w:bookmarkStart w:id="2124" w:name="_Toc370676427"/>
      <w:bookmarkStart w:id="2125" w:name="_Toc482188652"/>
      <w:bookmarkStart w:id="2126" w:name="_Toc391394112"/>
      <w:bookmarkStart w:id="2127" w:name="_Toc152042576"/>
      <w:bookmarkStart w:id="2128" w:name="_Toc300835209"/>
      <w:bookmarkStart w:id="2129" w:name="_Toc369531697"/>
      <w:bookmarkStart w:id="2130" w:name="_Toc247514246"/>
      <w:bookmarkStart w:id="2131" w:name="_Toc152045787"/>
      <w:bookmarkStart w:id="2132" w:name="_Toc352691661"/>
      <w:bookmarkStart w:id="2133" w:name="_Toc384308375"/>
      <w:bookmarkStart w:id="2134" w:name="_Toc17960"/>
      <w:bookmarkStart w:id="2135" w:name="_Toc144974856"/>
      <w:bookmarkStart w:id="2136" w:name="_Toc247527827"/>
      <w:bookmarkStart w:id="2137" w:name="_Toc361508752"/>
      <w:r>
        <w:rPr>
          <w:rFonts w:hint="eastAsia" w:ascii="宋体" w:hAnsi="宋体" w:eastAsia="宋体" w:cs="宋体"/>
          <w:color w:val="auto"/>
          <w:sz w:val="28"/>
          <w:szCs w:val="20"/>
          <w:highlight w:val="none"/>
        </w:rPr>
        <w:br w:type="page"/>
      </w:r>
    </w:p>
    <w:p>
      <w:pPr>
        <w:keepNext/>
        <w:keepLines/>
        <w:pageBreakBefore w:val="0"/>
        <w:widowControl w:val="0"/>
        <w:kinsoku/>
        <w:wordWrap/>
        <w:overflowPunct/>
        <w:topLinePunct w:val="0"/>
        <w:autoSpaceDE/>
        <w:autoSpaceDN/>
        <w:bidi w:val="0"/>
        <w:adjustRightInd/>
        <w:snapToGrid/>
        <w:spacing w:before="260" w:after="260" w:line="360" w:lineRule="auto"/>
        <w:ind w:firstLine="137" w:firstLineChars="49"/>
        <w:jc w:val="center"/>
        <w:textAlignment w:val="auto"/>
        <w:outlineLvl w:val="1"/>
        <w:rPr>
          <w:rFonts w:hint="eastAsia" w:ascii="宋体" w:hAnsi="宋体" w:eastAsia="宋体" w:cs="宋体"/>
          <w:color w:val="auto"/>
          <w:sz w:val="28"/>
          <w:szCs w:val="20"/>
          <w:highlight w:val="none"/>
        </w:rPr>
      </w:pPr>
      <w:bookmarkStart w:id="2138" w:name="_Toc11906"/>
      <w:bookmarkStart w:id="2139" w:name="_Toc10808"/>
      <w:bookmarkStart w:id="2140" w:name="_Toc10589"/>
      <w:bookmarkStart w:id="2141" w:name="_Toc8366"/>
      <w:bookmarkStart w:id="2142" w:name="_Toc27015"/>
      <w:bookmarkStart w:id="2143" w:name="_Toc27969"/>
      <w:r>
        <w:rPr>
          <w:rFonts w:hint="eastAsia" w:ascii="宋体" w:hAnsi="宋体" w:eastAsia="宋体" w:cs="宋体"/>
          <w:color w:val="auto"/>
          <w:sz w:val="28"/>
          <w:szCs w:val="20"/>
          <w:highlight w:val="none"/>
        </w:rPr>
        <w:t>（二）投标函附录</w:t>
      </w:r>
      <w:bookmarkEnd w:id="2119"/>
      <w:bookmarkEnd w:id="2120"/>
      <w:bookmarkEnd w:id="2121"/>
      <w:bookmarkEnd w:id="2122"/>
      <w:bookmarkEnd w:id="2123"/>
      <w:bookmarkEnd w:id="2124"/>
      <w:bookmarkEnd w:id="2125"/>
      <w:bookmarkEnd w:id="2126"/>
      <w:bookmarkEnd w:id="2138"/>
      <w:bookmarkEnd w:id="2139"/>
      <w:bookmarkEnd w:id="2140"/>
      <w:bookmarkEnd w:id="2141"/>
      <w:bookmarkEnd w:id="2142"/>
      <w:bookmarkEnd w:id="2143"/>
    </w:p>
    <w:tbl>
      <w:tblPr>
        <w:tblStyle w:val="46"/>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54"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序号</w:t>
            </w:r>
          </w:p>
        </w:tc>
        <w:tc>
          <w:tcPr>
            <w:tcW w:w="2161"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条款名称</w:t>
            </w:r>
          </w:p>
        </w:tc>
        <w:tc>
          <w:tcPr>
            <w:tcW w:w="1513"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合同条款号</w:t>
            </w:r>
          </w:p>
        </w:tc>
        <w:tc>
          <w:tcPr>
            <w:tcW w:w="2268"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约定内容</w:t>
            </w:r>
          </w:p>
        </w:tc>
        <w:tc>
          <w:tcPr>
            <w:tcW w:w="1475"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161" w:type="dxa"/>
            <w:vAlign w:val="center"/>
          </w:tcPr>
          <w:p>
            <w:pPr>
              <w:spacing w:before="100" w:beforeAutospacing="1" w:after="100" w:afterAutospacing="1"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项目负责人</w:t>
            </w:r>
          </w:p>
        </w:tc>
        <w:tc>
          <w:tcPr>
            <w:tcW w:w="1513"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1.1.2.5</w:t>
            </w:r>
          </w:p>
        </w:tc>
        <w:tc>
          <w:tcPr>
            <w:tcW w:w="2268" w:type="dxa"/>
            <w:vAlign w:val="center"/>
          </w:tcPr>
          <w:p>
            <w:pPr>
              <w:topLinePunct/>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姓名： </w:t>
            </w:r>
            <w:r>
              <w:rPr>
                <w:rFonts w:hint="eastAsia" w:ascii="宋体" w:hAnsi="宋体" w:eastAsia="宋体" w:cs="宋体"/>
                <w:color w:val="auto"/>
                <w:szCs w:val="21"/>
                <w:highlight w:val="none"/>
                <w:u w:val="single"/>
              </w:rPr>
              <w:t xml:space="preserve">      </w:t>
            </w:r>
          </w:p>
        </w:tc>
        <w:tc>
          <w:tcPr>
            <w:tcW w:w="1475" w:type="dxa"/>
            <w:vAlign w:val="center"/>
          </w:tcPr>
          <w:p>
            <w:pPr>
              <w:spacing w:line="440" w:lineRule="exact"/>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161" w:type="dxa"/>
            <w:vAlign w:val="center"/>
          </w:tcPr>
          <w:p>
            <w:pPr>
              <w:spacing w:before="100" w:beforeAutospacing="1" w:after="100" w:afterAutospacing="1"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勘察设计服务期限</w:t>
            </w:r>
          </w:p>
        </w:tc>
        <w:tc>
          <w:tcPr>
            <w:tcW w:w="1513"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1.1.4.3</w:t>
            </w:r>
          </w:p>
        </w:tc>
        <w:tc>
          <w:tcPr>
            <w:tcW w:w="2268" w:type="dxa"/>
            <w:vAlign w:val="center"/>
          </w:tcPr>
          <w:p>
            <w:pPr>
              <w:topLinePunct/>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tc>
        <w:tc>
          <w:tcPr>
            <w:tcW w:w="1475" w:type="dxa"/>
            <w:vAlign w:val="center"/>
          </w:tcPr>
          <w:p>
            <w:pPr>
              <w:spacing w:line="440" w:lineRule="exact"/>
              <w:ind w:firstLine="718" w:firstLineChars="342"/>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tabs>
                <w:tab w:val="left" w:pos="360"/>
              </w:tabs>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161" w:type="dxa"/>
            <w:vAlign w:val="center"/>
          </w:tcPr>
          <w:p>
            <w:pPr>
              <w:spacing w:before="100" w:beforeAutospacing="1" w:after="100" w:afterAutospacing="1"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合同价款确定方式</w:t>
            </w:r>
          </w:p>
        </w:tc>
        <w:tc>
          <w:tcPr>
            <w:tcW w:w="1513"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12.1.1</w:t>
            </w:r>
          </w:p>
        </w:tc>
        <w:tc>
          <w:tcPr>
            <w:tcW w:w="2268" w:type="dxa"/>
            <w:vAlign w:val="center"/>
          </w:tcPr>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1"/>
                <w:highlight w:val="none"/>
                <w:u w:val="single"/>
              </w:rPr>
              <w:t xml:space="preserve">             </w:t>
            </w:r>
          </w:p>
        </w:tc>
        <w:tc>
          <w:tcPr>
            <w:tcW w:w="1475" w:type="dxa"/>
            <w:vAlign w:val="center"/>
          </w:tcPr>
          <w:p>
            <w:pPr>
              <w:tabs>
                <w:tab w:val="left" w:pos="360"/>
              </w:tabs>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161" w:type="dxa"/>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513" w:type="dxa"/>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268" w:type="dxa"/>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475" w:type="dxa"/>
            <w:vAlign w:val="center"/>
          </w:tcPr>
          <w:p>
            <w:pPr>
              <w:spacing w:line="440" w:lineRule="exact"/>
              <w:ind w:firstLine="718" w:firstLineChars="342"/>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161" w:type="dxa"/>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513" w:type="dxa"/>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268" w:type="dxa"/>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475" w:type="dxa"/>
            <w:vAlign w:val="center"/>
          </w:tcPr>
          <w:p>
            <w:pPr>
              <w:spacing w:line="440" w:lineRule="exact"/>
              <w:rPr>
                <w:rFonts w:hint="eastAsia" w:ascii="宋体" w:hAnsi="宋体" w:eastAsia="宋体" w:cs="宋体"/>
                <w:color w:val="auto"/>
                <w:szCs w:val="22"/>
                <w:highlight w:val="none"/>
              </w:rPr>
            </w:pPr>
          </w:p>
        </w:tc>
      </w:tr>
    </w:tbl>
    <w:p>
      <w:pPr>
        <w:spacing w:line="440" w:lineRule="exact"/>
        <w:ind w:firstLine="2520" w:firstLineChars="1200"/>
        <w:jc w:val="left"/>
        <w:rPr>
          <w:rFonts w:hint="eastAsia" w:ascii="宋体" w:hAnsi="宋体" w:eastAsia="宋体" w:cs="宋体"/>
          <w:color w:val="auto"/>
          <w:szCs w:val="21"/>
          <w:highlight w:val="none"/>
        </w:rPr>
      </w:pPr>
    </w:p>
    <w:p>
      <w:pPr>
        <w:spacing w:line="440" w:lineRule="exact"/>
        <w:ind w:firstLine="2520" w:firstLineChars="1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（盖</w:t>
      </w:r>
      <w:r>
        <w:rPr>
          <w:rFonts w:hint="eastAsia" w:ascii="宋体" w:hAnsi="宋体" w:eastAsia="宋体" w:cs="宋体"/>
          <w:color w:val="auto"/>
          <w:szCs w:val="21"/>
          <w:highlight w:val="none"/>
          <w:lang w:eastAsia="zh-CN"/>
        </w:rPr>
        <w:t>单位法人章</w:t>
      </w:r>
      <w:r>
        <w:rPr>
          <w:rFonts w:hint="eastAsia" w:ascii="宋体" w:hAnsi="宋体" w:eastAsia="宋体" w:cs="宋体"/>
          <w:color w:val="auto"/>
          <w:szCs w:val="21"/>
          <w:highlight w:val="none"/>
        </w:rPr>
        <w:t>）</w:t>
      </w:r>
    </w:p>
    <w:p>
      <w:pPr>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2"/>
          <w:highlight w:val="none"/>
        </w:rPr>
        <w:t xml:space="preserve">                        法定代表人</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（签名或盖章）</w:t>
      </w:r>
    </w:p>
    <w:p>
      <w:pPr>
        <w:spacing w:line="440" w:lineRule="exact"/>
        <w:ind w:firstLine="4725" w:firstLineChars="2250"/>
        <w:jc w:val="right"/>
        <w:rPr>
          <w:rFonts w:hint="eastAsia" w:ascii="宋体" w:hAnsi="宋体" w:eastAsia="宋体" w:cs="宋体"/>
          <w:color w:val="auto"/>
          <w:szCs w:val="21"/>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日</w:t>
      </w:r>
    </w:p>
    <w:p>
      <w:pPr>
        <w:spacing w:line="44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 w:val="20"/>
          <w:szCs w:val="22"/>
          <w:highlight w:val="none"/>
        </w:rPr>
      </w:pP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bookmarkEnd w:id="2127"/>
    <w:bookmarkEnd w:id="2128"/>
    <w:bookmarkEnd w:id="2129"/>
    <w:bookmarkEnd w:id="2130"/>
    <w:bookmarkEnd w:id="2131"/>
    <w:bookmarkEnd w:id="2132"/>
    <w:bookmarkEnd w:id="2133"/>
    <w:bookmarkEnd w:id="2134"/>
    <w:bookmarkEnd w:id="2135"/>
    <w:bookmarkEnd w:id="2136"/>
    <w:bookmarkEnd w:id="2137"/>
    <w:p>
      <w:pPr>
        <w:keepNext/>
        <w:keepLines/>
        <w:pageBreakBefore w:val="0"/>
        <w:widowControl w:val="0"/>
        <w:kinsoku/>
        <w:wordWrap/>
        <w:overflowPunct/>
        <w:topLinePunct w:val="0"/>
        <w:autoSpaceDE/>
        <w:autoSpaceDN/>
        <w:bidi w:val="0"/>
        <w:adjustRightInd/>
        <w:snapToGrid/>
        <w:spacing w:before="260" w:after="260" w:line="360" w:lineRule="auto"/>
        <w:ind w:firstLine="137" w:firstLineChars="49"/>
        <w:jc w:val="center"/>
        <w:textAlignment w:val="auto"/>
        <w:outlineLvl w:val="1"/>
        <w:rPr>
          <w:rFonts w:hint="eastAsia" w:ascii="宋体" w:hAnsi="宋体" w:eastAsia="宋体" w:cs="宋体"/>
          <w:color w:val="auto"/>
          <w:sz w:val="28"/>
          <w:szCs w:val="20"/>
          <w:highlight w:val="none"/>
        </w:rPr>
      </w:pPr>
      <w:bookmarkStart w:id="2144" w:name="_Toc30757"/>
      <w:bookmarkStart w:id="2145" w:name="_Toc16787"/>
      <w:bookmarkStart w:id="2146" w:name="_Toc8212"/>
      <w:bookmarkStart w:id="2147" w:name="_Toc24498"/>
      <w:bookmarkStart w:id="2148" w:name="_Toc4495"/>
      <w:bookmarkStart w:id="2149" w:name="_Toc19403"/>
      <w:bookmarkStart w:id="2150" w:name="_Toc6794"/>
      <w:bookmarkStart w:id="2151" w:name="_Toc75856946"/>
      <w:bookmarkStart w:id="2152" w:name="_Toc492300943"/>
      <w:r>
        <w:rPr>
          <w:rFonts w:hint="eastAsia" w:ascii="宋体" w:hAnsi="宋体" w:eastAsia="宋体" w:cs="宋体"/>
          <w:color w:val="auto"/>
          <w:sz w:val="28"/>
          <w:szCs w:val="20"/>
          <w:highlight w:val="none"/>
        </w:rPr>
        <w:t>（三）法定代表人身份证明或授权委托书</w:t>
      </w:r>
      <w:bookmarkEnd w:id="2144"/>
      <w:bookmarkEnd w:id="2145"/>
      <w:bookmarkEnd w:id="2146"/>
      <w:bookmarkEnd w:id="2147"/>
      <w:bookmarkEnd w:id="2148"/>
      <w:bookmarkEnd w:id="2149"/>
      <w:bookmarkEnd w:id="2150"/>
      <w:bookmarkEnd w:id="2151"/>
    </w:p>
    <w:p>
      <w:pPr>
        <w:keepNext/>
        <w:keepLines/>
        <w:spacing w:before="260" w:after="260" w:line="413" w:lineRule="auto"/>
        <w:jc w:val="center"/>
        <w:rPr>
          <w:rFonts w:hint="eastAsia" w:ascii="宋体" w:hAnsi="宋体" w:eastAsia="宋体" w:cs="宋体"/>
          <w:b/>
          <w:color w:val="auto"/>
          <w:sz w:val="32"/>
          <w:szCs w:val="20"/>
          <w:highlight w:val="none"/>
        </w:rPr>
      </w:pPr>
      <w:r>
        <w:rPr>
          <w:rFonts w:hint="eastAsia" w:ascii="宋体" w:hAnsi="宋体" w:eastAsia="宋体" w:cs="宋体"/>
          <w:b/>
          <w:color w:val="auto"/>
          <w:sz w:val="32"/>
          <w:szCs w:val="20"/>
          <w:highlight w:val="none"/>
        </w:rPr>
        <w:t>法定代表人身份证明</w:t>
      </w:r>
      <w:bookmarkEnd w:id="2152"/>
    </w:p>
    <w:p>
      <w:pPr>
        <w:spacing w:line="440" w:lineRule="exact"/>
        <w:rPr>
          <w:rFonts w:hint="eastAsia" w:ascii="宋体" w:hAnsi="宋体" w:eastAsia="宋体" w:cs="宋体"/>
          <w:color w:val="auto"/>
          <w:sz w:val="20"/>
          <w:szCs w:val="22"/>
          <w:highlight w:val="none"/>
        </w:rPr>
      </w:pP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投标人名称：</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0" w:firstLineChars="0"/>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w:t>
      </w:r>
      <w:r>
        <w:rPr>
          <w:rFonts w:hint="eastAsia" w:ascii="宋体" w:hAnsi="宋体" w:eastAsia="宋体" w:cs="宋体"/>
          <w:color w:val="auto"/>
          <w:szCs w:val="22"/>
          <w:highlight w:val="none"/>
          <w:lang w:val="en-US" w:eastAsia="zh-CN"/>
        </w:rPr>
        <w:t xml:space="preserve">    </w:t>
      </w:r>
      <w:r>
        <w:rPr>
          <w:rFonts w:hint="eastAsia" w:ascii="宋体" w:hAnsi="宋体" w:eastAsia="宋体" w:cs="宋体"/>
          <w:color w:val="auto"/>
          <w:szCs w:val="22"/>
          <w:highlight w:val="none"/>
        </w:rPr>
        <w:t>名：</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性别：</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年龄：</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职务：</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（投标人名称）的法定代表人。</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特此证明。</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2"/>
          <w:highlight w:val="none"/>
        </w:rPr>
        <w:t>附：法定代表人身份证</w:t>
      </w:r>
      <w:r>
        <w:rPr>
          <w:rFonts w:hint="eastAsia" w:ascii="宋体" w:hAnsi="宋体" w:eastAsia="宋体" w:cs="宋体"/>
          <w:color w:val="auto"/>
          <w:szCs w:val="22"/>
          <w:highlight w:val="none"/>
          <w:lang w:val="en-US" w:eastAsia="zh-CN"/>
        </w:rPr>
        <w:t>明</w:t>
      </w:r>
      <w:r>
        <w:rPr>
          <w:rFonts w:hint="eastAsia" w:ascii="宋体" w:hAnsi="宋体" w:eastAsia="宋体" w:cs="宋体"/>
          <w:color w:val="auto"/>
          <w:kern w:val="0"/>
          <w:szCs w:val="21"/>
          <w:highlight w:val="none"/>
        </w:rPr>
        <w:t>扫描件（双面）</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rPr>
      </w:pPr>
    </w:p>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ind w:firstLine="4620" w:firstLineChars="2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spacing w:line="440" w:lineRule="exact"/>
        <w:rPr>
          <w:rFonts w:hint="eastAsia" w:ascii="宋体" w:hAnsi="宋体" w:eastAsia="宋体" w:cs="宋体"/>
          <w:color w:val="auto"/>
          <w:sz w:val="20"/>
          <w:szCs w:val="22"/>
          <w:highlight w:val="none"/>
        </w:rPr>
      </w:pPr>
    </w:p>
    <w:p>
      <w:pPr>
        <w:spacing w:line="360" w:lineRule="auto"/>
        <w:ind w:firstLine="420" w:firstLineChars="200"/>
        <w:rPr>
          <w:rFonts w:hint="eastAsia" w:ascii="宋体" w:hAnsi="宋体" w:eastAsia="宋体" w:cs="宋体"/>
          <w:color w:val="auto"/>
          <w:sz w:val="20"/>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spacing w:line="440" w:lineRule="exact"/>
        <w:jc w:val="center"/>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br w:type="page"/>
      </w:r>
    </w:p>
    <w:p>
      <w:pPr>
        <w:keepNext/>
        <w:keepLines/>
        <w:spacing w:before="260" w:after="260" w:line="413" w:lineRule="auto"/>
        <w:jc w:val="center"/>
        <w:rPr>
          <w:rFonts w:hint="eastAsia" w:ascii="宋体" w:hAnsi="宋体" w:eastAsia="宋体" w:cs="宋体"/>
          <w:b/>
          <w:color w:val="auto"/>
          <w:sz w:val="32"/>
          <w:szCs w:val="20"/>
          <w:highlight w:val="none"/>
        </w:rPr>
      </w:pPr>
      <w:bookmarkStart w:id="2153" w:name="_Toc492300944"/>
      <w:r>
        <w:rPr>
          <w:rFonts w:hint="eastAsia" w:ascii="宋体" w:hAnsi="宋体" w:eastAsia="宋体" w:cs="宋体"/>
          <w:b/>
          <w:color w:val="auto"/>
          <w:sz w:val="32"/>
          <w:szCs w:val="20"/>
          <w:highlight w:val="none"/>
        </w:rPr>
        <w:t>授权委托书</w:t>
      </w:r>
      <w:bookmarkEnd w:id="2153"/>
    </w:p>
    <w:p>
      <w:pPr>
        <w:spacing w:line="440" w:lineRule="exact"/>
        <w:rPr>
          <w:rFonts w:hint="eastAsia" w:ascii="宋体" w:hAnsi="宋体" w:eastAsia="宋体" w:cs="宋体"/>
          <w:color w:val="auto"/>
          <w:szCs w:val="22"/>
          <w:highlight w:val="none"/>
        </w:rPr>
      </w:pP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本人</w:t>
      </w:r>
      <w:r>
        <w:rPr>
          <w:rFonts w:hint="eastAsia" w:ascii="宋体" w:hAnsi="宋体" w:eastAsia="宋体" w:cs="宋体"/>
          <w:color w:val="auto"/>
          <w:szCs w:val="22"/>
          <w:highlight w:val="none"/>
          <w:u w:val="single"/>
        </w:rPr>
        <w:t xml:space="preserve">      （姓名）</w:t>
      </w: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（投标人名称）</w:t>
      </w:r>
      <w:r>
        <w:rPr>
          <w:rFonts w:hint="eastAsia" w:ascii="宋体" w:hAnsi="宋体" w:eastAsia="宋体" w:cs="宋体"/>
          <w:color w:val="auto"/>
          <w:szCs w:val="22"/>
          <w:highlight w:val="none"/>
        </w:rPr>
        <w:t>的法定代表人，现委托</w:t>
      </w:r>
      <w:r>
        <w:rPr>
          <w:rFonts w:hint="eastAsia" w:ascii="宋体" w:hAnsi="宋体" w:eastAsia="宋体" w:cs="宋体"/>
          <w:color w:val="auto"/>
          <w:szCs w:val="22"/>
          <w:highlight w:val="none"/>
          <w:u w:val="single"/>
        </w:rPr>
        <w:t xml:space="preserve">        （姓名）   </w:t>
      </w:r>
      <w:r>
        <w:rPr>
          <w:rFonts w:hint="eastAsia" w:ascii="宋体" w:hAnsi="宋体" w:eastAsia="宋体" w:cs="宋体"/>
          <w:color w:val="auto"/>
          <w:szCs w:val="22"/>
          <w:highlight w:val="none"/>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color w:val="auto"/>
          <w:szCs w:val="22"/>
          <w:highlight w:val="none"/>
        </w:rPr>
        <w:t>我方签署、澄清、</w:t>
      </w:r>
      <w:r>
        <w:rPr>
          <w:rFonts w:hint="eastAsia" w:ascii="宋体" w:hAnsi="宋体" w:eastAsia="宋体" w:cs="宋体"/>
          <w:color w:val="auto"/>
          <w:szCs w:val="22"/>
          <w:highlight w:val="none"/>
          <w:lang w:val="en-US" w:eastAsia="zh-CN"/>
        </w:rPr>
        <w:t>说明、补正、</w:t>
      </w:r>
      <w:r>
        <w:rPr>
          <w:rFonts w:hint="eastAsia" w:ascii="宋体" w:hAnsi="宋体" w:eastAsia="宋体" w:cs="宋体"/>
          <w:color w:val="auto"/>
          <w:szCs w:val="22"/>
          <w:highlight w:val="none"/>
        </w:rPr>
        <w:t>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zCs w:val="22"/>
          <w:highlight w:val="none"/>
        </w:rPr>
        <w:t>项目投标文件、签订合同和处理有关事宜，其法律后果由我方承担。</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委托期限：</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代理人无转委托权。</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240" w:lineRule="auto"/>
        <w:ind w:firstLine="420" w:firstLineChars="200"/>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（签名或盖章）</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单位电话（座机）：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委托代理人电话（手机）：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pStyle w:val="2"/>
        <w:rPr>
          <w:rFonts w:hint="eastAsia" w:ascii="宋体" w:hAnsi="宋体" w:eastAsia="宋体" w:cs="宋体"/>
          <w:color w:val="auto"/>
          <w:highlight w:val="none"/>
        </w:rPr>
      </w:pPr>
    </w:p>
    <w:p>
      <w:pPr>
        <w:autoSpaceDE w:val="0"/>
        <w:autoSpaceDN w:val="0"/>
        <w:adjustRightInd w:val="0"/>
        <w:snapToGrid w:val="0"/>
        <w:spacing w:line="36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附：法定代表人和委托代理人身份证明扫描件（双面）</w:t>
      </w: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rPr>
      </w:pPr>
    </w:p>
    <w:p>
      <w:pPr>
        <w:rPr>
          <w:rFonts w:hint="eastAsia" w:ascii="宋体" w:hAnsi="宋体" w:eastAsia="宋体" w:cs="宋体"/>
        </w:rPr>
      </w:pPr>
    </w:p>
    <w:p>
      <w:pPr>
        <w:spacing w:line="440" w:lineRule="exact"/>
        <w:ind w:right="840" w:firstLine="4057" w:firstLineChars="1932"/>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autoSpaceDE/>
        <w:autoSpaceDN/>
        <w:adjustRightInd/>
        <w:snapToGrid/>
        <w:spacing w:line="240" w:lineRule="auto"/>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2"/>
        <w:rPr>
          <w:rFonts w:hint="eastAsia" w:ascii="宋体" w:hAnsi="宋体" w:eastAsia="宋体" w:cs="宋体"/>
        </w:rPr>
      </w:pPr>
    </w:p>
    <w:p>
      <w:pPr>
        <w:keepNext/>
        <w:keepLines/>
        <w:pageBreakBefore w:val="0"/>
        <w:widowControl w:val="0"/>
        <w:kinsoku/>
        <w:wordWrap/>
        <w:overflowPunct/>
        <w:topLinePunct w:val="0"/>
        <w:autoSpaceDE/>
        <w:autoSpaceDN/>
        <w:bidi w:val="0"/>
        <w:adjustRightInd/>
        <w:snapToGrid/>
        <w:spacing w:before="260" w:after="260" w:line="360" w:lineRule="auto"/>
        <w:ind w:firstLine="137" w:firstLineChars="49"/>
        <w:jc w:val="center"/>
        <w:textAlignment w:val="auto"/>
        <w:outlineLvl w:val="1"/>
        <w:rPr>
          <w:rFonts w:hint="eastAsia" w:ascii="宋体" w:hAnsi="宋体" w:eastAsia="宋体" w:cs="宋体"/>
          <w:snapToGrid/>
          <w:color w:val="auto"/>
          <w:kern w:val="2"/>
          <w:sz w:val="28"/>
          <w:szCs w:val="20"/>
          <w:highlight w:val="none"/>
        </w:rPr>
      </w:pPr>
      <w:bookmarkStart w:id="2154" w:name="_Toc11187"/>
      <w:bookmarkStart w:id="2155" w:name="_Toc10402"/>
      <w:bookmarkStart w:id="2156" w:name="_Toc21276"/>
      <w:bookmarkStart w:id="2157" w:name="_Toc15848"/>
      <w:bookmarkStart w:id="2158" w:name="_Toc16409"/>
      <w:bookmarkStart w:id="2159" w:name="_Toc22059"/>
      <w:bookmarkStart w:id="2160" w:name="_Toc75856948"/>
      <w:bookmarkStart w:id="2161" w:name="_Toc22146"/>
      <w:bookmarkStart w:id="2162" w:name="_Toc492300947"/>
      <w:bookmarkStart w:id="2163" w:name="_Toc9278"/>
      <w:bookmarkStart w:id="2164" w:name="_Toc12357"/>
      <w:r>
        <w:rPr>
          <w:rFonts w:hint="eastAsia" w:ascii="宋体" w:hAnsi="宋体" w:cs="宋体"/>
          <w:b w:val="0"/>
          <w:bCs w:val="0"/>
          <w:color w:val="auto"/>
          <w:sz w:val="28"/>
          <w:szCs w:val="20"/>
          <w:highlight w:val="none"/>
          <w:lang w:eastAsia="zh-CN"/>
        </w:rPr>
        <w:t>（</w:t>
      </w:r>
      <w:r>
        <w:rPr>
          <w:rFonts w:hint="eastAsia" w:ascii="宋体" w:hAnsi="宋体" w:cs="宋体"/>
          <w:b w:val="0"/>
          <w:bCs w:val="0"/>
          <w:color w:val="auto"/>
          <w:sz w:val="28"/>
          <w:szCs w:val="20"/>
          <w:highlight w:val="none"/>
          <w:lang w:val="en-US" w:eastAsia="zh-CN"/>
        </w:rPr>
        <w:t>四</w:t>
      </w:r>
      <w:r>
        <w:rPr>
          <w:rFonts w:hint="eastAsia" w:ascii="宋体" w:hAnsi="宋体" w:cs="宋体"/>
          <w:b w:val="0"/>
          <w:bCs w:val="0"/>
          <w:color w:val="auto"/>
          <w:sz w:val="28"/>
          <w:szCs w:val="20"/>
          <w:highlight w:val="none"/>
          <w:lang w:eastAsia="zh-CN"/>
        </w:rPr>
        <w:t>）</w:t>
      </w:r>
      <w:r>
        <w:rPr>
          <w:rFonts w:hint="eastAsia" w:ascii="宋体" w:hAnsi="宋体" w:eastAsia="宋体" w:cs="宋体"/>
          <w:b w:val="0"/>
          <w:bCs w:val="0"/>
          <w:color w:val="auto"/>
          <w:sz w:val="28"/>
          <w:szCs w:val="20"/>
          <w:highlight w:val="none"/>
        </w:rPr>
        <w:t>投标报价合理性说明（如有）</w:t>
      </w:r>
      <w:bookmarkEnd w:id="2154"/>
      <w:bookmarkEnd w:id="2155"/>
      <w:bookmarkEnd w:id="2156"/>
      <w:bookmarkEnd w:id="2157"/>
      <w:bookmarkEnd w:id="2158"/>
      <w:bookmarkEnd w:id="2159"/>
    </w:p>
    <w:p>
      <w:pPr>
        <w:numPr>
          <w:ilvl w:val="-1"/>
          <w:numId w:val="0"/>
        </w:numPr>
        <w:spacing w:before="0" w:after="0" w:line="360" w:lineRule="auto"/>
        <w:ind w:firstLine="420" w:firstLineChars="200"/>
        <w:jc w:val="both"/>
        <w:outlineLvl w:val="9"/>
        <w:rPr>
          <w:rFonts w:hint="eastAsia" w:ascii="宋体" w:hAnsi="宋体" w:eastAsia="宋体" w:cs="宋体"/>
          <w:color w:val="auto"/>
          <w:sz w:val="21"/>
          <w:szCs w:val="21"/>
          <w:highlight w:val="none"/>
        </w:rPr>
      </w:pPr>
    </w:p>
    <w:p>
      <w:pPr>
        <w:keepNext w:val="0"/>
        <w:keepLines w:val="0"/>
        <w:spacing w:before="0" w:after="0" w:line="360" w:lineRule="auto"/>
        <w:ind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（注：投标报价低于异常低价警戒线时提供，格式自拟，并提供必要的佐证材料。</w:t>
      </w:r>
      <w:r>
        <w:rPr>
          <w:rFonts w:hint="eastAsia" w:ascii="宋体" w:hAnsi="宋体" w:eastAsia="宋体" w:cs="宋体"/>
          <w:i w:val="0"/>
          <w:iCs w:val="0"/>
          <w:szCs w:val="21"/>
          <w:u w:val="none"/>
          <w:lang w:val="en-US" w:eastAsia="zh-CN"/>
        </w:rPr>
        <w:t>投标人提供的说明不得降低或者改变原设计方案、技术工艺、施工标准，不得影响项目的质量、安全、工期、结算等正常履约</w:t>
      </w:r>
      <w:r>
        <w:rPr>
          <w:rFonts w:hint="eastAsia" w:ascii="宋体" w:hAnsi="宋体" w:eastAsia="宋体" w:cs="宋体"/>
          <w:snapToGrid w:val="0"/>
          <w:kern w:val="0"/>
          <w:szCs w:val="21"/>
          <w:lang w:eastAsia="zh-CN"/>
        </w:rPr>
        <w:t>。</w:t>
      </w:r>
      <w:r>
        <w:rPr>
          <w:rFonts w:hint="eastAsia" w:ascii="宋体" w:hAnsi="宋体" w:eastAsia="宋体" w:cs="宋体"/>
          <w:color w:val="auto"/>
          <w:sz w:val="21"/>
          <w:szCs w:val="21"/>
          <w:highlight w:val="none"/>
        </w:rPr>
        <w:t>）</w:t>
      </w:r>
    </w:p>
    <w:p>
      <w:pPr>
        <w:keepNext w:val="0"/>
        <w:keepLines w:val="0"/>
        <w:spacing w:before="0" w:after="0" w:line="240" w:lineRule="auto"/>
        <w:ind w:firstLine="0" w:firstLineChars="0"/>
        <w:jc w:val="left"/>
        <w:outlineLvl w:val="9"/>
        <w:rPr>
          <w:rFonts w:hint="eastAsia" w:ascii="宋体" w:hAnsi="宋体" w:eastAsia="宋体" w:cs="宋体"/>
          <w:color w:val="auto"/>
          <w:sz w:val="28"/>
          <w:szCs w:val="20"/>
          <w:highlight w:val="none"/>
        </w:rPr>
      </w:pPr>
      <w:r>
        <w:rPr>
          <w:rFonts w:hint="eastAsia" w:ascii="宋体" w:hAnsi="宋体" w:eastAsia="宋体" w:cs="宋体"/>
          <w:color w:val="auto"/>
          <w:sz w:val="28"/>
          <w:szCs w:val="20"/>
          <w:highlight w:val="none"/>
        </w:rPr>
        <w:br w:type="page"/>
      </w:r>
    </w:p>
    <w:p>
      <w:pPr>
        <w:keepNext/>
        <w:keepLines/>
        <w:pageBreakBefore w:val="0"/>
        <w:widowControl w:val="0"/>
        <w:kinsoku/>
        <w:wordWrap/>
        <w:overflowPunct/>
        <w:topLinePunct w:val="0"/>
        <w:autoSpaceDE/>
        <w:autoSpaceDN/>
        <w:bidi w:val="0"/>
        <w:adjustRightInd/>
        <w:snapToGrid/>
        <w:spacing w:before="260" w:after="260" w:line="360" w:lineRule="auto"/>
        <w:ind w:firstLine="137" w:firstLineChars="49"/>
        <w:jc w:val="center"/>
        <w:textAlignment w:val="auto"/>
        <w:outlineLvl w:val="1"/>
        <w:rPr>
          <w:rFonts w:hint="eastAsia" w:ascii="宋体" w:hAnsi="宋体" w:eastAsia="宋体" w:cs="宋体"/>
          <w:color w:val="auto"/>
          <w:sz w:val="28"/>
          <w:szCs w:val="20"/>
          <w:highlight w:val="none"/>
          <w:lang w:eastAsia="zh-CN"/>
        </w:rPr>
      </w:pPr>
      <w:bookmarkStart w:id="2165" w:name="_Toc25456"/>
      <w:bookmarkStart w:id="2166" w:name="_Toc18164"/>
      <w:bookmarkStart w:id="2167" w:name="_Toc18530"/>
      <w:r>
        <w:rPr>
          <w:rFonts w:hint="eastAsia" w:ascii="宋体" w:hAnsi="宋体" w:cs="宋体"/>
          <w:color w:val="auto"/>
          <w:sz w:val="28"/>
          <w:szCs w:val="20"/>
          <w:highlight w:val="none"/>
          <w:lang w:val="en-US" w:eastAsia="zh-CN"/>
        </w:rPr>
        <w:t>（五）</w:t>
      </w:r>
      <w:r>
        <w:rPr>
          <w:rFonts w:hint="eastAsia" w:ascii="宋体" w:hAnsi="宋体" w:eastAsia="宋体" w:cs="宋体"/>
          <w:color w:val="auto"/>
          <w:sz w:val="28"/>
          <w:szCs w:val="20"/>
          <w:highlight w:val="none"/>
          <w:lang w:val="en-US" w:eastAsia="zh-CN"/>
        </w:rPr>
        <w:t>勘察设计</w:t>
      </w:r>
      <w:r>
        <w:rPr>
          <w:rFonts w:hint="eastAsia" w:ascii="宋体" w:hAnsi="宋体" w:eastAsia="宋体" w:cs="宋体"/>
          <w:color w:val="auto"/>
          <w:sz w:val="28"/>
          <w:szCs w:val="20"/>
          <w:highlight w:val="none"/>
        </w:rPr>
        <w:t>费用清单</w:t>
      </w:r>
      <w:bookmarkEnd w:id="2160"/>
      <w:bookmarkEnd w:id="2161"/>
      <w:bookmarkEnd w:id="2162"/>
      <w:r>
        <w:rPr>
          <w:rFonts w:hint="eastAsia" w:ascii="宋体" w:hAnsi="宋体" w:eastAsia="宋体" w:cs="宋体"/>
          <w:color w:val="auto"/>
          <w:sz w:val="28"/>
          <w:szCs w:val="20"/>
          <w:highlight w:val="none"/>
          <w:lang w:eastAsia="zh-CN"/>
        </w:rPr>
        <w:t>（</w:t>
      </w:r>
      <w:r>
        <w:rPr>
          <w:rFonts w:hint="eastAsia" w:ascii="宋体" w:hAnsi="宋体" w:eastAsia="宋体" w:cs="宋体"/>
          <w:color w:val="auto"/>
          <w:sz w:val="28"/>
          <w:szCs w:val="20"/>
          <w:highlight w:val="none"/>
          <w:lang w:val="en-US" w:eastAsia="zh-CN"/>
        </w:rPr>
        <w:t>如有</w:t>
      </w:r>
      <w:r>
        <w:rPr>
          <w:rFonts w:hint="eastAsia" w:ascii="宋体" w:hAnsi="宋体" w:eastAsia="宋体" w:cs="宋体"/>
          <w:color w:val="auto"/>
          <w:sz w:val="28"/>
          <w:szCs w:val="20"/>
          <w:highlight w:val="none"/>
          <w:lang w:eastAsia="zh-CN"/>
        </w:rPr>
        <w:t>）</w:t>
      </w:r>
      <w:bookmarkEnd w:id="2163"/>
      <w:bookmarkEnd w:id="2164"/>
      <w:bookmarkEnd w:id="2165"/>
      <w:bookmarkEnd w:id="2166"/>
      <w:bookmarkEnd w:id="2167"/>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 </w:t>
      </w:r>
      <w:r>
        <w:rPr>
          <w:rFonts w:hint="eastAsia" w:ascii="宋体" w:hAnsi="宋体" w:eastAsia="宋体" w:cs="宋体"/>
          <w:color w:val="auto"/>
          <w:szCs w:val="21"/>
          <w:highlight w:val="none"/>
          <w:lang w:val="en-US" w:eastAsia="zh-CN"/>
        </w:rPr>
        <w:t>勘察设计</w:t>
      </w:r>
      <w:r>
        <w:rPr>
          <w:rFonts w:hint="eastAsia" w:ascii="宋体" w:hAnsi="宋体" w:eastAsia="宋体" w:cs="宋体"/>
          <w:color w:val="auto"/>
          <w:szCs w:val="21"/>
          <w:highlight w:val="none"/>
        </w:rPr>
        <w:t>费用清单说明</w:t>
      </w: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 </w:t>
      </w:r>
      <w:r>
        <w:rPr>
          <w:rFonts w:hint="eastAsia" w:ascii="宋体" w:hAnsi="宋体" w:eastAsia="宋体" w:cs="宋体"/>
          <w:color w:val="auto"/>
          <w:highlight w:val="none"/>
        </w:rPr>
        <w:t>□</w:t>
      </w:r>
      <w:r>
        <w:rPr>
          <w:rFonts w:hint="eastAsia" w:ascii="宋体" w:hAnsi="宋体" w:eastAsia="宋体" w:cs="宋体"/>
          <w:color w:val="auto"/>
          <w:szCs w:val="21"/>
          <w:highlight w:val="none"/>
        </w:rPr>
        <w:t>勘察设计费用清单</w:t>
      </w:r>
    </w:p>
    <w:p>
      <w:pPr>
        <w:spacing w:line="440" w:lineRule="exact"/>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835"/>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410"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勘察设计费用分项名称</w:t>
            </w:r>
          </w:p>
        </w:tc>
        <w:tc>
          <w:tcPr>
            <w:tcW w:w="2835"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计算依据、过程和公式</w:t>
            </w:r>
          </w:p>
        </w:tc>
        <w:tc>
          <w:tcPr>
            <w:tcW w:w="1701"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金额（元）</w:t>
            </w:r>
          </w:p>
        </w:tc>
        <w:tc>
          <w:tcPr>
            <w:tcW w:w="1843"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4</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□BIM技术费用</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lang w:val="en-US" w:eastAsia="zh-CN"/>
              </w:rPr>
              <w:t>5</w:t>
            </w:r>
            <w:r>
              <w:rPr>
                <w:rFonts w:hint="eastAsia" w:ascii="宋体" w:hAnsi="宋体" w:eastAsia="宋体" w:cs="宋体"/>
                <w:color w:val="auto"/>
                <w:szCs w:val="22"/>
                <w:highlight w:val="none"/>
              </w:rPr>
              <w:t xml:space="preserve"> </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410"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gridSpan w:val="3"/>
            <w:vAlign w:val="center"/>
          </w:tcPr>
          <w:p>
            <w:pPr>
              <w:widowControl/>
              <w:jc w:val="center"/>
              <w:rPr>
                <w:rFonts w:hint="eastAsia" w:ascii="宋体" w:hAnsi="宋体" w:eastAsia="宋体" w:cs="宋体"/>
                <w:color w:val="auto"/>
                <w:szCs w:val="22"/>
                <w:highlight w:val="none"/>
              </w:rPr>
            </w:pPr>
            <w:r>
              <w:rPr>
                <w:rFonts w:hint="eastAsia" w:ascii="宋体" w:hAnsi="宋体" w:eastAsia="宋体" w:cs="宋体"/>
                <w:b/>
                <w:color w:val="auto"/>
                <w:kern w:val="0"/>
                <w:szCs w:val="21"/>
                <w:highlight w:val="none"/>
              </w:rPr>
              <w:t>合计报价</w:t>
            </w: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bl>
    <w:p>
      <w:pPr>
        <w:widowControl/>
        <w:ind w:right="105"/>
        <w:jc w:val="right"/>
        <w:rPr>
          <w:rFonts w:hint="eastAsia" w:ascii="宋体" w:hAnsi="宋体" w:eastAsia="宋体" w:cs="宋体"/>
          <w:color w:val="auto"/>
          <w:kern w:val="0"/>
          <w:szCs w:val="22"/>
          <w:highlight w:val="none"/>
        </w:rPr>
      </w:pPr>
    </w:p>
    <w:p>
      <w:pPr>
        <w:spacing w:line="440" w:lineRule="exact"/>
        <w:ind w:firstLine="2692" w:firstLineChars="1282"/>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ind w:firstLine="2692" w:firstLineChars="1282"/>
        <w:rPr>
          <w:rFonts w:hint="eastAsia" w:ascii="宋体" w:hAnsi="宋体" w:eastAsia="宋体" w:cs="宋体"/>
          <w:color w:val="auto"/>
          <w:szCs w:val="22"/>
          <w:highlight w:val="none"/>
        </w:rPr>
      </w:pPr>
    </w:p>
    <w:p>
      <w:pPr>
        <w:spacing w:line="480" w:lineRule="auto"/>
        <w:ind w:firstLine="2690" w:firstLineChars="1281"/>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法定代表人或</w:t>
      </w:r>
      <w:r>
        <w:rPr>
          <w:rFonts w:hint="eastAsia" w:ascii="宋体" w:hAnsi="宋体" w:eastAsia="宋体" w:cs="宋体"/>
          <w:color w:val="auto"/>
          <w:szCs w:val="22"/>
          <w:highlight w:val="none"/>
          <w:lang w:eastAsia="zh-CN"/>
        </w:rPr>
        <w:t>其委托代理</w:t>
      </w:r>
      <w:r>
        <w:rPr>
          <w:rFonts w:hint="eastAsia" w:ascii="宋体" w:hAnsi="宋体" w:eastAsia="宋体" w:cs="宋体"/>
          <w:color w:val="auto"/>
          <w:szCs w:val="22"/>
          <w:highlight w:val="none"/>
        </w:rPr>
        <w:t>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（签名或盖章）</w:t>
      </w:r>
    </w:p>
    <w:p>
      <w:pPr>
        <w:pStyle w:val="2"/>
        <w:rPr>
          <w:rFonts w:hint="eastAsia" w:ascii="宋体" w:hAnsi="宋体" w:eastAsia="宋体" w:cs="宋体"/>
          <w:color w:val="auto"/>
          <w:highlight w:val="none"/>
        </w:rPr>
      </w:pPr>
    </w:p>
    <w:p>
      <w:pPr>
        <w:spacing w:line="40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widowControl/>
        <w:jc w:val="left"/>
        <w:rPr>
          <w:rFonts w:hint="eastAsia" w:ascii="宋体" w:hAnsi="宋体" w:eastAsia="宋体" w:cs="宋体"/>
          <w:color w:val="auto"/>
          <w:kern w:val="0"/>
          <w:szCs w:val="22"/>
          <w:highlight w:val="none"/>
        </w:rPr>
      </w:pPr>
      <w:r>
        <w:rPr>
          <w:rFonts w:hint="eastAsia" w:ascii="宋体" w:hAnsi="宋体" w:eastAsia="宋体" w:cs="宋体"/>
          <w:color w:val="auto"/>
          <w:kern w:val="0"/>
          <w:szCs w:val="22"/>
          <w:highlight w:val="none"/>
        </w:rPr>
        <w:br w:type="page"/>
      </w:r>
    </w:p>
    <w:p>
      <w:pPr>
        <w:spacing w:line="440" w:lineRule="exact"/>
        <w:ind w:firstLine="562" w:firstLineChars="2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□勘察费用清单</w:t>
      </w:r>
    </w:p>
    <w:p>
      <w:pPr>
        <w:spacing w:line="440" w:lineRule="exact"/>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835"/>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widowControl/>
              <w:jc w:val="center"/>
              <w:rPr>
                <w:rFonts w:hint="eastAsia" w:ascii="宋体" w:hAnsi="宋体" w:eastAsia="宋体" w:cs="宋体"/>
                <w:b/>
                <w:color w:val="auto"/>
                <w:kern w:val="0"/>
                <w:szCs w:val="21"/>
                <w:highlight w:val="none"/>
              </w:rPr>
            </w:pPr>
            <w:bookmarkStart w:id="2168" w:name="_Toc361508760"/>
            <w:r>
              <w:rPr>
                <w:rFonts w:hint="eastAsia" w:ascii="宋体" w:hAnsi="宋体" w:eastAsia="宋体" w:cs="宋体"/>
                <w:b/>
                <w:color w:val="auto"/>
                <w:kern w:val="0"/>
                <w:szCs w:val="21"/>
                <w:highlight w:val="none"/>
              </w:rPr>
              <w:t>序号</w:t>
            </w:r>
          </w:p>
        </w:tc>
        <w:tc>
          <w:tcPr>
            <w:tcW w:w="2410"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勘察费用分项名称</w:t>
            </w:r>
          </w:p>
        </w:tc>
        <w:tc>
          <w:tcPr>
            <w:tcW w:w="2835"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计算依据、过程和公式</w:t>
            </w:r>
          </w:p>
        </w:tc>
        <w:tc>
          <w:tcPr>
            <w:tcW w:w="1701"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金额（元）</w:t>
            </w:r>
          </w:p>
        </w:tc>
        <w:tc>
          <w:tcPr>
            <w:tcW w:w="1843"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4</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□BIM技术费用</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lang w:val="en-US" w:eastAsia="zh-CN"/>
              </w:rPr>
              <w:t>5</w:t>
            </w:r>
            <w:r>
              <w:rPr>
                <w:rFonts w:hint="eastAsia" w:ascii="宋体" w:hAnsi="宋体" w:eastAsia="宋体" w:cs="宋体"/>
                <w:color w:val="auto"/>
                <w:szCs w:val="22"/>
                <w:highlight w:val="none"/>
              </w:rPr>
              <w:t xml:space="preserve"> </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410"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gridSpan w:val="3"/>
            <w:vAlign w:val="center"/>
          </w:tcPr>
          <w:p>
            <w:pPr>
              <w:widowControl/>
              <w:jc w:val="center"/>
              <w:rPr>
                <w:rFonts w:hint="eastAsia" w:ascii="宋体" w:hAnsi="宋体" w:eastAsia="宋体" w:cs="宋体"/>
                <w:color w:val="auto"/>
                <w:szCs w:val="22"/>
                <w:highlight w:val="none"/>
              </w:rPr>
            </w:pPr>
            <w:r>
              <w:rPr>
                <w:rFonts w:hint="eastAsia" w:ascii="宋体" w:hAnsi="宋体" w:eastAsia="宋体" w:cs="宋体"/>
                <w:b/>
                <w:color w:val="auto"/>
                <w:kern w:val="0"/>
                <w:szCs w:val="21"/>
                <w:highlight w:val="none"/>
              </w:rPr>
              <w:t>合计报价</w:t>
            </w: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bl>
    <w:p>
      <w:pPr>
        <w:widowControl/>
        <w:ind w:right="105"/>
        <w:jc w:val="right"/>
        <w:rPr>
          <w:rFonts w:hint="eastAsia" w:ascii="宋体" w:hAnsi="宋体" w:eastAsia="宋体" w:cs="宋体"/>
          <w:color w:val="auto"/>
          <w:kern w:val="0"/>
          <w:szCs w:val="22"/>
          <w:highlight w:val="none"/>
        </w:rPr>
      </w:pPr>
    </w:p>
    <w:p>
      <w:pPr>
        <w:spacing w:line="440" w:lineRule="exact"/>
        <w:ind w:firstLine="2692" w:firstLineChars="1282"/>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ind w:firstLine="2692" w:firstLineChars="1282"/>
        <w:rPr>
          <w:rFonts w:hint="eastAsia" w:ascii="宋体" w:hAnsi="宋体" w:eastAsia="宋体" w:cs="宋体"/>
          <w:color w:val="auto"/>
          <w:szCs w:val="22"/>
          <w:highlight w:val="none"/>
        </w:rPr>
      </w:pPr>
    </w:p>
    <w:p>
      <w:pPr>
        <w:spacing w:line="480" w:lineRule="auto"/>
        <w:ind w:firstLine="2690" w:firstLineChars="1281"/>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法定代表人或</w:t>
      </w:r>
      <w:r>
        <w:rPr>
          <w:rFonts w:hint="eastAsia" w:ascii="宋体" w:hAnsi="宋体" w:eastAsia="宋体" w:cs="宋体"/>
          <w:color w:val="auto"/>
          <w:szCs w:val="22"/>
          <w:highlight w:val="none"/>
          <w:lang w:eastAsia="zh-CN"/>
        </w:rPr>
        <w:t>或其委托代理人</w:t>
      </w:r>
      <w:r>
        <w:rPr>
          <w:rFonts w:hint="eastAsia" w:ascii="宋体" w:hAnsi="宋体" w:eastAsia="宋体" w:cs="宋体"/>
          <w:color w:val="auto"/>
          <w:szCs w:val="22"/>
          <w:highlight w:val="none"/>
        </w:rPr>
        <w:t>：</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（签名或盖章）</w:t>
      </w:r>
    </w:p>
    <w:p>
      <w:pPr>
        <w:pStyle w:val="2"/>
        <w:rPr>
          <w:rFonts w:hint="eastAsia" w:ascii="宋体" w:hAnsi="宋体" w:eastAsia="宋体" w:cs="宋体"/>
          <w:color w:val="auto"/>
          <w:highlight w:val="none"/>
        </w:rPr>
      </w:pPr>
    </w:p>
    <w:p>
      <w:pPr>
        <w:spacing w:line="40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widowControl/>
        <w:jc w:val="left"/>
        <w:rPr>
          <w:rFonts w:hint="eastAsia" w:ascii="宋体" w:hAnsi="宋体" w:eastAsia="宋体" w:cs="宋体"/>
          <w:color w:val="auto"/>
          <w:kern w:val="0"/>
          <w:szCs w:val="22"/>
          <w:highlight w:val="none"/>
        </w:rPr>
      </w:pPr>
      <w:r>
        <w:rPr>
          <w:rFonts w:hint="eastAsia" w:ascii="宋体" w:hAnsi="宋体" w:eastAsia="宋体" w:cs="宋体"/>
          <w:color w:val="auto"/>
          <w:kern w:val="0"/>
          <w:szCs w:val="22"/>
          <w:highlight w:val="none"/>
        </w:rPr>
        <w:br w:type="page"/>
      </w:r>
    </w:p>
    <w:p>
      <w:pPr>
        <w:spacing w:line="240" w:lineRule="auto"/>
        <w:ind w:firstLine="0" w:firstLineChars="0"/>
        <w:rPr>
          <w:rFonts w:hint="eastAsia" w:ascii="宋体" w:hAnsi="宋体" w:eastAsia="宋体" w:cs="宋体"/>
          <w:color w:val="auto"/>
          <w:highlight w:val="none"/>
        </w:rPr>
      </w:pPr>
    </w:p>
    <w:p>
      <w:pPr>
        <w:spacing w:line="440" w:lineRule="exact"/>
        <w:ind w:firstLine="562" w:firstLineChars="2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□设计费用清单</w:t>
      </w:r>
    </w:p>
    <w:p>
      <w:pPr>
        <w:spacing w:line="440" w:lineRule="exact"/>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835"/>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410"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设计费用分项名称</w:t>
            </w:r>
          </w:p>
        </w:tc>
        <w:tc>
          <w:tcPr>
            <w:tcW w:w="2835"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计算依据、过程和公式</w:t>
            </w:r>
          </w:p>
        </w:tc>
        <w:tc>
          <w:tcPr>
            <w:tcW w:w="1701"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金额（元）</w:t>
            </w:r>
          </w:p>
        </w:tc>
        <w:tc>
          <w:tcPr>
            <w:tcW w:w="1843"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4</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□BIM技术费用</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lang w:val="en-US" w:eastAsia="zh-CN"/>
              </w:rPr>
              <w:t>5</w:t>
            </w:r>
            <w:r>
              <w:rPr>
                <w:rFonts w:hint="eastAsia" w:ascii="宋体" w:hAnsi="宋体" w:eastAsia="宋体" w:cs="宋体"/>
                <w:color w:val="auto"/>
                <w:szCs w:val="22"/>
                <w:highlight w:val="none"/>
              </w:rPr>
              <w:t xml:space="preserve"> </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410"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gridSpan w:val="3"/>
            <w:vAlign w:val="center"/>
          </w:tcPr>
          <w:p>
            <w:pPr>
              <w:widowControl/>
              <w:jc w:val="center"/>
              <w:rPr>
                <w:rFonts w:hint="eastAsia" w:ascii="宋体" w:hAnsi="宋体" w:eastAsia="宋体" w:cs="宋体"/>
                <w:color w:val="auto"/>
                <w:szCs w:val="22"/>
                <w:highlight w:val="none"/>
              </w:rPr>
            </w:pPr>
            <w:r>
              <w:rPr>
                <w:rFonts w:hint="eastAsia" w:ascii="宋体" w:hAnsi="宋体" w:eastAsia="宋体" w:cs="宋体"/>
                <w:b/>
                <w:color w:val="auto"/>
                <w:kern w:val="0"/>
                <w:szCs w:val="21"/>
                <w:highlight w:val="none"/>
              </w:rPr>
              <w:t>合计报价</w:t>
            </w: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bl>
    <w:p>
      <w:pPr>
        <w:spacing w:line="440" w:lineRule="exact"/>
        <w:ind w:firstLine="2692" w:firstLineChars="1282"/>
        <w:rPr>
          <w:rFonts w:hint="eastAsia" w:ascii="宋体" w:hAnsi="宋体" w:eastAsia="宋体" w:cs="宋体"/>
          <w:color w:val="auto"/>
          <w:szCs w:val="22"/>
          <w:highlight w:val="none"/>
        </w:rPr>
      </w:pPr>
    </w:p>
    <w:p>
      <w:pPr>
        <w:spacing w:line="440" w:lineRule="exact"/>
        <w:ind w:firstLine="2692" w:firstLineChars="1282"/>
        <w:rPr>
          <w:rFonts w:hint="eastAsia" w:ascii="宋体" w:hAnsi="宋体" w:eastAsia="宋体" w:cs="宋体"/>
          <w:color w:val="auto"/>
          <w:szCs w:val="22"/>
          <w:highlight w:val="none"/>
        </w:rPr>
      </w:pPr>
    </w:p>
    <w:p>
      <w:pPr>
        <w:spacing w:line="440" w:lineRule="exact"/>
        <w:ind w:firstLine="2692" w:firstLineChars="1282"/>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ind w:firstLine="2692" w:firstLineChars="1282"/>
        <w:rPr>
          <w:rFonts w:hint="eastAsia" w:ascii="宋体" w:hAnsi="宋体" w:eastAsia="宋体" w:cs="宋体"/>
          <w:color w:val="auto"/>
          <w:szCs w:val="22"/>
          <w:highlight w:val="none"/>
        </w:rPr>
      </w:pPr>
    </w:p>
    <w:p>
      <w:pPr>
        <w:spacing w:line="480" w:lineRule="auto"/>
        <w:ind w:firstLine="2690" w:firstLineChars="1281"/>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法定代表人或</w:t>
      </w:r>
      <w:r>
        <w:rPr>
          <w:rFonts w:hint="eastAsia" w:ascii="宋体" w:hAnsi="宋体" w:eastAsia="宋体" w:cs="宋体"/>
          <w:color w:val="auto"/>
          <w:szCs w:val="22"/>
          <w:highlight w:val="none"/>
          <w:lang w:eastAsia="zh-CN"/>
        </w:rPr>
        <w:t>其委托代理人</w:t>
      </w:r>
      <w:r>
        <w:rPr>
          <w:rFonts w:hint="eastAsia" w:ascii="宋体" w:hAnsi="宋体" w:eastAsia="宋体" w:cs="宋体"/>
          <w:color w:val="auto"/>
          <w:szCs w:val="22"/>
          <w:highlight w:val="none"/>
        </w:rPr>
        <w:t>：</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（签名或盖章）</w:t>
      </w:r>
    </w:p>
    <w:p>
      <w:pPr>
        <w:pStyle w:val="2"/>
        <w:rPr>
          <w:rFonts w:hint="eastAsia" w:ascii="宋体" w:hAnsi="宋体" w:eastAsia="宋体" w:cs="宋体"/>
          <w:color w:val="auto"/>
          <w:highlight w:val="none"/>
        </w:rPr>
      </w:pPr>
    </w:p>
    <w:p>
      <w:pPr>
        <w:spacing w:line="40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widowControl/>
        <w:jc w:val="left"/>
        <w:rPr>
          <w:rFonts w:hint="eastAsia" w:ascii="宋体" w:hAnsi="宋体" w:eastAsia="宋体" w:cs="宋体"/>
          <w:color w:val="auto"/>
          <w:kern w:val="0"/>
          <w:szCs w:val="22"/>
          <w:highlight w:val="none"/>
        </w:rPr>
      </w:pPr>
      <w:r>
        <w:rPr>
          <w:rFonts w:hint="eastAsia" w:ascii="宋体" w:hAnsi="宋体" w:eastAsia="宋体" w:cs="宋体"/>
          <w:color w:val="auto"/>
          <w:kern w:val="0"/>
          <w:szCs w:val="22"/>
          <w:highlight w:val="none"/>
        </w:rPr>
        <w:br w:type="page"/>
      </w:r>
    </w:p>
    <w:p>
      <w:pPr>
        <w:keepNext/>
        <w:keepLines/>
        <w:pageBreakBefore w:val="0"/>
        <w:widowControl w:val="0"/>
        <w:kinsoku/>
        <w:wordWrap/>
        <w:overflowPunct/>
        <w:topLinePunct w:val="0"/>
        <w:autoSpaceDE/>
        <w:autoSpaceDN/>
        <w:bidi w:val="0"/>
        <w:adjustRightInd/>
        <w:snapToGrid/>
        <w:spacing w:before="260" w:after="260" w:line="360" w:lineRule="auto"/>
        <w:ind w:firstLine="137" w:firstLineChars="49"/>
        <w:jc w:val="center"/>
        <w:textAlignment w:val="auto"/>
        <w:outlineLvl w:val="1"/>
        <w:rPr>
          <w:rFonts w:hint="eastAsia" w:ascii="宋体" w:hAnsi="宋体" w:eastAsia="宋体" w:cs="宋体"/>
          <w:color w:val="auto"/>
          <w:sz w:val="28"/>
          <w:szCs w:val="20"/>
          <w:highlight w:val="none"/>
          <w:lang w:eastAsia="zh-CN"/>
        </w:rPr>
      </w:pPr>
      <w:bookmarkStart w:id="2169" w:name="_Toc492300533"/>
      <w:bookmarkStart w:id="2170" w:name="_Toc16627"/>
      <w:bookmarkStart w:id="2171" w:name="_Toc75856949"/>
      <w:bookmarkStart w:id="2172" w:name="_Toc31372"/>
      <w:bookmarkStart w:id="2173" w:name="_Toc8518"/>
      <w:bookmarkStart w:id="2174" w:name="_Toc5361"/>
      <w:bookmarkStart w:id="2175" w:name="_Toc13398"/>
      <w:bookmarkStart w:id="2176" w:name="_Toc10195"/>
      <w:bookmarkStart w:id="2177" w:name="_Toc14024"/>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六</w:t>
      </w:r>
      <w:r>
        <w:rPr>
          <w:rFonts w:hint="eastAsia" w:ascii="宋体" w:hAnsi="宋体" w:eastAsia="宋体" w:cs="宋体"/>
          <w:color w:val="auto"/>
          <w:sz w:val="28"/>
          <w:szCs w:val="20"/>
          <w:highlight w:val="none"/>
        </w:rPr>
        <w:t>）</w:t>
      </w:r>
      <w:bookmarkEnd w:id="2169"/>
      <w:bookmarkEnd w:id="2170"/>
      <w:bookmarkEnd w:id="2171"/>
      <w:r>
        <w:rPr>
          <w:rFonts w:hint="eastAsia" w:ascii="宋体" w:hAnsi="宋体" w:eastAsia="宋体" w:cs="宋体"/>
          <w:color w:val="auto"/>
          <w:sz w:val="28"/>
          <w:szCs w:val="20"/>
          <w:highlight w:val="none"/>
        </w:rPr>
        <w:t>其他费用清单</w:t>
      </w:r>
      <w:r>
        <w:rPr>
          <w:rFonts w:hint="eastAsia" w:ascii="宋体" w:hAnsi="宋体" w:eastAsia="宋体" w:cs="宋体"/>
          <w:color w:val="auto"/>
          <w:sz w:val="28"/>
          <w:szCs w:val="20"/>
          <w:highlight w:val="none"/>
          <w:lang w:eastAsia="zh-CN"/>
        </w:rPr>
        <w:t>（</w:t>
      </w:r>
      <w:r>
        <w:rPr>
          <w:rFonts w:hint="eastAsia" w:ascii="宋体" w:hAnsi="宋体" w:eastAsia="宋体" w:cs="宋体"/>
          <w:color w:val="auto"/>
          <w:sz w:val="28"/>
          <w:szCs w:val="20"/>
          <w:highlight w:val="none"/>
          <w:lang w:val="en-US" w:eastAsia="zh-CN"/>
        </w:rPr>
        <w:t>如有</w:t>
      </w:r>
      <w:r>
        <w:rPr>
          <w:rFonts w:hint="eastAsia" w:ascii="宋体" w:hAnsi="宋体" w:eastAsia="宋体" w:cs="宋体"/>
          <w:color w:val="auto"/>
          <w:sz w:val="28"/>
          <w:szCs w:val="20"/>
          <w:highlight w:val="none"/>
          <w:lang w:eastAsia="zh-CN"/>
        </w:rPr>
        <w:t>）</w:t>
      </w:r>
      <w:bookmarkEnd w:id="2172"/>
      <w:bookmarkEnd w:id="2173"/>
      <w:bookmarkEnd w:id="2174"/>
      <w:bookmarkEnd w:id="2175"/>
      <w:bookmarkEnd w:id="2176"/>
      <w:bookmarkEnd w:id="2177"/>
    </w:p>
    <w:p>
      <w:pPr>
        <w:spacing w:line="240" w:lineRule="auto"/>
        <w:ind w:firstLine="0" w:firstLineChars="0"/>
        <w:rPr>
          <w:rFonts w:hint="eastAsia" w:ascii="宋体" w:hAnsi="宋体" w:eastAsia="宋体" w:cs="宋体"/>
          <w:i/>
          <w:iCs/>
          <w:color w:val="auto"/>
          <w:szCs w:val="21"/>
          <w:highlight w:val="none"/>
          <w:lang w:val="en-US" w:eastAsia="zh-CN"/>
        </w:rPr>
      </w:pPr>
      <w:r>
        <w:rPr>
          <w:rFonts w:hint="eastAsia" w:ascii="宋体" w:hAnsi="宋体" w:eastAsia="宋体" w:cs="宋体"/>
          <w:i/>
          <w:iCs/>
          <w:color w:val="auto"/>
          <w:szCs w:val="21"/>
          <w:highlight w:val="none"/>
          <w:lang w:val="en-US" w:eastAsia="zh-CN"/>
        </w:rPr>
        <w:t>[</w:t>
      </w:r>
      <w:r>
        <w:rPr>
          <w:rFonts w:hint="eastAsia" w:ascii="宋体" w:hAnsi="宋体" w:eastAsia="宋体" w:cs="宋体"/>
          <w:i/>
          <w:iCs/>
          <w:color w:val="auto"/>
          <w:szCs w:val="21"/>
          <w:highlight w:val="none"/>
          <w:lang w:eastAsia="zh-CN"/>
        </w:rPr>
        <w:t>提示：编制招标文件时依据项目实际需求自行编制</w:t>
      </w:r>
      <w:r>
        <w:rPr>
          <w:rFonts w:hint="eastAsia" w:ascii="宋体" w:hAnsi="宋体" w:eastAsia="宋体" w:cs="宋体"/>
          <w:i/>
          <w:iCs/>
          <w:color w:val="auto"/>
          <w:szCs w:val="21"/>
          <w:highlight w:val="none"/>
          <w:lang w:val="en-US" w:eastAsia="zh-CN"/>
        </w:rPr>
        <w:t>]</w:t>
      </w:r>
    </w:p>
    <w:p>
      <w:pPr>
        <w:spacing w:before="0" w:after="0" w:line="240" w:lineRule="auto"/>
        <w:ind w:firstLine="0" w:firstLineChars="0"/>
        <w:jc w:val="left"/>
        <w:outlineLvl w:val="9"/>
        <w:rPr>
          <w:rFonts w:hint="eastAsia" w:ascii="宋体" w:hAnsi="宋体" w:eastAsia="宋体" w:cs="宋体"/>
          <w:color w:val="auto"/>
          <w:sz w:val="28"/>
          <w:szCs w:val="20"/>
          <w:highlight w:val="none"/>
        </w:rPr>
      </w:pPr>
      <w:bookmarkStart w:id="2178" w:name="_Toc30759"/>
      <w:bookmarkStart w:id="2179" w:name="_Toc27108"/>
      <w:bookmarkStart w:id="2180" w:name="_Toc57796011"/>
      <w:r>
        <w:rPr>
          <w:rFonts w:hint="eastAsia" w:ascii="宋体" w:hAnsi="宋体" w:eastAsia="宋体" w:cs="宋体"/>
          <w:color w:val="auto"/>
          <w:sz w:val="28"/>
          <w:szCs w:val="20"/>
          <w:highlight w:val="none"/>
        </w:rPr>
        <w:br w:type="page"/>
      </w:r>
    </w:p>
    <w:bookmarkEnd w:id="2178"/>
    <w:bookmarkEnd w:id="2179"/>
    <w:bookmarkEnd w:id="2180"/>
    <w:p>
      <w:pPr>
        <w:pStyle w:val="4"/>
        <w:spacing w:line="360" w:lineRule="auto"/>
        <w:jc w:val="center"/>
        <w:outlineLvl w:val="0"/>
        <w:rPr>
          <w:rFonts w:hint="eastAsia" w:ascii="宋体" w:hAnsi="宋体" w:eastAsia="宋体" w:cs="宋体"/>
          <w:b w:val="0"/>
          <w:bCs w:val="0"/>
          <w:color w:val="auto"/>
          <w:sz w:val="44"/>
          <w:szCs w:val="44"/>
          <w:highlight w:val="none"/>
        </w:rPr>
      </w:pPr>
      <w:bookmarkStart w:id="2181" w:name="_Toc32764"/>
      <w:bookmarkStart w:id="2182" w:name="_Toc75856950"/>
      <w:bookmarkStart w:id="2183" w:name="_Toc19617"/>
      <w:bookmarkStart w:id="2184" w:name="_Toc22777"/>
      <w:bookmarkStart w:id="2185" w:name="_Toc70437447"/>
      <w:bookmarkStart w:id="2186" w:name="_Toc20274"/>
      <w:bookmarkStart w:id="2187" w:name="_Toc10222"/>
      <w:bookmarkStart w:id="2188" w:name="_Toc492300948"/>
      <w:r>
        <w:rPr>
          <w:rFonts w:hint="eastAsia" w:ascii="宋体" w:hAnsi="宋体" w:eastAsia="宋体" w:cs="宋体"/>
          <w:b w:val="0"/>
          <w:bCs w:val="0"/>
          <w:color w:val="auto"/>
          <w:sz w:val="44"/>
          <w:szCs w:val="44"/>
          <w:highlight w:val="none"/>
        </w:rPr>
        <w:t>二、商务部分</w:t>
      </w:r>
      <w:bookmarkEnd w:id="2181"/>
      <w:bookmarkEnd w:id="2182"/>
      <w:bookmarkEnd w:id="2183"/>
      <w:bookmarkEnd w:id="2184"/>
      <w:bookmarkEnd w:id="2185"/>
      <w:bookmarkEnd w:id="2186"/>
      <w:bookmarkEnd w:id="2187"/>
    </w:p>
    <w:p>
      <w:pPr>
        <w:widowControl/>
        <w:jc w:val="left"/>
        <w:rPr>
          <w:rFonts w:hint="eastAsia" w:ascii="宋体" w:hAnsi="宋体" w:eastAsia="宋体" w:cs="宋体"/>
          <w:b/>
          <w:bCs/>
          <w:color w:val="auto"/>
          <w:sz w:val="44"/>
          <w:szCs w:val="44"/>
          <w:highlight w:val="none"/>
        </w:rPr>
      </w:pPr>
    </w:p>
    <w:p>
      <w:pPr>
        <w:rPr>
          <w:rFonts w:hint="eastAsia" w:ascii="宋体" w:hAnsi="宋体" w:eastAsia="宋体" w:cs="宋体"/>
        </w:rPr>
      </w:pPr>
      <w:r>
        <w:rPr>
          <w:rFonts w:hint="eastAsia" w:ascii="宋体" w:hAnsi="宋体" w:eastAsia="宋体" w:cs="宋体"/>
        </w:rPr>
        <w:br w:type="page"/>
      </w:r>
    </w:p>
    <w:p>
      <w:pPr>
        <w:rPr>
          <w:rFonts w:hint="eastAsia" w:ascii="宋体" w:hAnsi="宋体" w:eastAsia="宋体" w:cs="宋体"/>
        </w:rPr>
      </w:pPr>
    </w:p>
    <w:p>
      <w:pPr>
        <w:spacing w:line="400" w:lineRule="exact"/>
        <w:rPr>
          <w:rFonts w:hint="eastAsia" w:ascii="宋体" w:hAnsi="宋体" w:eastAsia="宋体" w:cs="宋体"/>
          <w:color w:val="auto"/>
          <w:szCs w:val="22"/>
          <w:highlight w:val="none"/>
        </w:rPr>
      </w:pPr>
    </w:p>
    <w:p>
      <w:pPr>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（项目名称）    </w:t>
      </w:r>
    </w:p>
    <w:p>
      <w:pPr>
        <w:rPr>
          <w:rFonts w:hint="eastAsia" w:ascii="宋体" w:hAnsi="宋体" w:eastAsia="宋体" w:cs="宋体"/>
          <w:color w:val="auto"/>
          <w:sz w:val="20"/>
          <w:szCs w:val="22"/>
          <w:highlight w:val="none"/>
        </w:rPr>
      </w:pPr>
    </w:p>
    <w:p>
      <w:pP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r>
        <w:rPr>
          <w:rFonts w:hint="eastAsia" w:ascii="宋体" w:hAnsi="宋体" w:eastAsia="宋体" w:cs="宋体"/>
          <w:color w:val="auto"/>
          <w:sz w:val="44"/>
          <w:szCs w:val="22"/>
          <w:highlight w:val="none"/>
        </w:rPr>
        <w:t>投 标 文 件</w:t>
      </w:r>
    </w:p>
    <w:p>
      <w:pPr>
        <w:spacing w:line="400" w:lineRule="exact"/>
        <w:rPr>
          <w:rFonts w:hint="eastAsia" w:ascii="宋体" w:hAnsi="宋体" w:eastAsia="宋体" w:cs="宋体"/>
          <w:color w:val="auto"/>
          <w:szCs w:val="22"/>
          <w:highlight w:val="none"/>
        </w:rPr>
      </w:pPr>
    </w:p>
    <w:p>
      <w:pPr>
        <w:spacing w:line="40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商务部分</w:t>
      </w:r>
    </w:p>
    <w:p>
      <w:pPr>
        <w:jc w:val="cente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spacing w:line="360" w:lineRule="auto"/>
        <w:ind w:firstLine="1120" w:firstLineChars="400"/>
        <w:rPr>
          <w:rFonts w:hint="eastAsia" w:ascii="宋体" w:hAnsi="宋体" w:eastAsia="宋体" w:cs="宋体"/>
          <w:color w:val="auto"/>
          <w:sz w:val="28"/>
          <w:szCs w:val="22"/>
          <w:highlight w:val="none"/>
          <w:u w:val="single"/>
        </w:rPr>
      </w:pPr>
      <w:r>
        <w:rPr>
          <w:rFonts w:hint="eastAsia" w:ascii="宋体" w:hAnsi="宋体" w:eastAsia="宋体" w:cs="宋体"/>
          <w:color w:val="auto"/>
          <w:sz w:val="28"/>
          <w:szCs w:val="22"/>
          <w:highlight w:val="none"/>
        </w:rPr>
        <w:t>投标人：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（盖</w:t>
      </w:r>
      <w:r>
        <w:rPr>
          <w:rFonts w:hint="eastAsia" w:ascii="宋体" w:hAnsi="宋体" w:eastAsia="宋体" w:cs="宋体"/>
          <w:color w:val="auto"/>
          <w:sz w:val="28"/>
          <w:szCs w:val="22"/>
          <w:highlight w:val="none"/>
          <w:lang w:eastAsia="zh-CN"/>
        </w:rPr>
        <w:t>单位法人章</w:t>
      </w:r>
      <w:r>
        <w:rPr>
          <w:rFonts w:hint="eastAsia" w:ascii="宋体" w:hAnsi="宋体" w:eastAsia="宋体" w:cs="宋体"/>
          <w:color w:val="auto"/>
          <w:sz w:val="28"/>
          <w:szCs w:val="22"/>
          <w:highlight w:val="none"/>
        </w:rPr>
        <w:t>）</w:t>
      </w:r>
    </w:p>
    <w:p>
      <w:pPr>
        <w:spacing w:line="360" w:lineRule="auto"/>
        <w:ind w:firstLine="1120" w:firstLineChars="400"/>
        <w:jc w:val="left"/>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法定代表人或其委托代理人：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（签名或盖章）</w:t>
      </w:r>
    </w:p>
    <w:p>
      <w:pPr>
        <w:widowControl/>
        <w:ind w:firstLine="2730" w:firstLineChars="1300"/>
        <w:jc w:val="left"/>
        <w:rPr>
          <w:rFonts w:hint="eastAsia" w:ascii="宋体" w:hAnsi="宋体" w:eastAsia="宋体" w:cs="宋体"/>
          <w:color w:val="auto"/>
          <w:sz w:val="28"/>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日</w:t>
      </w:r>
    </w:p>
    <w:p>
      <w:pPr>
        <w:widowControl/>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p>
    <w:p>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宋体" w:hAnsi="宋体" w:eastAsia="宋体" w:cs="宋体"/>
          <w:b/>
          <w:bCs/>
          <w:color w:val="auto"/>
          <w:sz w:val="28"/>
          <w:szCs w:val="28"/>
          <w:highlight w:val="none"/>
        </w:rPr>
      </w:pPr>
      <w:bookmarkStart w:id="2189" w:name="_Toc17092"/>
      <w:bookmarkStart w:id="2190" w:name="_Toc17770"/>
      <w:bookmarkStart w:id="2191" w:name="_Toc22760"/>
      <w:bookmarkStart w:id="2192" w:name="_Toc70437448"/>
      <w:bookmarkStart w:id="2193" w:name="_Toc25654"/>
      <w:bookmarkStart w:id="2194" w:name="_Toc6362"/>
      <w:bookmarkStart w:id="2195" w:name="_Toc21403"/>
      <w:bookmarkStart w:id="2196" w:name="_Toc75856951"/>
      <w:r>
        <w:rPr>
          <w:rFonts w:hint="eastAsia" w:ascii="宋体" w:hAnsi="宋体" w:eastAsia="宋体" w:cs="宋体"/>
          <w:b/>
          <w:bCs/>
          <w:color w:val="auto"/>
          <w:sz w:val="28"/>
          <w:szCs w:val="28"/>
          <w:highlight w:val="none"/>
        </w:rPr>
        <w:t>目  录</w:t>
      </w:r>
      <w:bookmarkEnd w:id="2189"/>
      <w:bookmarkEnd w:id="2190"/>
      <w:bookmarkEnd w:id="2191"/>
    </w:p>
    <w:p>
      <w:pPr>
        <w:autoSpaceDE w:val="0"/>
        <w:autoSpaceDN w:val="0"/>
        <w:adjustRightInd w:val="0"/>
        <w:snapToGrid w:val="0"/>
        <w:spacing w:line="360" w:lineRule="auto"/>
        <w:jc w:val="center"/>
        <w:rPr>
          <w:rFonts w:hint="eastAsia" w:ascii="宋体" w:hAnsi="宋体" w:eastAsia="宋体" w:cs="宋体"/>
          <w:i/>
          <w:iCs/>
          <w:color w:val="auto"/>
          <w:kern w:val="0"/>
          <w:sz w:val="28"/>
          <w:szCs w:val="28"/>
          <w:highlight w:val="none"/>
        </w:rPr>
      </w:pPr>
    </w:p>
    <w:p>
      <w:pPr>
        <w:widowControl/>
        <w:jc w:val="left"/>
        <w:rPr>
          <w:rFonts w:hint="eastAsia" w:ascii="宋体" w:hAnsi="宋体" w:eastAsia="宋体" w:cs="宋体"/>
          <w:color w:val="auto"/>
          <w:sz w:val="44"/>
          <w:szCs w:val="44"/>
          <w:highlight w:val="none"/>
        </w:rPr>
      </w:pPr>
      <w:bookmarkStart w:id="2197" w:name="_Toc12122"/>
      <w:r>
        <w:rPr>
          <w:rFonts w:hint="eastAsia" w:ascii="宋体" w:hAnsi="宋体" w:eastAsia="宋体" w:cs="宋体"/>
          <w:i w:val="0"/>
          <w:iCs w:val="0"/>
          <w:color w:val="auto"/>
          <w:kern w:val="0"/>
          <w:sz w:val="28"/>
          <w:szCs w:val="28"/>
          <w:highlight w:val="none"/>
          <w:lang w:eastAsia="zh-CN"/>
        </w:rPr>
        <w:t>（</w:t>
      </w:r>
      <w:r>
        <w:rPr>
          <w:rFonts w:hint="eastAsia" w:ascii="宋体" w:hAnsi="宋体" w:eastAsia="宋体" w:cs="宋体"/>
          <w:i w:val="0"/>
          <w:iCs w:val="0"/>
          <w:color w:val="auto"/>
          <w:kern w:val="0"/>
          <w:sz w:val="28"/>
          <w:szCs w:val="28"/>
          <w:highlight w:val="none"/>
          <w:lang w:val="en-US" w:eastAsia="zh-CN"/>
        </w:rPr>
        <w:t>注</w:t>
      </w:r>
      <w:r>
        <w:rPr>
          <w:rFonts w:hint="eastAsia" w:ascii="宋体" w:hAnsi="宋体" w:eastAsia="宋体" w:cs="宋体"/>
          <w:i w:val="0"/>
          <w:iCs w:val="0"/>
          <w:color w:val="auto"/>
          <w:kern w:val="0"/>
          <w:sz w:val="28"/>
          <w:szCs w:val="28"/>
          <w:highlight w:val="none"/>
        </w:rPr>
        <w:t>：目录由投标人自行编制</w:t>
      </w:r>
      <w:r>
        <w:rPr>
          <w:rFonts w:hint="eastAsia" w:ascii="宋体" w:hAnsi="宋体" w:eastAsia="宋体" w:cs="宋体"/>
          <w:i w:val="0"/>
          <w:iCs w:val="0"/>
          <w:color w:val="auto"/>
          <w:kern w:val="0"/>
          <w:sz w:val="28"/>
          <w:szCs w:val="28"/>
          <w:highlight w:val="none"/>
          <w:lang w:eastAsia="zh-CN"/>
        </w:rPr>
        <w:t>）</w:t>
      </w:r>
      <w:bookmarkEnd w:id="2192"/>
      <w:bookmarkEnd w:id="2193"/>
      <w:bookmarkEnd w:id="2194"/>
      <w:bookmarkEnd w:id="2195"/>
      <w:bookmarkEnd w:id="2196"/>
      <w:bookmarkEnd w:id="2197"/>
    </w:p>
    <w:p>
      <w:pPr>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p>
      <w:pPr>
        <w:widowControl/>
        <w:autoSpaceDE w:val="0"/>
        <w:autoSpaceDN w:val="0"/>
        <w:adjustRightInd w:val="0"/>
        <w:snapToGrid w:val="0"/>
        <w:spacing w:line="360" w:lineRule="auto"/>
        <w:ind w:firstLine="420" w:firstLineChars="200"/>
        <w:jc w:val="left"/>
        <w:rPr>
          <w:rFonts w:hint="eastAsia" w:ascii="宋体" w:hAnsi="宋体" w:eastAsia="宋体" w:cs="宋体"/>
          <w:iCs/>
          <w:color w:val="auto"/>
          <w:kern w:val="0"/>
          <w:szCs w:val="21"/>
          <w:highlight w:val="none"/>
          <w:lang w:val="en-US" w:eastAsia="zh-CN"/>
        </w:rPr>
        <w:sectPr>
          <w:pgSz w:w="11907" w:h="16840"/>
          <w:pgMar w:top="1304" w:right="1134" w:bottom="1304" w:left="1304" w:header="850" w:footer="992" w:gutter="0"/>
          <w:cols w:space="720" w:num="1"/>
          <w:docGrid w:linePitch="286" w:charSpace="0"/>
        </w:sectPr>
      </w:pPr>
      <w:r>
        <w:rPr>
          <w:rFonts w:hint="eastAsia" w:ascii="宋体" w:hAnsi="宋体" w:eastAsia="宋体" w:cs="宋体"/>
          <w:b w:val="0"/>
          <w:bCs w:val="0"/>
          <w:color w:val="auto"/>
          <w:sz w:val="21"/>
          <w:szCs w:val="21"/>
          <w:highlight w:val="none"/>
          <w:lang w:val="en-US" w:eastAsia="zh-CN"/>
        </w:rPr>
        <w:t>注：提供第三章评标办法前附表商务部分要求提供的证明材料。</w:t>
      </w:r>
    </w:p>
    <w:p>
      <w:pPr>
        <w:rPr>
          <w:rFonts w:hint="eastAsia" w:ascii="宋体" w:hAnsi="宋体" w:eastAsia="宋体" w:cs="宋体"/>
        </w:rPr>
      </w:pPr>
    </w:p>
    <w:p>
      <w:pPr>
        <w:pStyle w:val="4"/>
        <w:spacing w:line="360" w:lineRule="auto"/>
        <w:jc w:val="center"/>
        <w:outlineLvl w:val="0"/>
        <w:rPr>
          <w:rFonts w:hint="eastAsia" w:ascii="宋体" w:hAnsi="宋体" w:eastAsia="宋体" w:cs="宋体"/>
          <w:b w:val="0"/>
          <w:bCs w:val="0"/>
          <w:color w:val="auto"/>
          <w:sz w:val="44"/>
          <w:szCs w:val="44"/>
          <w:highlight w:val="none"/>
        </w:rPr>
      </w:pPr>
      <w:bookmarkStart w:id="2198" w:name="_Toc75856956"/>
      <w:bookmarkStart w:id="2199" w:name="_Toc27068"/>
      <w:bookmarkStart w:id="2200" w:name="_Toc11298"/>
      <w:bookmarkStart w:id="2201" w:name="_Toc32353"/>
      <w:bookmarkStart w:id="2202" w:name="_Toc20132"/>
      <w:bookmarkStart w:id="2203" w:name="_Toc7425"/>
      <w:bookmarkStart w:id="2204" w:name="_Toc27546"/>
      <w:bookmarkStart w:id="2205" w:name="_Toc17645"/>
      <w:r>
        <w:rPr>
          <w:rFonts w:hint="eastAsia" w:ascii="宋体" w:hAnsi="宋体" w:eastAsia="宋体" w:cs="宋体"/>
          <w:b w:val="0"/>
          <w:bCs w:val="0"/>
          <w:color w:val="auto"/>
          <w:sz w:val="44"/>
          <w:szCs w:val="44"/>
          <w:highlight w:val="none"/>
        </w:rPr>
        <w:t>三、</w:t>
      </w:r>
      <w:bookmarkEnd w:id="2198"/>
      <w:bookmarkEnd w:id="2199"/>
      <w:r>
        <w:rPr>
          <w:rFonts w:hint="eastAsia" w:ascii="宋体" w:hAnsi="宋体" w:eastAsia="宋体" w:cs="宋体"/>
          <w:b w:val="0"/>
          <w:bCs w:val="0"/>
          <w:color w:val="auto"/>
          <w:sz w:val="44"/>
          <w:szCs w:val="44"/>
          <w:highlight w:val="none"/>
        </w:rPr>
        <w:t>技术部分</w:t>
      </w:r>
      <w:bookmarkEnd w:id="2200"/>
      <w:bookmarkEnd w:id="2201"/>
      <w:bookmarkEnd w:id="2202"/>
      <w:bookmarkEnd w:id="2203"/>
      <w:bookmarkEnd w:id="2204"/>
      <w:bookmarkEnd w:id="2205"/>
    </w:p>
    <w:p>
      <w:pPr>
        <w:spacing w:line="360" w:lineRule="auto"/>
        <w:ind w:firstLine="474" w:firstLineChars="226"/>
        <w:jc w:val="center"/>
        <w:rPr>
          <w:rFonts w:hint="eastAsia" w:ascii="宋体" w:hAnsi="宋体" w:eastAsia="宋体" w:cs="宋体"/>
          <w:color w:val="auto"/>
          <w:szCs w:val="22"/>
          <w:highlight w:val="none"/>
        </w:rPr>
      </w:pP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（注：电子投标文件技术暗标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明标均</w:t>
      </w:r>
      <w:r>
        <w:rPr>
          <w:rFonts w:hint="eastAsia" w:ascii="宋体" w:hAnsi="宋体" w:eastAsia="宋体" w:cs="宋体"/>
          <w:color w:val="auto"/>
          <w:sz w:val="24"/>
          <w:szCs w:val="24"/>
          <w:highlight w:val="none"/>
        </w:rPr>
        <w:t>不设封面</w:t>
      </w:r>
      <w:r>
        <w:rPr>
          <w:rFonts w:hint="eastAsia" w:ascii="宋体" w:hAnsi="宋体" w:eastAsia="宋体" w:cs="宋体"/>
          <w:color w:val="auto"/>
          <w:sz w:val="24"/>
          <w:szCs w:val="24"/>
          <w:highlight w:val="none"/>
          <w:lang w:eastAsia="zh-CN"/>
        </w:rPr>
        <w:t>，</w:t>
      </w:r>
      <w:r>
        <w:rPr>
          <w:rFonts w:hint="eastAsia" w:ascii="宋体" w:hAnsi="宋体" w:eastAsia="宋体" w:cs="宋体"/>
          <w:i w:val="0"/>
          <w:iCs w:val="0"/>
          <w:color w:val="auto"/>
          <w:sz w:val="24"/>
          <w:szCs w:val="24"/>
          <w:highlight w:val="none"/>
        </w:rPr>
        <w:t>投标人应根据招标文件的要求编制技术</w:t>
      </w:r>
      <w:r>
        <w:rPr>
          <w:rFonts w:hint="eastAsia" w:ascii="宋体" w:hAnsi="宋体" w:eastAsia="宋体" w:cs="宋体"/>
          <w:i w:val="0"/>
          <w:iCs w:val="0"/>
          <w:color w:val="auto"/>
          <w:sz w:val="24"/>
          <w:szCs w:val="24"/>
          <w:highlight w:val="none"/>
          <w:lang w:val="en-US" w:eastAsia="zh-CN"/>
        </w:rPr>
        <w:t>部分</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color w:val="auto"/>
          <w:sz w:val="24"/>
          <w:szCs w:val="24"/>
          <w:highlight w:val="none"/>
        </w:rPr>
        <w:t>）</w:t>
      </w:r>
    </w:p>
    <w:p>
      <w:pPr>
        <w:spacing w:line="24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autoSpaceDE w:val="0"/>
        <w:autoSpaceDN w:val="0"/>
        <w:adjustRightInd w:val="0"/>
        <w:snapToGrid w:val="0"/>
        <w:spacing w:line="360" w:lineRule="auto"/>
        <w:jc w:val="center"/>
        <w:outlineLvl w:val="9"/>
        <w:rPr>
          <w:rFonts w:hint="eastAsia" w:ascii="宋体" w:hAnsi="宋体" w:eastAsia="宋体" w:cs="宋体"/>
          <w:color w:val="auto"/>
          <w:kern w:val="0"/>
          <w:sz w:val="32"/>
          <w:szCs w:val="32"/>
          <w:highlight w:val="none"/>
        </w:rPr>
      </w:pPr>
      <w:bookmarkStart w:id="2206" w:name="_Toc11424"/>
      <w:bookmarkStart w:id="2207" w:name="_Toc25513"/>
      <w:bookmarkStart w:id="2208" w:name="_Toc1488"/>
      <w:bookmarkStart w:id="2209" w:name="_Toc20518"/>
      <w:bookmarkStart w:id="2210" w:name="_Toc24297"/>
      <w:bookmarkStart w:id="2211" w:name="_Toc22679"/>
      <w:bookmarkStart w:id="2212" w:name="_Toc10169"/>
      <w:bookmarkStart w:id="2213" w:name="_Toc5849"/>
      <w:r>
        <w:rPr>
          <w:rFonts w:hint="eastAsia" w:ascii="宋体" w:hAnsi="宋体" w:eastAsia="宋体" w:cs="宋体"/>
          <w:b/>
          <w:color w:val="auto"/>
          <w:kern w:val="2"/>
          <w:sz w:val="32"/>
          <w:szCs w:val="20"/>
          <w:highlight w:val="none"/>
          <w:lang w:val="en-US" w:eastAsia="zh-CN" w:bidi="ar-SA"/>
        </w:rPr>
        <w:t>目  录</w:t>
      </w:r>
      <w:bookmarkEnd w:id="2206"/>
      <w:bookmarkEnd w:id="2207"/>
      <w:bookmarkEnd w:id="2208"/>
    </w:p>
    <w:p>
      <w:pPr>
        <w:pStyle w:val="2"/>
        <w:rPr>
          <w:rFonts w:hint="eastAsia" w:ascii="宋体" w:hAnsi="宋体" w:eastAsia="宋体" w:cs="宋体"/>
          <w:color w:val="auto"/>
          <w:highlight w:val="none"/>
        </w:rPr>
      </w:pPr>
    </w:p>
    <w:p>
      <w:pPr>
        <w:keepNext/>
        <w:keepLines/>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val="0"/>
          <w:bCs w:val="0"/>
          <w:color w:val="auto"/>
          <w:sz w:val="44"/>
          <w:szCs w:val="44"/>
          <w:highlight w:val="none"/>
        </w:rPr>
      </w:pPr>
      <w:r>
        <w:rPr>
          <w:rFonts w:hint="eastAsia" w:ascii="宋体" w:hAnsi="宋体" w:eastAsia="宋体" w:cs="宋体"/>
          <w:i w:val="0"/>
          <w:iCs w:val="0"/>
          <w:color w:val="auto"/>
          <w:kern w:val="0"/>
          <w:sz w:val="24"/>
          <w:szCs w:val="24"/>
          <w:highlight w:val="none"/>
          <w:lang w:eastAsia="zh-CN"/>
        </w:rPr>
        <w:t>（</w:t>
      </w:r>
      <w:r>
        <w:rPr>
          <w:rFonts w:hint="eastAsia" w:ascii="宋体" w:hAnsi="宋体" w:eastAsia="宋体" w:cs="宋体"/>
          <w:i w:val="0"/>
          <w:iCs w:val="0"/>
          <w:color w:val="auto"/>
          <w:kern w:val="0"/>
          <w:sz w:val="24"/>
          <w:szCs w:val="24"/>
          <w:highlight w:val="none"/>
          <w:lang w:val="en-US" w:eastAsia="zh-CN"/>
        </w:rPr>
        <w:t>注</w:t>
      </w:r>
      <w:r>
        <w:rPr>
          <w:rFonts w:hint="eastAsia" w:ascii="宋体" w:hAnsi="宋体" w:eastAsia="宋体" w:cs="宋体"/>
          <w:i w:val="0"/>
          <w:iCs w:val="0"/>
          <w:color w:val="auto"/>
          <w:kern w:val="0"/>
          <w:sz w:val="24"/>
          <w:szCs w:val="24"/>
          <w:highlight w:val="none"/>
        </w:rPr>
        <w:t>：目录由投标人自行编制</w:t>
      </w:r>
      <w:r>
        <w:rPr>
          <w:rFonts w:hint="eastAsia" w:ascii="宋体" w:hAnsi="宋体" w:eastAsia="宋体" w:cs="宋体"/>
          <w:i w:val="0"/>
          <w:iCs w:val="0"/>
          <w:color w:val="auto"/>
          <w:kern w:val="0"/>
          <w:sz w:val="24"/>
          <w:szCs w:val="24"/>
          <w:highlight w:val="none"/>
          <w:lang w:eastAsia="zh-CN"/>
        </w:rPr>
        <w:t>）</w:t>
      </w:r>
      <w:bookmarkEnd w:id="2209"/>
      <w:bookmarkEnd w:id="2210"/>
      <w:bookmarkEnd w:id="2211"/>
      <w:bookmarkEnd w:id="2212"/>
      <w:bookmarkEnd w:id="2213"/>
      <w:bookmarkStart w:id="2214" w:name="_Toc4654"/>
      <w:bookmarkStart w:id="2215" w:name="_Toc2094"/>
      <w:bookmarkStart w:id="2216" w:name="_Toc21834"/>
      <w:bookmarkStart w:id="2217" w:name="_Toc17072"/>
      <w:bookmarkStart w:id="2218" w:name="_Toc621"/>
      <w:r>
        <w:rPr>
          <w:rFonts w:hint="eastAsia" w:ascii="宋体" w:hAnsi="宋体" w:eastAsia="宋体" w:cs="宋体"/>
          <w:color w:val="auto"/>
          <w:sz w:val="44"/>
          <w:szCs w:val="44"/>
          <w:highlight w:val="none"/>
        </w:rPr>
        <w:br w:type="page"/>
      </w:r>
      <w:bookmarkEnd w:id="2214"/>
      <w:bookmarkEnd w:id="2215"/>
      <w:bookmarkEnd w:id="2216"/>
      <w:bookmarkEnd w:id="2217"/>
      <w:bookmarkEnd w:id="2218"/>
      <w:bookmarkStart w:id="2219" w:name="_Toc22829"/>
      <w:bookmarkStart w:id="2220" w:name="_Toc15968"/>
      <w:bookmarkStart w:id="2221" w:name="_Toc20688"/>
      <w:bookmarkStart w:id="2222" w:name="_Toc18895"/>
      <w:bookmarkStart w:id="2223" w:name="_Toc75856959"/>
      <w:bookmarkStart w:id="2224" w:name="_Toc20868"/>
      <w:bookmarkStart w:id="2225" w:name="_Toc27304"/>
      <w:r>
        <w:rPr>
          <w:rFonts w:hint="eastAsia" w:ascii="宋体" w:hAnsi="宋体" w:eastAsia="宋体" w:cs="宋体"/>
          <w:b w:val="0"/>
          <w:bCs w:val="0"/>
          <w:color w:val="auto"/>
          <w:sz w:val="44"/>
          <w:szCs w:val="44"/>
          <w:highlight w:val="none"/>
        </w:rPr>
        <w:t>四、</w:t>
      </w:r>
      <w:bookmarkEnd w:id="2188"/>
      <w:r>
        <w:rPr>
          <w:rFonts w:hint="eastAsia" w:ascii="宋体" w:hAnsi="宋体" w:eastAsia="宋体" w:cs="宋体"/>
          <w:b w:val="0"/>
          <w:bCs w:val="0"/>
          <w:color w:val="auto"/>
          <w:sz w:val="44"/>
          <w:szCs w:val="44"/>
          <w:highlight w:val="none"/>
        </w:rPr>
        <w:t>资格审查部分</w:t>
      </w:r>
      <w:bookmarkEnd w:id="2219"/>
      <w:bookmarkEnd w:id="2220"/>
      <w:bookmarkEnd w:id="2221"/>
      <w:bookmarkEnd w:id="2222"/>
      <w:bookmarkEnd w:id="2223"/>
      <w:bookmarkEnd w:id="2224"/>
      <w:bookmarkEnd w:id="2225"/>
    </w:p>
    <w:p>
      <w:pPr>
        <w:widowControl/>
        <w:jc w:val="left"/>
        <w:rPr>
          <w:rFonts w:hint="eastAsia" w:ascii="宋体" w:hAnsi="宋体" w:eastAsia="宋体" w:cs="宋体"/>
          <w:color w:val="auto"/>
          <w:sz w:val="44"/>
          <w:szCs w:val="44"/>
          <w:highlight w:val="none"/>
        </w:rPr>
      </w:pPr>
      <w:r>
        <w:rPr>
          <w:rFonts w:hint="eastAsia" w:ascii="宋体" w:hAnsi="宋体" w:eastAsia="宋体" w:cs="宋体"/>
          <w:b/>
          <w:bCs/>
          <w:color w:val="auto"/>
          <w:sz w:val="44"/>
          <w:szCs w:val="44"/>
          <w:highlight w:val="none"/>
        </w:rPr>
        <w:br w:type="page"/>
      </w:r>
    </w:p>
    <w:p>
      <w:pPr>
        <w:spacing w:line="400" w:lineRule="exact"/>
        <w:rPr>
          <w:rFonts w:hint="eastAsia" w:ascii="宋体" w:hAnsi="宋体" w:eastAsia="宋体" w:cs="宋体"/>
          <w:color w:val="auto"/>
          <w:szCs w:val="22"/>
          <w:highlight w:val="none"/>
        </w:rPr>
      </w:pPr>
    </w:p>
    <w:p>
      <w:pPr>
        <w:jc w:val="center"/>
        <w:outlineLvl w:val="9"/>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（项目名称）    </w:t>
      </w:r>
    </w:p>
    <w:p>
      <w:pPr>
        <w:rPr>
          <w:rFonts w:hint="eastAsia" w:ascii="宋体" w:hAnsi="宋体" w:eastAsia="宋体" w:cs="宋体"/>
          <w:color w:val="auto"/>
          <w:sz w:val="20"/>
          <w:szCs w:val="22"/>
          <w:highlight w:val="none"/>
        </w:rPr>
      </w:pPr>
    </w:p>
    <w:p>
      <w:pPr>
        <w:rPr>
          <w:rFonts w:hint="eastAsia" w:ascii="宋体" w:hAnsi="宋体" w:eastAsia="宋体" w:cs="宋体"/>
          <w:color w:val="auto"/>
          <w:sz w:val="20"/>
          <w:szCs w:val="22"/>
          <w:highlight w:val="none"/>
        </w:rPr>
      </w:pPr>
    </w:p>
    <w:p>
      <w:pPr>
        <w:jc w:val="center"/>
        <w:outlineLvl w:val="9"/>
        <w:rPr>
          <w:rFonts w:hint="eastAsia" w:ascii="宋体" w:hAnsi="宋体" w:eastAsia="宋体" w:cs="宋体"/>
          <w:color w:val="auto"/>
          <w:sz w:val="44"/>
          <w:szCs w:val="22"/>
          <w:highlight w:val="none"/>
        </w:rPr>
      </w:pPr>
      <w:r>
        <w:rPr>
          <w:rFonts w:hint="eastAsia" w:ascii="宋体" w:hAnsi="宋体" w:eastAsia="宋体" w:cs="宋体"/>
          <w:color w:val="auto"/>
          <w:sz w:val="44"/>
          <w:szCs w:val="22"/>
          <w:highlight w:val="none"/>
        </w:rPr>
        <w:t>投 标 文 件</w:t>
      </w:r>
    </w:p>
    <w:p>
      <w:pPr>
        <w:spacing w:line="400" w:lineRule="exact"/>
        <w:rPr>
          <w:rFonts w:hint="eastAsia" w:ascii="宋体" w:hAnsi="宋体" w:eastAsia="宋体" w:cs="宋体"/>
          <w:color w:val="auto"/>
          <w:szCs w:val="22"/>
          <w:highlight w:val="none"/>
          <w:lang w:eastAsia="zh-CN"/>
        </w:rPr>
      </w:pPr>
    </w:p>
    <w:p>
      <w:pPr>
        <w:pStyle w:val="2"/>
        <w:rPr>
          <w:rFonts w:hint="eastAsia" w:ascii="宋体" w:hAnsi="宋体" w:eastAsia="宋体" w:cs="宋体"/>
          <w:color w:val="auto"/>
          <w:szCs w:val="22"/>
          <w:highlight w:val="none"/>
          <w:lang w:eastAsia="zh-CN"/>
        </w:rPr>
      </w:pPr>
    </w:p>
    <w:p>
      <w:pPr>
        <w:rPr>
          <w:rFonts w:hint="eastAsia" w:ascii="宋体" w:hAnsi="宋体" w:eastAsia="宋体" w:cs="宋体"/>
          <w:color w:val="auto"/>
          <w:szCs w:val="22"/>
          <w:highlight w:val="none"/>
          <w:lang w:eastAsia="zh-CN"/>
        </w:rPr>
      </w:pPr>
    </w:p>
    <w:p>
      <w:pPr>
        <w:pStyle w:val="2"/>
        <w:rPr>
          <w:rFonts w:hint="eastAsia" w:ascii="宋体" w:hAnsi="宋体" w:eastAsia="宋体" w:cs="宋体"/>
          <w:lang w:eastAsia="zh-CN"/>
        </w:rPr>
      </w:pPr>
    </w:p>
    <w:p>
      <w:pPr>
        <w:spacing w:line="400" w:lineRule="exact"/>
        <w:rPr>
          <w:rFonts w:hint="eastAsia" w:ascii="宋体" w:hAnsi="宋体" w:eastAsia="宋体" w:cs="宋体"/>
          <w:color w:val="auto"/>
          <w:szCs w:val="22"/>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资格审查部分</w:t>
      </w:r>
    </w:p>
    <w:p>
      <w:pPr>
        <w:jc w:val="cente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spacing w:line="360" w:lineRule="auto"/>
        <w:ind w:firstLine="1120" w:firstLineChars="400"/>
        <w:outlineLvl w:val="9"/>
        <w:rPr>
          <w:rFonts w:hint="eastAsia" w:ascii="宋体" w:hAnsi="宋体" w:eastAsia="宋体" w:cs="宋体"/>
          <w:color w:val="auto"/>
          <w:sz w:val="28"/>
          <w:szCs w:val="22"/>
          <w:highlight w:val="none"/>
          <w:u w:val="single"/>
        </w:rPr>
      </w:pPr>
      <w:r>
        <w:rPr>
          <w:rFonts w:hint="eastAsia" w:ascii="宋体" w:hAnsi="宋体" w:eastAsia="宋体" w:cs="宋体"/>
          <w:color w:val="auto"/>
          <w:sz w:val="28"/>
          <w:szCs w:val="22"/>
          <w:highlight w:val="none"/>
        </w:rPr>
        <w:t>投标人：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（盖</w:t>
      </w:r>
      <w:r>
        <w:rPr>
          <w:rFonts w:hint="eastAsia" w:ascii="宋体" w:hAnsi="宋体" w:eastAsia="宋体" w:cs="宋体"/>
          <w:color w:val="auto"/>
          <w:sz w:val="28"/>
          <w:szCs w:val="22"/>
          <w:highlight w:val="none"/>
          <w:lang w:eastAsia="zh-CN"/>
        </w:rPr>
        <w:t>单位法人章</w:t>
      </w:r>
      <w:r>
        <w:rPr>
          <w:rFonts w:hint="eastAsia" w:ascii="宋体" w:hAnsi="宋体" w:eastAsia="宋体" w:cs="宋体"/>
          <w:color w:val="auto"/>
          <w:sz w:val="28"/>
          <w:szCs w:val="22"/>
          <w:highlight w:val="none"/>
        </w:rPr>
        <w:t>）</w:t>
      </w:r>
    </w:p>
    <w:p>
      <w:pPr>
        <w:spacing w:line="360" w:lineRule="auto"/>
        <w:ind w:firstLine="1120" w:firstLineChars="400"/>
        <w:jc w:val="left"/>
        <w:outlineLvl w:val="9"/>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法定代表人或其委托代理人：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（签名或盖章）</w:t>
      </w:r>
    </w:p>
    <w:p>
      <w:pPr>
        <w:widowControl/>
        <w:ind w:firstLine="2730" w:firstLineChars="1300"/>
        <w:jc w:val="left"/>
        <w:outlineLvl w:val="9"/>
        <w:rPr>
          <w:rFonts w:hint="eastAsia" w:ascii="宋体" w:hAnsi="宋体" w:eastAsia="宋体" w:cs="宋体"/>
          <w:color w:val="auto"/>
          <w:sz w:val="28"/>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日</w:t>
      </w:r>
    </w:p>
    <w:p>
      <w:pPr>
        <w:widowControl/>
        <w:ind w:firstLine="0" w:firstLineChars="0"/>
        <w:jc w:val="left"/>
        <w:outlineLvl w:val="9"/>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br w:type="page"/>
      </w:r>
    </w:p>
    <w:p>
      <w:pPr>
        <w:spacing w:line="40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目  录</w:t>
      </w:r>
    </w:p>
    <w:p>
      <w:pPr>
        <w:pStyle w:val="2"/>
        <w:rPr>
          <w:rFonts w:hint="eastAsia" w:ascii="宋体" w:hAnsi="宋体" w:eastAsia="宋体" w:cs="宋体"/>
          <w:b/>
          <w:bCs/>
          <w:color w:val="auto"/>
          <w:sz w:val="28"/>
          <w:szCs w:val="28"/>
          <w:highlight w:val="none"/>
          <w:lang w:val="en-US" w:eastAsia="zh-CN"/>
        </w:rPr>
      </w:pPr>
    </w:p>
    <w:p>
      <w:pPr>
        <w:rPr>
          <w:rFonts w:hint="eastAsia" w:ascii="宋体" w:hAnsi="宋体" w:eastAsia="宋体" w:cs="宋体"/>
          <w:color w:val="auto"/>
          <w:szCs w:val="24"/>
          <w:highlight w:val="none"/>
          <w:lang w:val="en-US" w:eastAsia="zh-CN"/>
        </w:rPr>
      </w:pP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numPr>
          <w:ilvl w:val="0"/>
          <w:numId w:val="0"/>
        </w:num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四</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其他资料</w:t>
      </w:r>
    </w:p>
    <w:p>
      <w:pPr>
        <w:widowControl/>
        <w:ind w:firstLine="560" w:firstLineChars="200"/>
        <w:jc w:val="left"/>
        <w:outlineLvl w:val="9"/>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br w:type="page"/>
      </w:r>
    </w:p>
    <w:p>
      <w:pPr>
        <w:keepNext/>
        <w:keepLines/>
        <w:pageBreakBefore w:val="0"/>
        <w:widowControl w:val="0"/>
        <w:kinsoku/>
        <w:wordWrap/>
        <w:overflowPunct/>
        <w:topLinePunct w:val="0"/>
        <w:autoSpaceDE/>
        <w:autoSpaceDN/>
        <w:bidi w:val="0"/>
        <w:adjustRightInd/>
        <w:snapToGrid/>
        <w:spacing w:before="260" w:after="260" w:line="413" w:lineRule="auto"/>
        <w:ind w:firstLine="156" w:firstLineChars="49"/>
        <w:jc w:val="center"/>
        <w:textAlignment w:val="auto"/>
        <w:outlineLvl w:val="1"/>
        <w:rPr>
          <w:rFonts w:hint="eastAsia" w:ascii="宋体" w:hAnsi="宋体" w:eastAsia="宋体" w:cs="宋体"/>
          <w:sz w:val="32"/>
          <w:szCs w:val="32"/>
        </w:rPr>
      </w:pPr>
      <w:bookmarkStart w:id="2226" w:name="_Toc8562"/>
      <w:bookmarkStart w:id="2227" w:name="_Toc21253"/>
      <w:bookmarkStart w:id="2228" w:name="_Toc4520"/>
      <w:bookmarkStart w:id="2229" w:name="_Toc12555"/>
      <w:bookmarkStart w:id="2230" w:name="_Toc20370"/>
      <w:bookmarkStart w:id="2231" w:name="_Toc75856961"/>
      <w:bookmarkStart w:id="2232" w:name="_Toc28033"/>
      <w:bookmarkStart w:id="2233" w:name="_Toc6271"/>
      <w:bookmarkStart w:id="2234" w:name="_Toc492300950"/>
      <w:r>
        <w:rPr>
          <w:rFonts w:hint="eastAsia" w:ascii="宋体" w:hAnsi="宋体" w:eastAsia="宋体" w:cs="宋体"/>
          <w:sz w:val="32"/>
          <w:szCs w:val="32"/>
        </w:rPr>
        <w:t>（</w:t>
      </w:r>
      <w:r>
        <w:rPr>
          <w:rFonts w:hint="eastAsia" w:ascii="宋体" w:hAnsi="宋体" w:eastAsia="宋体" w:cs="宋体"/>
          <w:sz w:val="32"/>
          <w:szCs w:val="32"/>
          <w:lang w:val="en-US" w:eastAsia="zh-CN"/>
        </w:rPr>
        <w:t>一</w:t>
      </w:r>
      <w:r>
        <w:rPr>
          <w:rFonts w:hint="eastAsia" w:ascii="宋体" w:hAnsi="宋体" w:eastAsia="宋体" w:cs="宋体"/>
          <w:sz w:val="32"/>
          <w:szCs w:val="32"/>
        </w:rPr>
        <w:t>）法定代表人身份</w:t>
      </w:r>
      <w:r>
        <w:rPr>
          <w:rFonts w:hint="eastAsia" w:ascii="宋体" w:hAnsi="宋体" w:eastAsia="宋体" w:cs="宋体"/>
          <w:sz w:val="32"/>
          <w:szCs w:val="32"/>
          <w:lang w:eastAsia="zh-CN"/>
        </w:rPr>
        <w:t>证明</w:t>
      </w:r>
      <w:r>
        <w:rPr>
          <w:rFonts w:hint="eastAsia" w:ascii="宋体" w:hAnsi="宋体" w:eastAsia="宋体" w:cs="宋体"/>
          <w:sz w:val="32"/>
          <w:szCs w:val="32"/>
        </w:rPr>
        <w:t>或授权委托书</w:t>
      </w:r>
      <w:bookmarkEnd w:id="2226"/>
      <w:bookmarkEnd w:id="2227"/>
      <w:bookmarkEnd w:id="2228"/>
      <w:bookmarkEnd w:id="2229"/>
      <w:bookmarkEnd w:id="2230"/>
      <w:bookmarkEnd w:id="2231"/>
      <w:bookmarkEnd w:id="2232"/>
      <w:bookmarkEnd w:id="2233"/>
    </w:p>
    <w:p>
      <w:pPr>
        <w:keepNext/>
        <w:keepLines/>
        <w:spacing w:before="260" w:after="260" w:line="413" w:lineRule="auto"/>
        <w:jc w:val="center"/>
        <w:outlineLvl w:val="9"/>
        <w:rPr>
          <w:rFonts w:hint="eastAsia" w:ascii="宋体" w:hAnsi="宋体" w:eastAsia="宋体" w:cs="宋体"/>
          <w:b/>
          <w:color w:val="auto"/>
          <w:sz w:val="32"/>
          <w:szCs w:val="20"/>
          <w:highlight w:val="none"/>
        </w:rPr>
      </w:pPr>
      <w:r>
        <w:rPr>
          <w:rFonts w:hint="eastAsia" w:ascii="宋体" w:hAnsi="宋体" w:eastAsia="宋体" w:cs="宋体"/>
          <w:b/>
          <w:color w:val="auto"/>
          <w:sz w:val="32"/>
          <w:szCs w:val="20"/>
          <w:highlight w:val="none"/>
          <w:lang w:val="en-US" w:eastAsia="zh-CN"/>
        </w:rPr>
        <w:t>1.</w:t>
      </w:r>
      <w:r>
        <w:rPr>
          <w:rFonts w:hint="eastAsia" w:ascii="宋体" w:hAnsi="宋体" w:eastAsia="宋体" w:cs="宋体"/>
          <w:b/>
          <w:color w:val="auto"/>
          <w:sz w:val="32"/>
          <w:szCs w:val="20"/>
          <w:highlight w:val="none"/>
        </w:rPr>
        <w:t>法定代表人身份证明</w:t>
      </w:r>
    </w:p>
    <w:p>
      <w:pPr>
        <w:spacing w:line="440" w:lineRule="exact"/>
        <w:rPr>
          <w:rFonts w:hint="eastAsia" w:ascii="宋体" w:hAnsi="宋体" w:eastAsia="宋体" w:cs="宋体"/>
          <w:color w:val="auto"/>
          <w:sz w:val="20"/>
          <w:szCs w:val="22"/>
          <w:highlight w:val="none"/>
        </w:rPr>
      </w:pP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投标人名称：</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0" w:firstLineChars="0"/>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w:t>
      </w:r>
      <w:r>
        <w:rPr>
          <w:rFonts w:hint="eastAsia" w:ascii="宋体" w:hAnsi="宋体" w:eastAsia="宋体" w:cs="宋体"/>
          <w:color w:val="auto"/>
          <w:szCs w:val="22"/>
          <w:highlight w:val="none"/>
          <w:lang w:val="en-US" w:eastAsia="zh-CN"/>
        </w:rPr>
        <w:t xml:space="preserve">    </w:t>
      </w:r>
      <w:r>
        <w:rPr>
          <w:rFonts w:hint="eastAsia" w:ascii="宋体" w:hAnsi="宋体" w:eastAsia="宋体" w:cs="宋体"/>
          <w:color w:val="auto"/>
          <w:szCs w:val="22"/>
          <w:highlight w:val="none"/>
        </w:rPr>
        <w:t>名：</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性别：</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年龄：</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职务：</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（投标人名称）的法定代表人。</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特此证明。</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2"/>
          <w:highlight w:val="none"/>
        </w:rPr>
        <w:t>附：法定代表人身份证</w:t>
      </w:r>
      <w:r>
        <w:rPr>
          <w:rFonts w:hint="eastAsia" w:ascii="宋体" w:hAnsi="宋体" w:eastAsia="宋体" w:cs="宋体"/>
          <w:lang w:val="en-US" w:eastAsia="zh-CN"/>
        </w:rPr>
        <w:t>明</w:t>
      </w:r>
      <w:r>
        <w:rPr>
          <w:rFonts w:hint="eastAsia" w:ascii="宋体" w:hAnsi="宋体" w:eastAsia="宋体" w:cs="宋体"/>
          <w:color w:val="auto"/>
          <w:kern w:val="0"/>
          <w:szCs w:val="21"/>
          <w:highlight w:val="none"/>
        </w:rPr>
        <w:t>扫描件（双面）</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rPr>
      </w:pPr>
    </w:p>
    <w:p>
      <w:pPr>
        <w:spacing w:line="440" w:lineRule="exact"/>
        <w:rPr>
          <w:rFonts w:hint="eastAsia" w:ascii="宋体" w:hAnsi="宋体" w:eastAsia="宋体" w:cs="宋体"/>
          <w:color w:val="auto"/>
          <w:szCs w:val="22"/>
          <w:highlight w:val="none"/>
        </w:rPr>
      </w:pPr>
    </w:p>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ind w:firstLine="4620" w:firstLineChars="2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spacing w:line="440" w:lineRule="exact"/>
        <w:rPr>
          <w:rFonts w:hint="eastAsia" w:ascii="宋体" w:hAnsi="宋体" w:eastAsia="宋体" w:cs="宋体"/>
          <w:color w:val="auto"/>
          <w:sz w:val="20"/>
          <w:szCs w:val="22"/>
          <w:highlight w:val="none"/>
        </w:rPr>
      </w:pPr>
    </w:p>
    <w:p>
      <w:pPr>
        <w:spacing w:line="360" w:lineRule="auto"/>
        <w:ind w:firstLine="420" w:firstLineChars="200"/>
        <w:rPr>
          <w:rFonts w:hint="eastAsia" w:ascii="宋体" w:hAnsi="宋体" w:eastAsia="宋体" w:cs="宋体"/>
          <w:color w:val="auto"/>
          <w:sz w:val="20"/>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spacing w:line="440" w:lineRule="exact"/>
        <w:jc w:val="center"/>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br w:type="page"/>
      </w:r>
    </w:p>
    <w:p>
      <w:pPr>
        <w:keepNext/>
        <w:keepLines/>
        <w:spacing w:before="260" w:after="260" w:line="413" w:lineRule="auto"/>
        <w:jc w:val="center"/>
        <w:outlineLvl w:val="9"/>
        <w:rPr>
          <w:rFonts w:hint="eastAsia" w:ascii="宋体" w:hAnsi="宋体" w:eastAsia="宋体" w:cs="宋体"/>
          <w:b/>
          <w:color w:val="auto"/>
          <w:sz w:val="32"/>
          <w:szCs w:val="20"/>
          <w:highlight w:val="none"/>
        </w:rPr>
      </w:pPr>
      <w:bookmarkStart w:id="2235" w:name="_Toc7029"/>
      <w:r>
        <w:rPr>
          <w:rFonts w:hint="eastAsia" w:ascii="宋体" w:hAnsi="宋体" w:eastAsia="宋体" w:cs="宋体"/>
          <w:b/>
          <w:color w:val="auto"/>
          <w:sz w:val="32"/>
          <w:szCs w:val="20"/>
          <w:highlight w:val="none"/>
          <w:lang w:val="en-US" w:eastAsia="zh-CN"/>
        </w:rPr>
        <w:t>2.</w:t>
      </w:r>
      <w:r>
        <w:rPr>
          <w:rFonts w:hint="eastAsia" w:ascii="宋体" w:hAnsi="宋体" w:eastAsia="宋体" w:cs="宋体"/>
          <w:b/>
          <w:color w:val="auto"/>
          <w:sz w:val="32"/>
          <w:szCs w:val="20"/>
          <w:highlight w:val="none"/>
        </w:rPr>
        <w:t>授权委托书</w:t>
      </w:r>
      <w:bookmarkEnd w:id="2235"/>
    </w:p>
    <w:p>
      <w:pPr>
        <w:spacing w:line="440" w:lineRule="exact"/>
        <w:rPr>
          <w:rFonts w:hint="eastAsia" w:ascii="宋体" w:hAnsi="宋体" w:eastAsia="宋体" w:cs="宋体"/>
          <w:color w:val="auto"/>
          <w:szCs w:val="22"/>
          <w:highlight w:val="none"/>
        </w:rPr>
      </w:pP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本人</w:t>
      </w:r>
      <w:r>
        <w:rPr>
          <w:rFonts w:hint="eastAsia" w:ascii="宋体" w:hAnsi="宋体" w:eastAsia="宋体" w:cs="宋体"/>
          <w:color w:val="auto"/>
          <w:szCs w:val="22"/>
          <w:highlight w:val="none"/>
          <w:u w:val="single"/>
        </w:rPr>
        <w:t xml:space="preserve">      （姓名）</w:t>
      </w: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（投标人名称）</w:t>
      </w:r>
      <w:r>
        <w:rPr>
          <w:rFonts w:hint="eastAsia" w:ascii="宋体" w:hAnsi="宋体" w:eastAsia="宋体" w:cs="宋体"/>
          <w:color w:val="auto"/>
          <w:szCs w:val="22"/>
          <w:highlight w:val="none"/>
        </w:rPr>
        <w:t>的法定代表人，现委托</w:t>
      </w:r>
      <w:r>
        <w:rPr>
          <w:rFonts w:hint="eastAsia" w:ascii="宋体" w:hAnsi="宋体" w:eastAsia="宋体" w:cs="宋体"/>
          <w:color w:val="auto"/>
          <w:szCs w:val="22"/>
          <w:highlight w:val="none"/>
          <w:u w:val="single"/>
        </w:rPr>
        <w:t xml:space="preserve">        （姓名）   </w:t>
      </w:r>
      <w:r>
        <w:rPr>
          <w:rFonts w:hint="eastAsia" w:ascii="宋体" w:hAnsi="宋体" w:eastAsia="宋体" w:cs="宋体"/>
          <w:color w:val="auto"/>
          <w:szCs w:val="22"/>
          <w:highlight w:val="none"/>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color w:val="auto"/>
          <w:szCs w:val="22"/>
          <w:highlight w:val="none"/>
        </w:rPr>
        <w:t>我方签署、澄清</w:t>
      </w:r>
      <w:r>
        <w:rPr>
          <w:rFonts w:hint="eastAsia" w:ascii="宋体" w:hAnsi="宋体" w:eastAsia="宋体" w:cs="宋体"/>
          <w:color w:val="auto"/>
          <w:szCs w:val="22"/>
          <w:highlight w:val="none"/>
          <w:lang w:eastAsia="zh-CN"/>
        </w:rPr>
        <w:t>、</w:t>
      </w:r>
      <w:r>
        <w:rPr>
          <w:rFonts w:hint="eastAsia" w:ascii="宋体" w:hAnsi="宋体" w:eastAsia="宋体" w:cs="宋体"/>
          <w:color w:val="auto"/>
          <w:szCs w:val="22"/>
          <w:highlight w:val="none"/>
          <w:lang w:val="en-US" w:eastAsia="zh-CN"/>
        </w:rPr>
        <w:t>说明、补正、</w:t>
      </w:r>
      <w:r>
        <w:rPr>
          <w:rFonts w:hint="eastAsia" w:ascii="宋体" w:hAnsi="宋体" w:eastAsia="宋体" w:cs="宋体"/>
          <w:color w:val="auto"/>
          <w:szCs w:val="22"/>
          <w:highlight w:val="none"/>
        </w:rPr>
        <w:t>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zCs w:val="22"/>
          <w:highlight w:val="none"/>
        </w:rPr>
        <w:t>投标文件、签订合同和处理有关事宜，其法律后果由我方承担。</w:t>
      </w:r>
    </w:p>
    <w:p>
      <w:pPr>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委托期限：</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w:t>
      </w:r>
    </w:p>
    <w:p>
      <w:pPr>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代理人无转委托权。</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240" w:lineRule="auto"/>
        <w:ind w:firstLine="420" w:firstLineChars="200"/>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（签名或盖章）</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单位电话（座机）：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委托代理人电话（手机）：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pStyle w:val="2"/>
        <w:rPr>
          <w:rFonts w:hint="eastAsia" w:ascii="宋体" w:hAnsi="宋体" w:eastAsia="宋体" w:cs="宋体"/>
          <w:color w:val="auto"/>
          <w:highlight w:val="none"/>
        </w:rPr>
      </w:pPr>
    </w:p>
    <w:p>
      <w:pPr>
        <w:autoSpaceDE w:val="0"/>
        <w:autoSpaceDN w:val="0"/>
        <w:adjustRightInd w:val="0"/>
        <w:snapToGrid w:val="0"/>
        <w:spacing w:line="36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附：法定代表人和委托代理人身份证明扫描件（双面）</w:t>
      </w:r>
    </w:p>
    <w:p>
      <w:pPr>
        <w:spacing w:line="440" w:lineRule="exact"/>
        <w:ind w:right="840" w:firstLine="4057" w:firstLineChars="1932"/>
        <w:jc w:val="cente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spacing w:line="440" w:lineRule="exact"/>
        <w:ind w:right="840" w:firstLine="4057" w:firstLineChars="1932"/>
        <w:jc w:val="center"/>
        <w:rPr>
          <w:rFonts w:hint="eastAsia" w:ascii="宋体" w:hAnsi="宋体" w:eastAsia="宋体" w:cs="宋体"/>
          <w:color w:val="auto"/>
          <w:szCs w:val="22"/>
          <w:highlight w:val="none"/>
          <w:u w:val="single"/>
        </w:rPr>
      </w:pPr>
    </w:p>
    <w:p>
      <w:pPr>
        <w:spacing w:line="440" w:lineRule="exact"/>
        <w:ind w:right="840" w:firstLine="4057" w:firstLineChars="1932"/>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keepNext/>
        <w:keepLines/>
        <w:pageBreakBefore w:val="0"/>
        <w:widowControl w:val="0"/>
        <w:kinsoku/>
        <w:wordWrap/>
        <w:overflowPunct/>
        <w:topLinePunct w:val="0"/>
        <w:autoSpaceDE/>
        <w:autoSpaceDN/>
        <w:bidi w:val="0"/>
        <w:adjustRightInd/>
        <w:snapToGrid/>
        <w:spacing w:before="260" w:after="260" w:line="413" w:lineRule="auto"/>
        <w:ind w:firstLine="137" w:firstLineChars="49"/>
        <w:jc w:val="center"/>
        <w:textAlignment w:val="auto"/>
        <w:outlineLvl w:val="1"/>
        <w:rPr>
          <w:rFonts w:hint="eastAsia" w:ascii="宋体" w:hAnsi="宋体" w:eastAsia="宋体" w:cs="宋体"/>
          <w:color w:val="auto"/>
          <w:sz w:val="28"/>
          <w:szCs w:val="20"/>
          <w:highlight w:val="none"/>
        </w:rPr>
      </w:pPr>
      <w:bookmarkStart w:id="2236" w:name="_Toc14999"/>
      <w:bookmarkStart w:id="2237" w:name="_Toc26714"/>
      <w:bookmarkStart w:id="2238" w:name="_Toc225"/>
      <w:bookmarkStart w:id="2239" w:name="_Toc28411"/>
      <w:bookmarkStart w:id="2240" w:name="_Toc8430"/>
      <w:bookmarkStart w:id="2241" w:name="_Toc75856962"/>
      <w:bookmarkStart w:id="2242" w:name="_Toc473"/>
      <w:bookmarkStart w:id="2243" w:name="_Toc13127"/>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二</w:t>
      </w:r>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eastAsia="zh-CN"/>
        </w:rPr>
        <w:t>共同投标协议</w:t>
      </w:r>
      <w:r>
        <w:rPr>
          <w:rFonts w:hint="eastAsia" w:ascii="宋体" w:hAnsi="宋体" w:eastAsia="宋体" w:cs="宋体"/>
          <w:color w:val="auto"/>
          <w:sz w:val="28"/>
          <w:szCs w:val="20"/>
          <w:highlight w:val="none"/>
        </w:rPr>
        <w:t>（如有）</w:t>
      </w:r>
      <w:bookmarkEnd w:id="2236"/>
      <w:bookmarkEnd w:id="2237"/>
      <w:bookmarkEnd w:id="2238"/>
      <w:bookmarkEnd w:id="2239"/>
      <w:bookmarkEnd w:id="2240"/>
      <w:bookmarkEnd w:id="2241"/>
      <w:bookmarkEnd w:id="2242"/>
      <w:bookmarkEnd w:id="2243"/>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（所有成员单位名称）自愿组成联合体，共同参加</w:t>
      </w:r>
      <w:r>
        <w:rPr>
          <w:rFonts w:hint="eastAsia" w:ascii="宋体" w:hAnsi="宋体" w:eastAsia="宋体" w:cs="宋体"/>
          <w:color w:val="auto"/>
          <w:szCs w:val="22"/>
          <w:highlight w:val="none"/>
          <w:u w:val="single"/>
        </w:rPr>
        <w:t xml:space="preserve">                 （项目名称）</w:t>
      </w:r>
      <w:r>
        <w:rPr>
          <w:rFonts w:hint="eastAsia" w:ascii="宋体" w:hAnsi="宋体" w:eastAsia="宋体" w:cs="宋体"/>
          <w:color w:val="auto"/>
          <w:szCs w:val="21"/>
          <w:highlight w:val="none"/>
        </w:rPr>
        <w:t>投标。现就联</w:t>
      </w:r>
      <w:r>
        <w:rPr>
          <w:rFonts w:hint="eastAsia" w:ascii="宋体" w:hAnsi="宋体" w:eastAsia="宋体" w:cs="宋体"/>
          <w:color w:val="auto"/>
          <w:szCs w:val="22"/>
          <w:highlight w:val="none"/>
        </w:rPr>
        <w:t>合体投标事宜订立如下协议。</w:t>
      </w:r>
    </w:p>
    <w:p>
      <w:pPr>
        <w:tabs>
          <w:tab w:val="left" w:pos="3465"/>
          <w:tab w:val="left" w:pos="4200"/>
        </w:tabs>
        <w:autoSpaceDE w:val="0"/>
        <w:autoSpaceDN w:val="0"/>
        <w:adjustRightInd w:val="0"/>
        <w:snapToGrid w:val="0"/>
        <w:spacing w:line="466" w:lineRule="exact"/>
        <w:ind w:firstLine="405" w:firstLineChars="193"/>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（某成员单位名称）为</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（项目名称）</w:t>
      </w:r>
      <w:r>
        <w:rPr>
          <w:rFonts w:hint="eastAsia" w:ascii="宋体" w:hAnsi="宋体" w:eastAsia="宋体" w:cs="宋体"/>
          <w:snapToGrid w:val="0"/>
          <w:color w:val="auto"/>
          <w:kern w:val="0"/>
          <w:szCs w:val="21"/>
          <w:highlight w:val="none"/>
        </w:rPr>
        <w:t>联合体牵头人。由联合体牵头人递交投标保证金。</w:t>
      </w:r>
    </w:p>
    <w:p>
      <w:pPr>
        <w:autoSpaceDE w:val="0"/>
        <w:autoSpaceDN w:val="0"/>
        <w:adjustRightInd w:val="0"/>
        <w:snapToGrid w:val="0"/>
        <w:spacing w:line="466" w:lineRule="exact"/>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 联合体将严格按照招标文件的各项要求，递交投标文件，履行合同，并对外承担连带责任。</w:t>
      </w: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kern w:val="0"/>
          <w:szCs w:val="21"/>
          <w:highlight w:val="none"/>
        </w:rPr>
        <w:t>4. 联合体牵头人代表联合体签署投标文件</w:t>
      </w:r>
      <w:r>
        <w:rPr>
          <w:rFonts w:hint="eastAsia" w:ascii="宋体" w:hAnsi="宋体" w:eastAsia="宋体" w:cs="宋体"/>
          <w:color w:val="auto"/>
          <w:spacing w:val="-19"/>
          <w:kern w:val="0"/>
          <w:szCs w:val="21"/>
          <w:highlight w:val="none"/>
        </w:rPr>
        <w:t>，</w:t>
      </w:r>
      <w:r>
        <w:rPr>
          <w:rFonts w:hint="eastAsia" w:ascii="宋体" w:hAnsi="宋体" w:eastAsia="宋体" w:cs="宋体"/>
          <w:color w:val="auto"/>
          <w:kern w:val="0"/>
          <w:szCs w:val="21"/>
          <w:highlight w:val="none"/>
        </w:rPr>
        <w:t>联合体牵头人的所有承诺均认为代表了联合体各成员。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 联合体各成员单位内部的职责分工如下：</w:t>
      </w:r>
    </w:p>
    <w:tbl>
      <w:tblPr>
        <w:tblStyle w:val="47"/>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联合体成员名称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联合体牵头人名称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联合体其他成员单位一名称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联合体其他成员单位二名称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r>
    </w:tbl>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6.由联合体牵头人委派本</w:t>
      </w:r>
      <w:r>
        <w:rPr>
          <w:rFonts w:hint="eastAsia" w:ascii="宋体" w:hAnsi="宋体" w:eastAsia="宋体" w:cs="宋体"/>
          <w:snapToGrid w:val="0"/>
          <w:color w:val="auto"/>
          <w:kern w:val="0"/>
          <w:szCs w:val="21"/>
          <w:highlight w:val="none"/>
          <w:lang w:val="en-US" w:eastAsia="zh-CN"/>
        </w:rPr>
        <w:t>单位人员作为本项目</w:t>
      </w:r>
      <w:r>
        <w:rPr>
          <w:rFonts w:hint="eastAsia" w:ascii="宋体" w:hAnsi="宋体" w:eastAsia="宋体" w:cs="宋体"/>
          <w:snapToGrid w:val="0"/>
          <w:color w:val="auto"/>
          <w:kern w:val="0"/>
          <w:szCs w:val="21"/>
          <w:highlight w:val="none"/>
        </w:rPr>
        <w:t>的委托代理人。</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8.本协议书自签署之日起生效，合同履行完毕后自动失效。</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9.本协议书一式</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份，联合体成员和招标人各执</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w:t>
      </w:r>
    </w:p>
    <w:p>
      <w:pPr>
        <w:widowControl/>
        <w:jc w:val="left"/>
        <w:rPr>
          <w:rFonts w:hint="eastAsia" w:ascii="宋体" w:hAnsi="宋体" w:eastAsia="宋体" w:cs="宋体"/>
          <w:color w:val="auto"/>
          <w:spacing w:val="-1"/>
          <w:kern w:val="0"/>
          <w:szCs w:val="21"/>
          <w:highlight w:val="none"/>
          <w:u w:val="single"/>
        </w:rPr>
      </w:pP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牵头人名称：</w:t>
      </w:r>
      <w:r>
        <w:rPr>
          <w:rFonts w:hint="eastAsia" w:ascii="宋体" w:hAnsi="宋体" w:eastAsia="宋体" w:cs="宋体"/>
          <w:snapToGrid w:val="0"/>
          <w:color w:val="auto"/>
          <w:kern w:val="0"/>
          <w:szCs w:val="21"/>
          <w:highlight w:val="none"/>
          <w:u w:val="single"/>
        </w:rPr>
        <w:t xml:space="preserve">                                （盖单位法人章）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（签名或盖章）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联合体其他成员单位一名称：</w:t>
      </w:r>
      <w:r>
        <w:rPr>
          <w:rFonts w:hint="eastAsia" w:ascii="宋体" w:hAnsi="宋体" w:eastAsia="宋体" w:cs="宋体"/>
          <w:snapToGrid w:val="0"/>
          <w:color w:val="auto"/>
          <w:kern w:val="0"/>
          <w:szCs w:val="21"/>
          <w:highlight w:val="none"/>
          <w:u w:val="single"/>
        </w:rPr>
        <w:t xml:space="preserve">                  （盖单位法人章）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（签名或盖章）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联合体其他成员单位二名称：</w:t>
      </w:r>
      <w:r>
        <w:rPr>
          <w:rFonts w:hint="eastAsia" w:ascii="宋体" w:hAnsi="宋体" w:eastAsia="宋体" w:cs="宋体"/>
          <w:snapToGrid w:val="0"/>
          <w:color w:val="auto"/>
          <w:kern w:val="0"/>
          <w:szCs w:val="21"/>
          <w:highlight w:val="none"/>
          <w:u w:val="single"/>
        </w:rPr>
        <w:t xml:space="preserve">                  （盖单位法人章）</w:t>
      </w:r>
    </w:p>
    <w:p>
      <w:pPr>
        <w:tabs>
          <w:tab w:val="left" w:pos="5140"/>
          <w:tab w:val="left" w:pos="6100"/>
          <w:tab w:val="left" w:pos="6820"/>
        </w:tabs>
        <w:autoSpaceDE w:val="0"/>
        <w:autoSpaceDN w:val="0"/>
        <w:adjustRightInd w:val="0"/>
        <w:spacing w:line="466"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（签名或盖章）</w:t>
      </w:r>
    </w:p>
    <w:p>
      <w:pPr>
        <w:tabs>
          <w:tab w:val="left" w:pos="5140"/>
          <w:tab w:val="left" w:pos="6100"/>
          <w:tab w:val="left" w:pos="6820"/>
        </w:tabs>
        <w:autoSpaceDE w:val="0"/>
        <w:autoSpaceDN w:val="0"/>
        <w:adjustRightInd w:val="0"/>
        <w:spacing w:line="466"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p>
      <w:pPr>
        <w:tabs>
          <w:tab w:val="left" w:pos="3840"/>
          <w:tab w:val="left" w:pos="4780"/>
          <w:tab w:val="left" w:pos="5720"/>
        </w:tabs>
        <w:wordWrap w:val="0"/>
        <w:autoSpaceDE w:val="0"/>
        <w:autoSpaceDN w:val="0"/>
        <w:adjustRightInd w:val="0"/>
        <w:snapToGrid w:val="0"/>
        <w:spacing w:line="466" w:lineRule="exact"/>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pStyle w:val="9"/>
        <w:tabs>
          <w:tab w:val="left" w:pos="315"/>
        </w:tabs>
        <w:spacing w:line="466" w:lineRule="exact"/>
        <w:ind w:firstLine="0"/>
        <w:jc w:val="right"/>
        <w:rPr>
          <w:rFonts w:hint="eastAsia" w:ascii="宋体" w:hAnsi="宋体" w:eastAsia="宋体" w:cs="宋体"/>
          <w:color w:val="auto"/>
          <w:sz w:val="21"/>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47625</wp:posOffset>
                </wp:positionH>
                <wp:positionV relativeFrom="paragraph">
                  <wp:posOffset>240665</wp:posOffset>
                </wp:positionV>
                <wp:extent cx="5470525" cy="0"/>
                <wp:effectExtent l="0" t="0" r="0" b="0"/>
                <wp:wrapNone/>
                <wp:docPr id="2" name="直接连接符 4"/>
                <wp:cNvGraphicFramePr/>
                <a:graphic xmlns:a="http://schemas.openxmlformats.org/drawingml/2006/main">
                  <a:graphicData uri="http://schemas.microsoft.com/office/word/2010/wordprocessingShape">
                    <wps:wsp>
                      <wps:cNvCnPr/>
                      <wps:spPr>
                        <a:xfrm>
                          <a:off x="0" y="0"/>
                          <a:ext cx="5470525" cy="0"/>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直接连接符 4" o:spid="_x0000_s1026" o:spt="20" style="position:absolute;left:0pt;margin-left:3.75pt;margin-top:18.95pt;height:0pt;width:430.75pt;z-index:251660288;mso-width-relative:page;mso-height-relative:page;" filled="f" stroked="t" coordsize="21600,21600" o:gfxdata="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FycoNXX&#10;AAAABwEAAA8AAAAAAAAAAQAgAAAAOAAAAGRycy9kb3ducmV2LnhtbFBLAQIUABQAAAAIAIdO4kDz&#10;UsDN0gEAAIoDAAAOAAAAAAAAAAEAIAAAADwBAABkcnMvZTJvRG9jLnhtbFBLBQYAAAAABgAGAFkB&#10;AACABQAAAAA=&#10;">
                <v:fill on="f" focussize="0,0"/>
                <v:stroke weight="0.25pt" color="#000000" joinstyle="round"/>
                <v:imagedata o:title=""/>
                <o:lock v:ext="edit" aspectratio="f"/>
              </v:line>
            </w:pict>
          </mc:Fallback>
        </mc:AlternateContent>
      </w:r>
    </w:p>
    <w:p>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注：</w:t>
      </w:r>
      <w:r>
        <w:rPr>
          <w:rFonts w:hint="eastAsia" w:ascii="宋体" w:hAnsi="宋体" w:eastAsia="宋体" w:cs="宋体"/>
          <w:color w:val="auto"/>
          <w:kern w:val="0"/>
          <w:szCs w:val="21"/>
          <w:highlight w:val="none"/>
        </w:rPr>
        <w:t>1.在</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第5条联合体各成员单位内部的职责分工中填写的联合体所有成员单位名称应与其营业执照、资质证书一致，否则由评标委员会作否决投标处理。</w:t>
      </w:r>
    </w:p>
    <w:p>
      <w:pPr>
        <w:numPr>
          <w:ilvl w:val="-1"/>
          <w:numId w:val="0"/>
        </w:numPr>
        <w:topLinePunct w:val="0"/>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本协议书由委托代理人签名或盖章的，应附法定代表人签名或盖章的授权委托书。</w:t>
      </w:r>
    </w:p>
    <w:p>
      <w:pP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br w:type="page"/>
      </w:r>
    </w:p>
    <w:bookmarkEnd w:id="2168"/>
    <w:bookmarkEnd w:id="2234"/>
    <w:p>
      <w:pPr>
        <w:keepNext/>
        <w:keepLines/>
        <w:pageBreakBefore w:val="0"/>
        <w:widowControl w:val="0"/>
        <w:kinsoku/>
        <w:wordWrap/>
        <w:overflowPunct/>
        <w:topLinePunct w:val="0"/>
        <w:autoSpaceDE/>
        <w:autoSpaceDN/>
        <w:bidi w:val="0"/>
        <w:adjustRightInd/>
        <w:snapToGrid/>
        <w:spacing w:before="260" w:after="260" w:line="413" w:lineRule="auto"/>
        <w:ind w:firstLine="137" w:firstLineChars="49"/>
        <w:jc w:val="center"/>
        <w:textAlignment w:val="auto"/>
        <w:outlineLvl w:val="1"/>
        <w:rPr>
          <w:rFonts w:hint="eastAsia" w:ascii="宋体" w:hAnsi="宋体" w:eastAsia="宋体" w:cs="宋体"/>
          <w:color w:val="auto"/>
          <w:sz w:val="28"/>
          <w:szCs w:val="20"/>
          <w:highlight w:val="none"/>
        </w:rPr>
      </w:pPr>
      <w:bookmarkStart w:id="2244" w:name="_Toc27325"/>
      <w:bookmarkStart w:id="2245" w:name="_Toc19665"/>
      <w:bookmarkStart w:id="2246" w:name="_Toc23776"/>
      <w:bookmarkStart w:id="2247" w:name="_Toc75856967"/>
      <w:bookmarkStart w:id="2248" w:name="_Toc19909"/>
      <w:bookmarkStart w:id="2249" w:name="_Toc6857"/>
      <w:bookmarkStart w:id="2250" w:name="_Toc32181"/>
      <w:bookmarkStart w:id="2251" w:name="_Toc12993"/>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三</w:t>
      </w:r>
      <w:r>
        <w:rPr>
          <w:rFonts w:hint="eastAsia" w:ascii="宋体" w:hAnsi="宋体" w:eastAsia="宋体" w:cs="宋体"/>
          <w:color w:val="auto"/>
          <w:sz w:val="28"/>
          <w:szCs w:val="20"/>
          <w:highlight w:val="none"/>
        </w:rPr>
        <w:t>）承诺</w:t>
      </w:r>
      <w:bookmarkEnd w:id="2244"/>
      <w:bookmarkEnd w:id="2245"/>
      <w:bookmarkEnd w:id="2246"/>
      <w:bookmarkEnd w:id="2247"/>
      <w:bookmarkEnd w:id="2248"/>
      <w:bookmarkEnd w:id="2249"/>
      <w:bookmarkEnd w:id="2250"/>
      <w:bookmarkEnd w:id="2251"/>
    </w:p>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承诺书</w:t>
      </w:r>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（招标人名称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u w:val="single"/>
        </w:rPr>
        <w:t>有两个及以上招标人的，请填写所有招标人</w:t>
      </w:r>
      <w:r>
        <w:rPr>
          <w:rFonts w:hint="eastAsia" w:ascii="宋体" w:hAnsi="宋体" w:eastAsia="宋体" w:cs="宋体"/>
          <w:color w:val="auto"/>
          <w:szCs w:val="21"/>
          <w:highlight w:val="none"/>
          <w:u w:val="single"/>
          <w:lang w:eastAsia="zh-CN"/>
        </w:rPr>
        <w:t>名称</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（投标人名称）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（招标项目名称）</w:t>
      </w:r>
      <w:r>
        <w:rPr>
          <w:rFonts w:hint="eastAsia" w:ascii="宋体" w:hAnsi="宋体" w:eastAsia="宋体" w:cs="宋体"/>
          <w:color w:val="auto"/>
          <w:szCs w:val="21"/>
          <w:highlight w:val="none"/>
        </w:rPr>
        <w:t>的投标，自愿作出以下承诺：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1、我公司投标截止日投标资格情况不存在下列情形之一：</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（3）被列入《重庆市工程建设领域招标投标信用管理暂行办法》规定的黑名单且在有效期内；</w:t>
      </w:r>
    </w:p>
    <w:p>
      <w:pPr>
        <w:snapToGrid w:val="0"/>
        <w:spacing w:line="40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w:t>
      </w:r>
      <w:r>
        <w:rPr>
          <w:rFonts w:hint="eastAsia" w:ascii="宋体" w:hAnsi="宋体" w:eastAsia="宋体" w:cs="宋体"/>
          <w:color w:val="auto"/>
          <w:sz w:val="21"/>
          <w:szCs w:val="21"/>
          <w:highlight w:val="none"/>
          <w:lang w:eastAsia="zh-CN"/>
        </w:rPr>
        <w:t>被国家、重庆市（含市或任意区县）有关行政部门处以取消投标资格处罚或禁止从业处罚，且在处罚期限内的。</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2、我公司承诺拟派项目负责人</w:t>
      </w:r>
      <w:r>
        <w:rPr>
          <w:rFonts w:hint="eastAsia" w:ascii="宋体" w:hAnsi="宋体" w:eastAsia="宋体" w:cs="宋体"/>
          <w:color w:val="auto"/>
          <w:szCs w:val="21"/>
          <w:highlight w:val="none"/>
          <w:lang w:eastAsia="zh-CN"/>
        </w:rPr>
        <w:t>、</w:t>
      </w:r>
      <w:r>
        <w:rPr>
          <w:rFonts w:hint="eastAsia" w:ascii="宋体" w:hAnsi="宋体" w:eastAsia="宋体" w:cs="宋体"/>
          <w:color w:val="auto"/>
          <w:highlight w:val="none"/>
          <w:lang w:val="en-US" w:eastAsia="zh-CN"/>
        </w:rPr>
        <w:t>勘察负责人（如有）、设计负责人（如有）</w:t>
      </w:r>
      <w:r>
        <w:rPr>
          <w:rFonts w:hint="eastAsia" w:ascii="宋体" w:hAnsi="宋体" w:eastAsia="宋体" w:cs="宋体"/>
          <w:color w:val="auto"/>
          <w:szCs w:val="21"/>
          <w:highlight w:val="none"/>
        </w:rPr>
        <w:t>履职</w:t>
      </w:r>
      <w:r>
        <w:rPr>
          <w:rFonts w:hint="eastAsia" w:ascii="宋体" w:hAnsi="宋体" w:eastAsia="宋体" w:cs="宋体"/>
          <w:color w:val="auto"/>
          <w:szCs w:val="21"/>
          <w:highlight w:val="none"/>
          <w:lang w:eastAsia="zh-CN"/>
        </w:rPr>
        <w:t>、未被取消投标资格或未被禁止从业</w:t>
      </w:r>
      <w:r>
        <w:rPr>
          <w:rFonts w:hint="eastAsia" w:ascii="宋体" w:hAnsi="宋体" w:eastAsia="宋体" w:cs="宋体"/>
          <w:color w:val="auto"/>
          <w:szCs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（1）承诺拟派</w:t>
      </w:r>
      <w:r>
        <w:rPr>
          <w:rFonts w:hint="eastAsia" w:ascii="宋体" w:hAnsi="宋体" w:eastAsia="宋体" w:cs="宋体"/>
          <w:color w:val="auto"/>
          <w:highlight w:val="none"/>
          <w:lang w:val="en-US" w:eastAsia="zh-CN"/>
        </w:rPr>
        <w:t>项目负责人、勘察负责人（如有）、设计负责人（如有）</w:t>
      </w:r>
      <w:r>
        <w:rPr>
          <w:rFonts w:hint="eastAsia" w:ascii="宋体" w:hAnsi="宋体" w:eastAsia="宋体" w:cs="宋体"/>
          <w:color w:val="auto"/>
          <w:szCs w:val="21"/>
          <w:highlight w:val="none"/>
        </w:rPr>
        <w:t>中标后在本项目履职，签订合同时拟派的</w:t>
      </w:r>
      <w:r>
        <w:rPr>
          <w:rFonts w:hint="eastAsia" w:ascii="宋体" w:hAnsi="宋体" w:eastAsia="宋体" w:cs="宋体"/>
          <w:color w:val="auto"/>
          <w:szCs w:val="21"/>
          <w:highlight w:val="none"/>
          <w:lang w:eastAsia="zh-CN"/>
        </w:rPr>
        <w:t>上述人员</w:t>
      </w:r>
      <w:r>
        <w:rPr>
          <w:rFonts w:hint="eastAsia" w:ascii="宋体" w:hAnsi="宋体" w:eastAsia="宋体" w:cs="宋体"/>
          <w:color w:val="auto"/>
          <w:szCs w:val="21"/>
          <w:highlight w:val="none"/>
        </w:rPr>
        <w:t>与投标文件中的</w:t>
      </w:r>
      <w:r>
        <w:rPr>
          <w:rFonts w:hint="eastAsia" w:ascii="宋体" w:hAnsi="宋体" w:eastAsia="宋体" w:cs="宋体"/>
          <w:color w:val="auto"/>
          <w:szCs w:val="21"/>
          <w:highlight w:val="none"/>
          <w:lang w:eastAsia="zh-CN"/>
        </w:rPr>
        <w:t>上述人员</w:t>
      </w:r>
      <w:r>
        <w:rPr>
          <w:rFonts w:hint="eastAsia" w:ascii="宋体" w:hAnsi="宋体" w:eastAsia="宋体" w:cs="宋体"/>
          <w:color w:val="auto"/>
          <w:szCs w:val="21"/>
          <w:highlight w:val="none"/>
        </w:rPr>
        <w:t>一致，并满足办理相关手续的要求。不能按承诺履职的，</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lang w:eastAsia="zh-CN"/>
        </w:rPr>
        <w:t>可</w:t>
      </w:r>
      <w:r>
        <w:rPr>
          <w:rFonts w:hint="eastAsia" w:ascii="宋体" w:hAnsi="宋体" w:eastAsia="宋体" w:cs="宋体"/>
          <w:color w:val="auto"/>
          <w:szCs w:val="21"/>
          <w:highlight w:val="none"/>
        </w:rPr>
        <w:t>按合同相关条款要求</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承担责任并上报行政主管部门，给</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造成损失的，我</w:t>
      </w:r>
      <w:r>
        <w:rPr>
          <w:rFonts w:hint="eastAsia" w:ascii="宋体" w:hAnsi="宋体" w:eastAsia="宋体" w:cs="宋体"/>
          <w:color w:val="auto"/>
          <w:szCs w:val="21"/>
          <w:highlight w:val="none"/>
          <w:lang w:val="en-US" w:eastAsia="zh-CN"/>
        </w:rPr>
        <w:t>公</w:t>
      </w:r>
      <w:r>
        <w:rPr>
          <w:rFonts w:hint="eastAsia" w:ascii="宋体" w:hAnsi="宋体" w:eastAsia="宋体" w:cs="宋体"/>
          <w:color w:val="auto"/>
          <w:szCs w:val="21"/>
          <w:highlight w:val="none"/>
        </w:rPr>
        <w:t>司依法承担</w:t>
      </w:r>
      <w:r>
        <w:rPr>
          <w:rFonts w:hint="eastAsia" w:ascii="宋体" w:hAnsi="宋体" w:eastAsia="宋体" w:cs="宋体"/>
          <w:color w:val="auto"/>
          <w:szCs w:val="21"/>
          <w:highlight w:val="none"/>
          <w:lang w:eastAsia="zh-CN"/>
        </w:rPr>
        <w:t>违约责任或赔偿责任</w:t>
      </w:r>
      <w:r>
        <w:rPr>
          <w:rFonts w:hint="eastAsia" w:ascii="宋体" w:hAnsi="宋体" w:eastAsia="宋体" w:cs="宋体"/>
          <w:color w:val="auto"/>
          <w:szCs w:val="21"/>
          <w:highlight w:val="none"/>
        </w:rPr>
        <w:t>。我</w:t>
      </w:r>
      <w:r>
        <w:rPr>
          <w:rFonts w:hint="eastAsia" w:ascii="宋体" w:hAnsi="宋体" w:eastAsia="宋体" w:cs="宋体"/>
          <w:color w:val="auto"/>
          <w:szCs w:val="21"/>
          <w:highlight w:val="none"/>
          <w:lang w:val="en-US" w:eastAsia="zh-CN"/>
        </w:rPr>
        <w:t>公</w:t>
      </w:r>
      <w:r>
        <w:rPr>
          <w:rFonts w:hint="eastAsia" w:ascii="宋体" w:hAnsi="宋体" w:eastAsia="宋体" w:cs="宋体"/>
          <w:color w:val="auto"/>
          <w:szCs w:val="21"/>
          <w:highlight w:val="none"/>
        </w:rPr>
        <w:t>司承诺拟派</w:t>
      </w:r>
      <w:r>
        <w:rPr>
          <w:rFonts w:hint="eastAsia" w:ascii="宋体" w:hAnsi="宋体" w:eastAsia="宋体" w:cs="宋体"/>
          <w:color w:val="auto"/>
          <w:highlight w:val="none"/>
          <w:lang w:val="en-US" w:eastAsia="zh-CN"/>
        </w:rPr>
        <w:t>项目负责人、勘察负责人（如有）、设计负责人（如有）</w:t>
      </w:r>
      <w:r>
        <w:rPr>
          <w:rFonts w:hint="eastAsia" w:ascii="宋体" w:hAnsi="宋体" w:eastAsia="宋体" w:cs="宋体"/>
          <w:color w:val="auto"/>
          <w:szCs w:val="21"/>
          <w:highlight w:val="none"/>
        </w:rPr>
        <w:t>中标后不随意更换。</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（2）承诺拟派</w:t>
      </w:r>
      <w:r>
        <w:rPr>
          <w:rFonts w:hint="eastAsia" w:ascii="宋体" w:hAnsi="宋体" w:eastAsia="宋体" w:cs="宋体"/>
          <w:color w:val="auto"/>
          <w:highlight w:val="none"/>
          <w:lang w:val="en-US" w:eastAsia="zh-CN"/>
        </w:rPr>
        <w:t>项目负责人、勘察负责人（如有）、设计负责人（如有）</w:t>
      </w:r>
      <w:r>
        <w:rPr>
          <w:rFonts w:hint="eastAsia" w:ascii="宋体" w:hAnsi="宋体" w:eastAsia="宋体" w:cs="宋体"/>
          <w:color w:val="auto"/>
          <w:szCs w:val="21"/>
          <w:highlight w:val="none"/>
        </w:rPr>
        <w:t>未被</w:t>
      </w:r>
      <w:r>
        <w:rPr>
          <w:rFonts w:hint="eastAsia" w:ascii="宋体" w:hAnsi="宋体" w:eastAsia="宋体" w:cs="宋体"/>
          <w:color w:val="auto"/>
          <w:szCs w:val="21"/>
          <w:highlight w:val="none"/>
          <w:lang w:eastAsia="zh-CN"/>
        </w:rPr>
        <w:t>重庆市（含市或任意区县）有关行政部门</w:t>
      </w:r>
      <w:r>
        <w:rPr>
          <w:rFonts w:hint="eastAsia" w:ascii="宋体" w:hAnsi="宋体" w:eastAsia="宋体" w:cs="宋体"/>
          <w:color w:val="auto"/>
          <w:szCs w:val="21"/>
          <w:highlight w:val="none"/>
        </w:rPr>
        <w:t>暂停在渝承揽新业务。若被暂停在渝承揽新业务但仍参加投标，我司将被否决投标；已取得中标候选人资格或中标资格的，招标人有权取消我司中标候选人资格或中标资格；给招标人造成损失的，我司依法承担赔偿责任</w:t>
      </w:r>
      <w:r>
        <w:rPr>
          <w:rFonts w:hint="eastAsia" w:ascii="宋体" w:hAnsi="宋体" w:eastAsia="宋体" w:cs="宋体"/>
          <w:color w:val="auto"/>
          <w:szCs w:val="21"/>
          <w:highlight w:val="none"/>
          <w:lang w:val="en-US" w:eastAsia="zh-CN"/>
        </w:rPr>
        <w:t>或</w:t>
      </w:r>
      <w:r>
        <w:rPr>
          <w:rFonts w:hint="eastAsia" w:ascii="宋体" w:hAnsi="宋体" w:eastAsia="宋体" w:cs="宋体"/>
          <w:color w:val="auto"/>
          <w:szCs w:val="21"/>
          <w:highlight w:val="none"/>
        </w:rPr>
        <w:t>违约</w:t>
      </w:r>
      <w:r>
        <w:rPr>
          <w:rFonts w:hint="eastAsia" w:ascii="宋体" w:hAnsi="宋体" w:eastAsia="宋体" w:cs="宋体"/>
          <w:color w:val="auto"/>
          <w:szCs w:val="21"/>
          <w:highlight w:val="none"/>
          <w:lang w:val="en-US" w:eastAsia="zh-CN"/>
        </w:rPr>
        <w:t>责任</w:t>
      </w:r>
      <w:r>
        <w:rPr>
          <w:rFonts w:hint="eastAsia" w:ascii="宋体" w:hAnsi="宋体" w:eastAsia="宋体" w:cs="宋体"/>
          <w:color w:val="auto"/>
          <w:szCs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）未提供上述承诺或承诺内容不符合要求的，由评标委员会作否决投标处理。以上承诺同时作为合同的附件。</w:t>
      </w:r>
    </w:p>
    <w:p>
      <w:pPr>
        <w:spacing w:line="360" w:lineRule="auto"/>
        <w:ind w:firstLine="420" w:firstLineChars="200"/>
        <w:rPr>
          <w:rFonts w:hint="eastAsia" w:ascii="宋体" w:hAnsi="宋体" w:eastAsia="宋体" w:cs="宋体"/>
          <w:bCs/>
          <w:color w:val="auto"/>
          <w:szCs w:val="21"/>
          <w:highlight w:val="none"/>
          <w:lang w:val="en-US" w:eastAsia="zh-CN"/>
        </w:rPr>
      </w:pPr>
      <w:r>
        <w:rPr>
          <w:rFonts w:hint="eastAsia" w:ascii="宋体" w:hAnsi="宋体" w:eastAsia="宋体" w:cs="宋体"/>
          <w:color w:val="auto"/>
          <w:szCs w:val="21"/>
          <w:highlight w:val="none"/>
        </w:rPr>
        <w:t>□3、拟派其他</w:t>
      </w:r>
      <w:r>
        <w:rPr>
          <w:rFonts w:hint="eastAsia" w:ascii="宋体" w:hAnsi="宋体" w:eastAsia="宋体" w:cs="宋体"/>
          <w:color w:val="auto"/>
          <w:szCs w:val="21"/>
          <w:highlight w:val="none"/>
          <w:lang w:val="en-US" w:eastAsia="zh-CN"/>
        </w:rPr>
        <w:t>拟派</w:t>
      </w:r>
      <w:r>
        <w:rPr>
          <w:rFonts w:hint="eastAsia" w:ascii="宋体" w:hAnsi="宋体" w:eastAsia="宋体" w:cs="宋体"/>
          <w:color w:val="auto"/>
          <w:szCs w:val="21"/>
          <w:highlight w:val="none"/>
        </w:rPr>
        <w:t>主要人员</w:t>
      </w:r>
      <w:r>
        <w:rPr>
          <w:rFonts w:hint="eastAsia" w:ascii="宋体" w:hAnsi="宋体" w:eastAsia="宋体" w:cs="宋体"/>
          <w:i/>
          <w:iCs/>
          <w:color w:val="auto"/>
          <w:highlight w:val="none"/>
          <w:lang w:val="en-US" w:eastAsia="zh-CN"/>
        </w:rPr>
        <w:t>[提示：当第二章投标人须知前附表第1.4.1项中“6.其他要求-（1）</w:t>
      </w:r>
      <w:r>
        <w:rPr>
          <w:rFonts w:hint="eastAsia" w:ascii="宋体" w:hAnsi="宋体" w:eastAsia="宋体" w:cs="宋体"/>
          <w:i/>
          <w:iCs/>
          <w:color w:val="auto"/>
          <w:szCs w:val="21"/>
          <w:highlight w:val="none"/>
        </w:rPr>
        <w:t>其他</w:t>
      </w:r>
      <w:r>
        <w:rPr>
          <w:rFonts w:hint="eastAsia" w:ascii="宋体" w:hAnsi="宋体" w:eastAsia="宋体" w:cs="宋体"/>
          <w:i/>
          <w:iCs/>
          <w:color w:val="auto"/>
          <w:szCs w:val="21"/>
          <w:highlight w:val="none"/>
          <w:lang w:val="en-US" w:eastAsia="zh-CN"/>
        </w:rPr>
        <w:t>拟派</w:t>
      </w:r>
      <w:r>
        <w:rPr>
          <w:rFonts w:hint="eastAsia" w:ascii="宋体" w:hAnsi="宋体" w:eastAsia="宋体" w:cs="宋体"/>
          <w:i/>
          <w:iCs/>
          <w:color w:val="auto"/>
          <w:szCs w:val="21"/>
          <w:highlight w:val="none"/>
        </w:rPr>
        <w:t>主要人员</w:t>
      </w:r>
      <w:r>
        <w:rPr>
          <w:rFonts w:hint="eastAsia" w:ascii="宋体" w:hAnsi="宋体" w:eastAsia="宋体" w:cs="宋体"/>
          <w:i/>
          <w:iCs/>
          <w:color w:val="auto"/>
          <w:highlight w:val="none"/>
        </w:rPr>
        <w:t>要求</w:t>
      </w:r>
      <w:r>
        <w:rPr>
          <w:rFonts w:hint="eastAsia" w:ascii="宋体" w:hAnsi="宋体" w:eastAsia="宋体" w:cs="宋体"/>
          <w:i/>
          <w:iCs/>
          <w:color w:val="auto"/>
          <w:highlight w:val="none"/>
          <w:lang w:val="en-US" w:eastAsia="zh-CN"/>
        </w:rPr>
        <w:t>”选择方式一时适用。]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w:t>
      </w:r>
      <w:r>
        <w:rPr>
          <w:rFonts w:hint="eastAsia" w:ascii="宋体" w:hAnsi="宋体" w:eastAsia="宋体" w:cs="宋体"/>
          <w:color w:val="auto"/>
          <w:szCs w:val="21"/>
          <w:highlight w:val="none"/>
          <w:lang w:val="en-US" w:eastAsia="zh-CN"/>
        </w:rPr>
        <w:t>公</w:t>
      </w:r>
      <w:r>
        <w:rPr>
          <w:rFonts w:hint="eastAsia" w:ascii="宋体" w:hAnsi="宋体" w:eastAsia="宋体" w:cs="宋体"/>
          <w:color w:val="auto"/>
          <w:szCs w:val="21"/>
          <w:highlight w:val="none"/>
        </w:rPr>
        <w:t>司承诺中标后在签订合同之前，按照招标文件的要求配备满足实际工作需要的勘察设计项目部，配置项目管理班子，出具任命文件。任命文件应当明确勘察设计项目部的职责、岗位设置、主要人员配备，并书面通知</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相关岗位管理人员应持有有关行业主管部门要求的职称（或执业）证书</w:t>
      </w:r>
      <w:r>
        <w:rPr>
          <w:rFonts w:hint="eastAsia" w:ascii="宋体" w:hAnsi="宋体" w:eastAsia="宋体" w:cs="宋体"/>
          <w:color w:val="auto"/>
          <w:szCs w:val="21"/>
          <w:highlight w:val="none"/>
        </w:rPr>
        <w:t>，并提供我</w:t>
      </w:r>
      <w:r>
        <w:rPr>
          <w:rFonts w:hint="eastAsia" w:ascii="宋体" w:hAnsi="宋体" w:eastAsia="宋体" w:cs="宋体"/>
          <w:color w:val="auto"/>
          <w:szCs w:val="21"/>
          <w:highlight w:val="none"/>
          <w:lang w:val="en-US" w:eastAsia="zh-CN"/>
        </w:rPr>
        <w:t>公</w:t>
      </w:r>
      <w:r>
        <w:rPr>
          <w:rFonts w:hint="eastAsia" w:ascii="宋体" w:hAnsi="宋体" w:eastAsia="宋体" w:cs="宋体"/>
          <w:color w:val="auto"/>
          <w:szCs w:val="21"/>
          <w:highlight w:val="none"/>
        </w:rPr>
        <w:t>司为其缴纳的养老保险证明材料。中标后不能满足该要求的，</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可取消其中标资格</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签订合同后不满足该要求的，</w:t>
      </w:r>
      <w:r>
        <w:rPr>
          <w:rFonts w:hint="eastAsia" w:ascii="宋体" w:hAnsi="宋体" w:eastAsia="宋体" w:cs="宋体"/>
          <w:color w:val="auto"/>
          <w:szCs w:val="21"/>
          <w:highlight w:val="none"/>
          <w:lang w:val="en-US" w:eastAsia="zh-CN"/>
        </w:rPr>
        <w:t>招标人</w:t>
      </w:r>
      <w:r>
        <w:rPr>
          <w:rFonts w:hint="eastAsia" w:ascii="宋体" w:hAnsi="宋体" w:eastAsia="宋体" w:cs="宋体"/>
          <w:color w:val="auto"/>
          <w:szCs w:val="21"/>
          <w:highlight w:val="none"/>
        </w:rPr>
        <w:t>按合同相关条款</w:t>
      </w:r>
      <w:r>
        <w:rPr>
          <w:rFonts w:hint="eastAsia" w:ascii="宋体" w:hAnsi="宋体" w:eastAsia="宋体" w:cs="宋体"/>
          <w:color w:val="auto"/>
          <w:szCs w:val="21"/>
          <w:highlight w:val="none"/>
          <w:lang w:val="en-US" w:eastAsia="zh-CN"/>
        </w:rPr>
        <w:t>要求投标人承担责任</w:t>
      </w:r>
      <w:r>
        <w:rPr>
          <w:rFonts w:hint="eastAsia" w:ascii="宋体" w:hAnsi="宋体" w:eastAsia="宋体" w:cs="宋体"/>
          <w:color w:val="auto"/>
          <w:szCs w:val="21"/>
          <w:highlight w:val="none"/>
        </w:rPr>
        <w:t>并上报行政主管部门；给</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造成损失的，投标人依法承担</w:t>
      </w:r>
      <w:r>
        <w:rPr>
          <w:rFonts w:hint="eastAsia" w:ascii="宋体" w:hAnsi="宋体" w:eastAsia="宋体" w:cs="宋体"/>
          <w:color w:val="auto"/>
          <w:szCs w:val="21"/>
          <w:highlight w:val="none"/>
          <w:lang w:eastAsia="zh-CN"/>
        </w:rPr>
        <w:t>赔偿责任或违约责任</w:t>
      </w:r>
      <w:r>
        <w:rPr>
          <w:rFonts w:hint="eastAsia" w:ascii="宋体" w:hAnsi="宋体" w:eastAsia="宋体" w:cs="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、我公司在</w:t>
      </w:r>
      <w:r>
        <w:rPr>
          <w:rFonts w:hint="eastAsia" w:ascii="宋体" w:hAnsi="宋体" w:eastAsia="宋体" w:cs="宋体"/>
          <w:color w:val="auto"/>
          <w:szCs w:val="21"/>
          <w:highlight w:val="none"/>
          <w:lang w:val="en-US" w:eastAsia="zh-CN"/>
        </w:rPr>
        <w:t>投标文件</w:t>
      </w:r>
      <w:r>
        <w:rPr>
          <w:rFonts w:hint="eastAsia" w:ascii="宋体" w:hAnsi="宋体" w:eastAsia="宋体" w:cs="宋体"/>
          <w:color w:val="auto"/>
          <w:szCs w:val="21"/>
          <w:highlight w:val="none"/>
        </w:rPr>
        <w:t>中的</w:t>
      </w:r>
      <w:r>
        <w:rPr>
          <w:rFonts w:hint="eastAsia" w:ascii="宋体" w:hAnsi="宋体" w:eastAsia="宋体" w:cs="宋体"/>
          <w:color w:val="auto"/>
          <w:szCs w:val="21"/>
          <w:highlight w:val="none"/>
          <w:lang w:val="en-US" w:eastAsia="zh-CN"/>
        </w:rPr>
        <w:t>所有内容</w:t>
      </w:r>
      <w:r>
        <w:rPr>
          <w:rFonts w:hint="eastAsia" w:ascii="宋体" w:hAnsi="宋体" w:eastAsia="宋体" w:cs="宋体"/>
          <w:color w:val="auto"/>
          <w:szCs w:val="21"/>
          <w:highlight w:val="none"/>
        </w:rPr>
        <w:t>真实有效，不存在弄虚作假情形。</w:t>
      </w:r>
      <w:r>
        <w:rPr>
          <w:rFonts w:hint="eastAsia" w:ascii="宋体" w:hAnsi="宋体" w:eastAsia="宋体" w:cs="宋体"/>
          <w:color w:val="auto"/>
          <w:szCs w:val="21"/>
          <w:highlight w:val="none"/>
          <w:u w:val="none"/>
          <w:lang w:val="en-US" w:eastAsia="zh-CN"/>
        </w:rPr>
        <w:t>贵单位</w:t>
      </w:r>
      <w:r>
        <w:rPr>
          <w:rFonts w:hint="eastAsia" w:ascii="宋体" w:hAnsi="宋体" w:eastAsia="宋体" w:cs="宋体"/>
          <w:color w:val="auto"/>
          <w:szCs w:val="21"/>
          <w:highlight w:val="none"/>
          <w:u w:val="none"/>
        </w:rPr>
        <w:t>有权对我</w:t>
      </w:r>
      <w:r>
        <w:rPr>
          <w:rFonts w:hint="eastAsia" w:ascii="宋体" w:hAnsi="宋体" w:eastAsia="宋体" w:cs="宋体"/>
          <w:color w:val="auto"/>
          <w:szCs w:val="21"/>
          <w:highlight w:val="none"/>
          <w:u w:val="none"/>
          <w:lang w:val="en-US" w:eastAsia="zh-CN"/>
        </w:rPr>
        <w:t>公</w:t>
      </w:r>
      <w:r>
        <w:rPr>
          <w:rFonts w:hint="eastAsia" w:ascii="宋体" w:hAnsi="宋体" w:eastAsia="宋体" w:cs="宋体"/>
          <w:color w:val="auto"/>
          <w:szCs w:val="21"/>
          <w:highlight w:val="none"/>
          <w:u w:val="none"/>
        </w:rPr>
        <w:t>司提供的资料进行核实，若发现弄虚作假，</w:t>
      </w:r>
      <w:r>
        <w:rPr>
          <w:rFonts w:hint="eastAsia" w:ascii="宋体" w:hAnsi="宋体" w:eastAsia="宋体" w:cs="宋体"/>
          <w:color w:val="auto"/>
          <w:szCs w:val="21"/>
          <w:highlight w:val="none"/>
          <w:u w:val="none"/>
          <w:lang w:val="en-US" w:eastAsia="zh-CN"/>
        </w:rPr>
        <w:t>按相关规定</w:t>
      </w:r>
      <w:r>
        <w:rPr>
          <w:rFonts w:hint="eastAsia" w:ascii="宋体" w:hAnsi="宋体" w:eastAsia="宋体" w:cs="宋体"/>
          <w:color w:val="auto"/>
          <w:szCs w:val="21"/>
          <w:highlight w:val="none"/>
          <w:u w:val="none"/>
        </w:rPr>
        <w:t>取消</w:t>
      </w:r>
      <w:r>
        <w:rPr>
          <w:rFonts w:hint="eastAsia" w:ascii="宋体" w:hAnsi="宋体" w:eastAsia="宋体" w:cs="宋体"/>
          <w:color w:val="auto"/>
          <w:szCs w:val="21"/>
          <w:highlight w:val="none"/>
          <w:u w:val="none"/>
          <w:lang w:val="en-US" w:eastAsia="zh-CN"/>
        </w:rPr>
        <w:t>我公司</w:t>
      </w:r>
      <w:r>
        <w:rPr>
          <w:rFonts w:hint="eastAsia" w:ascii="宋体" w:hAnsi="宋体" w:eastAsia="宋体" w:cs="宋体"/>
          <w:color w:val="auto"/>
          <w:szCs w:val="21"/>
          <w:highlight w:val="none"/>
          <w:u w:val="none"/>
        </w:rPr>
        <w:t>中标资格，并按相关法律法规报招标投标监督部门，</w:t>
      </w:r>
      <w:r>
        <w:rPr>
          <w:rFonts w:hint="eastAsia" w:ascii="宋体" w:hAnsi="宋体" w:eastAsia="宋体" w:cs="宋体"/>
          <w:snapToGrid w:val="0"/>
          <w:color w:val="auto"/>
          <w:kern w:val="0"/>
          <w:szCs w:val="21"/>
          <w:highlight w:val="none"/>
          <w:u w:val="none"/>
          <w:lang w:eastAsia="zh-CN"/>
        </w:rPr>
        <w:t>投标</w:t>
      </w:r>
      <w:r>
        <w:rPr>
          <w:rFonts w:hint="eastAsia" w:ascii="宋体" w:hAnsi="宋体" w:eastAsia="宋体" w:cs="宋体"/>
          <w:snapToGrid w:val="0"/>
          <w:color w:val="auto"/>
          <w:kern w:val="0"/>
          <w:szCs w:val="21"/>
          <w:highlight w:val="none"/>
          <w:u w:val="none"/>
        </w:rPr>
        <w:t>保证金以现金形式</w:t>
      </w:r>
      <w:r>
        <w:rPr>
          <w:rFonts w:hint="eastAsia" w:ascii="宋体" w:hAnsi="宋体" w:eastAsia="宋体" w:cs="宋体"/>
          <w:snapToGrid w:val="0"/>
          <w:color w:val="auto"/>
          <w:kern w:val="0"/>
          <w:szCs w:val="21"/>
          <w:highlight w:val="none"/>
          <w:u w:val="none"/>
          <w:lang w:eastAsia="zh-CN"/>
        </w:rPr>
        <w:t>交纳</w:t>
      </w:r>
      <w:r>
        <w:rPr>
          <w:rFonts w:hint="eastAsia" w:ascii="宋体" w:hAnsi="宋体" w:eastAsia="宋体" w:cs="宋体"/>
          <w:snapToGrid w:val="0"/>
          <w:color w:val="auto"/>
          <w:kern w:val="0"/>
          <w:szCs w:val="21"/>
          <w:highlight w:val="none"/>
          <w:u w:val="none"/>
        </w:rPr>
        <w:t>的不予退还，以保函形式</w:t>
      </w:r>
      <w:r>
        <w:rPr>
          <w:rFonts w:hint="eastAsia" w:ascii="宋体" w:hAnsi="宋体" w:eastAsia="宋体" w:cs="宋体"/>
          <w:snapToGrid w:val="0"/>
          <w:color w:val="auto"/>
          <w:kern w:val="0"/>
          <w:szCs w:val="21"/>
          <w:highlight w:val="none"/>
          <w:u w:val="none"/>
          <w:lang w:eastAsia="zh-CN"/>
        </w:rPr>
        <w:t>交纳</w:t>
      </w:r>
      <w:r>
        <w:rPr>
          <w:rFonts w:hint="eastAsia" w:ascii="宋体" w:hAnsi="宋体" w:eastAsia="宋体" w:cs="宋体"/>
          <w:snapToGrid w:val="0"/>
          <w:color w:val="auto"/>
          <w:kern w:val="0"/>
          <w:szCs w:val="21"/>
          <w:highlight w:val="none"/>
          <w:u w:val="none"/>
        </w:rPr>
        <w:t>的由保函开立人支付保函担保的与</w:t>
      </w:r>
      <w:r>
        <w:rPr>
          <w:rFonts w:hint="eastAsia" w:ascii="宋体" w:hAnsi="宋体" w:eastAsia="宋体" w:cs="宋体"/>
          <w:snapToGrid w:val="0"/>
          <w:color w:val="auto"/>
          <w:kern w:val="0"/>
          <w:szCs w:val="21"/>
          <w:highlight w:val="none"/>
          <w:u w:val="none"/>
          <w:lang w:eastAsia="zh-CN"/>
        </w:rPr>
        <w:t>投标</w:t>
      </w:r>
      <w:r>
        <w:rPr>
          <w:rFonts w:hint="eastAsia" w:ascii="宋体" w:hAnsi="宋体" w:eastAsia="宋体" w:cs="宋体"/>
          <w:snapToGrid w:val="0"/>
          <w:color w:val="auto"/>
          <w:kern w:val="0"/>
          <w:szCs w:val="21"/>
          <w:highlight w:val="none"/>
          <w:u w:val="none"/>
        </w:rPr>
        <w:t>保证金等额的款项</w:t>
      </w:r>
      <w:r>
        <w:rPr>
          <w:rFonts w:hint="eastAsia" w:ascii="宋体" w:hAnsi="宋体" w:eastAsia="宋体" w:cs="宋体"/>
          <w:color w:val="auto"/>
          <w:szCs w:val="21"/>
          <w:highlight w:val="none"/>
          <w:u w:val="none"/>
        </w:rPr>
        <w:t>，我</w:t>
      </w:r>
      <w:r>
        <w:rPr>
          <w:rFonts w:hint="eastAsia" w:ascii="宋体" w:hAnsi="宋体" w:eastAsia="宋体" w:cs="宋体"/>
          <w:color w:val="auto"/>
          <w:szCs w:val="21"/>
          <w:highlight w:val="none"/>
          <w:u w:val="none"/>
          <w:lang w:val="en-US" w:eastAsia="zh-CN"/>
        </w:rPr>
        <w:t>公</w:t>
      </w:r>
      <w:r>
        <w:rPr>
          <w:rFonts w:hint="eastAsia" w:ascii="宋体" w:hAnsi="宋体" w:eastAsia="宋体" w:cs="宋体"/>
          <w:color w:val="auto"/>
          <w:szCs w:val="21"/>
          <w:highlight w:val="none"/>
          <w:u w:val="none"/>
        </w:rPr>
        <w:t>司自愿承担因此造成的相关责任并赔偿相应损</w:t>
      </w:r>
      <w:r>
        <w:rPr>
          <w:rFonts w:hint="eastAsia" w:ascii="宋体" w:hAnsi="宋体" w:eastAsia="宋体" w:cs="宋体"/>
          <w:color w:val="auto"/>
          <w:szCs w:val="21"/>
          <w:highlight w:val="none"/>
          <w:u w:val="none"/>
          <w:lang w:eastAsia="zh-CN"/>
        </w:rPr>
        <w:t>失</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、我公司不存在第二章“投标人须知”第 1.4.3 项</w:t>
      </w:r>
      <w:r>
        <w:rPr>
          <w:rFonts w:hint="eastAsia" w:ascii="宋体" w:hAnsi="宋体" w:eastAsia="宋体" w:cs="宋体"/>
          <w:color w:val="auto"/>
          <w:szCs w:val="21"/>
          <w:highlight w:val="none"/>
          <w:lang w:val="en-US" w:eastAsia="zh-CN"/>
        </w:rPr>
        <w:t>和第9.2款</w:t>
      </w:r>
      <w:r>
        <w:rPr>
          <w:rFonts w:hint="eastAsia" w:ascii="宋体" w:hAnsi="宋体" w:eastAsia="宋体" w:cs="宋体"/>
          <w:color w:val="auto"/>
          <w:szCs w:val="21"/>
          <w:highlight w:val="none"/>
        </w:rPr>
        <w:t>规定的任何一种情形。</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、我公司的投标文件符合第二章“投标人须知”第 1.</w:t>
      </w:r>
      <w:r>
        <w:rPr>
          <w:rFonts w:hint="eastAsia" w:ascii="宋体" w:hAnsi="宋体" w:eastAsia="宋体" w:cs="宋体"/>
          <w:color w:val="auto"/>
          <w:szCs w:val="21"/>
          <w:highlight w:val="none"/>
          <w:lang w:val="en-US"/>
        </w:rPr>
        <w:t>12</w:t>
      </w:r>
      <w:r>
        <w:rPr>
          <w:rFonts w:hint="eastAsia" w:ascii="宋体" w:hAnsi="宋体" w:eastAsia="宋体" w:cs="宋体"/>
          <w:color w:val="auto"/>
          <w:szCs w:val="21"/>
          <w:highlight w:val="none"/>
        </w:rPr>
        <w:t>.1 项的规定。</w:t>
      </w:r>
    </w:p>
    <w:p>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我公司的投标文件符合第二章“投标人须知”第 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.1 项的规定</w:t>
      </w:r>
      <w:r>
        <w:rPr>
          <w:rFonts w:hint="eastAsia" w:ascii="宋体" w:hAnsi="宋体" w:eastAsia="宋体" w:cs="宋体"/>
          <w:color w:val="auto"/>
          <w:szCs w:val="21"/>
          <w:highlight w:val="none"/>
          <w:lang w:eastAsia="zh-CN"/>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、我公司的投标文件符合招标文件第四章“合同条款及格式”规定，投标文件中没有贵单位不能接受的条件。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、我公司的投标文件符合招标文件第五章“发包人要求”</w:t>
      </w:r>
      <w:r>
        <w:rPr>
          <w:rFonts w:hint="eastAsia" w:ascii="宋体" w:hAnsi="宋体" w:eastAsia="宋体" w:cs="宋体"/>
          <w:color w:val="auto"/>
          <w:kern w:val="0"/>
          <w:highlight w:val="none"/>
        </w:rPr>
        <w:t>中的实质性要求和条件</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10、如</w:t>
      </w: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lang w:val="en-US" w:eastAsia="zh-CN"/>
        </w:rPr>
        <w:t xml:space="preserve">未中标，我公司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rPr>
        <w:t>同意</w:t>
      </w:r>
      <w:r>
        <w:rPr>
          <w:rFonts w:hint="eastAsia" w:ascii="宋体" w:hAnsi="宋体" w:eastAsia="宋体" w:cs="宋体"/>
          <w:color w:val="auto"/>
          <w:szCs w:val="21"/>
          <w:highlight w:val="none"/>
          <w:u w:val="none"/>
          <w:lang w:val="en-US" w:eastAsia="zh-CN"/>
        </w:rPr>
        <w:t xml:space="preserve"> </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 xml:space="preserve">不同意 </w:t>
      </w:r>
      <w:r>
        <w:rPr>
          <w:rFonts w:hint="eastAsia" w:ascii="宋体" w:hAnsi="宋体" w:eastAsia="宋体" w:cs="宋体"/>
          <w:color w:val="auto"/>
          <w:szCs w:val="21"/>
          <w:highlight w:val="none"/>
        </w:rPr>
        <w:t>招标人使用</w:t>
      </w:r>
      <w:r>
        <w:rPr>
          <w:rFonts w:hint="eastAsia" w:ascii="宋体" w:hAnsi="宋体" w:eastAsia="宋体" w:cs="宋体"/>
          <w:color w:val="auto"/>
          <w:szCs w:val="21"/>
          <w:highlight w:val="none"/>
          <w:lang w:val="en-US" w:eastAsia="zh-CN"/>
        </w:rPr>
        <w:t>本项目</w:t>
      </w:r>
      <w:r>
        <w:rPr>
          <w:rFonts w:hint="eastAsia" w:ascii="宋体" w:hAnsi="宋体" w:eastAsia="宋体" w:cs="宋体"/>
          <w:color w:val="auto"/>
          <w:szCs w:val="21"/>
          <w:highlight w:val="none"/>
        </w:rPr>
        <w:t>投标文件中的技术成果</w:t>
      </w:r>
      <w:r>
        <w:rPr>
          <w:rFonts w:hint="eastAsia" w:ascii="宋体" w:hAnsi="宋体" w:eastAsia="宋体" w:cs="宋体"/>
          <w:color w:val="auto"/>
          <w:szCs w:val="21"/>
          <w:highlight w:val="none"/>
          <w:lang w:val="en-US" w:eastAsia="zh-CN"/>
        </w:rPr>
        <w:t>。</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i/>
          <w:iCs/>
          <w:color w:val="auto"/>
          <w:szCs w:val="21"/>
          <w:highlight w:val="none"/>
          <w:u w:val="single"/>
          <w:lang w:val="en-US" w:eastAsia="zh-CN"/>
        </w:rPr>
      </w:pPr>
      <w:r>
        <w:rPr>
          <w:rFonts w:hint="eastAsia" w:ascii="宋体" w:hAnsi="宋体" w:eastAsia="宋体" w:cs="宋体"/>
          <w:color w:val="auto"/>
          <w:szCs w:val="21"/>
          <w:highlight w:val="none"/>
          <w:lang w:val="en-US" w:eastAsia="zh-CN"/>
        </w:rPr>
        <w:t>11、其他承诺事项：</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i/>
          <w:iCs/>
          <w:color w:val="auto"/>
          <w:szCs w:val="21"/>
          <w:highlight w:val="none"/>
          <w:u w:val="single"/>
          <w:lang w:val="en-US" w:eastAsia="zh-CN"/>
        </w:rPr>
        <w:t xml:space="preserve"> [提示：招标文件有具体要求的，可在此处增加对应的承诺内容。]</w:t>
      </w:r>
    </w:p>
    <w:p>
      <w:pPr>
        <w:spacing w:line="360" w:lineRule="auto"/>
        <w:ind w:firstLine="420" w:firstLineChars="200"/>
        <w:rPr>
          <w:rFonts w:hint="eastAsia" w:ascii="宋体" w:hAnsi="宋体" w:eastAsia="宋体" w:cs="宋体"/>
          <w:color w:val="auto"/>
          <w:szCs w:val="21"/>
          <w:highlight w:val="none"/>
          <w:lang w:val="en-US" w:eastAsia="zh-CN"/>
        </w:rPr>
      </w:pPr>
    </w:p>
    <w:p>
      <w:pPr>
        <w:spacing w:line="360" w:lineRule="auto"/>
        <w:ind w:firstLine="420" w:firstLineChars="200"/>
        <w:rPr>
          <w:rFonts w:hint="eastAsia" w:ascii="宋体" w:hAnsi="宋体" w:eastAsia="宋体" w:cs="宋体"/>
          <w:color w:val="auto"/>
          <w:szCs w:val="21"/>
          <w:highlight w:val="none"/>
        </w:rPr>
      </w:pPr>
    </w:p>
    <w:p>
      <w:pPr>
        <w:pStyle w:val="2"/>
        <w:rPr>
          <w:rFonts w:hint="eastAsia" w:ascii="宋体" w:hAnsi="宋体" w:eastAsia="宋体" w:cs="宋体"/>
          <w:color w:val="auto"/>
          <w:highlight w:val="none"/>
        </w:rPr>
      </w:pPr>
    </w:p>
    <w:p>
      <w:pPr>
        <w:spacing w:line="48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spacing w:line="48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（签名或盖章）</w:t>
      </w:r>
    </w:p>
    <w:p>
      <w:pPr>
        <w:spacing w:line="48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widowControl/>
        <w:jc w:val="left"/>
        <w:rPr>
          <w:rFonts w:hint="eastAsia" w:ascii="宋体" w:hAnsi="宋体" w:eastAsia="宋体" w:cs="宋体"/>
          <w:color w:val="auto"/>
          <w:sz w:val="28"/>
          <w:szCs w:val="20"/>
          <w:highlight w:val="none"/>
        </w:rPr>
      </w:pPr>
      <w:r>
        <w:rPr>
          <w:rFonts w:hint="eastAsia" w:ascii="宋体" w:hAnsi="宋体" w:eastAsia="宋体" w:cs="宋体"/>
          <w:color w:val="auto"/>
          <w:sz w:val="28"/>
          <w:szCs w:val="20"/>
          <w:highlight w:val="none"/>
        </w:rPr>
        <w:br w:type="page"/>
      </w:r>
    </w:p>
    <w:p>
      <w:pPr>
        <w:keepNext/>
        <w:keepLines/>
        <w:pageBreakBefore w:val="0"/>
        <w:widowControl w:val="0"/>
        <w:kinsoku/>
        <w:wordWrap/>
        <w:overflowPunct/>
        <w:topLinePunct w:val="0"/>
        <w:autoSpaceDE/>
        <w:autoSpaceDN/>
        <w:bidi w:val="0"/>
        <w:adjustRightInd/>
        <w:snapToGrid/>
        <w:spacing w:before="260" w:after="260" w:line="413" w:lineRule="auto"/>
        <w:ind w:firstLine="137" w:firstLineChars="49"/>
        <w:jc w:val="center"/>
        <w:textAlignment w:val="auto"/>
        <w:outlineLvl w:val="1"/>
        <w:rPr>
          <w:rFonts w:hint="eastAsia" w:ascii="宋体" w:hAnsi="宋体" w:eastAsia="宋体" w:cs="宋体"/>
          <w:color w:val="auto"/>
          <w:sz w:val="28"/>
          <w:szCs w:val="20"/>
          <w:highlight w:val="none"/>
        </w:rPr>
      </w:pPr>
      <w:bookmarkStart w:id="2252" w:name="_Toc4417"/>
      <w:bookmarkStart w:id="2253" w:name="_Toc8340"/>
      <w:bookmarkStart w:id="2254" w:name="_Toc32436"/>
      <w:bookmarkStart w:id="2255" w:name="_Toc3585"/>
      <w:bookmarkStart w:id="2256" w:name="_Toc4770"/>
      <w:bookmarkStart w:id="2257" w:name="_Toc75856968"/>
      <w:bookmarkStart w:id="2258" w:name="_Toc3990"/>
      <w:bookmarkStart w:id="2259" w:name="_Toc7177"/>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四</w:t>
      </w:r>
      <w:r>
        <w:rPr>
          <w:rFonts w:hint="eastAsia" w:ascii="宋体" w:hAnsi="宋体" w:eastAsia="宋体" w:cs="宋体"/>
          <w:color w:val="auto"/>
          <w:sz w:val="28"/>
          <w:szCs w:val="20"/>
          <w:highlight w:val="none"/>
        </w:rPr>
        <w:t>）其他资料</w:t>
      </w:r>
      <w:bookmarkEnd w:id="2252"/>
      <w:bookmarkEnd w:id="2253"/>
      <w:bookmarkEnd w:id="2254"/>
      <w:bookmarkEnd w:id="2255"/>
      <w:bookmarkEnd w:id="2256"/>
      <w:bookmarkEnd w:id="2257"/>
      <w:bookmarkEnd w:id="2258"/>
      <w:bookmarkEnd w:id="2259"/>
    </w:p>
    <w:p>
      <w:pPr>
        <w:spacing w:line="360" w:lineRule="auto"/>
        <w:ind w:firstLine="420" w:firstLineChars="20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投标保证金</w:t>
      </w:r>
    </w:p>
    <w:p>
      <w:pPr>
        <w:spacing w:line="360" w:lineRule="auto"/>
        <w:ind w:firstLine="420" w:firstLineChars="200"/>
        <w:rPr>
          <w:rFonts w:hint="eastAsia" w:ascii="宋体" w:hAnsi="宋体" w:eastAsia="宋体" w:cs="宋体"/>
          <w:i w:val="0"/>
          <w:iCs/>
          <w:color w:val="auto"/>
          <w:szCs w:val="21"/>
          <w:highlight w:val="none"/>
        </w:rPr>
      </w:pPr>
      <w:r>
        <w:rPr>
          <w:rFonts w:hint="eastAsia" w:ascii="宋体" w:hAnsi="宋体" w:eastAsia="宋体" w:cs="宋体"/>
          <w:i w:val="0"/>
          <w:iCs/>
          <w:color w:val="auto"/>
          <w:szCs w:val="21"/>
          <w:highlight w:val="none"/>
          <w:lang w:eastAsia="zh-CN"/>
        </w:rPr>
        <w:t>（</w:t>
      </w:r>
      <w:r>
        <w:rPr>
          <w:rFonts w:hint="eastAsia" w:ascii="宋体" w:hAnsi="宋体" w:eastAsia="宋体" w:cs="宋体"/>
          <w:i w:val="0"/>
          <w:iCs/>
          <w:color w:val="auto"/>
          <w:szCs w:val="21"/>
          <w:highlight w:val="none"/>
          <w:lang w:val="en-US" w:eastAsia="zh-CN"/>
        </w:rPr>
        <w:t>注</w:t>
      </w:r>
      <w:r>
        <w:rPr>
          <w:rFonts w:hint="eastAsia" w:ascii="宋体" w:hAnsi="宋体" w:eastAsia="宋体" w:cs="宋体"/>
          <w:i w:val="0"/>
          <w:iCs/>
          <w:color w:val="auto"/>
          <w:szCs w:val="21"/>
          <w:highlight w:val="none"/>
        </w:rPr>
        <w:t>：以转账支票或电汇形式交纳投标保证金的提供以下资料</w:t>
      </w:r>
      <w:r>
        <w:rPr>
          <w:rFonts w:hint="eastAsia" w:ascii="宋体" w:hAnsi="宋体" w:eastAsia="宋体" w:cs="宋体"/>
          <w:i w:val="0"/>
          <w:iCs/>
          <w:color w:val="auto"/>
          <w:szCs w:val="21"/>
          <w:highlight w:val="none"/>
          <w:lang w:eastAsia="zh-CN"/>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（1）企业基本账户开户证明文件。</w:t>
      </w:r>
    </w:p>
    <w:p>
      <w:pPr>
        <w:spacing w:line="240" w:lineRule="auto"/>
        <w:ind w:firstLine="0" w:firstLineChars="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br w:type="page"/>
      </w:r>
    </w:p>
    <w:p>
      <w:pPr>
        <w:spacing w:line="360" w:lineRule="auto"/>
        <w:ind w:firstLine="420" w:firstLineChars="200"/>
        <w:rPr>
          <w:rFonts w:hint="eastAsia" w:ascii="宋体" w:hAnsi="宋体" w:eastAsia="宋体" w:cs="宋体"/>
          <w:i/>
          <w:color w:val="auto"/>
          <w:szCs w:val="21"/>
          <w:highlight w:val="none"/>
          <w:lang w:eastAsia="zh-CN"/>
        </w:rPr>
      </w:pPr>
      <w:r>
        <w:rPr>
          <w:rFonts w:hint="eastAsia" w:ascii="宋体" w:hAnsi="宋体" w:eastAsia="宋体" w:cs="宋体"/>
          <w:i w:val="0"/>
          <w:iCs/>
          <w:color w:val="auto"/>
          <w:szCs w:val="21"/>
          <w:highlight w:val="none"/>
          <w:lang w:eastAsia="zh-CN"/>
        </w:rPr>
        <w:t>（</w:t>
      </w:r>
      <w:r>
        <w:rPr>
          <w:rFonts w:hint="eastAsia" w:ascii="宋体" w:hAnsi="宋体" w:eastAsia="宋体" w:cs="宋体"/>
          <w:i w:val="0"/>
          <w:iCs/>
          <w:color w:val="auto"/>
          <w:szCs w:val="21"/>
          <w:highlight w:val="none"/>
          <w:lang w:val="en-US" w:eastAsia="zh-CN"/>
        </w:rPr>
        <w:t>注</w:t>
      </w:r>
      <w:r>
        <w:rPr>
          <w:rFonts w:hint="eastAsia" w:ascii="宋体" w:hAnsi="宋体" w:eastAsia="宋体" w:cs="宋体"/>
          <w:i w:val="0"/>
          <w:iCs/>
          <w:color w:val="auto"/>
          <w:szCs w:val="21"/>
          <w:highlight w:val="none"/>
        </w:rPr>
        <w:t>：以纸质投标保函形式交纳投标保证金的提供以下资料</w:t>
      </w:r>
      <w:r>
        <w:rPr>
          <w:rFonts w:hint="eastAsia" w:ascii="宋体" w:hAnsi="宋体" w:eastAsia="宋体" w:cs="宋体"/>
          <w:i w:val="0"/>
          <w:iCs/>
          <w:color w:val="auto"/>
          <w:szCs w:val="21"/>
          <w:highlight w:val="none"/>
          <w:lang w:eastAsia="zh-CN"/>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（1）纸质投标保函（如有）</w:t>
      </w:r>
    </w:p>
    <w:p>
      <w:pPr>
        <w:pStyle w:val="2"/>
        <w:jc w:val="center"/>
        <w:rPr>
          <w:rFonts w:hint="eastAsia" w:ascii="宋体" w:hAnsi="宋体" w:eastAsia="宋体" w:cs="宋体"/>
          <w:color w:val="auto"/>
          <w:highlight w:val="none"/>
        </w:rPr>
      </w:pPr>
      <w:r>
        <w:rPr>
          <w:rFonts w:hint="eastAsia" w:ascii="宋体" w:hAnsi="宋体" w:eastAsia="宋体" w:cs="宋体"/>
          <w:color w:val="auto"/>
          <w:highlight w:val="none"/>
        </w:rPr>
        <w:t>投标保函示范文本</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申请人：</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址：</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受益人：</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址：</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开立人：</w:t>
      </w:r>
      <w:r>
        <w:rPr>
          <w:rFonts w:hint="eastAsia" w:ascii="宋体" w:hAnsi="宋体" w:eastAsia="宋体" w:cs="宋体"/>
          <w:color w:val="auto"/>
          <w:szCs w:val="21"/>
          <w:highlight w:val="none"/>
          <w:u w:val="single"/>
          <w:lang w:val="en-US" w:eastAsia="zh-CN"/>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jc w:val="both"/>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址：</w:t>
      </w:r>
      <w:r>
        <w:rPr>
          <w:rFonts w:hint="eastAsia" w:ascii="宋体" w:hAnsi="宋体" w:eastAsia="宋体" w:cs="宋体"/>
          <w:color w:val="auto"/>
          <w:szCs w:val="21"/>
          <w:highlight w:val="none"/>
          <w:u w:val="single"/>
          <w:lang w:val="en-US" w:eastAsia="zh-CN"/>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（以下简称“本项目”）发出的招标文件以及后续发布的答疑补遗文件，并拟向招标人（即“受益人”）提交投标文件（即“基础交易”）。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（3）投标人在与贵方签订合同前，未在规定的时间内提交符合招标文件要求的履约保证金；</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r>
        <w:rPr>
          <w:rFonts w:hint="eastAsia" w:ascii="宋体" w:hAnsi="宋体" w:eastAsia="宋体" w:cs="宋体"/>
          <w:i/>
          <w:iCs/>
          <w:color w:val="auto"/>
          <w:kern w:val="2"/>
          <w:sz w:val="21"/>
          <w:szCs w:val="21"/>
          <w:u w:val="single"/>
        </w:rPr>
        <w:t>[提示：招标人可以根据项目实际情况，填写本保函在重庆本地的核验方式，如现场核验等]</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rPr>
        <w:t>开立时间：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lang w:eastAsia="zh-CN"/>
        </w:rPr>
        <w:t>日</w:t>
      </w:r>
      <w:r>
        <w:rPr>
          <w:rFonts w:hint="eastAsia" w:ascii="宋体" w:hAnsi="宋体" w:eastAsia="宋体" w:cs="宋体"/>
          <w:color w:val="auto"/>
          <w:szCs w:val="21"/>
          <w:highlight w:val="none"/>
        </w:rPr>
        <w:br w:type="page"/>
      </w:r>
    </w:p>
    <w:p>
      <w:pPr>
        <w:spacing w:line="360" w:lineRule="auto"/>
        <w:ind w:firstLine="420" w:firstLineChars="20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 中小微企业声明函（示范格式）</w:t>
      </w:r>
    </w:p>
    <w:p>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ascii="宋体" w:hAnsi="宋体" w:eastAsia="宋体" w:cs="宋体"/>
          <w:color w:val="auto"/>
          <w:sz w:val="28"/>
          <w:szCs w:val="28"/>
          <w:lang w:eastAsia="zh-CN"/>
        </w:rPr>
      </w:pPr>
      <w:bookmarkStart w:id="2260" w:name="_Toc12303"/>
      <w:bookmarkStart w:id="2261" w:name="_Toc6299"/>
      <w:bookmarkStart w:id="2262" w:name="_Toc1391"/>
      <w:r>
        <w:rPr>
          <w:rFonts w:hint="eastAsia" w:ascii="宋体" w:hAnsi="宋体" w:eastAsia="宋体" w:cs="宋体"/>
          <w:color w:val="auto"/>
          <w:sz w:val="24"/>
          <w:szCs w:val="24"/>
          <w:lang w:eastAsia="zh-CN"/>
        </w:rPr>
        <w:t>中小企业声明函（</w:t>
      </w:r>
      <w:r>
        <w:rPr>
          <w:rFonts w:hint="eastAsia" w:ascii="宋体" w:hAnsi="宋体" w:eastAsia="宋体" w:cs="宋体"/>
          <w:color w:val="auto"/>
          <w:sz w:val="24"/>
          <w:szCs w:val="24"/>
          <w:lang w:val="en-US" w:eastAsia="zh-CN"/>
        </w:rPr>
        <w:t>服务类</w:t>
      </w:r>
      <w:r>
        <w:rPr>
          <w:rFonts w:hint="eastAsia" w:ascii="宋体" w:hAnsi="宋体" w:eastAsia="宋体" w:cs="宋体"/>
          <w:color w:val="auto"/>
          <w:sz w:val="24"/>
          <w:szCs w:val="24"/>
          <w:lang w:eastAsia="zh-CN"/>
        </w:rPr>
        <w:t>）</w:t>
      </w:r>
      <w:bookmarkEnd w:id="2260"/>
      <w:bookmarkEnd w:id="2261"/>
      <w:bookmarkEnd w:id="2262"/>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本公司（联合体）郑重声明，根据《政府采购促进中小企业发展管理办法》（财库〔2020〕46号）的规定，本公司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联合体</w:t>
      </w:r>
      <w:r>
        <w:rPr>
          <w:rFonts w:hint="eastAsia" w:ascii="宋体" w:hAnsi="宋体" w:eastAsia="宋体" w:cs="宋体"/>
          <w:sz w:val="21"/>
          <w:szCs w:val="21"/>
          <w:lang w:eastAsia="zh-CN"/>
        </w:rPr>
        <w:t>）</w:t>
      </w:r>
      <w:r>
        <w:rPr>
          <w:rFonts w:hint="eastAsia" w:ascii="宋体" w:hAnsi="宋体" w:eastAsia="宋体" w:cs="宋体"/>
          <w:sz w:val="21"/>
          <w:szCs w:val="21"/>
        </w:rPr>
        <w:t>参加</w:t>
      </w:r>
      <w:r>
        <w:rPr>
          <w:rFonts w:hint="eastAsia" w:ascii="宋体" w:hAnsi="宋体" w:eastAsia="宋体" w:cs="宋体"/>
          <w:i/>
          <w:sz w:val="21"/>
          <w:szCs w:val="21"/>
          <w:u w:val="single"/>
        </w:rPr>
        <w:t>（单位名称）</w:t>
      </w:r>
      <w:r>
        <w:rPr>
          <w:rFonts w:hint="eastAsia" w:ascii="宋体" w:hAnsi="宋体" w:eastAsia="宋体" w:cs="宋体"/>
          <w:sz w:val="21"/>
          <w:szCs w:val="21"/>
        </w:rPr>
        <w:t>的</w:t>
      </w:r>
      <w:r>
        <w:rPr>
          <w:rFonts w:hint="eastAsia" w:ascii="宋体" w:hAnsi="宋体" w:eastAsia="宋体" w:cs="宋体"/>
          <w:i/>
          <w:sz w:val="21"/>
          <w:szCs w:val="21"/>
          <w:u w:val="single"/>
        </w:rPr>
        <w:t>（项目名称）</w:t>
      </w:r>
      <w:r>
        <w:rPr>
          <w:rFonts w:hint="eastAsia" w:ascii="宋体" w:hAnsi="宋体" w:eastAsia="宋体" w:cs="宋体"/>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企业名称（盖章）：</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期：</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2.中小企业应当按照《中小企业划型标准规定》（工信部联企业〔2011〕300号），如实填写并提交《</w:t>
      </w:r>
      <w:r>
        <w:rPr>
          <w:rFonts w:hint="eastAsia" w:ascii="宋体" w:hAnsi="宋体" w:eastAsia="宋体" w:cs="宋体"/>
          <w:b w:val="0"/>
          <w:bCs w:val="0"/>
          <w:kern w:val="0"/>
          <w:sz w:val="21"/>
          <w:szCs w:val="21"/>
          <w:lang w:eastAsia="zh-CN"/>
        </w:rPr>
        <w:t>中小企业声明函</w:t>
      </w:r>
      <w:r>
        <w:rPr>
          <w:rFonts w:hint="eastAsia" w:ascii="宋体" w:hAnsi="宋体" w:eastAsia="宋体" w:cs="宋体"/>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4.本声明函“企业名称（盖章）”处为</w:t>
      </w:r>
      <w:r>
        <w:rPr>
          <w:rFonts w:hint="eastAsia" w:ascii="宋体" w:hAnsi="宋体" w:eastAsia="宋体" w:cs="宋体"/>
          <w:b w:val="0"/>
          <w:bCs w:val="0"/>
          <w:kern w:val="0"/>
          <w:sz w:val="21"/>
          <w:szCs w:val="21"/>
          <w:lang w:val="en-US" w:eastAsia="zh-CN"/>
        </w:rPr>
        <w:t>中小企业</w:t>
      </w:r>
      <w:r>
        <w:rPr>
          <w:rFonts w:hint="eastAsia" w:ascii="宋体" w:hAnsi="宋体" w:eastAsia="宋体" w:cs="宋体"/>
          <w:b w:val="0"/>
          <w:bCs w:val="0"/>
          <w:kern w:val="0"/>
          <w:sz w:val="21"/>
          <w:szCs w:val="21"/>
        </w:rPr>
        <w:t>盖章。</w:t>
      </w:r>
    </w:p>
    <w:p>
      <w:pPr>
        <w:rPr>
          <w:rFonts w:hint="eastAsia" w:ascii="宋体" w:hAnsi="宋体" w:eastAsia="宋体" w:cs="宋体"/>
          <w:szCs w:val="21"/>
        </w:rPr>
      </w:pPr>
      <w:r>
        <w:rPr>
          <w:rFonts w:hint="eastAsia" w:ascii="宋体" w:hAnsi="宋体" w:eastAsia="宋体" w:cs="宋体"/>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tabs>
          <w:tab w:val="left" w:pos="630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center"/>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（十六）其他未列明行业。从业人员300人以下的为中小微型企业。其中，从业人员100人及以上的为中型企业；从业人员10人及以上的为小型企业；从业人员10人以下的为微型企业。</w:t>
      </w:r>
    </w:p>
    <w:p>
      <w:pPr>
        <w:spacing w:line="240" w:lineRule="auto"/>
        <w:ind w:firstLine="0" w:firstLineChars="0"/>
        <w:rPr>
          <w:rFonts w:hint="eastAsia" w:ascii="宋体" w:hAnsi="宋体" w:eastAsia="宋体" w:cs="宋体"/>
          <w:kern w:val="0"/>
          <w:sz w:val="21"/>
          <w:szCs w:val="21"/>
        </w:rPr>
      </w:pPr>
      <w:r>
        <w:rPr>
          <w:rFonts w:hint="eastAsia" w:ascii="宋体" w:hAnsi="宋体" w:eastAsia="宋体" w:cs="宋体"/>
          <w:kern w:val="0"/>
          <w:sz w:val="21"/>
          <w:szCs w:val="21"/>
        </w:rPr>
        <w:br w:type="page"/>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r>
        <w:rPr>
          <w:rFonts w:hint="eastAsia" w:ascii="宋体" w:hAnsi="宋体" w:eastAsia="宋体" w:cs="宋体"/>
          <w:b w:val="0"/>
          <w:lang w:val="en-US" w:eastAsia="zh-CN"/>
        </w:rPr>
        <w:t>按照招标文件第二章投标人须知前附表第1.4.1项、第3.4款要求提供的资料。</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bookmarkEnd w:id="1481"/>
    <w:bookmarkEnd w:id="1482"/>
    <w:bookmarkEnd w:id="1483"/>
    <w:p>
      <w:pPr>
        <w:spacing w:after="120"/>
        <w:jc w:val="center"/>
        <w:rPr>
          <w:rFonts w:hint="eastAsia" w:ascii="宋体" w:hAnsi="宋体" w:eastAsia="宋体" w:cs="宋体"/>
          <w:color w:val="auto"/>
          <w:szCs w:val="22"/>
          <w:highlight w:val="none"/>
        </w:rPr>
      </w:pPr>
    </w:p>
    <w:sectPr>
      <w:footnotePr>
        <w:numFmt w:val="decimalEnclosedCircleChinese"/>
      </w:footnotePr>
      <w:pgSz w:w="11906" w:h="16838"/>
      <w:pgMar w:top="1304" w:right="1134" w:bottom="1304" w:left="1304" w:header="851" w:footer="992"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auto"/>
    <w:pitch w:val="default"/>
    <w:sig w:usb0="00000000" w:usb1="00000000" w:usb2="00000000" w:usb3="00000000" w:csb0="00040000" w:csb1="00000000"/>
  </w:font>
  <w:font w:name="Consolas">
    <w:altName w:val="Noto Sans Mono"/>
    <w:panose1 w:val="020B0609020204030204"/>
    <w:charset w:val="00"/>
    <w:family w:val="auto"/>
    <w:pitch w:val="default"/>
    <w:sig w:usb0="00000000" w:usb1="00000000" w:usb2="00000009" w:usb3="00000000" w:csb0="6000019F" w:csb1="DFD70000"/>
  </w:font>
  <w:font w:name="方正书宋简体">
    <w:altName w:val="宋体"/>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仿宋">
    <w:altName w:val="宋体"/>
    <w:panose1 w:val="02010609060101010101"/>
    <w:charset w:val="86"/>
    <w:family w:val="auto"/>
    <w:pitch w:val="default"/>
    <w:sig w:usb0="00000000" w:usb1="00000000" w:usb2="00000016" w:usb3="00000000" w:csb0="00040001" w:csb1="00000000"/>
  </w:font>
  <w:font w:name="方正仿宋简体">
    <w:altName w:val="方正仿宋_GBK"/>
    <w:panose1 w:val="03000509000000000000"/>
    <w:charset w:val="86"/>
    <w:family w:val="auto"/>
    <w:pitch w:val="default"/>
    <w:sig w:usb0="00000000" w:usb1="00000000" w:usb2="00000000" w:usb3="00000000" w:csb0="00040000" w:csb1="00000000"/>
  </w:font>
  <w:font w:name="华文细黑">
    <w:altName w:val="汉仪中等线简"/>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宋体"/>
    <w:panose1 w:val="02010609030101010101"/>
    <w:charset w:val="86"/>
    <w:family w:val="modern"/>
    <w:pitch w:val="default"/>
    <w:sig w:usb0="00000000" w:usb1="00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79</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05A535"/>
    <w:multiLevelType w:val="singleLevel"/>
    <w:tmpl w:val="7B05A535"/>
    <w:lvl w:ilvl="0" w:tentative="0">
      <w:start w:val="4"/>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hideSpellingErrors/>
  <w:revisionView w:markup="0"/>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yNjk1YzNjMjE2YjQ2MDU1ZDZkNjBmOWEyNTZlMmUifQ=="/>
  </w:docVars>
  <w:rsids>
    <w:rsidRoot w:val="00172A27"/>
    <w:rsid w:val="00001345"/>
    <w:rsid w:val="00001A09"/>
    <w:rsid w:val="00001B1E"/>
    <w:rsid w:val="000027C8"/>
    <w:rsid w:val="0000285A"/>
    <w:rsid w:val="00002D86"/>
    <w:rsid w:val="00003A3F"/>
    <w:rsid w:val="00004B9B"/>
    <w:rsid w:val="00005443"/>
    <w:rsid w:val="00005E79"/>
    <w:rsid w:val="000067A3"/>
    <w:rsid w:val="00010A30"/>
    <w:rsid w:val="00014531"/>
    <w:rsid w:val="00014DF1"/>
    <w:rsid w:val="00015333"/>
    <w:rsid w:val="00015C9C"/>
    <w:rsid w:val="0001647D"/>
    <w:rsid w:val="0001650A"/>
    <w:rsid w:val="000165A8"/>
    <w:rsid w:val="0001665A"/>
    <w:rsid w:val="00016912"/>
    <w:rsid w:val="00016C41"/>
    <w:rsid w:val="00017F2D"/>
    <w:rsid w:val="00020EB1"/>
    <w:rsid w:val="00021228"/>
    <w:rsid w:val="000215EB"/>
    <w:rsid w:val="00022747"/>
    <w:rsid w:val="00022F4C"/>
    <w:rsid w:val="00023AD6"/>
    <w:rsid w:val="00023B7F"/>
    <w:rsid w:val="00024492"/>
    <w:rsid w:val="00025644"/>
    <w:rsid w:val="00025750"/>
    <w:rsid w:val="0002592F"/>
    <w:rsid w:val="00025DD0"/>
    <w:rsid w:val="00026CDA"/>
    <w:rsid w:val="0002735F"/>
    <w:rsid w:val="000273CC"/>
    <w:rsid w:val="000301A4"/>
    <w:rsid w:val="0003119C"/>
    <w:rsid w:val="000316FE"/>
    <w:rsid w:val="00031F42"/>
    <w:rsid w:val="00032255"/>
    <w:rsid w:val="0003256A"/>
    <w:rsid w:val="0003271E"/>
    <w:rsid w:val="00032B15"/>
    <w:rsid w:val="00033076"/>
    <w:rsid w:val="00033847"/>
    <w:rsid w:val="000347EB"/>
    <w:rsid w:val="00034B81"/>
    <w:rsid w:val="00035320"/>
    <w:rsid w:val="0003558C"/>
    <w:rsid w:val="000355D8"/>
    <w:rsid w:val="00035B50"/>
    <w:rsid w:val="00035E2F"/>
    <w:rsid w:val="000365B0"/>
    <w:rsid w:val="0003673D"/>
    <w:rsid w:val="00037549"/>
    <w:rsid w:val="00037672"/>
    <w:rsid w:val="000407E9"/>
    <w:rsid w:val="00040A96"/>
    <w:rsid w:val="00041188"/>
    <w:rsid w:val="000415C5"/>
    <w:rsid w:val="000418B4"/>
    <w:rsid w:val="00041C27"/>
    <w:rsid w:val="000426A8"/>
    <w:rsid w:val="000426EA"/>
    <w:rsid w:val="000434B1"/>
    <w:rsid w:val="000437CD"/>
    <w:rsid w:val="00043D37"/>
    <w:rsid w:val="00044029"/>
    <w:rsid w:val="00046EAC"/>
    <w:rsid w:val="000477EA"/>
    <w:rsid w:val="00050329"/>
    <w:rsid w:val="00050A2B"/>
    <w:rsid w:val="00050F21"/>
    <w:rsid w:val="00051794"/>
    <w:rsid w:val="000537CF"/>
    <w:rsid w:val="00053B37"/>
    <w:rsid w:val="00053DC4"/>
    <w:rsid w:val="00053F70"/>
    <w:rsid w:val="00054784"/>
    <w:rsid w:val="00054C30"/>
    <w:rsid w:val="00054D78"/>
    <w:rsid w:val="00054F64"/>
    <w:rsid w:val="0005572F"/>
    <w:rsid w:val="0005649A"/>
    <w:rsid w:val="00057103"/>
    <w:rsid w:val="0005714B"/>
    <w:rsid w:val="000578DC"/>
    <w:rsid w:val="00057D13"/>
    <w:rsid w:val="00061927"/>
    <w:rsid w:val="00061B42"/>
    <w:rsid w:val="0006245E"/>
    <w:rsid w:val="00062535"/>
    <w:rsid w:val="00062D58"/>
    <w:rsid w:val="00063C01"/>
    <w:rsid w:val="000640B5"/>
    <w:rsid w:val="000654D9"/>
    <w:rsid w:val="000655E4"/>
    <w:rsid w:val="0006599E"/>
    <w:rsid w:val="00065C93"/>
    <w:rsid w:val="00065F0A"/>
    <w:rsid w:val="000677BF"/>
    <w:rsid w:val="00067885"/>
    <w:rsid w:val="00067E50"/>
    <w:rsid w:val="0007009B"/>
    <w:rsid w:val="000703E1"/>
    <w:rsid w:val="00070444"/>
    <w:rsid w:val="0007082A"/>
    <w:rsid w:val="00070DB4"/>
    <w:rsid w:val="00072AEF"/>
    <w:rsid w:val="00072C40"/>
    <w:rsid w:val="0007377C"/>
    <w:rsid w:val="0007389B"/>
    <w:rsid w:val="00073E89"/>
    <w:rsid w:val="00074031"/>
    <w:rsid w:val="00074445"/>
    <w:rsid w:val="00074926"/>
    <w:rsid w:val="000753AE"/>
    <w:rsid w:val="00075CB5"/>
    <w:rsid w:val="0007662F"/>
    <w:rsid w:val="00077452"/>
    <w:rsid w:val="00077788"/>
    <w:rsid w:val="000777DB"/>
    <w:rsid w:val="00080479"/>
    <w:rsid w:val="00080C91"/>
    <w:rsid w:val="00081A02"/>
    <w:rsid w:val="00081E58"/>
    <w:rsid w:val="000826AD"/>
    <w:rsid w:val="00084056"/>
    <w:rsid w:val="00084085"/>
    <w:rsid w:val="000843AE"/>
    <w:rsid w:val="00084AD3"/>
    <w:rsid w:val="00085720"/>
    <w:rsid w:val="00085DDD"/>
    <w:rsid w:val="000868F6"/>
    <w:rsid w:val="00086B25"/>
    <w:rsid w:val="00086F23"/>
    <w:rsid w:val="000874F6"/>
    <w:rsid w:val="00090828"/>
    <w:rsid w:val="0009083C"/>
    <w:rsid w:val="00090A07"/>
    <w:rsid w:val="00090FA6"/>
    <w:rsid w:val="00090FD7"/>
    <w:rsid w:val="00091128"/>
    <w:rsid w:val="00092098"/>
    <w:rsid w:val="000925AC"/>
    <w:rsid w:val="000927A3"/>
    <w:rsid w:val="00092F8F"/>
    <w:rsid w:val="0009358F"/>
    <w:rsid w:val="00094007"/>
    <w:rsid w:val="00094EF4"/>
    <w:rsid w:val="00095189"/>
    <w:rsid w:val="0009559A"/>
    <w:rsid w:val="0009581E"/>
    <w:rsid w:val="00095DEF"/>
    <w:rsid w:val="000967E2"/>
    <w:rsid w:val="00096C42"/>
    <w:rsid w:val="00097C86"/>
    <w:rsid w:val="000A0398"/>
    <w:rsid w:val="000A05E7"/>
    <w:rsid w:val="000A0D3C"/>
    <w:rsid w:val="000A2AF4"/>
    <w:rsid w:val="000A2CA5"/>
    <w:rsid w:val="000A3781"/>
    <w:rsid w:val="000A3817"/>
    <w:rsid w:val="000A41FD"/>
    <w:rsid w:val="000A4A55"/>
    <w:rsid w:val="000A569B"/>
    <w:rsid w:val="000A7403"/>
    <w:rsid w:val="000A7D07"/>
    <w:rsid w:val="000B0A2E"/>
    <w:rsid w:val="000B0F51"/>
    <w:rsid w:val="000B149B"/>
    <w:rsid w:val="000B1596"/>
    <w:rsid w:val="000B1B81"/>
    <w:rsid w:val="000B1BC0"/>
    <w:rsid w:val="000B1DE8"/>
    <w:rsid w:val="000B283B"/>
    <w:rsid w:val="000B3303"/>
    <w:rsid w:val="000B3431"/>
    <w:rsid w:val="000B3545"/>
    <w:rsid w:val="000B4288"/>
    <w:rsid w:val="000B4635"/>
    <w:rsid w:val="000B489F"/>
    <w:rsid w:val="000B4C5B"/>
    <w:rsid w:val="000B5039"/>
    <w:rsid w:val="000B55BE"/>
    <w:rsid w:val="000B5C3A"/>
    <w:rsid w:val="000B5E88"/>
    <w:rsid w:val="000B6027"/>
    <w:rsid w:val="000B6281"/>
    <w:rsid w:val="000B6648"/>
    <w:rsid w:val="000B786B"/>
    <w:rsid w:val="000C079C"/>
    <w:rsid w:val="000C0EE5"/>
    <w:rsid w:val="000C13A1"/>
    <w:rsid w:val="000C260D"/>
    <w:rsid w:val="000C30AC"/>
    <w:rsid w:val="000C3BC7"/>
    <w:rsid w:val="000C4579"/>
    <w:rsid w:val="000C463E"/>
    <w:rsid w:val="000C4BEF"/>
    <w:rsid w:val="000C4E06"/>
    <w:rsid w:val="000C5056"/>
    <w:rsid w:val="000C52AB"/>
    <w:rsid w:val="000C5AA2"/>
    <w:rsid w:val="000C5C93"/>
    <w:rsid w:val="000C5D12"/>
    <w:rsid w:val="000C6F15"/>
    <w:rsid w:val="000C6F2A"/>
    <w:rsid w:val="000D020D"/>
    <w:rsid w:val="000D0B20"/>
    <w:rsid w:val="000D136D"/>
    <w:rsid w:val="000D1F8D"/>
    <w:rsid w:val="000D21F1"/>
    <w:rsid w:val="000D252E"/>
    <w:rsid w:val="000D2ED1"/>
    <w:rsid w:val="000D3548"/>
    <w:rsid w:val="000D3551"/>
    <w:rsid w:val="000D35B5"/>
    <w:rsid w:val="000D42D0"/>
    <w:rsid w:val="000D5211"/>
    <w:rsid w:val="000D5573"/>
    <w:rsid w:val="000D5B51"/>
    <w:rsid w:val="000D616F"/>
    <w:rsid w:val="000D65FC"/>
    <w:rsid w:val="000D6B45"/>
    <w:rsid w:val="000D6FB3"/>
    <w:rsid w:val="000D7254"/>
    <w:rsid w:val="000D753D"/>
    <w:rsid w:val="000D76E1"/>
    <w:rsid w:val="000D7823"/>
    <w:rsid w:val="000E0DB3"/>
    <w:rsid w:val="000E10A5"/>
    <w:rsid w:val="000E10C0"/>
    <w:rsid w:val="000E1407"/>
    <w:rsid w:val="000E1A63"/>
    <w:rsid w:val="000E3177"/>
    <w:rsid w:val="000E33CF"/>
    <w:rsid w:val="000E40D3"/>
    <w:rsid w:val="000E4C3D"/>
    <w:rsid w:val="000E6849"/>
    <w:rsid w:val="000E6E8C"/>
    <w:rsid w:val="000E7213"/>
    <w:rsid w:val="000E72AF"/>
    <w:rsid w:val="000E72B9"/>
    <w:rsid w:val="000F05AB"/>
    <w:rsid w:val="000F091D"/>
    <w:rsid w:val="000F17D5"/>
    <w:rsid w:val="000F1B68"/>
    <w:rsid w:val="000F2179"/>
    <w:rsid w:val="000F278B"/>
    <w:rsid w:val="000F2955"/>
    <w:rsid w:val="000F2C67"/>
    <w:rsid w:val="000F40C0"/>
    <w:rsid w:val="000F45C8"/>
    <w:rsid w:val="000F4AAA"/>
    <w:rsid w:val="000F4BBE"/>
    <w:rsid w:val="000F50C6"/>
    <w:rsid w:val="000F51EA"/>
    <w:rsid w:val="000F5A6F"/>
    <w:rsid w:val="000F5AD4"/>
    <w:rsid w:val="000F7CF5"/>
    <w:rsid w:val="00100471"/>
    <w:rsid w:val="001006C1"/>
    <w:rsid w:val="0010189D"/>
    <w:rsid w:val="001019D6"/>
    <w:rsid w:val="00101E5F"/>
    <w:rsid w:val="001025D9"/>
    <w:rsid w:val="00102EBB"/>
    <w:rsid w:val="00104353"/>
    <w:rsid w:val="00105446"/>
    <w:rsid w:val="00105F22"/>
    <w:rsid w:val="001062D4"/>
    <w:rsid w:val="00106436"/>
    <w:rsid w:val="001066B1"/>
    <w:rsid w:val="00107DA6"/>
    <w:rsid w:val="001108D6"/>
    <w:rsid w:val="001109ED"/>
    <w:rsid w:val="00111268"/>
    <w:rsid w:val="00111C02"/>
    <w:rsid w:val="00111FF3"/>
    <w:rsid w:val="001128C3"/>
    <w:rsid w:val="00112A83"/>
    <w:rsid w:val="0011387C"/>
    <w:rsid w:val="00113E49"/>
    <w:rsid w:val="00113E95"/>
    <w:rsid w:val="00114A01"/>
    <w:rsid w:val="00114CF3"/>
    <w:rsid w:val="00115B4C"/>
    <w:rsid w:val="00115CA3"/>
    <w:rsid w:val="00116F55"/>
    <w:rsid w:val="00116F93"/>
    <w:rsid w:val="00117445"/>
    <w:rsid w:val="00117B2C"/>
    <w:rsid w:val="00117D7D"/>
    <w:rsid w:val="0012046B"/>
    <w:rsid w:val="001209B5"/>
    <w:rsid w:val="00120E02"/>
    <w:rsid w:val="00121199"/>
    <w:rsid w:val="001214C7"/>
    <w:rsid w:val="00121F6B"/>
    <w:rsid w:val="00122362"/>
    <w:rsid w:val="0012259E"/>
    <w:rsid w:val="001228C8"/>
    <w:rsid w:val="00122C0D"/>
    <w:rsid w:val="00122D4D"/>
    <w:rsid w:val="00123921"/>
    <w:rsid w:val="0012481C"/>
    <w:rsid w:val="00125E36"/>
    <w:rsid w:val="001269FF"/>
    <w:rsid w:val="00127717"/>
    <w:rsid w:val="001303A1"/>
    <w:rsid w:val="001303B7"/>
    <w:rsid w:val="00131D1B"/>
    <w:rsid w:val="00132B99"/>
    <w:rsid w:val="00132BF1"/>
    <w:rsid w:val="001330BB"/>
    <w:rsid w:val="001339C6"/>
    <w:rsid w:val="00134327"/>
    <w:rsid w:val="00134354"/>
    <w:rsid w:val="001347A9"/>
    <w:rsid w:val="00135872"/>
    <w:rsid w:val="00136173"/>
    <w:rsid w:val="00136D1E"/>
    <w:rsid w:val="001377F8"/>
    <w:rsid w:val="00137F99"/>
    <w:rsid w:val="0014084B"/>
    <w:rsid w:val="001428A9"/>
    <w:rsid w:val="001440F2"/>
    <w:rsid w:val="0014440C"/>
    <w:rsid w:val="00145318"/>
    <w:rsid w:val="001455A1"/>
    <w:rsid w:val="00145AE6"/>
    <w:rsid w:val="00145F46"/>
    <w:rsid w:val="001460D9"/>
    <w:rsid w:val="001466BF"/>
    <w:rsid w:val="00146976"/>
    <w:rsid w:val="00146C44"/>
    <w:rsid w:val="001477E7"/>
    <w:rsid w:val="00147E54"/>
    <w:rsid w:val="00147FD9"/>
    <w:rsid w:val="00150025"/>
    <w:rsid w:val="00150964"/>
    <w:rsid w:val="00150A27"/>
    <w:rsid w:val="00150F2A"/>
    <w:rsid w:val="00152078"/>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ABA"/>
    <w:rsid w:val="00172DEA"/>
    <w:rsid w:val="00172E78"/>
    <w:rsid w:val="00172F37"/>
    <w:rsid w:val="00174134"/>
    <w:rsid w:val="001745A8"/>
    <w:rsid w:val="00175461"/>
    <w:rsid w:val="00176A64"/>
    <w:rsid w:val="00176B11"/>
    <w:rsid w:val="00176C6C"/>
    <w:rsid w:val="001772F4"/>
    <w:rsid w:val="0017784A"/>
    <w:rsid w:val="00177E29"/>
    <w:rsid w:val="00177F0D"/>
    <w:rsid w:val="00177F8E"/>
    <w:rsid w:val="001806AD"/>
    <w:rsid w:val="00181796"/>
    <w:rsid w:val="001818BD"/>
    <w:rsid w:val="0018204B"/>
    <w:rsid w:val="001826C2"/>
    <w:rsid w:val="00182F9F"/>
    <w:rsid w:val="001831F9"/>
    <w:rsid w:val="00183D2D"/>
    <w:rsid w:val="00184528"/>
    <w:rsid w:val="00184AF6"/>
    <w:rsid w:val="001862DC"/>
    <w:rsid w:val="00186401"/>
    <w:rsid w:val="00186442"/>
    <w:rsid w:val="001866A1"/>
    <w:rsid w:val="001917DF"/>
    <w:rsid w:val="001923EA"/>
    <w:rsid w:val="00192735"/>
    <w:rsid w:val="00192FBA"/>
    <w:rsid w:val="0019300B"/>
    <w:rsid w:val="00193696"/>
    <w:rsid w:val="00193EC6"/>
    <w:rsid w:val="0019411E"/>
    <w:rsid w:val="001947FB"/>
    <w:rsid w:val="00194B34"/>
    <w:rsid w:val="00195720"/>
    <w:rsid w:val="001958B9"/>
    <w:rsid w:val="00196CDD"/>
    <w:rsid w:val="001975C9"/>
    <w:rsid w:val="001A065E"/>
    <w:rsid w:val="001A189F"/>
    <w:rsid w:val="001A293D"/>
    <w:rsid w:val="001A2A77"/>
    <w:rsid w:val="001A3908"/>
    <w:rsid w:val="001A3A5A"/>
    <w:rsid w:val="001A4457"/>
    <w:rsid w:val="001A5133"/>
    <w:rsid w:val="001A6B3B"/>
    <w:rsid w:val="001A6DCB"/>
    <w:rsid w:val="001A773A"/>
    <w:rsid w:val="001A77C4"/>
    <w:rsid w:val="001A7BE0"/>
    <w:rsid w:val="001B06C3"/>
    <w:rsid w:val="001B0E3A"/>
    <w:rsid w:val="001B15C6"/>
    <w:rsid w:val="001B17D1"/>
    <w:rsid w:val="001B215A"/>
    <w:rsid w:val="001B229E"/>
    <w:rsid w:val="001B2B2F"/>
    <w:rsid w:val="001B2DEF"/>
    <w:rsid w:val="001B412E"/>
    <w:rsid w:val="001B4136"/>
    <w:rsid w:val="001B45EF"/>
    <w:rsid w:val="001B48E0"/>
    <w:rsid w:val="001B4D7D"/>
    <w:rsid w:val="001B5125"/>
    <w:rsid w:val="001B52F1"/>
    <w:rsid w:val="001B5B97"/>
    <w:rsid w:val="001B6AA4"/>
    <w:rsid w:val="001C023F"/>
    <w:rsid w:val="001C02D5"/>
    <w:rsid w:val="001C0500"/>
    <w:rsid w:val="001C059B"/>
    <w:rsid w:val="001C0B84"/>
    <w:rsid w:val="001C1192"/>
    <w:rsid w:val="001C1E56"/>
    <w:rsid w:val="001C28B3"/>
    <w:rsid w:val="001C2CF6"/>
    <w:rsid w:val="001C3639"/>
    <w:rsid w:val="001C3E08"/>
    <w:rsid w:val="001C4064"/>
    <w:rsid w:val="001C49F4"/>
    <w:rsid w:val="001C71D7"/>
    <w:rsid w:val="001D0F66"/>
    <w:rsid w:val="001D125F"/>
    <w:rsid w:val="001D1285"/>
    <w:rsid w:val="001D16DA"/>
    <w:rsid w:val="001D17FB"/>
    <w:rsid w:val="001D2271"/>
    <w:rsid w:val="001D23D8"/>
    <w:rsid w:val="001D251C"/>
    <w:rsid w:val="001D3B3D"/>
    <w:rsid w:val="001D40EF"/>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9A7"/>
    <w:rsid w:val="001E2C16"/>
    <w:rsid w:val="001E394D"/>
    <w:rsid w:val="001E39AA"/>
    <w:rsid w:val="001E3AAF"/>
    <w:rsid w:val="001E3D84"/>
    <w:rsid w:val="001E4F0E"/>
    <w:rsid w:val="001E594C"/>
    <w:rsid w:val="001E6BFA"/>
    <w:rsid w:val="001E6F59"/>
    <w:rsid w:val="001F07E9"/>
    <w:rsid w:val="001F0D0C"/>
    <w:rsid w:val="001F11F5"/>
    <w:rsid w:val="001F12EE"/>
    <w:rsid w:val="001F2368"/>
    <w:rsid w:val="001F24B9"/>
    <w:rsid w:val="001F2919"/>
    <w:rsid w:val="001F31AC"/>
    <w:rsid w:val="001F3815"/>
    <w:rsid w:val="001F3DB0"/>
    <w:rsid w:val="001F3E77"/>
    <w:rsid w:val="001F4B13"/>
    <w:rsid w:val="001F57A7"/>
    <w:rsid w:val="001F5A67"/>
    <w:rsid w:val="001F5CA4"/>
    <w:rsid w:val="001F6B1B"/>
    <w:rsid w:val="001F7FF6"/>
    <w:rsid w:val="00200EBF"/>
    <w:rsid w:val="00203E86"/>
    <w:rsid w:val="00204651"/>
    <w:rsid w:val="00204D75"/>
    <w:rsid w:val="002050D7"/>
    <w:rsid w:val="002051B0"/>
    <w:rsid w:val="00205225"/>
    <w:rsid w:val="00205413"/>
    <w:rsid w:val="00205AEF"/>
    <w:rsid w:val="00205D72"/>
    <w:rsid w:val="0020686F"/>
    <w:rsid w:val="002076AA"/>
    <w:rsid w:val="0021027A"/>
    <w:rsid w:val="00212465"/>
    <w:rsid w:val="00212A14"/>
    <w:rsid w:val="00214B24"/>
    <w:rsid w:val="00214D7A"/>
    <w:rsid w:val="00214D88"/>
    <w:rsid w:val="00215286"/>
    <w:rsid w:val="00215906"/>
    <w:rsid w:val="002159C6"/>
    <w:rsid w:val="00215A2A"/>
    <w:rsid w:val="00215CE0"/>
    <w:rsid w:val="00215DA1"/>
    <w:rsid w:val="00216156"/>
    <w:rsid w:val="0021687E"/>
    <w:rsid w:val="002168E9"/>
    <w:rsid w:val="00216DD3"/>
    <w:rsid w:val="0021733C"/>
    <w:rsid w:val="00217BD4"/>
    <w:rsid w:val="002207FA"/>
    <w:rsid w:val="00221627"/>
    <w:rsid w:val="00221E51"/>
    <w:rsid w:val="00221F8E"/>
    <w:rsid w:val="00221FE1"/>
    <w:rsid w:val="002220C5"/>
    <w:rsid w:val="00222689"/>
    <w:rsid w:val="00223852"/>
    <w:rsid w:val="00223ADA"/>
    <w:rsid w:val="002245B9"/>
    <w:rsid w:val="00224A21"/>
    <w:rsid w:val="00225099"/>
    <w:rsid w:val="002250CA"/>
    <w:rsid w:val="00225879"/>
    <w:rsid w:val="00225CDE"/>
    <w:rsid w:val="0022607A"/>
    <w:rsid w:val="00226152"/>
    <w:rsid w:val="00226456"/>
    <w:rsid w:val="002264D0"/>
    <w:rsid w:val="002270BE"/>
    <w:rsid w:val="0023134B"/>
    <w:rsid w:val="00232211"/>
    <w:rsid w:val="002329B7"/>
    <w:rsid w:val="00232AD2"/>
    <w:rsid w:val="002330FC"/>
    <w:rsid w:val="002343A7"/>
    <w:rsid w:val="0023462F"/>
    <w:rsid w:val="00234BF0"/>
    <w:rsid w:val="00235CE8"/>
    <w:rsid w:val="002369E6"/>
    <w:rsid w:val="00237DCC"/>
    <w:rsid w:val="00237DD3"/>
    <w:rsid w:val="00237F17"/>
    <w:rsid w:val="0024052C"/>
    <w:rsid w:val="002410BB"/>
    <w:rsid w:val="0024122A"/>
    <w:rsid w:val="00241889"/>
    <w:rsid w:val="00243253"/>
    <w:rsid w:val="002432CD"/>
    <w:rsid w:val="00244B16"/>
    <w:rsid w:val="00244C37"/>
    <w:rsid w:val="00245FE7"/>
    <w:rsid w:val="002476F0"/>
    <w:rsid w:val="00247DA6"/>
    <w:rsid w:val="00251D45"/>
    <w:rsid w:val="00251F81"/>
    <w:rsid w:val="0025253B"/>
    <w:rsid w:val="002526AC"/>
    <w:rsid w:val="00252889"/>
    <w:rsid w:val="00252997"/>
    <w:rsid w:val="002534E3"/>
    <w:rsid w:val="00253DE9"/>
    <w:rsid w:val="00254435"/>
    <w:rsid w:val="00254512"/>
    <w:rsid w:val="00254725"/>
    <w:rsid w:val="002547A0"/>
    <w:rsid w:val="00255062"/>
    <w:rsid w:val="002555DD"/>
    <w:rsid w:val="002555E1"/>
    <w:rsid w:val="00255C94"/>
    <w:rsid w:val="00257031"/>
    <w:rsid w:val="00257A0D"/>
    <w:rsid w:val="00257CB4"/>
    <w:rsid w:val="002603C8"/>
    <w:rsid w:val="002605FA"/>
    <w:rsid w:val="0026138C"/>
    <w:rsid w:val="00262012"/>
    <w:rsid w:val="00263296"/>
    <w:rsid w:val="00263DE8"/>
    <w:rsid w:val="0026466E"/>
    <w:rsid w:val="00264D7B"/>
    <w:rsid w:val="00264EBF"/>
    <w:rsid w:val="002650EC"/>
    <w:rsid w:val="00265DD9"/>
    <w:rsid w:val="00265FED"/>
    <w:rsid w:val="002667EA"/>
    <w:rsid w:val="00266C56"/>
    <w:rsid w:val="00267235"/>
    <w:rsid w:val="00267A99"/>
    <w:rsid w:val="002702C1"/>
    <w:rsid w:val="00270ABB"/>
    <w:rsid w:val="0027264B"/>
    <w:rsid w:val="002736CE"/>
    <w:rsid w:val="002742E2"/>
    <w:rsid w:val="00274CFD"/>
    <w:rsid w:val="00274ED6"/>
    <w:rsid w:val="002752C6"/>
    <w:rsid w:val="002755EF"/>
    <w:rsid w:val="0027586B"/>
    <w:rsid w:val="00276982"/>
    <w:rsid w:val="00276BC6"/>
    <w:rsid w:val="00276C59"/>
    <w:rsid w:val="0027792D"/>
    <w:rsid w:val="00281357"/>
    <w:rsid w:val="00282774"/>
    <w:rsid w:val="00282A25"/>
    <w:rsid w:val="00282E7C"/>
    <w:rsid w:val="00282F72"/>
    <w:rsid w:val="002830A8"/>
    <w:rsid w:val="00283515"/>
    <w:rsid w:val="00283721"/>
    <w:rsid w:val="00283BAD"/>
    <w:rsid w:val="002842D6"/>
    <w:rsid w:val="0028466A"/>
    <w:rsid w:val="002846E8"/>
    <w:rsid w:val="002849BD"/>
    <w:rsid w:val="00284F98"/>
    <w:rsid w:val="00285466"/>
    <w:rsid w:val="0028561D"/>
    <w:rsid w:val="00285FF7"/>
    <w:rsid w:val="002860F1"/>
    <w:rsid w:val="002907E7"/>
    <w:rsid w:val="00291148"/>
    <w:rsid w:val="00292278"/>
    <w:rsid w:val="002923C7"/>
    <w:rsid w:val="00292BFF"/>
    <w:rsid w:val="002942B2"/>
    <w:rsid w:val="00295263"/>
    <w:rsid w:val="0029555F"/>
    <w:rsid w:val="00295590"/>
    <w:rsid w:val="002956AC"/>
    <w:rsid w:val="00295FDF"/>
    <w:rsid w:val="0029631A"/>
    <w:rsid w:val="002963E8"/>
    <w:rsid w:val="00297BEE"/>
    <w:rsid w:val="002A05DC"/>
    <w:rsid w:val="002A0A1A"/>
    <w:rsid w:val="002A0F20"/>
    <w:rsid w:val="002A104F"/>
    <w:rsid w:val="002A13A2"/>
    <w:rsid w:val="002A2279"/>
    <w:rsid w:val="002A24AA"/>
    <w:rsid w:val="002A27AC"/>
    <w:rsid w:val="002A3274"/>
    <w:rsid w:val="002A32D9"/>
    <w:rsid w:val="002A3CF1"/>
    <w:rsid w:val="002A59B9"/>
    <w:rsid w:val="002A5BEB"/>
    <w:rsid w:val="002A5E8D"/>
    <w:rsid w:val="002A68CD"/>
    <w:rsid w:val="002A708C"/>
    <w:rsid w:val="002A7306"/>
    <w:rsid w:val="002B13CB"/>
    <w:rsid w:val="002B14EA"/>
    <w:rsid w:val="002B165B"/>
    <w:rsid w:val="002B1854"/>
    <w:rsid w:val="002B1A51"/>
    <w:rsid w:val="002B2AE1"/>
    <w:rsid w:val="002B3159"/>
    <w:rsid w:val="002B3A8F"/>
    <w:rsid w:val="002B3E1F"/>
    <w:rsid w:val="002B4646"/>
    <w:rsid w:val="002B5324"/>
    <w:rsid w:val="002B5C76"/>
    <w:rsid w:val="002B5C91"/>
    <w:rsid w:val="002B5F4B"/>
    <w:rsid w:val="002B6603"/>
    <w:rsid w:val="002B6F5F"/>
    <w:rsid w:val="002C07A0"/>
    <w:rsid w:val="002C0828"/>
    <w:rsid w:val="002C124B"/>
    <w:rsid w:val="002C162E"/>
    <w:rsid w:val="002C1A0B"/>
    <w:rsid w:val="002C311D"/>
    <w:rsid w:val="002C33AF"/>
    <w:rsid w:val="002C370D"/>
    <w:rsid w:val="002C3B57"/>
    <w:rsid w:val="002C3B75"/>
    <w:rsid w:val="002C3FCC"/>
    <w:rsid w:val="002C450A"/>
    <w:rsid w:val="002C47E9"/>
    <w:rsid w:val="002C4E26"/>
    <w:rsid w:val="002C4E6C"/>
    <w:rsid w:val="002C5092"/>
    <w:rsid w:val="002C54BF"/>
    <w:rsid w:val="002C5519"/>
    <w:rsid w:val="002C59CD"/>
    <w:rsid w:val="002C67E5"/>
    <w:rsid w:val="002C6930"/>
    <w:rsid w:val="002C6D0D"/>
    <w:rsid w:val="002C6F5D"/>
    <w:rsid w:val="002C74C7"/>
    <w:rsid w:val="002C77AB"/>
    <w:rsid w:val="002D0639"/>
    <w:rsid w:val="002D08F4"/>
    <w:rsid w:val="002D097F"/>
    <w:rsid w:val="002D0D0C"/>
    <w:rsid w:val="002D0FEE"/>
    <w:rsid w:val="002D1258"/>
    <w:rsid w:val="002D13E8"/>
    <w:rsid w:val="002D2807"/>
    <w:rsid w:val="002D2D04"/>
    <w:rsid w:val="002D2D97"/>
    <w:rsid w:val="002D3BDF"/>
    <w:rsid w:val="002D426C"/>
    <w:rsid w:val="002D4721"/>
    <w:rsid w:val="002D472F"/>
    <w:rsid w:val="002D4803"/>
    <w:rsid w:val="002D5627"/>
    <w:rsid w:val="002D645E"/>
    <w:rsid w:val="002D6CDA"/>
    <w:rsid w:val="002D6EFD"/>
    <w:rsid w:val="002D7080"/>
    <w:rsid w:val="002E050A"/>
    <w:rsid w:val="002E0D86"/>
    <w:rsid w:val="002E16AE"/>
    <w:rsid w:val="002E1795"/>
    <w:rsid w:val="002E1871"/>
    <w:rsid w:val="002E1A25"/>
    <w:rsid w:val="002E1C38"/>
    <w:rsid w:val="002E2CAE"/>
    <w:rsid w:val="002E3521"/>
    <w:rsid w:val="002E37F4"/>
    <w:rsid w:val="002E43A5"/>
    <w:rsid w:val="002E5665"/>
    <w:rsid w:val="002E6353"/>
    <w:rsid w:val="002E7318"/>
    <w:rsid w:val="002E7617"/>
    <w:rsid w:val="002E7C56"/>
    <w:rsid w:val="002E7D8E"/>
    <w:rsid w:val="002F0408"/>
    <w:rsid w:val="002F067C"/>
    <w:rsid w:val="002F06FF"/>
    <w:rsid w:val="002F210E"/>
    <w:rsid w:val="002F27B6"/>
    <w:rsid w:val="002F2B50"/>
    <w:rsid w:val="002F3CDE"/>
    <w:rsid w:val="002F405F"/>
    <w:rsid w:val="002F491B"/>
    <w:rsid w:val="002F4953"/>
    <w:rsid w:val="002F4ACB"/>
    <w:rsid w:val="002F6752"/>
    <w:rsid w:val="002F7430"/>
    <w:rsid w:val="002F777B"/>
    <w:rsid w:val="00300191"/>
    <w:rsid w:val="00300414"/>
    <w:rsid w:val="00300578"/>
    <w:rsid w:val="00300AAF"/>
    <w:rsid w:val="00300BF2"/>
    <w:rsid w:val="00300F8D"/>
    <w:rsid w:val="003032E6"/>
    <w:rsid w:val="00303D97"/>
    <w:rsid w:val="00304FC4"/>
    <w:rsid w:val="0030517E"/>
    <w:rsid w:val="003059F4"/>
    <w:rsid w:val="00305D49"/>
    <w:rsid w:val="0030689E"/>
    <w:rsid w:val="003068D7"/>
    <w:rsid w:val="003071B2"/>
    <w:rsid w:val="003073B9"/>
    <w:rsid w:val="00307599"/>
    <w:rsid w:val="003075B8"/>
    <w:rsid w:val="00310399"/>
    <w:rsid w:val="003106FD"/>
    <w:rsid w:val="00310D8D"/>
    <w:rsid w:val="00313A85"/>
    <w:rsid w:val="0031445A"/>
    <w:rsid w:val="003149F6"/>
    <w:rsid w:val="00315977"/>
    <w:rsid w:val="00316368"/>
    <w:rsid w:val="003174B4"/>
    <w:rsid w:val="0032047A"/>
    <w:rsid w:val="0032085B"/>
    <w:rsid w:val="00320939"/>
    <w:rsid w:val="00320E3E"/>
    <w:rsid w:val="00320F9D"/>
    <w:rsid w:val="00321B76"/>
    <w:rsid w:val="00321BBE"/>
    <w:rsid w:val="00322575"/>
    <w:rsid w:val="00322F2B"/>
    <w:rsid w:val="003237CB"/>
    <w:rsid w:val="00323813"/>
    <w:rsid w:val="00325077"/>
    <w:rsid w:val="0032515F"/>
    <w:rsid w:val="003253BE"/>
    <w:rsid w:val="00325C89"/>
    <w:rsid w:val="0032679D"/>
    <w:rsid w:val="00326D1D"/>
    <w:rsid w:val="00327D78"/>
    <w:rsid w:val="00327D80"/>
    <w:rsid w:val="00327DF9"/>
    <w:rsid w:val="00327E48"/>
    <w:rsid w:val="003300D5"/>
    <w:rsid w:val="003302F7"/>
    <w:rsid w:val="003305D2"/>
    <w:rsid w:val="0033125F"/>
    <w:rsid w:val="00332326"/>
    <w:rsid w:val="00332437"/>
    <w:rsid w:val="00332A1C"/>
    <w:rsid w:val="00332A90"/>
    <w:rsid w:val="00332AB7"/>
    <w:rsid w:val="00332B68"/>
    <w:rsid w:val="00333E90"/>
    <w:rsid w:val="003341F6"/>
    <w:rsid w:val="00334502"/>
    <w:rsid w:val="00334C69"/>
    <w:rsid w:val="00334E81"/>
    <w:rsid w:val="00335E6A"/>
    <w:rsid w:val="00337322"/>
    <w:rsid w:val="0034010E"/>
    <w:rsid w:val="003404D9"/>
    <w:rsid w:val="00340AB3"/>
    <w:rsid w:val="00340CDE"/>
    <w:rsid w:val="0034133E"/>
    <w:rsid w:val="003415A1"/>
    <w:rsid w:val="00342048"/>
    <w:rsid w:val="00342994"/>
    <w:rsid w:val="00342F54"/>
    <w:rsid w:val="00343735"/>
    <w:rsid w:val="00343F87"/>
    <w:rsid w:val="003453AF"/>
    <w:rsid w:val="00345C3B"/>
    <w:rsid w:val="00345DCC"/>
    <w:rsid w:val="00345FFB"/>
    <w:rsid w:val="00346101"/>
    <w:rsid w:val="00346CAB"/>
    <w:rsid w:val="00347C24"/>
    <w:rsid w:val="00347EB1"/>
    <w:rsid w:val="00350543"/>
    <w:rsid w:val="003508F6"/>
    <w:rsid w:val="00350B30"/>
    <w:rsid w:val="0035149C"/>
    <w:rsid w:val="00351DDB"/>
    <w:rsid w:val="00351FF3"/>
    <w:rsid w:val="00352440"/>
    <w:rsid w:val="00352B90"/>
    <w:rsid w:val="00352E26"/>
    <w:rsid w:val="00353231"/>
    <w:rsid w:val="0035353B"/>
    <w:rsid w:val="00353F39"/>
    <w:rsid w:val="00354D6E"/>
    <w:rsid w:val="0035514C"/>
    <w:rsid w:val="00356084"/>
    <w:rsid w:val="003568C0"/>
    <w:rsid w:val="00356E07"/>
    <w:rsid w:val="003578B5"/>
    <w:rsid w:val="00357A76"/>
    <w:rsid w:val="0036056A"/>
    <w:rsid w:val="00360E24"/>
    <w:rsid w:val="00361582"/>
    <w:rsid w:val="00361637"/>
    <w:rsid w:val="00361AC5"/>
    <w:rsid w:val="00361BB1"/>
    <w:rsid w:val="00364002"/>
    <w:rsid w:val="003642D2"/>
    <w:rsid w:val="0036450C"/>
    <w:rsid w:val="00364574"/>
    <w:rsid w:val="0036468B"/>
    <w:rsid w:val="0036546D"/>
    <w:rsid w:val="00365C54"/>
    <w:rsid w:val="003664C3"/>
    <w:rsid w:val="003675A1"/>
    <w:rsid w:val="0036773D"/>
    <w:rsid w:val="00367FEB"/>
    <w:rsid w:val="003705E8"/>
    <w:rsid w:val="003709F9"/>
    <w:rsid w:val="0037112E"/>
    <w:rsid w:val="003711C1"/>
    <w:rsid w:val="00371BC3"/>
    <w:rsid w:val="00371CBE"/>
    <w:rsid w:val="00372C24"/>
    <w:rsid w:val="00372C38"/>
    <w:rsid w:val="00372C9E"/>
    <w:rsid w:val="0037332F"/>
    <w:rsid w:val="00373333"/>
    <w:rsid w:val="00373A01"/>
    <w:rsid w:val="00373AD4"/>
    <w:rsid w:val="00373E9E"/>
    <w:rsid w:val="0037428F"/>
    <w:rsid w:val="00374539"/>
    <w:rsid w:val="003747BD"/>
    <w:rsid w:val="00374DD5"/>
    <w:rsid w:val="0037591D"/>
    <w:rsid w:val="00376910"/>
    <w:rsid w:val="00376E05"/>
    <w:rsid w:val="0037720A"/>
    <w:rsid w:val="003774FC"/>
    <w:rsid w:val="00377F5B"/>
    <w:rsid w:val="0038006D"/>
    <w:rsid w:val="00381EB9"/>
    <w:rsid w:val="0038206D"/>
    <w:rsid w:val="00382620"/>
    <w:rsid w:val="00382AA3"/>
    <w:rsid w:val="00382B6F"/>
    <w:rsid w:val="00383A81"/>
    <w:rsid w:val="00383D6A"/>
    <w:rsid w:val="00384693"/>
    <w:rsid w:val="00385DC1"/>
    <w:rsid w:val="00385F02"/>
    <w:rsid w:val="00386202"/>
    <w:rsid w:val="0038641A"/>
    <w:rsid w:val="00386DED"/>
    <w:rsid w:val="0038719C"/>
    <w:rsid w:val="00390E97"/>
    <w:rsid w:val="003912C0"/>
    <w:rsid w:val="00391D1E"/>
    <w:rsid w:val="00391DA4"/>
    <w:rsid w:val="003924AE"/>
    <w:rsid w:val="00392C12"/>
    <w:rsid w:val="00392E76"/>
    <w:rsid w:val="00393A4B"/>
    <w:rsid w:val="00393BF6"/>
    <w:rsid w:val="00393F1C"/>
    <w:rsid w:val="00393F6E"/>
    <w:rsid w:val="00394276"/>
    <w:rsid w:val="00394BA4"/>
    <w:rsid w:val="0039514C"/>
    <w:rsid w:val="0039597A"/>
    <w:rsid w:val="0039641F"/>
    <w:rsid w:val="0039697D"/>
    <w:rsid w:val="00396DAE"/>
    <w:rsid w:val="00396DF7"/>
    <w:rsid w:val="0039750E"/>
    <w:rsid w:val="00397618"/>
    <w:rsid w:val="00397731"/>
    <w:rsid w:val="00397EA7"/>
    <w:rsid w:val="003A09E6"/>
    <w:rsid w:val="003A1350"/>
    <w:rsid w:val="003A1792"/>
    <w:rsid w:val="003A17CE"/>
    <w:rsid w:val="003A1920"/>
    <w:rsid w:val="003A1A61"/>
    <w:rsid w:val="003A2C3E"/>
    <w:rsid w:val="003A2D49"/>
    <w:rsid w:val="003A3487"/>
    <w:rsid w:val="003A35B2"/>
    <w:rsid w:val="003A5228"/>
    <w:rsid w:val="003A583A"/>
    <w:rsid w:val="003A591A"/>
    <w:rsid w:val="003A5F2B"/>
    <w:rsid w:val="003A722D"/>
    <w:rsid w:val="003A798D"/>
    <w:rsid w:val="003B01FB"/>
    <w:rsid w:val="003B0557"/>
    <w:rsid w:val="003B0E02"/>
    <w:rsid w:val="003B0FDA"/>
    <w:rsid w:val="003B1656"/>
    <w:rsid w:val="003B21BF"/>
    <w:rsid w:val="003B231B"/>
    <w:rsid w:val="003B3157"/>
    <w:rsid w:val="003B3518"/>
    <w:rsid w:val="003B3FC0"/>
    <w:rsid w:val="003B4786"/>
    <w:rsid w:val="003B56E2"/>
    <w:rsid w:val="003B5926"/>
    <w:rsid w:val="003B5A38"/>
    <w:rsid w:val="003B602A"/>
    <w:rsid w:val="003B71D0"/>
    <w:rsid w:val="003B73FC"/>
    <w:rsid w:val="003B7450"/>
    <w:rsid w:val="003C1B93"/>
    <w:rsid w:val="003C242F"/>
    <w:rsid w:val="003C2C74"/>
    <w:rsid w:val="003C3055"/>
    <w:rsid w:val="003C3470"/>
    <w:rsid w:val="003C3878"/>
    <w:rsid w:val="003C3EAC"/>
    <w:rsid w:val="003C4015"/>
    <w:rsid w:val="003C45E6"/>
    <w:rsid w:val="003C4A67"/>
    <w:rsid w:val="003C5064"/>
    <w:rsid w:val="003C568C"/>
    <w:rsid w:val="003C56E9"/>
    <w:rsid w:val="003C63A8"/>
    <w:rsid w:val="003C6725"/>
    <w:rsid w:val="003C6F78"/>
    <w:rsid w:val="003C703E"/>
    <w:rsid w:val="003C7107"/>
    <w:rsid w:val="003D0D2D"/>
    <w:rsid w:val="003D16A1"/>
    <w:rsid w:val="003D16F1"/>
    <w:rsid w:val="003D1778"/>
    <w:rsid w:val="003D1B5E"/>
    <w:rsid w:val="003D28A5"/>
    <w:rsid w:val="003D30C9"/>
    <w:rsid w:val="003D472B"/>
    <w:rsid w:val="003D4F91"/>
    <w:rsid w:val="003D5092"/>
    <w:rsid w:val="003D6240"/>
    <w:rsid w:val="003D7A99"/>
    <w:rsid w:val="003D7D65"/>
    <w:rsid w:val="003E007A"/>
    <w:rsid w:val="003E0976"/>
    <w:rsid w:val="003E09C9"/>
    <w:rsid w:val="003E0CFA"/>
    <w:rsid w:val="003E0D77"/>
    <w:rsid w:val="003E0DA2"/>
    <w:rsid w:val="003E11B1"/>
    <w:rsid w:val="003E11D8"/>
    <w:rsid w:val="003E1873"/>
    <w:rsid w:val="003E25CD"/>
    <w:rsid w:val="003E25DA"/>
    <w:rsid w:val="003E2BDE"/>
    <w:rsid w:val="003E2F13"/>
    <w:rsid w:val="003E3005"/>
    <w:rsid w:val="003E3092"/>
    <w:rsid w:val="003E386C"/>
    <w:rsid w:val="003E44BC"/>
    <w:rsid w:val="003E509B"/>
    <w:rsid w:val="003E60A8"/>
    <w:rsid w:val="003E6141"/>
    <w:rsid w:val="003E61BF"/>
    <w:rsid w:val="003E620D"/>
    <w:rsid w:val="003E6F86"/>
    <w:rsid w:val="003E724E"/>
    <w:rsid w:val="003F01D4"/>
    <w:rsid w:val="003F111F"/>
    <w:rsid w:val="003F1441"/>
    <w:rsid w:val="003F1515"/>
    <w:rsid w:val="003F1A7F"/>
    <w:rsid w:val="003F275B"/>
    <w:rsid w:val="003F330F"/>
    <w:rsid w:val="003F36C9"/>
    <w:rsid w:val="003F43BB"/>
    <w:rsid w:val="003F441E"/>
    <w:rsid w:val="003F4A7C"/>
    <w:rsid w:val="003F4C76"/>
    <w:rsid w:val="003F5144"/>
    <w:rsid w:val="003F584D"/>
    <w:rsid w:val="003F5DC0"/>
    <w:rsid w:val="003F5DF5"/>
    <w:rsid w:val="003F73B2"/>
    <w:rsid w:val="003F7AA3"/>
    <w:rsid w:val="00400538"/>
    <w:rsid w:val="0040067C"/>
    <w:rsid w:val="004012CF"/>
    <w:rsid w:val="0040177F"/>
    <w:rsid w:val="00401801"/>
    <w:rsid w:val="00402034"/>
    <w:rsid w:val="00402AC1"/>
    <w:rsid w:val="00402FB4"/>
    <w:rsid w:val="004032FE"/>
    <w:rsid w:val="00403576"/>
    <w:rsid w:val="00403A5F"/>
    <w:rsid w:val="00404A4F"/>
    <w:rsid w:val="004050E6"/>
    <w:rsid w:val="00405414"/>
    <w:rsid w:val="004058F1"/>
    <w:rsid w:val="00405B47"/>
    <w:rsid w:val="00406172"/>
    <w:rsid w:val="004061C3"/>
    <w:rsid w:val="0040716B"/>
    <w:rsid w:val="00407301"/>
    <w:rsid w:val="00407985"/>
    <w:rsid w:val="00410BE9"/>
    <w:rsid w:val="004117D4"/>
    <w:rsid w:val="00411C6C"/>
    <w:rsid w:val="00411CA3"/>
    <w:rsid w:val="0041214B"/>
    <w:rsid w:val="0041332B"/>
    <w:rsid w:val="004133BA"/>
    <w:rsid w:val="00413638"/>
    <w:rsid w:val="00413B4D"/>
    <w:rsid w:val="00413ED4"/>
    <w:rsid w:val="00414B0A"/>
    <w:rsid w:val="00414B6F"/>
    <w:rsid w:val="00414DD6"/>
    <w:rsid w:val="004159EE"/>
    <w:rsid w:val="00415BB5"/>
    <w:rsid w:val="00415EDB"/>
    <w:rsid w:val="0041663C"/>
    <w:rsid w:val="004178A7"/>
    <w:rsid w:val="00417D6B"/>
    <w:rsid w:val="00421DB7"/>
    <w:rsid w:val="00422865"/>
    <w:rsid w:val="00422EB1"/>
    <w:rsid w:val="00422F2E"/>
    <w:rsid w:val="004230F5"/>
    <w:rsid w:val="0042336B"/>
    <w:rsid w:val="004237E6"/>
    <w:rsid w:val="00424573"/>
    <w:rsid w:val="00424B42"/>
    <w:rsid w:val="00425258"/>
    <w:rsid w:val="0042547A"/>
    <w:rsid w:val="0042551A"/>
    <w:rsid w:val="0042561D"/>
    <w:rsid w:val="00425FAD"/>
    <w:rsid w:val="00426C16"/>
    <w:rsid w:val="00426CCD"/>
    <w:rsid w:val="00426F2C"/>
    <w:rsid w:val="00426F58"/>
    <w:rsid w:val="0042720C"/>
    <w:rsid w:val="004275E7"/>
    <w:rsid w:val="00427B7B"/>
    <w:rsid w:val="004304F3"/>
    <w:rsid w:val="004307C5"/>
    <w:rsid w:val="004308F3"/>
    <w:rsid w:val="00430AD8"/>
    <w:rsid w:val="00430E04"/>
    <w:rsid w:val="00431053"/>
    <w:rsid w:val="00433188"/>
    <w:rsid w:val="00433728"/>
    <w:rsid w:val="004338FB"/>
    <w:rsid w:val="00433CB6"/>
    <w:rsid w:val="00434569"/>
    <w:rsid w:val="00434775"/>
    <w:rsid w:val="00436264"/>
    <w:rsid w:val="0043688D"/>
    <w:rsid w:val="00437185"/>
    <w:rsid w:val="004373FE"/>
    <w:rsid w:val="0044016F"/>
    <w:rsid w:val="004403BC"/>
    <w:rsid w:val="00440C8E"/>
    <w:rsid w:val="004411B0"/>
    <w:rsid w:val="004411F3"/>
    <w:rsid w:val="0044183D"/>
    <w:rsid w:val="00441862"/>
    <w:rsid w:val="0044206E"/>
    <w:rsid w:val="004422F3"/>
    <w:rsid w:val="004424D6"/>
    <w:rsid w:val="004426D5"/>
    <w:rsid w:val="00442B64"/>
    <w:rsid w:val="00443AA8"/>
    <w:rsid w:val="00444AFB"/>
    <w:rsid w:val="00444C1F"/>
    <w:rsid w:val="00444F38"/>
    <w:rsid w:val="004455B6"/>
    <w:rsid w:val="00445781"/>
    <w:rsid w:val="004468EF"/>
    <w:rsid w:val="00446F78"/>
    <w:rsid w:val="00450535"/>
    <w:rsid w:val="00450551"/>
    <w:rsid w:val="00450E73"/>
    <w:rsid w:val="00451333"/>
    <w:rsid w:val="00451AD8"/>
    <w:rsid w:val="004522A5"/>
    <w:rsid w:val="00452BA8"/>
    <w:rsid w:val="00452C04"/>
    <w:rsid w:val="00452C3B"/>
    <w:rsid w:val="00453AEE"/>
    <w:rsid w:val="00453E19"/>
    <w:rsid w:val="0045516B"/>
    <w:rsid w:val="00455783"/>
    <w:rsid w:val="00455C4E"/>
    <w:rsid w:val="00456B37"/>
    <w:rsid w:val="00456C7D"/>
    <w:rsid w:val="00457068"/>
    <w:rsid w:val="00457C26"/>
    <w:rsid w:val="004607DA"/>
    <w:rsid w:val="00460A63"/>
    <w:rsid w:val="004611AB"/>
    <w:rsid w:val="00461879"/>
    <w:rsid w:val="00461886"/>
    <w:rsid w:val="004628A4"/>
    <w:rsid w:val="00462A0F"/>
    <w:rsid w:val="004645C9"/>
    <w:rsid w:val="00464BDB"/>
    <w:rsid w:val="00464FEE"/>
    <w:rsid w:val="004657E9"/>
    <w:rsid w:val="00465B8F"/>
    <w:rsid w:val="00465BC5"/>
    <w:rsid w:val="004662E8"/>
    <w:rsid w:val="00466659"/>
    <w:rsid w:val="00467813"/>
    <w:rsid w:val="00467C04"/>
    <w:rsid w:val="00470265"/>
    <w:rsid w:val="004704EB"/>
    <w:rsid w:val="00470B02"/>
    <w:rsid w:val="00470D29"/>
    <w:rsid w:val="00471CF1"/>
    <w:rsid w:val="00471F41"/>
    <w:rsid w:val="004738CC"/>
    <w:rsid w:val="00473922"/>
    <w:rsid w:val="00473BE0"/>
    <w:rsid w:val="004742F2"/>
    <w:rsid w:val="004749A9"/>
    <w:rsid w:val="00474B56"/>
    <w:rsid w:val="00474B70"/>
    <w:rsid w:val="004750DD"/>
    <w:rsid w:val="0047575A"/>
    <w:rsid w:val="00475B17"/>
    <w:rsid w:val="00475C74"/>
    <w:rsid w:val="0047645E"/>
    <w:rsid w:val="004779E1"/>
    <w:rsid w:val="00477CA6"/>
    <w:rsid w:val="00477F89"/>
    <w:rsid w:val="0048030D"/>
    <w:rsid w:val="00480336"/>
    <w:rsid w:val="004806FB"/>
    <w:rsid w:val="004807F6"/>
    <w:rsid w:val="00480C5C"/>
    <w:rsid w:val="00480F9B"/>
    <w:rsid w:val="004815B3"/>
    <w:rsid w:val="004815E1"/>
    <w:rsid w:val="004824CC"/>
    <w:rsid w:val="00482F64"/>
    <w:rsid w:val="00482FF5"/>
    <w:rsid w:val="0048533A"/>
    <w:rsid w:val="004861E3"/>
    <w:rsid w:val="004864EC"/>
    <w:rsid w:val="00486E1F"/>
    <w:rsid w:val="00487255"/>
    <w:rsid w:val="004877A9"/>
    <w:rsid w:val="00491E53"/>
    <w:rsid w:val="0049221E"/>
    <w:rsid w:val="004925DA"/>
    <w:rsid w:val="0049286D"/>
    <w:rsid w:val="00492C5B"/>
    <w:rsid w:val="00492D4F"/>
    <w:rsid w:val="0049312E"/>
    <w:rsid w:val="004933BA"/>
    <w:rsid w:val="00493ACA"/>
    <w:rsid w:val="00493CD1"/>
    <w:rsid w:val="00494084"/>
    <w:rsid w:val="004944CE"/>
    <w:rsid w:val="00494926"/>
    <w:rsid w:val="00494BCE"/>
    <w:rsid w:val="0049512D"/>
    <w:rsid w:val="0049547D"/>
    <w:rsid w:val="004956F3"/>
    <w:rsid w:val="0049578F"/>
    <w:rsid w:val="00495AA8"/>
    <w:rsid w:val="00495EDB"/>
    <w:rsid w:val="00496A42"/>
    <w:rsid w:val="00496C64"/>
    <w:rsid w:val="00496DAC"/>
    <w:rsid w:val="00497B07"/>
    <w:rsid w:val="00497F32"/>
    <w:rsid w:val="004A0046"/>
    <w:rsid w:val="004A0BC5"/>
    <w:rsid w:val="004A1373"/>
    <w:rsid w:val="004A14A9"/>
    <w:rsid w:val="004A195A"/>
    <w:rsid w:val="004A2078"/>
    <w:rsid w:val="004A2959"/>
    <w:rsid w:val="004A2CC2"/>
    <w:rsid w:val="004A31D8"/>
    <w:rsid w:val="004A3BE1"/>
    <w:rsid w:val="004A45C0"/>
    <w:rsid w:val="004A46D2"/>
    <w:rsid w:val="004A4B79"/>
    <w:rsid w:val="004A4BD6"/>
    <w:rsid w:val="004A5051"/>
    <w:rsid w:val="004A5860"/>
    <w:rsid w:val="004A665B"/>
    <w:rsid w:val="004A7153"/>
    <w:rsid w:val="004A7948"/>
    <w:rsid w:val="004A7ADA"/>
    <w:rsid w:val="004B016C"/>
    <w:rsid w:val="004B04F6"/>
    <w:rsid w:val="004B0657"/>
    <w:rsid w:val="004B0744"/>
    <w:rsid w:val="004B0E96"/>
    <w:rsid w:val="004B134A"/>
    <w:rsid w:val="004B147C"/>
    <w:rsid w:val="004B256E"/>
    <w:rsid w:val="004B2D58"/>
    <w:rsid w:val="004B53F7"/>
    <w:rsid w:val="004B6F36"/>
    <w:rsid w:val="004B709E"/>
    <w:rsid w:val="004C0B6B"/>
    <w:rsid w:val="004C0FA9"/>
    <w:rsid w:val="004C1884"/>
    <w:rsid w:val="004C1AFC"/>
    <w:rsid w:val="004C33C7"/>
    <w:rsid w:val="004C3A86"/>
    <w:rsid w:val="004C52F8"/>
    <w:rsid w:val="004C552D"/>
    <w:rsid w:val="004C5E6B"/>
    <w:rsid w:val="004C6663"/>
    <w:rsid w:val="004C70BF"/>
    <w:rsid w:val="004D00B5"/>
    <w:rsid w:val="004D011B"/>
    <w:rsid w:val="004D0B12"/>
    <w:rsid w:val="004D0F84"/>
    <w:rsid w:val="004D1BDB"/>
    <w:rsid w:val="004D1CA0"/>
    <w:rsid w:val="004D23CC"/>
    <w:rsid w:val="004D2F70"/>
    <w:rsid w:val="004D3D5B"/>
    <w:rsid w:val="004D3EED"/>
    <w:rsid w:val="004D4958"/>
    <w:rsid w:val="004D51D6"/>
    <w:rsid w:val="004D572F"/>
    <w:rsid w:val="004D62A4"/>
    <w:rsid w:val="004D646A"/>
    <w:rsid w:val="004D6CB7"/>
    <w:rsid w:val="004D7170"/>
    <w:rsid w:val="004D786D"/>
    <w:rsid w:val="004D79D7"/>
    <w:rsid w:val="004D7AA6"/>
    <w:rsid w:val="004E0295"/>
    <w:rsid w:val="004E102A"/>
    <w:rsid w:val="004E104C"/>
    <w:rsid w:val="004E1080"/>
    <w:rsid w:val="004E20A4"/>
    <w:rsid w:val="004E25EB"/>
    <w:rsid w:val="004E2FF4"/>
    <w:rsid w:val="004E37B5"/>
    <w:rsid w:val="004E3C1F"/>
    <w:rsid w:val="004E42F1"/>
    <w:rsid w:val="004E4817"/>
    <w:rsid w:val="004E4D48"/>
    <w:rsid w:val="004E5189"/>
    <w:rsid w:val="004E5C08"/>
    <w:rsid w:val="004E61F6"/>
    <w:rsid w:val="004E6478"/>
    <w:rsid w:val="004E670B"/>
    <w:rsid w:val="004E6B0B"/>
    <w:rsid w:val="004E755F"/>
    <w:rsid w:val="004E79D0"/>
    <w:rsid w:val="004F18EA"/>
    <w:rsid w:val="004F210D"/>
    <w:rsid w:val="004F22A2"/>
    <w:rsid w:val="004F22A9"/>
    <w:rsid w:val="004F2678"/>
    <w:rsid w:val="004F2D46"/>
    <w:rsid w:val="004F2DD9"/>
    <w:rsid w:val="004F4D07"/>
    <w:rsid w:val="004F58BD"/>
    <w:rsid w:val="004F5A23"/>
    <w:rsid w:val="004F6023"/>
    <w:rsid w:val="004F61C1"/>
    <w:rsid w:val="004F6936"/>
    <w:rsid w:val="004F6986"/>
    <w:rsid w:val="004F6BD5"/>
    <w:rsid w:val="004F74C3"/>
    <w:rsid w:val="004F7829"/>
    <w:rsid w:val="004F7B94"/>
    <w:rsid w:val="00500041"/>
    <w:rsid w:val="00500514"/>
    <w:rsid w:val="005005B7"/>
    <w:rsid w:val="0050073E"/>
    <w:rsid w:val="0050188D"/>
    <w:rsid w:val="0050241E"/>
    <w:rsid w:val="0050246E"/>
    <w:rsid w:val="005024B2"/>
    <w:rsid w:val="00503E3F"/>
    <w:rsid w:val="00504057"/>
    <w:rsid w:val="005041DF"/>
    <w:rsid w:val="00504207"/>
    <w:rsid w:val="005049DE"/>
    <w:rsid w:val="00504A84"/>
    <w:rsid w:val="00504DDF"/>
    <w:rsid w:val="00504EBC"/>
    <w:rsid w:val="0050543E"/>
    <w:rsid w:val="00505AFF"/>
    <w:rsid w:val="00505C40"/>
    <w:rsid w:val="00506BCC"/>
    <w:rsid w:val="00506D93"/>
    <w:rsid w:val="0050715C"/>
    <w:rsid w:val="0050725D"/>
    <w:rsid w:val="00507D2E"/>
    <w:rsid w:val="005100E9"/>
    <w:rsid w:val="005105D0"/>
    <w:rsid w:val="00510C3C"/>
    <w:rsid w:val="00510F3D"/>
    <w:rsid w:val="0051174F"/>
    <w:rsid w:val="00511B7C"/>
    <w:rsid w:val="005121F6"/>
    <w:rsid w:val="005124E1"/>
    <w:rsid w:val="005126A3"/>
    <w:rsid w:val="00512750"/>
    <w:rsid w:val="00512791"/>
    <w:rsid w:val="00512A0B"/>
    <w:rsid w:val="00513FA7"/>
    <w:rsid w:val="00513FCB"/>
    <w:rsid w:val="005145EB"/>
    <w:rsid w:val="005149CC"/>
    <w:rsid w:val="00514D8B"/>
    <w:rsid w:val="00515025"/>
    <w:rsid w:val="00515A9C"/>
    <w:rsid w:val="00515C5E"/>
    <w:rsid w:val="00516A7C"/>
    <w:rsid w:val="00516B9F"/>
    <w:rsid w:val="00517675"/>
    <w:rsid w:val="0052022B"/>
    <w:rsid w:val="005202FC"/>
    <w:rsid w:val="0052138F"/>
    <w:rsid w:val="0052139B"/>
    <w:rsid w:val="00522BC7"/>
    <w:rsid w:val="00522CA2"/>
    <w:rsid w:val="00523E65"/>
    <w:rsid w:val="00523F75"/>
    <w:rsid w:val="00524397"/>
    <w:rsid w:val="00524716"/>
    <w:rsid w:val="00524BD5"/>
    <w:rsid w:val="0052524B"/>
    <w:rsid w:val="00525557"/>
    <w:rsid w:val="00525833"/>
    <w:rsid w:val="00526131"/>
    <w:rsid w:val="00526E2B"/>
    <w:rsid w:val="00527756"/>
    <w:rsid w:val="00527C26"/>
    <w:rsid w:val="0053229A"/>
    <w:rsid w:val="0053293B"/>
    <w:rsid w:val="005333D5"/>
    <w:rsid w:val="00533882"/>
    <w:rsid w:val="00533A0E"/>
    <w:rsid w:val="005341E3"/>
    <w:rsid w:val="0053428F"/>
    <w:rsid w:val="005348C6"/>
    <w:rsid w:val="00534F9D"/>
    <w:rsid w:val="00535ACC"/>
    <w:rsid w:val="00536682"/>
    <w:rsid w:val="005369A9"/>
    <w:rsid w:val="005374EA"/>
    <w:rsid w:val="00537B63"/>
    <w:rsid w:val="00537BE1"/>
    <w:rsid w:val="00537C28"/>
    <w:rsid w:val="0054003C"/>
    <w:rsid w:val="005405A8"/>
    <w:rsid w:val="00540675"/>
    <w:rsid w:val="005413F9"/>
    <w:rsid w:val="0054165C"/>
    <w:rsid w:val="005417DF"/>
    <w:rsid w:val="00541A86"/>
    <w:rsid w:val="0054235C"/>
    <w:rsid w:val="00542391"/>
    <w:rsid w:val="0054329C"/>
    <w:rsid w:val="00543AC4"/>
    <w:rsid w:val="00544696"/>
    <w:rsid w:val="0054540B"/>
    <w:rsid w:val="00545811"/>
    <w:rsid w:val="00545BF2"/>
    <w:rsid w:val="005478ED"/>
    <w:rsid w:val="0054791B"/>
    <w:rsid w:val="00550520"/>
    <w:rsid w:val="00551199"/>
    <w:rsid w:val="00551A81"/>
    <w:rsid w:val="0055250D"/>
    <w:rsid w:val="00552BFC"/>
    <w:rsid w:val="00553FB1"/>
    <w:rsid w:val="00554298"/>
    <w:rsid w:val="005544A1"/>
    <w:rsid w:val="00555BE1"/>
    <w:rsid w:val="0055676A"/>
    <w:rsid w:val="005567C4"/>
    <w:rsid w:val="00557913"/>
    <w:rsid w:val="00560AC2"/>
    <w:rsid w:val="00560BB3"/>
    <w:rsid w:val="00561CF8"/>
    <w:rsid w:val="00561FA5"/>
    <w:rsid w:val="00562C60"/>
    <w:rsid w:val="00563644"/>
    <w:rsid w:val="00563773"/>
    <w:rsid w:val="00563AEA"/>
    <w:rsid w:val="00564141"/>
    <w:rsid w:val="005644A8"/>
    <w:rsid w:val="00564947"/>
    <w:rsid w:val="00564CF4"/>
    <w:rsid w:val="00564E1B"/>
    <w:rsid w:val="00564F4F"/>
    <w:rsid w:val="005652C8"/>
    <w:rsid w:val="0056698E"/>
    <w:rsid w:val="005676F1"/>
    <w:rsid w:val="00567723"/>
    <w:rsid w:val="00571233"/>
    <w:rsid w:val="0057130A"/>
    <w:rsid w:val="00571907"/>
    <w:rsid w:val="0057274D"/>
    <w:rsid w:val="00572838"/>
    <w:rsid w:val="00572924"/>
    <w:rsid w:val="0057395D"/>
    <w:rsid w:val="00573BDF"/>
    <w:rsid w:val="00573CC6"/>
    <w:rsid w:val="00573E1E"/>
    <w:rsid w:val="005744A4"/>
    <w:rsid w:val="00574820"/>
    <w:rsid w:val="0057597C"/>
    <w:rsid w:val="0057633C"/>
    <w:rsid w:val="005766A1"/>
    <w:rsid w:val="0057676F"/>
    <w:rsid w:val="005769A2"/>
    <w:rsid w:val="00576C7A"/>
    <w:rsid w:val="00577153"/>
    <w:rsid w:val="005772EB"/>
    <w:rsid w:val="00577D31"/>
    <w:rsid w:val="00580F3B"/>
    <w:rsid w:val="005815B7"/>
    <w:rsid w:val="00581682"/>
    <w:rsid w:val="00581B14"/>
    <w:rsid w:val="00582382"/>
    <w:rsid w:val="00582527"/>
    <w:rsid w:val="00582D77"/>
    <w:rsid w:val="00582DFB"/>
    <w:rsid w:val="00583203"/>
    <w:rsid w:val="0058364F"/>
    <w:rsid w:val="005842AD"/>
    <w:rsid w:val="005849EA"/>
    <w:rsid w:val="00585B55"/>
    <w:rsid w:val="00586CF4"/>
    <w:rsid w:val="005877E5"/>
    <w:rsid w:val="00587883"/>
    <w:rsid w:val="005878B0"/>
    <w:rsid w:val="0058790A"/>
    <w:rsid w:val="00590842"/>
    <w:rsid w:val="00590B69"/>
    <w:rsid w:val="00590CDB"/>
    <w:rsid w:val="00591420"/>
    <w:rsid w:val="00591928"/>
    <w:rsid w:val="00591A75"/>
    <w:rsid w:val="00591D65"/>
    <w:rsid w:val="005928A9"/>
    <w:rsid w:val="005928FC"/>
    <w:rsid w:val="00592A43"/>
    <w:rsid w:val="00592E82"/>
    <w:rsid w:val="00593DC3"/>
    <w:rsid w:val="00593E6C"/>
    <w:rsid w:val="0059433A"/>
    <w:rsid w:val="00594ADE"/>
    <w:rsid w:val="00594C02"/>
    <w:rsid w:val="00594ECA"/>
    <w:rsid w:val="00595505"/>
    <w:rsid w:val="00596321"/>
    <w:rsid w:val="005964EC"/>
    <w:rsid w:val="00596585"/>
    <w:rsid w:val="00596AB7"/>
    <w:rsid w:val="00596D1F"/>
    <w:rsid w:val="00597CA5"/>
    <w:rsid w:val="005A1261"/>
    <w:rsid w:val="005A1DB5"/>
    <w:rsid w:val="005A4C07"/>
    <w:rsid w:val="005A5DA5"/>
    <w:rsid w:val="005A5F3A"/>
    <w:rsid w:val="005A7422"/>
    <w:rsid w:val="005A76AD"/>
    <w:rsid w:val="005A79D6"/>
    <w:rsid w:val="005A7A28"/>
    <w:rsid w:val="005B1893"/>
    <w:rsid w:val="005B1C4C"/>
    <w:rsid w:val="005B1ECD"/>
    <w:rsid w:val="005B1FEB"/>
    <w:rsid w:val="005B32A0"/>
    <w:rsid w:val="005B34FB"/>
    <w:rsid w:val="005B3807"/>
    <w:rsid w:val="005B43D5"/>
    <w:rsid w:val="005B4454"/>
    <w:rsid w:val="005B4F87"/>
    <w:rsid w:val="005B542D"/>
    <w:rsid w:val="005B5D9A"/>
    <w:rsid w:val="005B677B"/>
    <w:rsid w:val="005B7105"/>
    <w:rsid w:val="005B7D9A"/>
    <w:rsid w:val="005C1A57"/>
    <w:rsid w:val="005C1C8B"/>
    <w:rsid w:val="005C1CE9"/>
    <w:rsid w:val="005C2504"/>
    <w:rsid w:val="005C41C5"/>
    <w:rsid w:val="005C4384"/>
    <w:rsid w:val="005C5B5C"/>
    <w:rsid w:val="005D03F6"/>
    <w:rsid w:val="005D0AF2"/>
    <w:rsid w:val="005D1036"/>
    <w:rsid w:val="005D1A4D"/>
    <w:rsid w:val="005D213D"/>
    <w:rsid w:val="005D22BA"/>
    <w:rsid w:val="005D2CD3"/>
    <w:rsid w:val="005D2E9B"/>
    <w:rsid w:val="005D35F9"/>
    <w:rsid w:val="005D3942"/>
    <w:rsid w:val="005D4D8B"/>
    <w:rsid w:val="005D5BBA"/>
    <w:rsid w:val="005D629A"/>
    <w:rsid w:val="005D7183"/>
    <w:rsid w:val="005E0730"/>
    <w:rsid w:val="005E0759"/>
    <w:rsid w:val="005E0A8E"/>
    <w:rsid w:val="005E0D4D"/>
    <w:rsid w:val="005E124F"/>
    <w:rsid w:val="005E16C5"/>
    <w:rsid w:val="005E1D48"/>
    <w:rsid w:val="005E1F40"/>
    <w:rsid w:val="005E1FF0"/>
    <w:rsid w:val="005E26FB"/>
    <w:rsid w:val="005E2B27"/>
    <w:rsid w:val="005E2F31"/>
    <w:rsid w:val="005E4400"/>
    <w:rsid w:val="005E46B3"/>
    <w:rsid w:val="005E5BDB"/>
    <w:rsid w:val="005E6268"/>
    <w:rsid w:val="005E681E"/>
    <w:rsid w:val="005E776F"/>
    <w:rsid w:val="005F023F"/>
    <w:rsid w:val="005F089F"/>
    <w:rsid w:val="005F0A40"/>
    <w:rsid w:val="005F0A77"/>
    <w:rsid w:val="005F0C3A"/>
    <w:rsid w:val="005F0FBF"/>
    <w:rsid w:val="005F119F"/>
    <w:rsid w:val="005F133C"/>
    <w:rsid w:val="005F1E3B"/>
    <w:rsid w:val="005F2C7A"/>
    <w:rsid w:val="005F30C1"/>
    <w:rsid w:val="005F3260"/>
    <w:rsid w:val="005F4B8E"/>
    <w:rsid w:val="005F5180"/>
    <w:rsid w:val="005F5DE4"/>
    <w:rsid w:val="005F600D"/>
    <w:rsid w:val="005F7D82"/>
    <w:rsid w:val="006002F0"/>
    <w:rsid w:val="0060077C"/>
    <w:rsid w:val="00600CD2"/>
    <w:rsid w:val="00600F4E"/>
    <w:rsid w:val="00601949"/>
    <w:rsid w:val="00602468"/>
    <w:rsid w:val="0060268B"/>
    <w:rsid w:val="006028D2"/>
    <w:rsid w:val="006042C2"/>
    <w:rsid w:val="00605D03"/>
    <w:rsid w:val="00605DDB"/>
    <w:rsid w:val="006061FB"/>
    <w:rsid w:val="00606776"/>
    <w:rsid w:val="00606EC0"/>
    <w:rsid w:val="00607AE9"/>
    <w:rsid w:val="00607B18"/>
    <w:rsid w:val="0061038A"/>
    <w:rsid w:val="0061099D"/>
    <w:rsid w:val="00610ED1"/>
    <w:rsid w:val="006112E4"/>
    <w:rsid w:val="00611B77"/>
    <w:rsid w:val="00612003"/>
    <w:rsid w:val="00612E0A"/>
    <w:rsid w:val="006132AB"/>
    <w:rsid w:val="00613EE3"/>
    <w:rsid w:val="00613FE1"/>
    <w:rsid w:val="006140DF"/>
    <w:rsid w:val="00614799"/>
    <w:rsid w:val="006154E3"/>
    <w:rsid w:val="00615DDA"/>
    <w:rsid w:val="006167A3"/>
    <w:rsid w:val="00616DC1"/>
    <w:rsid w:val="00616DC5"/>
    <w:rsid w:val="006176A7"/>
    <w:rsid w:val="00617A6C"/>
    <w:rsid w:val="00621192"/>
    <w:rsid w:val="0062208C"/>
    <w:rsid w:val="006220E3"/>
    <w:rsid w:val="0062287B"/>
    <w:rsid w:val="00622C0B"/>
    <w:rsid w:val="00623C2F"/>
    <w:rsid w:val="00623F15"/>
    <w:rsid w:val="006242A7"/>
    <w:rsid w:val="0062464B"/>
    <w:rsid w:val="00624C04"/>
    <w:rsid w:val="00625243"/>
    <w:rsid w:val="0062614A"/>
    <w:rsid w:val="00626A94"/>
    <w:rsid w:val="0062773D"/>
    <w:rsid w:val="0062794E"/>
    <w:rsid w:val="00627EF5"/>
    <w:rsid w:val="006303C8"/>
    <w:rsid w:val="0063110A"/>
    <w:rsid w:val="006313F2"/>
    <w:rsid w:val="006317AC"/>
    <w:rsid w:val="00631AAA"/>
    <w:rsid w:val="00631CC0"/>
    <w:rsid w:val="0063297F"/>
    <w:rsid w:val="0063635B"/>
    <w:rsid w:val="0063688A"/>
    <w:rsid w:val="0063698B"/>
    <w:rsid w:val="00637C91"/>
    <w:rsid w:val="00640A23"/>
    <w:rsid w:val="00641343"/>
    <w:rsid w:val="0064225F"/>
    <w:rsid w:val="00642829"/>
    <w:rsid w:val="00642C25"/>
    <w:rsid w:val="00643351"/>
    <w:rsid w:val="00643399"/>
    <w:rsid w:val="0064392A"/>
    <w:rsid w:val="00643B9A"/>
    <w:rsid w:val="006443D9"/>
    <w:rsid w:val="00645167"/>
    <w:rsid w:val="0064565A"/>
    <w:rsid w:val="0064598C"/>
    <w:rsid w:val="00645DD1"/>
    <w:rsid w:val="006467D5"/>
    <w:rsid w:val="00646A04"/>
    <w:rsid w:val="00646E99"/>
    <w:rsid w:val="0064702D"/>
    <w:rsid w:val="006474D1"/>
    <w:rsid w:val="006510AA"/>
    <w:rsid w:val="0065141B"/>
    <w:rsid w:val="00651C3D"/>
    <w:rsid w:val="00651CC5"/>
    <w:rsid w:val="00651DFD"/>
    <w:rsid w:val="00652286"/>
    <w:rsid w:val="006527CC"/>
    <w:rsid w:val="00652B48"/>
    <w:rsid w:val="00653B6F"/>
    <w:rsid w:val="006549EA"/>
    <w:rsid w:val="00654A45"/>
    <w:rsid w:val="00654D9A"/>
    <w:rsid w:val="0065537B"/>
    <w:rsid w:val="006553B8"/>
    <w:rsid w:val="006555FB"/>
    <w:rsid w:val="00655F6D"/>
    <w:rsid w:val="006565CC"/>
    <w:rsid w:val="0065672C"/>
    <w:rsid w:val="0065683F"/>
    <w:rsid w:val="00656865"/>
    <w:rsid w:val="00656D03"/>
    <w:rsid w:val="0066042B"/>
    <w:rsid w:val="00660879"/>
    <w:rsid w:val="00661519"/>
    <w:rsid w:val="00662315"/>
    <w:rsid w:val="006625FD"/>
    <w:rsid w:val="0066358C"/>
    <w:rsid w:val="006650EA"/>
    <w:rsid w:val="0066562C"/>
    <w:rsid w:val="0066680B"/>
    <w:rsid w:val="00666821"/>
    <w:rsid w:val="00666FEF"/>
    <w:rsid w:val="00670350"/>
    <w:rsid w:val="00670441"/>
    <w:rsid w:val="0067174E"/>
    <w:rsid w:val="006718E5"/>
    <w:rsid w:val="00671A10"/>
    <w:rsid w:val="00671CD6"/>
    <w:rsid w:val="00671E4C"/>
    <w:rsid w:val="00672CE5"/>
    <w:rsid w:val="00673818"/>
    <w:rsid w:val="00673B05"/>
    <w:rsid w:val="00674103"/>
    <w:rsid w:val="00674F36"/>
    <w:rsid w:val="00674FDB"/>
    <w:rsid w:val="006753A4"/>
    <w:rsid w:val="00675DD9"/>
    <w:rsid w:val="006760D5"/>
    <w:rsid w:val="0067643C"/>
    <w:rsid w:val="00676C1D"/>
    <w:rsid w:val="00677D27"/>
    <w:rsid w:val="006800ED"/>
    <w:rsid w:val="0068077A"/>
    <w:rsid w:val="006809F0"/>
    <w:rsid w:val="006811ED"/>
    <w:rsid w:val="00681D45"/>
    <w:rsid w:val="00682E75"/>
    <w:rsid w:val="006836D3"/>
    <w:rsid w:val="006839A4"/>
    <w:rsid w:val="00683D0B"/>
    <w:rsid w:val="00683F5A"/>
    <w:rsid w:val="006851B9"/>
    <w:rsid w:val="00685501"/>
    <w:rsid w:val="0068641B"/>
    <w:rsid w:val="006869E5"/>
    <w:rsid w:val="0068752F"/>
    <w:rsid w:val="00690428"/>
    <w:rsid w:val="00690D44"/>
    <w:rsid w:val="00691169"/>
    <w:rsid w:val="006911F9"/>
    <w:rsid w:val="0069166F"/>
    <w:rsid w:val="00691E55"/>
    <w:rsid w:val="00691F2B"/>
    <w:rsid w:val="006926BE"/>
    <w:rsid w:val="00693A99"/>
    <w:rsid w:val="006940C2"/>
    <w:rsid w:val="00694876"/>
    <w:rsid w:val="00694A8B"/>
    <w:rsid w:val="00695AB4"/>
    <w:rsid w:val="00695B84"/>
    <w:rsid w:val="00695C3B"/>
    <w:rsid w:val="00696D7F"/>
    <w:rsid w:val="00696FBE"/>
    <w:rsid w:val="00696FBF"/>
    <w:rsid w:val="00697459"/>
    <w:rsid w:val="006A00F4"/>
    <w:rsid w:val="006A06AA"/>
    <w:rsid w:val="006A096B"/>
    <w:rsid w:val="006A0C6B"/>
    <w:rsid w:val="006A0E29"/>
    <w:rsid w:val="006A17EA"/>
    <w:rsid w:val="006A1A5D"/>
    <w:rsid w:val="006A20D0"/>
    <w:rsid w:val="006A2A92"/>
    <w:rsid w:val="006A3519"/>
    <w:rsid w:val="006A3DB7"/>
    <w:rsid w:val="006A47CB"/>
    <w:rsid w:val="006A4B16"/>
    <w:rsid w:val="006A5746"/>
    <w:rsid w:val="006A6079"/>
    <w:rsid w:val="006A635E"/>
    <w:rsid w:val="006A731A"/>
    <w:rsid w:val="006A7A44"/>
    <w:rsid w:val="006B01AE"/>
    <w:rsid w:val="006B03ED"/>
    <w:rsid w:val="006B0C7E"/>
    <w:rsid w:val="006B107F"/>
    <w:rsid w:val="006B13C6"/>
    <w:rsid w:val="006B1EE4"/>
    <w:rsid w:val="006B21C1"/>
    <w:rsid w:val="006B228B"/>
    <w:rsid w:val="006B33D4"/>
    <w:rsid w:val="006B348A"/>
    <w:rsid w:val="006B3D38"/>
    <w:rsid w:val="006B4003"/>
    <w:rsid w:val="006B4727"/>
    <w:rsid w:val="006B4F96"/>
    <w:rsid w:val="006B5455"/>
    <w:rsid w:val="006B5BD6"/>
    <w:rsid w:val="006B5EB2"/>
    <w:rsid w:val="006B6205"/>
    <w:rsid w:val="006B6FB8"/>
    <w:rsid w:val="006B785D"/>
    <w:rsid w:val="006C03BF"/>
    <w:rsid w:val="006C19F2"/>
    <w:rsid w:val="006C358C"/>
    <w:rsid w:val="006C5617"/>
    <w:rsid w:val="006C67A1"/>
    <w:rsid w:val="006C6A2A"/>
    <w:rsid w:val="006C7369"/>
    <w:rsid w:val="006C7791"/>
    <w:rsid w:val="006C7CB2"/>
    <w:rsid w:val="006D09F4"/>
    <w:rsid w:val="006D0F43"/>
    <w:rsid w:val="006D1589"/>
    <w:rsid w:val="006D18D4"/>
    <w:rsid w:val="006D1920"/>
    <w:rsid w:val="006D1D2D"/>
    <w:rsid w:val="006D1E11"/>
    <w:rsid w:val="006D28F9"/>
    <w:rsid w:val="006D2AEC"/>
    <w:rsid w:val="006D397D"/>
    <w:rsid w:val="006D418C"/>
    <w:rsid w:val="006D4276"/>
    <w:rsid w:val="006D56C0"/>
    <w:rsid w:val="006D5950"/>
    <w:rsid w:val="006D59D2"/>
    <w:rsid w:val="006D5B0B"/>
    <w:rsid w:val="006D60CB"/>
    <w:rsid w:val="006D63F3"/>
    <w:rsid w:val="006D65DB"/>
    <w:rsid w:val="006D660E"/>
    <w:rsid w:val="006D6652"/>
    <w:rsid w:val="006D69E1"/>
    <w:rsid w:val="006E05BE"/>
    <w:rsid w:val="006E11DD"/>
    <w:rsid w:val="006E1F09"/>
    <w:rsid w:val="006E247D"/>
    <w:rsid w:val="006E2603"/>
    <w:rsid w:val="006E3AB9"/>
    <w:rsid w:val="006E4199"/>
    <w:rsid w:val="006E437C"/>
    <w:rsid w:val="006E471D"/>
    <w:rsid w:val="006E4760"/>
    <w:rsid w:val="006E4B23"/>
    <w:rsid w:val="006E4E25"/>
    <w:rsid w:val="006E5BB1"/>
    <w:rsid w:val="006E5E47"/>
    <w:rsid w:val="006E6CD5"/>
    <w:rsid w:val="006E736B"/>
    <w:rsid w:val="006E7915"/>
    <w:rsid w:val="006F0C5B"/>
    <w:rsid w:val="006F1775"/>
    <w:rsid w:val="006F1F66"/>
    <w:rsid w:val="006F21DF"/>
    <w:rsid w:val="006F22B4"/>
    <w:rsid w:val="006F37F6"/>
    <w:rsid w:val="006F453E"/>
    <w:rsid w:val="006F4C02"/>
    <w:rsid w:val="006F5759"/>
    <w:rsid w:val="006F5A07"/>
    <w:rsid w:val="006F5B3E"/>
    <w:rsid w:val="006F6BA4"/>
    <w:rsid w:val="006F78E6"/>
    <w:rsid w:val="006F7FC3"/>
    <w:rsid w:val="0070125B"/>
    <w:rsid w:val="007012DA"/>
    <w:rsid w:val="0070154F"/>
    <w:rsid w:val="007017D0"/>
    <w:rsid w:val="00701BA5"/>
    <w:rsid w:val="007036FB"/>
    <w:rsid w:val="00704820"/>
    <w:rsid w:val="0070578F"/>
    <w:rsid w:val="00705833"/>
    <w:rsid w:val="00705B58"/>
    <w:rsid w:val="00705FD1"/>
    <w:rsid w:val="0071018D"/>
    <w:rsid w:val="00710221"/>
    <w:rsid w:val="007115CF"/>
    <w:rsid w:val="00711643"/>
    <w:rsid w:val="00712117"/>
    <w:rsid w:val="007130E1"/>
    <w:rsid w:val="00713B15"/>
    <w:rsid w:val="00713B1F"/>
    <w:rsid w:val="007141D0"/>
    <w:rsid w:val="0071475A"/>
    <w:rsid w:val="007148D1"/>
    <w:rsid w:val="00714A05"/>
    <w:rsid w:val="00715B73"/>
    <w:rsid w:val="00715E70"/>
    <w:rsid w:val="00716042"/>
    <w:rsid w:val="00716455"/>
    <w:rsid w:val="0071655A"/>
    <w:rsid w:val="0071695D"/>
    <w:rsid w:val="00716CC1"/>
    <w:rsid w:val="0071771B"/>
    <w:rsid w:val="00720A98"/>
    <w:rsid w:val="00720F38"/>
    <w:rsid w:val="007219CD"/>
    <w:rsid w:val="00721ECB"/>
    <w:rsid w:val="007229DE"/>
    <w:rsid w:val="00722B44"/>
    <w:rsid w:val="00722C6D"/>
    <w:rsid w:val="00722D39"/>
    <w:rsid w:val="00723857"/>
    <w:rsid w:val="00723AA7"/>
    <w:rsid w:val="00724BD6"/>
    <w:rsid w:val="007251B2"/>
    <w:rsid w:val="0072575D"/>
    <w:rsid w:val="007273C5"/>
    <w:rsid w:val="00727695"/>
    <w:rsid w:val="00727D4F"/>
    <w:rsid w:val="00730C6C"/>
    <w:rsid w:val="007323BE"/>
    <w:rsid w:val="0073255F"/>
    <w:rsid w:val="0073274E"/>
    <w:rsid w:val="007335DB"/>
    <w:rsid w:val="0073384E"/>
    <w:rsid w:val="0073499B"/>
    <w:rsid w:val="00734A5F"/>
    <w:rsid w:val="007355ED"/>
    <w:rsid w:val="00736509"/>
    <w:rsid w:val="007365F0"/>
    <w:rsid w:val="00736977"/>
    <w:rsid w:val="00737307"/>
    <w:rsid w:val="00737C7A"/>
    <w:rsid w:val="00740015"/>
    <w:rsid w:val="0074049E"/>
    <w:rsid w:val="007407A9"/>
    <w:rsid w:val="00740B05"/>
    <w:rsid w:val="00740DAC"/>
    <w:rsid w:val="00741AF0"/>
    <w:rsid w:val="00742860"/>
    <w:rsid w:val="0074408D"/>
    <w:rsid w:val="00744747"/>
    <w:rsid w:val="007447A5"/>
    <w:rsid w:val="007455C8"/>
    <w:rsid w:val="00745C76"/>
    <w:rsid w:val="00745DEE"/>
    <w:rsid w:val="0074667D"/>
    <w:rsid w:val="0074697F"/>
    <w:rsid w:val="007469D3"/>
    <w:rsid w:val="0074734B"/>
    <w:rsid w:val="007476AD"/>
    <w:rsid w:val="00747DC1"/>
    <w:rsid w:val="00747E7D"/>
    <w:rsid w:val="007507CF"/>
    <w:rsid w:val="007513BB"/>
    <w:rsid w:val="00751DDE"/>
    <w:rsid w:val="007523B9"/>
    <w:rsid w:val="00752749"/>
    <w:rsid w:val="00753055"/>
    <w:rsid w:val="00753B60"/>
    <w:rsid w:val="007542C5"/>
    <w:rsid w:val="0075437C"/>
    <w:rsid w:val="00754686"/>
    <w:rsid w:val="007546CD"/>
    <w:rsid w:val="007549CD"/>
    <w:rsid w:val="00754F10"/>
    <w:rsid w:val="00754F5E"/>
    <w:rsid w:val="007550FE"/>
    <w:rsid w:val="00755721"/>
    <w:rsid w:val="00755CE8"/>
    <w:rsid w:val="00755DF0"/>
    <w:rsid w:val="00756C7E"/>
    <w:rsid w:val="00757755"/>
    <w:rsid w:val="00757D47"/>
    <w:rsid w:val="007604FB"/>
    <w:rsid w:val="007615EF"/>
    <w:rsid w:val="00761B67"/>
    <w:rsid w:val="007620C1"/>
    <w:rsid w:val="00762D66"/>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2F71"/>
    <w:rsid w:val="0077354E"/>
    <w:rsid w:val="00773F60"/>
    <w:rsid w:val="007741CD"/>
    <w:rsid w:val="0077429A"/>
    <w:rsid w:val="0077524C"/>
    <w:rsid w:val="00776715"/>
    <w:rsid w:val="007769F4"/>
    <w:rsid w:val="0077768C"/>
    <w:rsid w:val="0078006D"/>
    <w:rsid w:val="0078014D"/>
    <w:rsid w:val="0078037A"/>
    <w:rsid w:val="00780869"/>
    <w:rsid w:val="00780CCE"/>
    <w:rsid w:val="00781B0F"/>
    <w:rsid w:val="00781EF3"/>
    <w:rsid w:val="00781F85"/>
    <w:rsid w:val="0078209B"/>
    <w:rsid w:val="007827C3"/>
    <w:rsid w:val="007838FC"/>
    <w:rsid w:val="00784124"/>
    <w:rsid w:val="00784656"/>
    <w:rsid w:val="00785BF3"/>
    <w:rsid w:val="007867ED"/>
    <w:rsid w:val="0078684A"/>
    <w:rsid w:val="007900FE"/>
    <w:rsid w:val="00792302"/>
    <w:rsid w:val="0079271A"/>
    <w:rsid w:val="007927E7"/>
    <w:rsid w:val="00792AA5"/>
    <w:rsid w:val="0079367B"/>
    <w:rsid w:val="00793EF6"/>
    <w:rsid w:val="00794924"/>
    <w:rsid w:val="00794CA6"/>
    <w:rsid w:val="00794E88"/>
    <w:rsid w:val="0079522A"/>
    <w:rsid w:val="00795DD9"/>
    <w:rsid w:val="007971B7"/>
    <w:rsid w:val="007976FB"/>
    <w:rsid w:val="007A02B3"/>
    <w:rsid w:val="007A0946"/>
    <w:rsid w:val="007A127B"/>
    <w:rsid w:val="007A1D72"/>
    <w:rsid w:val="007A26FC"/>
    <w:rsid w:val="007A27C0"/>
    <w:rsid w:val="007A2EE6"/>
    <w:rsid w:val="007A4182"/>
    <w:rsid w:val="007A41E1"/>
    <w:rsid w:val="007A5158"/>
    <w:rsid w:val="007A5201"/>
    <w:rsid w:val="007A5774"/>
    <w:rsid w:val="007A6735"/>
    <w:rsid w:val="007A68F1"/>
    <w:rsid w:val="007A7185"/>
    <w:rsid w:val="007A7788"/>
    <w:rsid w:val="007A7B2B"/>
    <w:rsid w:val="007A7C4D"/>
    <w:rsid w:val="007B0214"/>
    <w:rsid w:val="007B130C"/>
    <w:rsid w:val="007B1B5B"/>
    <w:rsid w:val="007B1BAB"/>
    <w:rsid w:val="007B1CD2"/>
    <w:rsid w:val="007B1D2D"/>
    <w:rsid w:val="007B29D1"/>
    <w:rsid w:val="007B2DB4"/>
    <w:rsid w:val="007B2F45"/>
    <w:rsid w:val="007B33F8"/>
    <w:rsid w:val="007B361F"/>
    <w:rsid w:val="007B4EDE"/>
    <w:rsid w:val="007B70C3"/>
    <w:rsid w:val="007B75D5"/>
    <w:rsid w:val="007B773F"/>
    <w:rsid w:val="007B7D6F"/>
    <w:rsid w:val="007C0323"/>
    <w:rsid w:val="007C0459"/>
    <w:rsid w:val="007C04BC"/>
    <w:rsid w:val="007C10EC"/>
    <w:rsid w:val="007C16A2"/>
    <w:rsid w:val="007C285A"/>
    <w:rsid w:val="007C3175"/>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D3"/>
    <w:rsid w:val="007D3E26"/>
    <w:rsid w:val="007D4408"/>
    <w:rsid w:val="007D4C7D"/>
    <w:rsid w:val="007D642C"/>
    <w:rsid w:val="007D6F7B"/>
    <w:rsid w:val="007D78AE"/>
    <w:rsid w:val="007D7C6D"/>
    <w:rsid w:val="007E05AE"/>
    <w:rsid w:val="007E0641"/>
    <w:rsid w:val="007E06CE"/>
    <w:rsid w:val="007E07F2"/>
    <w:rsid w:val="007E15B0"/>
    <w:rsid w:val="007E167D"/>
    <w:rsid w:val="007E1889"/>
    <w:rsid w:val="007E1E2C"/>
    <w:rsid w:val="007E33D4"/>
    <w:rsid w:val="007E39CD"/>
    <w:rsid w:val="007E4F78"/>
    <w:rsid w:val="007E543C"/>
    <w:rsid w:val="007E55AD"/>
    <w:rsid w:val="007E5C7A"/>
    <w:rsid w:val="007E5E39"/>
    <w:rsid w:val="007E5E79"/>
    <w:rsid w:val="007E5F69"/>
    <w:rsid w:val="007E62E4"/>
    <w:rsid w:val="007E6C24"/>
    <w:rsid w:val="007E6EA8"/>
    <w:rsid w:val="007F0040"/>
    <w:rsid w:val="007F03F4"/>
    <w:rsid w:val="007F07B9"/>
    <w:rsid w:val="007F0A1D"/>
    <w:rsid w:val="007F0C1B"/>
    <w:rsid w:val="007F13D1"/>
    <w:rsid w:val="007F2B15"/>
    <w:rsid w:val="007F2E3D"/>
    <w:rsid w:val="007F3ECD"/>
    <w:rsid w:val="007F40B6"/>
    <w:rsid w:val="007F452E"/>
    <w:rsid w:val="007F4693"/>
    <w:rsid w:val="007F4D6C"/>
    <w:rsid w:val="007F4DE0"/>
    <w:rsid w:val="007F5766"/>
    <w:rsid w:val="007F5E0C"/>
    <w:rsid w:val="007F6734"/>
    <w:rsid w:val="007F67A4"/>
    <w:rsid w:val="007F7A1B"/>
    <w:rsid w:val="007F7F4F"/>
    <w:rsid w:val="008002AC"/>
    <w:rsid w:val="00801475"/>
    <w:rsid w:val="00802911"/>
    <w:rsid w:val="00802A8E"/>
    <w:rsid w:val="00804EE8"/>
    <w:rsid w:val="008051E8"/>
    <w:rsid w:val="00805A06"/>
    <w:rsid w:val="00805FEB"/>
    <w:rsid w:val="00806091"/>
    <w:rsid w:val="008063C5"/>
    <w:rsid w:val="00806654"/>
    <w:rsid w:val="008066D8"/>
    <w:rsid w:val="00806F52"/>
    <w:rsid w:val="008073AD"/>
    <w:rsid w:val="00807884"/>
    <w:rsid w:val="00807A31"/>
    <w:rsid w:val="00807AE7"/>
    <w:rsid w:val="00807F1F"/>
    <w:rsid w:val="0081099F"/>
    <w:rsid w:val="008115D9"/>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98"/>
    <w:rsid w:val="008201A2"/>
    <w:rsid w:val="008204D1"/>
    <w:rsid w:val="00820721"/>
    <w:rsid w:val="0082072D"/>
    <w:rsid w:val="0082081D"/>
    <w:rsid w:val="00820F5A"/>
    <w:rsid w:val="008215A8"/>
    <w:rsid w:val="008217AF"/>
    <w:rsid w:val="008228F2"/>
    <w:rsid w:val="00822D67"/>
    <w:rsid w:val="00823068"/>
    <w:rsid w:val="00823A06"/>
    <w:rsid w:val="00824092"/>
    <w:rsid w:val="008240C5"/>
    <w:rsid w:val="00824CA2"/>
    <w:rsid w:val="008254D6"/>
    <w:rsid w:val="0082660E"/>
    <w:rsid w:val="00826C9F"/>
    <w:rsid w:val="008275BB"/>
    <w:rsid w:val="00827796"/>
    <w:rsid w:val="00827CA0"/>
    <w:rsid w:val="00827EE3"/>
    <w:rsid w:val="00830143"/>
    <w:rsid w:val="00830720"/>
    <w:rsid w:val="00830881"/>
    <w:rsid w:val="0083108D"/>
    <w:rsid w:val="00831093"/>
    <w:rsid w:val="008311E8"/>
    <w:rsid w:val="008314F9"/>
    <w:rsid w:val="0083198D"/>
    <w:rsid w:val="008327F5"/>
    <w:rsid w:val="00833CAA"/>
    <w:rsid w:val="0083432A"/>
    <w:rsid w:val="00835326"/>
    <w:rsid w:val="008353C5"/>
    <w:rsid w:val="008364B1"/>
    <w:rsid w:val="008367B9"/>
    <w:rsid w:val="00836AC6"/>
    <w:rsid w:val="00836E15"/>
    <w:rsid w:val="0083753E"/>
    <w:rsid w:val="00842F85"/>
    <w:rsid w:val="008431C6"/>
    <w:rsid w:val="008433BB"/>
    <w:rsid w:val="0084383E"/>
    <w:rsid w:val="0084589D"/>
    <w:rsid w:val="00845BB4"/>
    <w:rsid w:val="008462EA"/>
    <w:rsid w:val="00846FD1"/>
    <w:rsid w:val="008472AF"/>
    <w:rsid w:val="00847C0F"/>
    <w:rsid w:val="00847F2D"/>
    <w:rsid w:val="008508B0"/>
    <w:rsid w:val="00850C3D"/>
    <w:rsid w:val="00850CDE"/>
    <w:rsid w:val="008512D0"/>
    <w:rsid w:val="00851BBF"/>
    <w:rsid w:val="00851DA3"/>
    <w:rsid w:val="00851EC3"/>
    <w:rsid w:val="00851EFD"/>
    <w:rsid w:val="00852749"/>
    <w:rsid w:val="0085331F"/>
    <w:rsid w:val="00854127"/>
    <w:rsid w:val="008541BD"/>
    <w:rsid w:val="008545CF"/>
    <w:rsid w:val="00854CE0"/>
    <w:rsid w:val="00855467"/>
    <w:rsid w:val="008558F4"/>
    <w:rsid w:val="00855C82"/>
    <w:rsid w:val="008569D1"/>
    <w:rsid w:val="00857959"/>
    <w:rsid w:val="00857C40"/>
    <w:rsid w:val="00857D66"/>
    <w:rsid w:val="008604B3"/>
    <w:rsid w:val="0086065E"/>
    <w:rsid w:val="00860D44"/>
    <w:rsid w:val="00861777"/>
    <w:rsid w:val="008618BC"/>
    <w:rsid w:val="008625CF"/>
    <w:rsid w:val="008631A9"/>
    <w:rsid w:val="00863B1E"/>
    <w:rsid w:val="008644AA"/>
    <w:rsid w:val="008653E2"/>
    <w:rsid w:val="00867804"/>
    <w:rsid w:val="008678F8"/>
    <w:rsid w:val="00870412"/>
    <w:rsid w:val="00870EBE"/>
    <w:rsid w:val="00871286"/>
    <w:rsid w:val="0087150C"/>
    <w:rsid w:val="00871DEE"/>
    <w:rsid w:val="008726C1"/>
    <w:rsid w:val="00872AA1"/>
    <w:rsid w:val="0087317F"/>
    <w:rsid w:val="00873244"/>
    <w:rsid w:val="00873488"/>
    <w:rsid w:val="00873586"/>
    <w:rsid w:val="00873B3D"/>
    <w:rsid w:val="008746CF"/>
    <w:rsid w:val="008747AD"/>
    <w:rsid w:val="00874831"/>
    <w:rsid w:val="00874861"/>
    <w:rsid w:val="00874E4B"/>
    <w:rsid w:val="00876C60"/>
    <w:rsid w:val="008771F7"/>
    <w:rsid w:val="00877736"/>
    <w:rsid w:val="0088008F"/>
    <w:rsid w:val="00880506"/>
    <w:rsid w:val="00880895"/>
    <w:rsid w:val="00880E8B"/>
    <w:rsid w:val="0088114A"/>
    <w:rsid w:val="00881758"/>
    <w:rsid w:val="0088237B"/>
    <w:rsid w:val="00882739"/>
    <w:rsid w:val="00882863"/>
    <w:rsid w:val="00882D7F"/>
    <w:rsid w:val="00882DFA"/>
    <w:rsid w:val="0088455D"/>
    <w:rsid w:val="008854F6"/>
    <w:rsid w:val="0088566E"/>
    <w:rsid w:val="00885D7A"/>
    <w:rsid w:val="00886D71"/>
    <w:rsid w:val="00887615"/>
    <w:rsid w:val="008878D1"/>
    <w:rsid w:val="00890576"/>
    <w:rsid w:val="00890A11"/>
    <w:rsid w:val="00891497"/>
    <w:rsid w:val="008917C1"/>
    <w:rsid w:val="008919D8"/>
    <w:rsid w:val="00891A54"/>
    <w:rsid w:val="00891C32"/>
    <w:rsid w:val="00891D81"/>
    <w:rsid w:val="00892F7A"/>
    <w:rsid w:val="0089332E"/>
    <w:rsid w:val="00893463"/>
    <w:rsid w:val="00893902"/>
    <w:rsid w:val="0089431F"/>
    <w:rsid w:val="0089484C"/>
    <w:rsid w:val="00894DCB"/>
    <w:rsid w:val="00894FBE"/>
    <w:rsid w:val="00895B32"/>
    <w:rsid w:val="00895C41"/>
    <w:rsid w:val="00896169"/>
    <w:rsid w:val="00896671"/>
    <w:rsid w:val="00897794"/>
    <w:rsid w:val="008A01F2"/>
    <w:rsid w:val="008A040A"/>
    <w:rsid w:val="008A059F"/>
    <w:rsid w:val="008A08FF"/>
    <w:rsid w:val="008A0B95"/>
    <w:rsid w:val="008A1712"/>
    <w:rsid w:val="008A18DF"/>
    <w:rsid w:val="008A1AEF"/>
    <w:rsid w:val="008A1CF2"/>
    <w:rsid w:val="008A2622"/>
    <w:rsid w:val="008A2CAD"/>
    <w:rsid w:val="008A3788"/>
    <w:rsid w:val="008A3F97"/>
    <w:rsid w:val="008A4912"/>
    <w:rsid w:val="008A5076"/>
    <w:rsid w:val="008A5662"/>
    <w:rsid w:val="008A599D"/>
    <w:rsid w:val="008A5FF2"/>
    <w:rsid w:val="008A6976"/>
    <w:rsid w:val="008A6BDF"/>
    <w:rsid w:val="008A6CBE"/>
    <w:rsid w:val="008A7ADF"/>
    <w:rsid w:val="008A7EE8"/>
    <w:rsid w:val="008B0DE7"/>
    <w:rsid w:val="008B1D38"/>
    <w:rsid w:val="008B280C"/>
    <w:rsid w:val="008B304A"/>
    <w:rsid w:val="008B32A3"/>
    <w:rsid w:val="008B337D"/>
    <w:rsid w:val="008B3E19"/>
    <w:rsid w:val="008B3F1E"/>
    <w:rsid w:val="008B3FF9"/>
    <w:rsid w:val="008B4641"/>
    <w:rsid w:val="008B5D25"/>
    <w:rsid w:val="008B6294"/>
    <w:rsid w:val="008B66EC"/>
    <w:rsid w:val="008B6931"/>
    <w:rsid w:val="008B6D7A"/>
    <w:rsid w:val="008C0197"/>
    <w:rsid w:val="008C0293"/>
    <w:rsid w:val="008C07D0"/>
    <w:rsid w:val="008C0B7B"/>
    <w:rsid w:val="008C0BCA"/>
    <w:rsid w:val="008C0D5B"/>
    <w:rsid w:val="008C1148"/>
    <w:rsid w:val="008C1FAE"/>
    <w:rsid w:val="008C220E"/>
    <w:rsid w:val="008C2336"/>
    <w:rsid w:val="008C26A4"/>
    <w:rsid w:val="008C29B2"/>
    <w:rsid w:val="008C34A9"/>
    <w:rsid w:val="008C466B"/>
    <w:rsid w:val="008C46D1"/>
    <w:rsid w:val="008C5299"/>
    <w:rsid w:val="008C564E"/>
    <w:rsid w:val="008C5F6D"/>
    <w:rsid w:val="008C6044"/>
    <w:rsid w:val="008C69AD"/>
    <w:rsid w:val="008C69BC"/>
    <w:rsid w:val="008C741E"/>
    <w:rsid w:val="008D081C"/>
    <w:rsid w:val="008D08A4"/>
    <w:rsid w:val="008D0F5E"/>
    <w:rsid w:val="008D17DD"/>
    <w:rsid w:val="008D17E4"/>
    <w:rsid w:val="008D1D11"/>
    <w:rsid w:val="008D313A"/>
    <w:rsid w:val="008D5278"/>
    <w:rsid w:val="008D556A"/>
    <w:rsid w:val="008D5696"/>
    <w:rsid w:val="008D619E"/>
    <w:rsid w:val="008D6BAE"/>
    <w:rsid w:val="008E0D8F"/>
    <w:rsid w:val="008E128C"/>
    <w:rsid w:val="008E191B"/>
    <w:rsid w:val="008E1C9B"/>
    <w:rsid w:val="008E21E8"/>
    <w:rsid w:val="008E3B40"/>
    <w:rsid w:val="008E42F1"/>
    <w:rsid w:val="008E55CE"/>
    <w:rsid w:val="008E582E"/>
    <w:rsid w:val="008E5B5E"/>
    <w:rsid w:val="008E5CC0"/>
    <w:rsid w:val="008E601C"/>
    <w:rsid w:val="008E626D"/>
    <w:rsid w:val="008E7CA7"/>
    <w:rsid w:val="008F156B"/>
    <w:rsid w:val="008F191F"/>
    <w:rsid w:val="008F2F0A"/>
    <w:rsid w:val="008F360A"/>
    <w:rsid w:val="008F55C0"/>
    <w:rsid w:val="008F5751"/>
    <w:rsid w:val="008F5B0A"/>
    <w:rsid w:val="008F5EA9"/>
    <w:rsid w:val="008F7C2F"/>
    <w:rsid w:val="00900130"/>
    <w:rsid w:val="00901034"/>
    <w:rsid w:val="00901911"/>
    <w:rsid w:val="009024D7"/>
    <w:rsid w:val="00902520"/>
    <w:rsid w:val="0090254C"/>
    <w:rsid w:val="00902D20"/>
    <w:rsid w:val="0090353E"/>
    <w:rsid w:val="0090392D"/>
    <w:rsid w:val="00904D25"/>
    <w:rsid w:val="00904E04"/>
    <w:rsid w:val="00905122"/>
    <w:rsid w:val="00906450"/>
    <w:rsid w:val="009067E6"/>
    <w:rsid w:val="0090683B"/>
    <w:rsid w:val="009076C9"/>
    <w:rsid w:val="009079A0"/>
    <w:rsid w:val="00907B80"/>
    <w:rsid w:val="0091028C"/>
    <w:rsid w:val="00910CA5"/>
    <w:rsid w:val="00911600"/>
    <w:rsid w:val="00912854"/>
    <w:rsid w:val="0091461A"/>
    <w:rsid w:val="00914FF1"/>
    <w:rsid w:val="00915CE8"/>
    <w:rsid w:val="00916EA1"/>
    <w:rsid w:val="00916F91"/>
    <w:rsid w:val="00917361"/>
    <w:rsid w:val="00917CA5"/>
    <w:rsid w:val="00920A83"/>
    <w:rsid w:val="009211E9"/>
    <w:rsid w:val="00922085"/>
    <w:rsid w:val="0092319C"/>
    <w:rsid w:val="00923573"/>
    <w:rsid w:val="00923DBC"/>
    <w:rsid w:val="00924B54"/>
    <w:rsid w:val="00924D5F"/>
    <w:rsid w:val="00925380"/>
    <w:rsid w:val="0092582C"/>
    <w:rsid w:val="00925B41"/>
    <w:rsid w:val="00925F6E"/>
    <w:rsid w:val="00926535"/>
    <w:rsid w:val="00926FCA"/>
    <w:rsid w:val="00927160"/>
    <w:rsid w:val="0092735D"/>
    <w:rsid w:val="00927A54"/>
    <w:rsid w:val="00930568"/>
    <w:rsid w:val="0093094E"/>
    <w:rsid w:val="00931BB4"/>
    <w:rsid w:val="00931D91"/>
    <w:rsid w:val="00932284"/>
    <w:rsid w:val="00933AF5"/>
    <w:rsid w:val="009340F4"/>
    <w:rsid w:val="00934291"/>
    <w:rsid w:val="00934CD2"/>
    <w:rsid w:val="00935AF5"/>
    <w:rsid w:val="00935B3A"/>
    <w:rsid w:val="00935EDE"/>
    <w:rsid w:val="009368A0"/>
    <w:rsid w:val="00940C05"/>
    <w:rsid w:val="00943C7C"/>
    <w:rsid w:val="00944CB1"/>
    <w:rsid w:val="00944D93"/>
    <w:rsid w:val="00945B2A"/>
    <w:rsid w:val="00945B4F"/>
    <w:rsid w:val="00945CD7"/>
    <w:rsid w:val="00947711"/>
    <w:rsid w:val="00947CCD"/>
    <w:rsid w:val="00951737"/>
    <w:rsid w:val="009518B9"/>
    <w:rsid w:val="00952047"/>
    <w:rsid w:val="0095238C"/>
    <w:rsid w:val="00953021"/>
    <w:rsid w:val="009539D5"/>
    <w:rsid w:val="009541DD"/>
    <w:rsid w:val="00954802"/>
    <w:rsid w:val="00954D23"/>
    <w:rsid w:val="00954E10"/>
    <w:rsid w:val="00955131"/>
    <w:rsid w:val="0095513A"/>
    <w:rsid w:val="00955DC9"/>
    <w:rsid w:val="00956987"/>
    <w:rsid w:val="00956C0F"/>
    <w:rsid w:val="00957CE3"/>
    <w:rsid w:val="00960F53"/>
    <w:rsid w:val="009615C0"/>
    <w:rsid w:val="009619FB"/>
    <w:rsid w:val="00961E05"/>
    <w:rsid w:val="00961F6F"/>
    <w:rsid w:val="00963200"/>
    <w:rsid w:val="009634A8"/>
    <w:rsid w:val="00963865"/>
    <w:rsid w:val="009647DE"/>
    <w:rsid w:val="00965BE5"/>
    <w:rsid w:val="00965D6D"/>
    <w:rsid w:val="009668F3"/>
    <w:rsid w:val="0096721E"/>
    <w:rsid w:val="00967499"/>
    <w:rsid w:val="009678C6"/>
    <w:rsid w:val="009678CB"/>
    <w:rsid w:val="00967A83"/>
    <w:rsid w:val="009700F7"/>
    <w:rsid w:val="00970D15"/>
    <w:rsid w:val="00971619"/>
    <w:rsid w:val="009717E4"/>
    <w:rsid w:val="00971861"/>
    <w:rsid w:val="0097207C"/>
    <w:rsid w:val="00972C4F"/>
    <w:rsid w:val="00972FF8"/>
    <w:rsid w:val="00973B22"/>
    <w:rsid w:val="009748F5"/>
    <w:rsid w:val="00974B5C"/>
    <w:rsid w:val="00975B6B"/>
    <w:rsid w:val="009763A2"/>
    <w:rsid w:val="009768B0"/>
    <w:rsid w:val="009779DB"/>
    <w:rsid w:val="00980C1A"/>
    <w:rsid w:val="0098119B"/>
    <w:rsid w:val="009829B9"/>
    <w:rsid w:val="009833A8"/>
    <w:rsid w:val="0098352A"/>
    <w:rsid w:val="00983D97"/>
    <w:rsid w:val="009847CB"/>
    <w:rsid w:val="0098535F"/>
    <w:rsid w:val="00985785"/>
    <w:rsid w:val="0098653C"/>
    <w:rsid w:val="009865D9"/>
    <w:rsid w:val="00986D20"/>
    <w:rsid w:val="00986D76"/>
    <w:rsid w:val="00987FCC"/>
    <w:rsid w:val="0099002E"/>
    <w:rsid w:val="009904EA"/>
    <w:rsid w:val="00990FCB"/>
    <w:rsid w:val="00991ADF"/>
    <w:rsid w:val="00991E65"/>
    <w:rsid w:val="00992ADB"/>
    <w:rsid w:val="009937FC"/>
    <w:rsid w:val="00994081"/>
    <w:rsid w:val="00995784"/>
    <w:rsid w:val="009957F2"/>
    <w:rsid w:val="0099634D"/>
    <w:rsid w:val="009963D1"/>
    <w:rsid w:val="0099651A"/>
    <w:rsid w:val="00997714"/>
    <w:rsid w:val="009A0F2E"/>
    <w:rsid w:val="009A1269"/>
    <w:rsid w:val="009A23D1"/>
    <w:rsid w:val="009A2623"/>
    <w:rsid w:val="009A26B4"/>
    <w:rsid w:val="009A2CA5"/>
    <w:rsid w:val="009A36C9"/>
    <w:rsid w:val="009A3F4F"/>
    <w:rsid w:val="009A41E9"/>
    <w:rsid w:val="009A46F8"/>
    <w:rsid w:val="009A4746"/>
    <w:rsid w:val="009A4CB1"/>
    <w:rsid w:val="009A5014"/>
    <w:rsid w:val="009A58D9"/>
    <w:rsid w:val="009A66B4"/>
    <w:rsid w:val="009A6F18"/>
    <w:rsid w:val="009A7B23"/>
    <w:rsid w:val="009A7E13"/>
    <w:rsid w:val="009B0CB9"/>
    <w:rsid w:val="009B0EBD"/>
    <w:rsid w:val="009B1003"/>
    <w:rsid w:val="009B1893"/>
    <w:rsid w:val="009B24A4"/>
    <w:rsid w:val="009B2621"/>
    <w:rsid w:val="009B34E3"/>
    <w:rsid w:val="009B38A3"/>
    <w:rsid w:val="009B44FE"/>
    <w:rsid w:val="009B4A26"/>
    <w:rsid w:val="009B50F1"/>
    <w:rsid w:val="009B5107"/>
    <w:rsid w:val="009B6D2B"/>
    <w:rsid w:val="009C0007"/>
    <w:rsid w:val="009C0924"/>
    <w:rsid w:val="009C130F"/>
    <w:rsid w:val="009C2A4C"/>
    <w:rsid w:val="009C2CB0"/>
    <w:rsid w:val="009C3B75"/>
    <w:rsid w:val="009C3E28"/>
    <w:rsid w:val="009C4064"/>
    <w:rsid w:val="009C434F"/>
    <w:rsid w:val="009C43F3"/>
    <w:rsid w:val="009C4AC7"/>
    <w:rsid w:val="009C4CE2"/>
    <w:rsid w:val="009C4FC4"/>
    <w:rsid w:val="009C6373"/>
    <w:rsid w:val="009C7251"/>
    <w:rsid w:val="009C73AB"/>
    <w:rsid w:val="009C7D4B"/>
    <w:rsid w:val="009D037F"/>
    <w:rsid w:val="009D076A"/>
    <w:rsid w:val="009D108B"/>
    <w:rsid w:val="009D194F"/>
    <w:rsid w:val="009D1F58"/>
    <w:rsid w:val="009D24BE"/>
    <w:rsid w:val="009D2930"/>
    <w:rsid w:val="009D2AE5"/>
    <w:rsid w:val="009D2CF3"/>
    <w:rsid w:val="009D2E11"/>
    <w:rsid w:val="009D37F9"/>
    <w:rsid w:val="009D3921"/>
    <w:rsid w:val="009D3AE8"/>
    <w:rsid w:val="009D3CBC"/>
    <w:rsid w:val="009D47EF"/>
    <w:rsid w:val="009D4AD8"/>
    <w:rsid w:val="009D4B56"/>
    <w:rsid w:val="009D4C64"/>
    <w:rsid w:val="009D5C59"/>
    <w:rsid w:val="009D6C33"/>
    <w:rsid w:val="009D7108"/>
    <w:rsid w:val="009D7273"/>
    <w:rsid w:val="009D773E"/>
    <w:rsid w:val="009D7C39"/>
    <w:rsid w:val="009E0981"/>
    <w:rsid w:val="009E0D44"/>
    <w:rsid w:val="009E114C"/>
    <w:rsid w:val="009E230A"/>
    <w:rsid w:val="009E30CC"/>
    <w:rsid w:val="009E3C16"/>
    <w:rsid w:val="009E4D7C"/>
    <w:rsid w:val="009E4DD0"/>
    <w:rsid w:val="009E508D"/>
    <w:rsid w:val="009E5F04"/>
    <w:rsid w:val="009E6518"/>
    <w:rsid w:val="009E7B97"/>
    <w:rsid w:val="009F00F6"/>
    <w:rsid w:val="009F09F3"/>
    <w:rsid w:val="009F0E84"/>
    <w:rsid w:val="009F130C"/>
    <w:rsid w:val="009F2D54"/>
    <w:rsid w:val="009F2F92"/>
    <w:rsid w:val="009F3395"/>
    <w:rsid w:val="009F4163"/>
    <w:rsid w:val="009F50DD"/>
    <w:rsid w:val="009F5713"/>
    <w:rsid w:val="009F6DDF"/>
    <w:rsid w:val="009F70B8"/>
    <w:rsid w:val="009F75E9"/>
    <w:rsid w:val="00A009B3"/>
    <w:rsid w:val="00A00C92"/>
    <w:rsid w:val="00A00D17"/>
    <w:rsid w:val="00A02691"/>
    <w:rsid w:val="00A03272"/>
    <w:rsid w:val="00A06AAB"/>
    <w:rsid w:val="00A0758E"/>
    <w:rsid w:val="00A0783C"/>
    <w:rsid w:val="00A078F5"/>
    <w:rsid w:val="00A07E1C"/>
    <w:rsid w:val="00A101BC"/>
    <w:rsid w:val="00A10452"/>
    <w:rsid w:val="00A10EF8"/>
    <w:rsid w:val="00A11238"/>
    <w:rsid w:val="00A11F67"/>
    <w:rsid w:val="00A11FCC"/>
    <w:rsid w:val="00A1217D"/>
    <w:rsid w:val="00A12825"/>
    <w:rsid w:val="00A12B21"/>
    <w:rsid w:val="00A12E36"/>
    <w:rsid w:val="00A13146"/>
    <w:rsid w:val="00A132BF"/>
    <w:rsid w:val="00A13B7B"/>
    <w:rsid w:val="00A1481C"/>
    <w:rsid w:val="00A14FA1"/>
    <w:rsid w:val="00A15384"/>
    <w:rsid w:val="00A157A3"/>
    <w:rsid w:val="00A16075"/>
    <w:rsid w:val="00A16207"/>
    <w:rsid w:val="00A163EA"/>
    <w:rsid w:val="00A1667D"/>
    <w:rsid w:val="00A16E2A"/>
    <w:rsid w:val="00A16F5C"/>
    <w:rsid w:val="00A17038"/>
    <w:rsid w:val="00A174BA"/>
    <w:rsid w:val="00A174EE"/>
    <w:rsid w:val="00A17AD1"/>
    <w:rsid w:val="00A17E5E"/>
    <w:rsid w:val="00A200BF"/>
    <w:rsid w:val="00A202E6"/>
    <w:rsid w:val="00A2039D"/>
    <w:rsid w:val="00A20D9D"/>
    <w:rsid w:val="00A20EE7"/>
    <w:rsid w:val="00A2144C"/>
    <w:rsid w:val="00A2182C"/>
    <w:rsid w:val="00A21EDD"/>
    <w:rsid w:val="00A21F5B"/>
    <w:rsid w:val="00A21F65"/>
    <w:rsid w:val="00A2227D"/>
    <w:rsid w:val="00A2279E"/>
    <w:rsid w:val="00A23769"/>
    <w:rsid w:val="00A24EAE"/>
    <w:rsid w:val="00A25699"/>
    <w:rsid w:val="00A25723"/>
    <w:rsid w:val="00A25A39"/>
    <w:rsid w:val="00A25A8C"/>
    <w:rsid w:val="00A27948"/>
    <w:rsid w:val="00A27BCB"/>
    <w:rsid w:val="00A27CBB"/>
    <w:rsid w:val="00A304D0"/>
    <w:rsid w:val="00A30D97"/>
    <w:rsid w:val="00A30ED2"/>
    <w:rsid w:val="00A31C08"/>
    <w:rsid w:val="00A333A6"/>
    <w:rsid w:val="00A33719"/>
    <w:rsid w:val="00A33FB8"/>
    <w:rsid w:val="00A345A7"/>
    <w:rsid w:val="00A34CE9"/>
    <w:rsid w:val="00A34D0F"/>
    <w:rsid w:val="00A35B59"/>
    <w:rsid w:val="00A3688F"/>
    <w:rsid w:val="00A368B3"/>
    <w:rsid w:val="00A371EB"/>
    <w:rsid w:val="00A37219"/>
    <w:rsid w:val="00A37D42"/>
    <w:rsid w:val="00A40544"/>
    <w:rsid w:val="00A4170D"/>
    <w:rsid w:val="00A41859"/>
    <w:rsid w:val="00A41E6F"/>
    <w:rsid w:val="00A425C1"/>
    <w:rsid w:val="00A42C03"/>
    <w:rsid w:val="00A431C0"/>
    <w:rsid w:val="00A43902"/>
    <w:rsid w:val="00A4422F"/>
    <w:rsid w:val="00A4426D"/>
    <w:rsid w:val="00A44B7E"/>
    <w:rsid w:val="00A44FDF"/>
    <w:rsid w:val="00A450A8"/>
    <w:rsid w:val="00A45F88"/>
    <w:rsid w:val="00A4634B"/>
    <w:rsid w:val="00A479D5"/>
    <w:rsid w:val="00A50F59"/>
    <w:rsid w:val="00A51227"/>
    <w:rsid w:val="00A517BD"/>
    <w:rsid w:val="00A51E64"/>
    <w:rsid w:val="00A52410"/>
    <w:rsid w:val="00A52A09"/>
    <w:rsid w:val="00A5330A"/>
    <w:rsid w:val="00A533C0"/>
    <w:rsid w:val="00A53BE0"/>
    <w:rsid w:val="00A53BF0"/>
    <w:rsid w:val="00A55075"/>
    <w:rsid w:val="00A55120"/>
    <w:rsid w:val="00A55398"/>
    <w:rsid w:val="00A553A4"/>
    <w:rsid w:val="00A56520"/>
    <w:rsid w:val="00A567CB"/>
    <w:rsid w:val="00A609E3"/>
    <w:rsid w:val="00A60C1A"/>
    <w:rsid w:val="00A6117A"/>
    <w:rsid w:val="00A6177D"/>
    <w:rsid w:val="00A61A93"/>
    <w:rsid w:val="00A61C04"/>
    <w:rsid w:val="00A6310C"/>
    <w:rsid w:val="00A63319"/>
    <w:rsid w:val="00A63A13"/>
    <w:rsid w:val="00A643F8"/>
    <w:rsid w:val="00A6507B"/>
    <w:rsid w:val="00A65D28"/>
    <w:rsid w:val="00A65DD1"/>
    <w:rsid w:val="00A6632A"/>
    <w:rsid w:val="00A663EC"/>
    <w:rsid w:val="00A66E0B"/>
    <w:rsid w:val="00A6701A"/>
    <w:rsid w:val="00A6760C"/>
    <w:rsid w:val="00A70557"/>
    <w:rsid w:val="00A7064B"/>
    <w:rsid w:val="00A70C31"/>
    <w:rsid w:val="00A7104B"/>
    <w:rsid w:val="00A712CE"/>
    <w:rsid w:val="00A71DB5"/>
    <w:rsid w:val="00A729A6"/>
    <w:rsid w:val="00A7346F"/>
    <w:rsid w:val="00A73B1A"/>
    <w:rsid w:val="00A74A86"/>
    <w:rsid w:val="00A74C39"/>
    <w:rsid w:val="00A759A4"/>
    <w:rsid w:val="00A75C0F"/>
    <w:rsid w:val="00A760F3"/>
    <w:rsid w:val="00A7624A"/>
    <w:rsid w:val="00A776C2"/>
    <w:rsid w:val="00A776D1"/>
    <w:rsid w:val="00A77A3A"/>
    <w:rsid w:val="00A77E09"/>
    <w:rsid w:val="00A77ED1"/>
    <w:rsid w:val="00A816AF"/>
    <w:rsid w:val="00A81720"/>
    <w:rsid w:val="00A818E4"/>
    <w:rsid w:val="00A82B19"/>
    <w:rsid w:val="00A82B8B"/>
    <w:rsid w:val="00A839BB"/>
    <w:rsid w:val="00A83C04"/>
    <w:rsid w:val="00A83ED1"/>
    <w:rsid w:val="00A8428F"/>
    <w:rsid w:val="00A84DE6"/>
    <w:rsid w:val="00A87111"/>
    <w:rsid w:val="00A87CA6"/>
    <w:rsid w:val="00A9066E"/>
    <w:rsid w:val="00A90D15"/>
    <w:rsid w:val="00A90F3D"/>
    <w:rsid w:val="00A917B7"/>
    <w:rsid w:val="00A920A7"/>
    <w:rsid w:val="00A92873"/>
    <w:rsid w:val="00A92878"/>
    <w:rsid w:val="00A929A2"/>
    <w:rsid w:val="00A92FE9"/>
    <w:rsid w:val="00A93DF7"/>
    <w:rsid w:val="00A94383"/>
    <w:rsid w:val="00A9448C"/>
    <w:rsid w:val="00A94545"/>
    <w:rsid w:val="00A94917"/>
    <w:rsid w:val="00A95A20"/>
    <w:rsid w:val="00A95CCD"/>
    <w:rsid w:val="00A96F32"/>
    <w:rsid w:val="00A9721B"/>
    <w:rsid w:val="00AA0635"/>
    <w:rsid w:val="00AA068C"/>
    <w:rsid w:val="00AA0D88"/>
    <w:rsid w:val="00AA1412"/>
    <w:rsid w:val="00AA162D"/>
    <w:rsid w:val="00AA21C4"/>
    <w:rsid w:val="00AA2A0B"/>
    <w:rsid w:val="00AA2A40"/>
    <w:rsid w:val="00AA2B20"/>
    <w:rsid w:val="00AA2B9D"/>
    <w:rsid w:val="00AA36ED"/>
    <w:rsid w:val="00AA37B5"/>
    <w:rsid w:val="00AA4737"/>
    <w:rsid w:val="00AA4899"/>
    <w:rsid w:val="00AA48B5"/>
    <w:rsid w:val="00AA5262"/>
    <w:rsid w:val="00AA5AB7"/>
    <w:rsid w:val="00AA5BE3"/>
    <w:rsid w:val="00AA5F21"/>
    <w:rsid w:val="00AA6FC3"/>
    <w:rsid w:val="00AA77EF"/>
    <w:rsid w:val="00AB019A"/>
    <w:rsid w:val="00AB1DB2"/>
    <w:rsid w:val="00AB22B2"/>
    <w:rsid w:val="00AB2877"/>
    <w:rsid w:val="00AB2F06"/>
    <w:rsid w:val="00AB315D"/>
    <w:rsid w:val="00AB3E95"/>
    <w:rsid w:val="00AB519A"/>
    <w:rsid w:val="00AB54CB"/>
    <w:rsid w:val="00AB661C"/>
    <w:rsid w:val="00AB689D"/>
    <w:rsid w:val="00AB69AD"/>
    <w:rsid w:val="00AB7491"/>
    <w:rsid w:val="00AB7519"/>
    <w:rsid w:val="00AB79CA"/>
    <w:rsid w:val="00AB7A7D"/>
    <w:rsid w:val="00AC0487"/>
    <w:rsid w:val="00AC1797"/>
    <w:rsid w:val="00AC18ED"/>
    <w:rsid w:val="00AC1E7A"/>
    <w:rsid w:val="00AC2E6C"/>
    <w:rsid w:val="00AC4151"/>
    <w:rsid w:val="00AC5372"/>
    <w:rsid w:val="00AC656E"/>
    <w:rsid w:val="00AC6840"/>
    <w:rsid w:val="00AC6B32"/>
    <w:rsid w:val="00AC6CEC"/>
    <w:rsid w:val="00AC6EAD"/>
    <w:rsid w:val="00AC719C"/>
    <w:rsid w:val="00AC7840"/>
    <w:rsid w:val="00AC7C73"/>
    <w:rsid w:val="00AD0375"/>
    <w:rsid w:val="00AD0552"/>
    <w:rsid w:val="00AD26BD"/>
    <w:rsid w:val="00AD3A05"/>
    <w:rsid w:val="00AD3AEF"/>
    <w:rsid w:val="00AD3E0E"/>
    <w:rsid w:val="00AD40AC"/>
    <w:rsid w:val="00AD50F5"/>
    <w:rsid w:val="00AD554D"/>
    <w:rsid w:val="00AD59D0"/>
    <w:rsid w:val="00AD59DD"/>
    <w:rsid w:val="00AD6676"/>
    <w:rsid w:val="00AD67B3"/>
    <w:rsid w:val="00AD68C8"/>
    <w:rsid w:val="00AD6C4D"/>
    <w:rsid w:val="00AD6D09"/>
    <w:rsid w:val="00AD76AB"/>
    <w:rsid w:val="00AE0021"/>
    <w:rsid w:val="00AE0E2E"/>
    <w:rsid w:val="00AE12D9"/>
    <w:rsid w:val="00AE1841"/>
    <w:rsid w:val="00AE2231"/>
    <w:rsid w:val="00AE2348"/>
    <w:rsid w:val="00AE24DA"/>
    <w:rsid w:val="00AE25A2"/>
    <w:rsid w:val="00AE283B"/>
    <w:rsid w:val="00AE3E0B"/>
    <w:rsid w:val="00AE4805"/>
    <w:rsid w:val="00AE4C8C"/>
    <w:rsid w:val="00AE5231"/>
    <w:rsid w:val="00AE5749"/>
    <w:rsid w:val="00AE588D"/>
    <w:rsid w:val="00AE5D50"/>
    <w:rsid w:val="00AE5DDF"/>
    <w:rsid w:val="00AE624F"/>
    <w:rsid w:val="00AE63E4"/>
    <w:rsid w:val="00AE7A44"/>
    <w:rsid w:val="00AE7B48"/>
    <w:rsid w:val="00AF007F"/>
    <w:rsid w:val="00AF1536"/>
    <w:rsid w:val="00AF1A4C"/>
    <w:rsid w:val="00AF2B90"/>
    <w:rsid w:val="00AF3335"/>
    <w:rsid w:val="00AF4A9F"/>
    <w:rsid w:val="00AF4BC0"/>
    <w:rsid w:val="00AF4CF2"/>
    <w:rsid w:val="00AF4DD2"/>
    <w:rsid w:val="00AF4F99"/>
    <w:rsid w:val="00AF501B"/>
    <w:rsid w:val="00AF56ED"/>
    <w:rsid w:val="00AF5FBC"/>
    <w:rsid w:val="00AF62F4"/>
    <w:rsid w:val="00AF643C"/>
    <w:rsid w:val="00AF6473"/>
    <w:rsid w:val="00AF7CBB"/>
    <w:rsid w:val="00AF7F4D"/>
    <w:rsid w:val="00B00065"/>
    <w:rsid w:val="00B01DF9"/>
    <w:rsid w:val="00B01EDB"/>
    <w:rsid w:val="00B0268D"/>
    <w:rsid w:val="00B028FA"/>
    <w:rsid w:val="00B02AA7"/>
    <w:rsid w:val="00B03C25"/>
    <w:rsid w:val="00B04234"/>
    <w:rsid w:val="00B04490"/>
    <w:rsid w:val="00B0491A"/>
    <w:rsid w:val="00B05ECB"/>
    <w:rsid w:val="00B06375"/>
    <w:rsid w:val="00B067AF"/>
    <w:rsid w:val="00B07307"/>
    <w:rsid w:val="00B10129"/>
    <w:rsid w:val="00B1026B"/>
    <w:rsid w:val="00B10F2A"/>
    <w:rsid w:val="00B119EC"/>
    <w:rsid w:val="00B11B90"/>
    <w:rsid w:val="00B11D89"/>
    <w:rsid w:val="00B121C0"/>
    <w:rsid w:val="00B12361"/>
    <w:rsid w:val="00B1252E"/>
    <w:rsid w:val="00B12E5D"/>
    <w:rsid w:val="00B12FBB"/>
    <w:rsid w:val="00B13044"/>
    <w:rsid w:val="00B14455"/>
    <w:rsid w:val="00B14699"/>
    <w:rsid w:val="00B14D9F"/>
    <w:rsid w:val="00B14DB1"/>
    <w:rsid w:val="00B156B7"/>
    <w:rsid w:val="00B1585A"/>
    <w:rsid w:val="00B15F1B"/>
    <w:rsid w:val="00B16181"/>
    <w:rsid w:val="00B16D73"/>
    <w:rsid w:val="00B17BE7"/>
    <w:rsid w:val="00B204F6"/>
    <w:rsid w:val="00B21A74"/>
    <w:rsid w:val="00B21F71"/>
    <w:rsid w:val="00B22797"/>
    <w:rsid w:val="00B22D45"/>
    <w:rsid w:val="00B23273"/>
    <w:rsid w:val="00B232E1"/>
    <w:rsid w:val="00B238C9"/>
    <w:rsid w:val="00B248C2"/>
    <w:rsid w:val="00B27047"/>
    <w:rsid w:val="00B27178"/>
    <w:rsid w:val="00B2717C"/>
    <w:rsid w:val="00B27414"/>
    <w:rsid w:val="00B3092D"/>
    <w:rsid w:val="00B30A4B"/>
    <w:rsid w:val="00B30B15"/>
    <w:rsid w:val="00B31625"/>
    <w:rsid w:val="00B31853"/>
    <w:rsid w:val="00B3191E"/>
    <w:rsid w:val="00B31E1E"/>
    <w:rsid w:val="00B32204"/>
    <w:rsid w:val="00B330B8"/>
    <w:rsid w:val="00B333E1"/>
    <w:rsid w:val="00B33DB2"/>
    <w:rsid w:val="00B33F8E"/>
    <w:rsid w:val="00B3407F"/>
    <w:rsid w:val="00B345D2"/>
    <w:rsid w:val="00B35148"/>
    <w:rsid w:val="00B3569F"/>
    <w:rsid w:val="00B364AD"/>
    <w:rsid w:val="00B36740"/>
    <w:rsid w:val="00B3716B"/>
    <w:rsid w:val="00B37DE4"/>
    <w:rsid w:val="00B40765"/>
    <w:rsid w:val="00B40991"/>
    <w:rsid w:val="00B40FE7"/>
    <w:rsid w:val="00B41DFD"/>
    <w:rsid w:val="00B41E4B"/>
    <w:rsid w:val="00B4365F"/>
    <w:rsid w:val="00B43E32"/>
    <w:rsid w:val="00B44908"/>
    <w:rsid w:val="00B44A73"/>
    <w:rsid w:val="00B4547B"/>
    <w:rsid w:val="00B46EFE"/>
    <w:rsid w:val="00B473B8"/>
    <w:rsid w:val="00B47645"/>
    <w:rsid w:val="00B5187F"/>
    <w:rsid w:val="00B52206"/>
    <w:rsid w:val="00B53D03"/>
    <w:rsid w:val="00B55359"/>
    <w:rsid w:val="00B557E1"/>
    <w:rsid w:val="00B558D1"/>
    <w:rsid w:val="00B56207"/>
    <w:rsid w:val="00B56D7A"/>
    <w:rsid w:val="00B61369"/>
    <w:rsid w:val="00B64441"/>
    <w:rsid w:val="00B64716"/>
    <w:rsid w:val="00B649ED"/>
    <w:rsid w:val="00B64CF1"/>
    <w:rsid w:val="00B64E56"/>
    <w:rsid w:val="00B64FA6"/>
    <w:rsid w:val="00B657AB"/>
    <w:rsid w:val="00B659D0"/>
    <w:rsid w:val="00B66C2B"/>
    <w:rsid w:val="00B70A6C"/>
    <w:rsid w:val="00B712BB"/>
    <w:rsid w:val="00B7175B"/>
    <w:rsid w:val="00B718C5"/>
    <w:rsid w:val="00B71ECC"/>
    <w:rsid w:val="00B72CBC"/>
    <w:rsid w:val="00B730D5"/>
    <w:rsid w:val="00B73D00"/>
    <w:rsid w:val="00B73D09"/>
    <w:rsid w:val="00B7416C"/>
    <w:rsid w:val="00B74604"/>
    <w:rsid w:val="00B757BB"/>
    <w:rsid w:val="00B75904"/>
    <w:rsid w:val="00B760E3"/>
    <w:rsid w:val="00B7632E"/>
    <w:rsid w:val="00B76FFC"/>
    <w:rsid w:val="00B7782C"/>
    <w:rsid w:val="00B80280"/>
    <w:rsid w:val="00B80581"/>
    <w:rsid w:val="00B80B44"/>
    <w:rsid w:val="00B81F41"/>
    <w:rsid w:val="00B81FED"/>
    <w:rsid w:val="00B82263"/>
    <w:rsid w:val="00B829A2"/>
    <w:rsid w:val="00B82BD0"/>
    <w:rsid w:val="00B82C93"/>
    <w:rsid w:val="00B82F8E"/>
    <w:rsid w:val="00B84396"/>
    <w:rsid w:val="00B845A2"/>
    <w:rsid w:val="00B84611"/>
    <w:rsid w:val="00B84E0E"/>
    <w:rsid w:val="00B84FB9"/>
    <w:rsid w:val="00B85493"/>
    <w:rsid w:val="00B85BFD"/>
    <w:rsid w:val="00B85C01"/>
    <w:rsid w:val="00B85D28"/>
    <w:rsid w:val="00B85D6B"/>
    <w:rsid w:val="00B8726C"/>
    <w:rsid w:val="00B87793"/>
    <w:rsid w:val="00B879AD"/>
    <w:rsid w:val="00B90088"/>
    <w:rsid w:val="00B91324"/>
    <w:rsid w:val="00B915B7"/>
    <w:rsid w:val="00B91C34"/>
    <w:rsid w:val="00B92181"/>
    <w:rsid w:val="00B92191"/>
    <w:rsid w:val="00B9224A"/>
    <w:rsid w:val="00B9228D"/>
    <w:rsid w:val="00B92328"/>
    <w:rsid w:val="00B9249D"/>
    <w:rsid w:val="00B928A6"/>
    <w:rsid w:val="00B92B28"/>
    <w:rsid w:val="00B9378D"/>
    <w:rsid w:val="00B937CE"/>
    <w:rsid w:val="00B93F9A"/>
    <w:rsid w:val="00B94C5B"/>
    <w:rsid w:val="00B94C69"/>
    <w:rsid w:val="00B953F5"/>
    <w:rsid w:val="00B966D0"/>
    <w:rsid w:val="00B97B70"/>
    <w:rsid w:val="00B97E0C"/>
    <w:rsid w:val="00B97E6D"/>
    <w:rsid w:val="00BA03D4"/>
    <w:rsid w:val="00BA0C43"/>
    <w:rsid w:val="00BA0EF1"/>
    <w:rsid w:val="00BA29C7"/>
    <w:rsid w:val="00BA2CE6"/>
    <w:rsid w:val="00BA3803"/>
    <w:rsid w:val="00BA3BF9"/>
    <w:rsid w:val="00BA3F9C"/>
    <w:rsid w:val="00BA525D"/>
    <w:rsid w:val="00BA5C2F"/>
    <w:rsid w:val="00BA6488"/>
    <w:rsid w:val="00BA6830"/>
    <w:rsid w:val="00BA6904"/>
    <w:rsid w:val="00BA6CA3"/>
    <w:rsid w:val="00BA6E26"/>
    <w:rsid w:val="00BA74AB"/>
    <w:rsid w:val="00BA75C3"/>
    <w:rsid w:val="00BA7624"/>
    <w:rsid w:val="00BA789B"/>
    <w:rsid w:val="00BA7F0D"/>
    <w:rsid w:val="00BB0786"/>
    <w:rsid w:val="00BB0EB1"/>
    <w:rsid w:val="00BB101A"/>
    <w:rsid w:val="00BB2296"/>
    <w:rsid w:val="00BB3443"/>
    <w:rsid w:val="00BB43C3"/>
    <w:rsid w:val="00BB45B4"/>
    <w:rsid w:val="00BB4C7E"/>
    <w:rsid w:val="00BB53C1"/>
    <w:rsid w:val="00BB639A"/>
    <w:rsid w:val="00BB6CDC"/>
    <w:rsid w:val="00BB713F"/>
    <w:rsid w:val="00BC03DE"/>
    <w:rsid w:val="00BC17EA"/>
    <w:rsid w:val="00BC2790"/>
    <w:rsid w:val="00BC3892"/>
    <w:rsid w:val="00BC4BD9"/>
    <w:rsid w:val="00BC4E9C"/>
    <w:rsid w:val="00BC58C9"/>
    <w:rsid w:val="00BC5BCB"/>
    <w:rsid w:val="00BC5F7D"/>
    <w:rsid w:val="00BC746F"/>
    <w:rsid w:val="00BC77B3"/>
    <w:rsid w:val="00BC7A55"/>
    <w:rsid w:val="00BD0221"/>
    <w:rsid w:val="00BD0B37"/>
    <w:rsid w:val="00BD0E48"/>
    <w:rsid w:val="00BD0F83"/>
    <w:rsid w:val="00BD1225"/>
    <w:rsid w:val="00BD13D6"/>
    <w:rsid w:val="00BD1CD8"/>
    <w:rsid w:val="00BD2F8E"/>
    <w:rsid w:val="00BD30D5"/>
    <w:rsid w:val="00BD3281"/>
    <w:rsid w:val="00BD538C"/>
    <w:rsid w:val="00BD59D4"/>
    <w:rsid w:val="00BD6083"/>
    <w:rsid w:val="00BD608A"/>
    <w:rsid w:val="00BD60D9"/>
    <w:rsid w:val="00BD68E0"/>
    <w:rsid w:val="00BD759D"/>
    <w:rsid w:val="00BD79ED"/>
    <w:rsid w:val="00BE04D0"/>
    <w:rsid w:val="00BE0DE5"/>
    <w:rsid w:val="00BE0F85"/>
    <w:rsid w:val="00BE16CE"/>
    <w:rsid w:val="00BE1D2C"/>
    <w:rsid w:val="00BE1F84"/>
    <w:rsid w:val="00BE270B"/>
    <w:rsid w:val="00BE4A5B"/>
    <w:rsid w:val="00BE5B39"/>
    <w:rsid w:val="00BE5BB3"/>
    <w:rsid w:val="00BE6456"/>
    <w:rsid w:val="00BE6784"/>
    <w:rsid w:val="00BE7273"/>
    <w:rsid w:val="00BE7BDF"/>
    <w:rsid w:val="00BE7CF6"/>
    <w:rsid w:val="00BF0D56"/>
    <w:rsid w:val="00BF0E0A"/>
    <w:rsid w:val="00BF114C"/>
    <w:rsid w:val="00BF1F3A"/>
    <w:rsid w:val="00BF26D7"/>
    <w:rsid w:val="00BF3228"/>
    <w:rsid w:val="00BF3260"/>
    <w:rsid w:val="00BF3B1C"/>
    <w:rsid w:val="00BF3D34"/>
    <w:rsid w:val="00BF4BDF"/>
    <w:rsid w:val="00BF6541"/>
    <w:rsid w:val="00BF7522"/>
    <w:rsid w:val="00BF7640"/>
    <w:rsid w:val="00BF7B0F"/>
    <w:rsid w:val="00C005C5"/>
    <w:rsid w:val="00C00816"/>
    <w:rsid w:val="00C014BE"/>
    <w:rsid w:val="00C014D1"/>
    <w:rsid w:val="00C01702"/>
    <w:rsid w:val="00C0174D"/>
    <w:rsid w:val="00C0190A"/>
    <w:rsid w:val="00C01ABD"/>
    <w:rsid w:val="00C021A4"/>
    <w:rsid w:val="00C0335F"/>
    <w:rsid w:val="00C03999"/>
    <w:rsid w:val="00C04E1F"/>
    <w:rsid w:val="00C05505"/>
    <w:rsid w:val="00C05ADD"/>
    <w:rsid w:val="00C05E35"/>
    <w:rsid w:val="00C06A89"/>
    <w:rsid w:val="00C06CFB"/>
    <w:rsid w:val="00C06E3D"/>
    <w:rsid w:val="00C07044"/>
    <w:rsid w:val="00C0753C"/>
    <w:rsid w:val="00C10B54"/>
    <w:rsid w:val="00C112EE"/>
    <w:rsid w:val="00C11313"/>
    <w:rsid w:val="00C11FA6"/>
    <w:rsid w:val="00C121EC"/>
    <w:rsid w:val="00C126AC"/>
    <w:rsid w:val="00C129A2"/>
    <w:rsid w:val="00C12D8D"/>
    <w:rsid w:val="00C14070"/>
    <w:rsid w:val="00C147DD"/>
    <w:rsid w:val="00C149B9"/>
    <w:rsid w:val="00C1548D"/>
    <w:rsid w:val="00C1658C"/>
    <w:rsid w:val="00C166FB"/>
    <w:rsid w:val="00C167EF"/>
    <w:rsid w:val="00C16869"/>
    <w:rsid w:val="00C16F23"/>
    <w:rsid w:val="00C17337"/>
    <w:rsid w:val="00C20444"/>
    <w:rsid w:val="00C20EBB"/>
    <w:rsid w:val="00C21065"/>
    <w:rsid w:val="00C21185"/>
    <w:rsid w:val="00C21EBC"/>
    <w:rsid w:val="00C2206E"/>
    <w:rsid w:val="00C22477"/>
    <w:rsid w:val="00C226A3"/>
    <w:rsid w:val="00C22C1A"/>
    <w:rsid w:val="00C22C27"/>
    <w:rsid w:val="00C22CC2"/>
    <w:rsid w:val="00C234D3"/>
    <w:rsid w:val="00C23C53"/>
    <w:rsid w:val="00C23D65"/>
    <w:rsid w:val="00C24157"/>
    <w:rsid w:val="00C241C7"/>
    <w:rsid w:val="00C2526D"/>
    <w:rsid w:val="00C25332"/>
    <w:rsid w:val="00C2543D"/>
    <w:rsid w:val="00C26316"/>
    <w:rsid w:val="00C266D1"/>
    <w:rsid w:val="00C26E3E"/>
    <w:rsid w:val="00C26F54"/>
    <w:rsid w:val="00C278A9"/>
    <w:rsid w:val="00C31B96"/>
    <w:rsid w:val="00C32BB7"/>
    <w:rsid w:val="00C33E4C"/>
    <w:rsid w:val="00C3487F"/>
    <w:rsid w:val="00C34FAA"/>
    <w:rsid w:val="00C35245"/>
    <w:rsid w:val="00C35655"/>
    <w:rsid w:val="00C357DB"/>
    <w:rsid w:val="00C35C0A"/>
    <w:rsid w:val="00C37A26"/>
    <w:rsid w:val="00C4077F"/>
    <w:rsid w:val="00C41C76"/>
    <w:rsid w:val="00C41D75"/>
    <w:rsid w:val="00C4221D"/>
    <w:rsid w:val="00C426EF"/>
    <w:rsid w:val="00C427EA"/>
    <w:rsid w:val="00C4297A"/>
    <w:rsid w:val="00C432D2"/>
    <w:rsid w:val="00C43980"/>
    <w:rsid w:val="00C43A62"/>
    <w:rsid w:val="00C445FE"/>
    <w:rsid w:val="00C44A54"/>
    <w:rsid w:val="00C44B2A"/>
    <w:rsid w:val="00C44E0C"/>
    <w:rsid w:val="00C44EDC"/>
    <w:rsid w:val="00C4526C"/>
    <w:rsid w:val="00C46FB0"/>
    <w:rsid w:val="00C47DE7"/>
    <w:rsid w:val="00C5095B"/>
    <w:rsid w:val="00C50AF2"/>
    <w:rsid w:val="00C51006"/>
    <w:rsid w:val="00C51B9A"/>
    <w:rsid w:val="00C520E6"/>
    <w:rsid w:val="00C521ED"/>
    <w:rsid w:val="00C522F3"/>
    <w:rsid w:val="00C526E2"/>
    <w:rsid w:val="00C532C6"/>
    <w:rsid w:val="00C536ED"/>
    <w:rsid w:val="00C539DD"/>
    <w:rsid w:val="00C541F9"/>
    <w:rsid w:val="00C543EE"/>
    <w:rsid w:val="00C543F3"/>
    <w:rsid w:val="00C55585"/>
    <w:rsid w:val="00C55D19"/>
    <w:rsid w:val="00C56429"/>
    <w:rsid w:val="00C5693C"/>
    <w:rsid w:val="00C5783C"/>
    <w:rsid w:val="00C602AF"/>
    <w:rsid w:val="00C61F39"/>
    <w:rsid w:val="00C622A7"/>
    <w:rsid w:val="00C63703"/>
    <w:rsid w:val="00C63C6A"/>
    <w:rsid w:val="00C647A6"/>
    <w:rsid w:val="00C64C37"/>
    <w:rsid w:val="00C655BE"/>
    <w:rsid w:val="00C6576E"/>
    <w:rsid w:val="00C65D0E"/>
    <w:rsid w:val="00C66156"/>
    <w:rsid w:val="00C666CD"/>
    <w:rsid w:val="00C67684"/>
    <w:rsid w:val="00C679A1"/>
    <w:rsid w:val="00C67F18"/>
    <w:rsid w:val="00C7080B"/>
    <w:rsid w:val="00C70C6E"/>
    <w:rsid w:val="00C70F8D"/>
    <w:rsid w:val="00C72031"/>
    <w:rsid w:val="00C725A3"/>
    <w:rsid w:val="00C7270D"/>
    <w:rsid w:val="00C72C20"/>
    <w:rsid w:val="00C730F9"/>
    <w:rsid w:val="00C7350E"/>
    <w:rsid w:val="00C74557"/>
    <w:rsid w:val="00C75B0A"/>
    <w:rsid w:val="00C75D10"/>
    <w:rsid w:val="00C76834"/>
    <w:rsid w:val="00C76DDC"/>
    <w:rsid w:val="00C76FEB"/>
    <w:rsid w:val="00C8000E"/>
    <w:rsid w:val="00C8093C"/>
    <w:rsid w:val="00C80A8B"/>
    <w:rsid w:val="00C8118D"/>
    <w:rsid w:val="00C811EA"/>
    <w:rsid w:val="00C819BF"/>
    <w:rsid w:val="00C82108"/>
    <w:rsid w:val="00C82B11"/>
    <w:rsid w:val="00C82B50"/>
    <w:rsid w:val="00C82DF3"/>
    <w:rsid w:val="00C8314F"/>
    <w:rsid w:val="00C8376F"/>
    <w:rsid w:val="00C83C87"/>
    <w:rsid w:val="00C8446C"/>
    <w:rsid w:val="00C8449B"/>
    <w:rsid w:val="00C8642F"/>
    <w:rsid w:val="00C86596"/>
    <w:rsid w:val="00C876E4"/>
    <w:rsid w:val="00C87CDF"/>
    <w:rsid w:val="00C90177"/>
    <w:rsid w:val="00C909BD"/>
    <w:rsid w:val="00C90B07"/>
    <w:rsid w:val="00C9124D"/>
    <w:rsid w:val="00C91476"/>
    <w:rsid w:val="00C9151E"/>
    <w:rsid w:val="00C9228D"/>
    <w:rsid w:val="00C92A40"/>
    <w:rsid w:val="00C92A53"/>
    <w:rsid w:val="00C92B48"/>
    <w:rsid w:val="00C960EB"/>
    <w:rsid w:val="00C964D5"/>
    <w:rsid w:val="00C97D8E"/>
    <w:rsid w:val="00CA213B"/>
    <w:rsid w:val="00CA2D27"/>
    <w:rsid w:val="00CA42C9"/>
    <w:rsid w:val="00CA4458"/>
    <w:rsid w:val="00CA4800"/>
    <w:rsid w:val="00CA48E7"/>
    <w:rsid w:val="00CA4EF5"/>
    <w:rsid w:val="00CA512E"/>
    <w:rsid w:val="00CA51B9"/>
    <w:rsid w:val="00CA5B37"/>
    <w:rsid w:val="00CA5B85"/>
    <w:rsid w:val="00CA5BB5"/>
    <w:rsid w:val="00CA74A0"/>
    <w:rsid w:val="00CB0BC4"/>
    <w:rsid w:val="00CB1407"/>
    <w:rsid w:val="00CB2195"/>
    <w:rsid w:val="00CB2EAC"/>
    <w:rsid w:val="00CB2EF3"/>
    <w:rsid w:val="00CB3118"/>
    <w:rsid w:val="00CB314E"/>
    <w:rsid w:val="00CB3617"/>
    <w:rsid w:val="00CB3A12"/>
    <w:rsid w:val="00CB3AEC"/>
    <w:rsid w:val="00CB44DA"/>
    <w:rsid w:val="00CB495D"/>
    <w:rsid w:val="00CB5035"/>
    <w:rsid w:val="00CB50CA"/>
    <w:rsid w:val="00CB512B"/>
    <w:rsid w:val="00CB52B2"/>
    <w:rsid w:val="00CB5359"/>
    <w:rsid w:val="00CB55F0"/>
    <w:rsid w:val="00CB68D8"/>
    <w:rsid w:val="00CB77BE"/>
    <w:rsid w:val="00CB7DD3"/>
    <w:rsid w:val="00CC0967"/>
    <w:rsid w:val="00CC0ACB"/>
    <w:rsid w:val="00CC0CDD"/>
    <w:rsid w:val="00CC1E28"/>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1788"/>
    <w:rsid w:val="00CD27AC"/>
    <w:rsid w:val="00CD2D67"/>
    <w:rsid w:val="00CD31D8"/>
    <w:rsid w:val="00CD33F0"/>
    <w:rsid w:val="00CD3DBB"/>
    <w:rsid w:val="00CD455C"/>
    <w:rsid w:val="00CD4E3E"/>
    <w:rsid w:val="00CD5373"/>
    <w:rsid w:val="00CD57CE"/>
    <w:rsid w:val="00CD58F7"/>
    <w:rsid w:val="00CD5C53"/>
    <w:rsid w:val="00CD6005"/>
    <w:rsid w:val="00CD603B"/>
    <w:rsid w:val="00CD6131"/>
    <w:rsid w:val="00CD65CC"/>
    <w:rsid w:val="00CD686F"/>
    <w:rsid w:val="00CD6B27"/>
    <w:rsid w:val="00CD6B44"/>
    <w:rsid w:val="00CD6C7A"/>
    <w:rsid w:val="00CD721D"/>
    <w:rsid w:val="00CD728A"/>
    <w:rsid w:val="00CD75FB"/>
    <w:rsid w:val="00CE02DE"/>
    <w:rsid w:val="00CE0B2D"/>
    <w:rsid w:val="00CE0D16"/>
    <w:rsid w:val="00CE1295"/>
    <w:rsid w:val="00CE182B"/>
    <w:rsid w:val="00CE1838"/>
    <w:rsid w:val="00CE1A55"/>
    <w:rsid w:val="00CE1B01"/>
    <w:rsid w:val="00CE1BCE"/>
    <w:rsid w:val="00CE29F0"/>
    <w:rsid w:val="00CE33C6"/>
    <w:rsid w:val="00CE3862"/>
    <w:rsid w:val="00CE393F"/>
    <w:rsid w:val="00CE41E1"/>
    <w:rsid w:val="00CE47CA"/>
    <w:rsid w:val="00CE5254"/>
    <w:rsid w:val="00CE5294"/>
    <w:rsid w:val="00CE5E7A"/>
    <w:rsid w:val="00CE6071"/>
    <w:rsid w:val="00CE6C0E"/>
    <w:rsid w:val="00CE7253"/>
    <w:rsid w:val="00CE7D13"/>
    <w:rsid w:val="00CF0AF2"/>
    <w:rsid w:val="00CF0B5D"/>
    <w:rsid w:val="00CF128F"/>
    <w:rsid w:val="00CF20DA"/>
    <w:rsid w:val="00CF2621"/>
    <w:rsid w:val="00CF2EA3"/>
    <w:rsid w:val="00CF2ED6"/>
    <w:rsid w:val="00CF3926"/>
    <w:rsid w:val="00CF398E"/>
    <w:rsid w:val="00CF3DF7"/>
    <w:rsid w:val="00CF5476"/>
    <w:rsid w:val="00CF5A08"/>
    <w:rsid w:val="00CF5FCD"/>
    <w:rsid w:val="00CF6C04"/>
    <w:rsid w:val="00CF7883"/>
    <w:rsid w:val="00CF7D8C"/>
    <w:rsid w:val="00CF7F9F"/>
    <w:rsid w:val="00D0085C"/>
    <w:rsid w:val="00D00DCF"/>
    <w:rsid w:val="00D00EC3"/>
    <w:rsid w:val="00D00F81"/>
    <w:rsid w:val="00D0139A"/>
    <w:rsid w:val="00D01AB1"/>
    <w:rsid w:val="00D02201"/>
    <w:rsid w:val="00D02643"/>
    <w:rsid w:val="00D03E5E"/>
    <w:rsid w:val="00D04A6D"/>
    <w:rsid w:val="00D04DA6"/>
    <w:rsid w:val="00D053AE"/>
    <w:rsid w:val="00D05B8C"/>
    <w:rsid w:val="00D05F34"/>
    <w:rsid w:val="00D06725"/>
    <w:rsid w:val="00D071F2"/>
    <w:rsid w:val="00D073F9"/>
    <w:rsid w:val="00D10337"/>
    <w:rsid w:val="00D10859"/>
    <w:rsid w:val="00D109AD"/>
    <w:rsid w:val="00D10EC5"/>
    <w:rsid w:val="00D11784"/>
    <w:rsid w:val="00D11ADC"/>
    <w:rsid w:val="00D1221F"/>
    <w:rsid w:val="00D126B1"/>
    <w:rsid w:val="00D13B4B"/>
    <w:rsid w:val="00D14443"/>
    <w:rsid w:val="00D15B3A"/>
    <w:rsid w:val="00D160D4"/>
    <w:rsid w:val="00D161D3"/>
    <w:rsid w:val="00D1654C"/>
    <w:rsid w:val="00D1657E"/>
    <w:rsid w:val="00D16E24"/>
    <w:rsid w:val="00D2013B"/>
    <w:rsid w:val="00D207F5"/>
    <w:rsid w:val="00D20DE3"/>
    <w:rsid w:val="00D21072"/>
    <w:rsid w:val="00D21526"/>
    <w:rsid w:val="00D2153B"/>
    <w:rsid w:val="00D21691"/>
    <w:rsid w:val="00D2187E"/>
    <w:rsid w:val="00D21B1D"/>
    <w:rsid w:val="00D21F51"/>
    <w:rsid w:val="00D221E6"/>
    <w:rsid w:val="00D226A5"/>
    <w:rsid w:val="00D22BCC"/>
    <w:rsid w:val="00D23348"/>
    <w:rsid w:val="00D246DC"/>
    <w:rsid w:val="00D25868"/>
    <w:rsid w:val="00D25AD0"/>
    <w:rsid w:val="00D25B75"/>
    <w:rsid w:val="00D25EBB"/>
    <w:rsid w:val="00D2623E"/>
    <w:rsid w:val="00D26B05"/>
    <w:rsid w:val="00D26BE3"/>
    <w:rsid w:val="00D26D9F"/>
    <w:rsid w:val="00D26FC1"/>
    <w:rsid w:val="00D27A2D"/>
    <w:rsid w:val="00D27CA7"/>
    <w:rsid w:val="00D3133E"/>
    <w:rsid w:val="00D31956"/>
    <w:rsid w:val="00D31B91"/>
    <w:rsid w:val="00D326D6"/>
    <w:rsid w:val="00D32B06"/>
    <w:rsid w:val="00D32D41"/>
    <w:rsid w:val="00D335DA"/>
    <w:rsid w:val="00D33766"/>
    <w:rsid w:val="00D33833"/>
    <w:rsid w:val="00D33996"/>
    <w:rsid w:val="00D34711"/>
    <w:rsid w:val="00D34779"/>
    <w:rsid w:val="00D34908"/>
    <w:rsid w:val="00D35050"/>
    <w:rsid w:val="00D352DB"/>
    <w:rsid w:val="00D3534A"/>
    <w:rsid w:val="00D35631"/>
    <w:rsid w:val="00D35B32"/>
    <w:rsid w:val="00D3611E"/>
    <w:rsid w:val="00D36556"/>
    <w:rsid w:val="00D36B7F"/>
    <w:rsid w:val="00D36C82"/>
    <w:rsid w:val="00D372E1"/>
    <w:rsid w:val="00D40100"/>
    <w:rsid w:val="00D40C39"/>
    <w:rsid w:val="00D41F92"/>
    <w:rsid w:val="00D42511"/>
    <w:rsid w:val="00D425EC"/>
    <w:rsid w:val="00D429C0"/>
    <w:rsid w:val="00D429F0"/>
    <w:rsid w:val="00D42C8C"/>
    <w:rsid w:val="00D43B9C"/>
    <w:rsid w:val="00D446EE"/>
    <w:rsid w:val="00D45057"/>
    <w:rsid w:val="00D45EFC"/>
    <w:rsid w:val="00D4654F"/>
    <w:rsid w:val="00D467EF"/>
    <w:rsid w:val="00D51B97"/>
    <w:rsid w:val="00D523B3"/>
    <w:rsid w:val="00D52DA8"/>
    <w:rsid w:val="00D54942"/>
    <w:rsid w:val="00D54F7E"/>
    <w:rsid w:val="00D55227"/>
    <w:rsid w:val="00D56336"/>
    <w:rsid w:val="00D56FAE"/>
    <w:rsid w:val="00D5718E"/>
    <w:rsid w:val="00D5771F"/>
    <w:rsid w:val="00D577B2"/>
    <w:rsid w:val="00D604ED"/>
    <w:rsid w:val="00D60DEE"/>
    <w:rsid w:val="00D60F10"/>
    <w:rsid w:val="00D62BF4"/>
    <w:rsid w:val="00D62C99"/>
    <w:rsid w:val="00D63044"/>
    <w:rsid w:val="00D634FD"/>
    <w:rsid w:val="00D64314"/>
    <w:rsid w:val="00D64567"/>
    <w:rsid w:val="00D6465F"/>
    <w:rsid w:val="00D646D8"/>
    <w:rsid w:val="00D659FA"/>
    <w:rsid w:val="00D65D3B"/>
    <w:rsid w:val="00D665F6"/>
    <w:rsid w:val="00D67EBE"/>
    <w:rsid w:val="00D7006D"/>
    <w:rsid w:val="00D7039D"/>
    <w:rsid w:val="00D704B0"/>
    <w:rsid w:val="00D7100F"/>
    <w:rsid w:val="00D7161A"/>
    <w:rsid w:val="00D71649"/>
    <w:rsid w:val="00D72515"/>
    <w:rsid w:val="00D7264D"/>
    <w:rsid w:val="00D72BC8"/>
    <w:rsid w:val="00D72EF0"/>
    <w:rsid w:val="00D73215"/>
    <w:rsid w:val="00D744BC"/>
    <w:rsid w:val="00D74D73"/>
    <w:rsid w:val="00D75C55"/>
    <w:rsid w:val="00D76B29"/>
    <w:rsid w:val="00D76D98"/>
    <w:rsid w:val="00D7789B"/>
    <w:rsid w:val="00D77A3D"/>
    <w:rsid w:val="00D77AFA"/>
    <w:rsid w:val="00D77FB1"/>
    <w:rsid w:val="00D8046D"/>
    <w:rsid w:val="00D80A35"/>
    <w:rsid w:val="00D813EA"/>
    <w:rsid w:val="00D81ADE"/>
    <w:rsid w:val="00D81D7C"/>
    <w:rsid w:val="00D821D2"/>
    <w:rsid w:val="00D83CCD"/>
    <w:rsid w:val="00D83D28"/>
    <w:rsid w:val="00D83E8F"/>
    <w:rsid w:val="00D83FF1"/>
    <w:rsid w:val="00D84458"/>
    <w:rsid w:val="00D84F9E"/>
    <w:rsid w:val="00D8540E"/>
    <w:rsid w:val="00D85705"/>
    <w:rsid w:val="00D870A5"/>
    <w:rsid w:val="00D87136"/>
    <w:rsid w:val="00D907F5"/>
    <w:rsid w:val="00D917FD"/>
    <w:rsid w:val="00D9264F"/>
    <w:rsid w:val="00D9275E"/>
    <w:rsid w:val="00D92F8A"/>
    <w:rsid w:val="00D93379"/>
    <w:rsid w:val="00D969D1"/>
    <w:rsid w:val="00D96BA3"/>
    <w:rsid w:val="00D97FAD"/>
    <w:rsid w:val="00DA0302"/>
    <w:rsid w:val="00DA0369"/>
    <w:rsid w:val="00DA0496"/>
    <w:rsid w:val="00DA07DE"/>
    <w:rsid w:val="00DA0A38"/>
    <w:rsid w:val="00DA0BED"/>
    <w:rsid w:val="00DA12B4"/>
    <w:rsid w:val="00DA1E08"/>
    <w:rsid w:val="00DA2047"/>
    <w:rsid w:val="00DA26AA"/>
    <w:rsid w:val="00DA326C"/>
    <w:rsid w:val="00DA36FD"/>
    <w:rsid w:val="00DA3EC7"/>
    <w:rsid w:val="00DA5430"/>
    <w:rsid w:val="00DA5854"/>
    <w:rsid w:val="00DA62D6"/>
    <w:rsid w:val="00DA64AB"/>
    <w:rsid w:val="00DA675A"/>
    <w:rsid w:val="00DA6C90"/>
    <w:rsid w:val="00DA73A2"/>
    <w:rsid w:val="00DA7E35"/>
    <w:rsid w:val="00DB0865"/>
    <w:rsid w:val="00DB08DE"/>
    <w:rsid w:val="00DB119D"/>
    <w:rsid w:val="00DB1B65"/>
    <w:rsid w:val="00DB1CDB"/>
    <w:rsid w:val="00DB2DF4"/>
    <w:rsid w:val="00DB4D7C"/>
    <w:rsid w:val="00DB5213"/>
    <w:rsid w:val="00DB5306"/>
    <w:rsid w:val="00DB5749"/>
    <w:rsid w:val="00DB5BB9"/>
    <w:rsid w:val="00DB6038"/>
    <w:rsid w:val="00DB60AF"/>
    <w:rsid w:val="00DB64AD"/>
    <w:rsid w:val="00DB6BD9"/>
    <w:rsid w:val="00DB6C95"/>
    <w:rsid w:val="00DB6C9F"/>
    <w:rsid w:val="00DB7AD6"/>
    <w:rsid w:val="00DB7B8B"/>
    <w:rsid w:val="00DC05C2"/>
    <w:rsid w:val="00DC0B06"/>
    <w:rsid w:val="00DC157B"/>
    <w:rsid w:val="00DC287C"/>
    <w:rsid w:val="00DC2B68"/>
    <w:rsid w:val="00DC34D4"/>
    <w:rsid w:val="00DC3674"/>
    <w:rsid w:val="00DC372D"/>
    <w:rsid w:val="00DC49E6"/>
    <w:rsid w:val="00DC5581"/>
    <w:rsid w:val="00DC674C"/>
    <w:rsid w:val="00DC7452"/>
    <w:rsid w:val="00DC7C1D"/>
    <w:rsid w:val="00DD05FF"/>
    <w:rsid w:val="00DD06EF"/>
    <w:rsid w:val="00DD0B9D"/>
    <w:rsid w:val="00DD0D00"/>
    <w:rsid w:val="00DD0DCA"/>
    <w:rsid w:val="00DD2CAD"/>
    <w:rsid w:val="00DD2CE7"/>
    <w:rsid w:val="00DD3370"/>
    <w:rsid w:val="00DD376D"/>
    <w:rsid w:val="00DD4286"/>
    <w:rsid w:val="00DD4383"/>
    <w:rsid w:val="00DD43B9"/>
    <w:rsid w:val="00DD4F6F"/>
    <w:rsid w:val="00DD7853"/>
    <w:rsid w:val="00DE127E"/>
    <w:rsid w:val="00DE1399"/>
    <w:rsid w:val="00DE1BE7"/>
    <w:rsid w:val="00DE1CDF"/>
    <w:rsid w:val="00DE1EBB"/>
    <w:rsid w:val="00DE1FE5"/>
    <w:rsid w:val="00DE2F78"/>
    <w:rsid w:val="00DE2FA9"/>
    <w:rsid w:val="00DE35EE"/>
    <w:rsid w:val="00DE39C4"/>
    <w:rsid w:val="00DE3C25"/>
    <w:rsid w:val="00DE3CF2"/>
    <w:rsid w:val="00DE419F"/>
    <w:rsid w:val="00DE44F7"/>
    <w:rsid w:val="00DE462E"/>
    <w:rsid w:val="00DE5347"/>
    <w:rsid w:val="00DE5652"/>
    <w:rsid w:val="00DE5743"/>
    <w:rsid w:val="00DE66F2"/>
    <w:rsid w:val="00DE7402"/>
    <w:rsid w:val="00DE7A1F"/>
    <w:rsid w:val="00DF0D48"/>
    <w:rsid w:val="00DF1DD2"/>
    <w:rsid w:val="00DF1FD2"/>
    <w:rsid w:val="00DF2C55"/>
    <w:rsid w:val="00DF3D68"/>
    <w:rsid w:val="00DF4C1E"/>
    <w:rsid w:val="00DF5151"/>
    <w:rsid w:val="00DF5373"/>
    <w:rsid w:val="00DF5BE1"/>
    <w:rsid w:val="00DF64FF"/>
    <w:rsid w:val="00DF6595"/>
    <w:rsid w:val="00E0013B"/>
    <w:rsid w:val="00E00F29"/>
    <w:rsid w:val="00E01129"/>
    <w:rsid w:val="00E01201"/>
    <w:rsid w:val="00E01C52"/>
    <w:rsid w:val="00E024A7"/>
    <w:rsid w:val="00E02E63"/>
    <w:rsid w:val="00E03564"/>
    <w:rsid w:val="00E0542A"/>
    <w:rsid w:val="00E05F28"/>
    <w:rsid w:val="00E062E0"/>
    <w:rsid w:val="00E06D35"/>
    <w:rsid w:val="00E06EB2"/>
    <w:rsid w:val="00E07F5E"/>
    <w:rsid w:val="00E1018C"/>
    <w:rsid w:val="00E118CC"/>
    <w:rsid w:val="00E12149"/>
    <w:rsid w:val="00E129CB"/>
    <w:rsid w:val="00E132AD"/>
    <w:rsid w:val="00E13809"/>
    <w:rsid w:val="00E13E8C"/>
    <w:rsid w:val="00E1431C"/>
    <w:rsid w:val="00E14521"/>
    <w:rsid w:val="00E14850"/>
    <w:rsid w:val="00E14E97"/>
    <w:rsid w:val="00E15A7C"/>
    <w:rsid w:val="00E16D2E"/>
    <w:rsid w:val="00E171E9"/>
    <w:rsid w:val="00E171F6"/>
    <w:rsid w:val="00E17CBE"/>
    <w:rsid w:val="00E20BCE"/>
    <w:rsid w:val="00E20F38"/>
    <w:rsid w:val="00E2104A"/>
    <w:rsid w:val="00E22CE6"/>
    <w:rsid w:val="00E233DE"/>
    <w:rsid w:val="00E2443B"/>
    <w:rsid w:val="00E2487A"/>
    <w:rsid w:val="00E25255"/>
    <w:rsid w:val="00E252B2"/>
    <w:rsid w:val="00E25481"/>
    <w:rsid w:val="00E25483"/>
    <w:rsid w:val="00E256F5"/>
    <w:rsid w:val="00E259B8"/>
    <w:rsid w:val="00E261EE"/>
    <w:rsid w:val="00E261FE"/>
    <w:rsid w:val="00E26DDF"/>
    <w:rsid w:val="00E27141"/>
    <w:rsid w:val="00E27F5D"/>
    <w:rsid w:val="00E27F67"/>
    <w:rsid w:val="00E316DD"/>
    <w:rsid w:val="00E318EE"/>
    <w:rsid w:val="00E3301B"/>
    <w:rsid w:val="00E3316D"/>
    <w:rsid w:val="00E36A5F"/>
    <w:rsid w:val="00E37B26"/>
    <w:rsid w:val="00E404D3"/>
    <w:rsid w:val="00E410BA"/>
    <w:rsid w:val="00E4118B"/>
    <w:rsid w:val="00E41762"/>
    <w:rsid w:val="00E41A8B"/>
    <w:rsid w:val="00E42601"/>
    <w:rsid w:val="00E43A9F"/>
    <w:rsid w:val="00E442FA"/>
    <w:rsid w:val="00E45359"/>
    <w:rsid w:val="00E45626"/>
    <w:rsid w:val="00E45EEA"/>
    <w:rsid w:val="00E4631A"/>
    <w:rsid w:val="00E4638D"/>
    <w:rsid w:val="00E46AEE"/>
    <w:rsid w:val="00E46C04"/>
    <w:rsid w:val="00E4701B"/>
    <w:rsid w:val="00E4769F"/>
    <w:rsid w:val="00E47801"/>
    <w:rsid w:val="00E47A93"/>
    <w:rsid w:val="00E47FF2"/>
    <w:rsid w:val="00E50C5D"/>
    <w:rsid w:val="00E50EBA"/>
    <w:rsid w:val="00E51114"/>
    <w:rsid w:val="00E512ED"/>
    <w:rsid w:val="00E51558"/>
    <w:rsid w:val="00E51595"/>
    <w:rsid w:val="00E51E2E"/>
    <w:rsid w:val="00E534C8"/>
    <w:rsid w:val="00E541A0"/>
    <w:rsid w:val="00E56602"/>
    <w:rsid w:val="00E56D48"/>
    <w:rsid w:val="00E5799C"/>
    <w:rsid w:val="00E6057E"/>
    <w:rsid w:val="00E60F41"/>
    <w:rsid w:val="00E60F78"/>
    <w:rsid w:val="00E61F35"/>
    <w:rsid w:val="00E61FB6"/>
    <w:rsid w:val="00E6230D"/>
    <w:rsid w:val="00E6264F"/>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1B23"/>
    <w:rsid w:val="00E72586"/>
    <w:rsid w:val="00E72682"/>
    <w:rsid w:val="00E734C9"/>
    <w:rsid w:val="00E73D82"/>
    <w:rsid w:val="00E73FD9"/>
    <w:rsid w:val="00E75517"/>
    <w:rsid w:val="00E757AD"/>
    <w:rsid w:val="00E77C4F"/>
    <w:rsid w:val="00E801B6"/>
    <w:rsid w:val="00E80CF8"/>
    <w:rsid w:val="00E816C9"/>
    <w:rsid w:val="00E817DA"/>
    <w:rsid w:val="00E81D4B"/>
    <w:rsid w:val="00E81DB9"/>
    <w:rsid w:val="00E82EDD"/>
    <w:rsid w:val="00E83271"/>
    <w:rsid w:val="00E83AEE"/>
    <w:rsid w:val="00E84406"/>
    <w:rsid w:val="00E8443D"/>
    <w:rsid w:val="00E8473D"/>
    <w:rsid w:val="00E8484E"/>
    <w:rsid w:val="00E849E3"/>
    <w:rsid w:val="00E84A78"/>
    <w:rsid w:val="00E86053"/>
    <w:rsid w:val="00E86097"/>
    <w:rsid w:val="00E864F7"/>
    <w:rsid w:val="00E86566"/>
    <w:rsid w:val="00E867CC"/>
    <w:rsid w:val="00E86987"/>
    <w:rsid w:val="00E86CF8"/>
    <w:rsid w:val="00E86E65"/>
    <w:rsid w:val="00E87129"/>
    <w:rsid w:val="00E87130"/>
    <w:rsid w:val="00E91EBC"/>
    <w:rsid w:val="00E92D94"/>
    <w:rsid w:val="00E9398B"/>
    <w:rsid w:val="00E93AA4"/>
    <w:rsid w:val="00E942B7"/>
    <w:rsid w:val="00E94F81"/>
    <w:rsid w:val="00E952F3"/>
    <w:rsid w:val="00E95A72"/>
    <w:rsid w:val="00E95A93"/>
    <w:rsid w:val="00E965B8"/>
    <w:rsid w:val="00E96746"/>
    <w:rsid w:val="00E975FC"/>
    <w:rsid w:val="00E97633"/>
    <w:rsid w:val="00EA02C5"/>
    <w:rsid w:val="00EA06C2"/>
    <w:rsid w:val="00EA0800"/>
    <w:rsid w:val="00EA0B57"/>
    <w:rsid w:val="00EA1072"/>
    <w:rsid w:val="00EA2AE8"/>
    <w:rsid w:val="00EA2D99"/>
    <w:rsid w:val="00EA33F4"/>
    <w:rsid w:val="00EA396E"/>
    <w:rsid w:val="00EA40E8"/>
    <w:rsid w:val="00EA415F"/>
    <w:rsid w:val="00EA46E3"/>
    <w:rsid w:val="00EA4999"/>
    <w:rsid w:val="00EA513C"/>
    <w:rsid w:val="00EA53D5"/>
    <w:rsid w:val="00EA576B"/>
    <w:rsid w:val="00EA5C17"/>
    <w:rsid w:val="00EA5D05"/>
    <w:rsid w:val="00EA6095"/>
    <w:rsid w:val="00EA7670"/>
    <w:rsid w:val="00EB083C"/>
    <w:rsid w:val="00EB20D2"/>
    <w:rsid w:val="00EB2305"/>
    <w:rsid w:val="00EB3DE4"/>
    <w:rsid w:val="00EB4392"/>
    <w:rsid w:val="00EB4580"/>
    <w:rsid w:val="00EB4654"/>
    <w:rsid w:val="00EB4DDB"/>
    <w:rsid w:val="00EB6C2E"/>
    <w:rsid w:val="00EB6D94"/>
    <w:rsid w:val="00EB79C7"/>
    <w:rsid w:val="00EB7E26"/>
    <w:rsid w:val="00EB7E92"/>
    <w:rsid w:val="00EC09D7"/>
    <w:rsid w:val="00EC0A46"/>
    <w:rsid w:val="00EC1EEF"/>
    <w:rsid w:val="00EC220B"/>
    <w:rsid w:val="00EC2300"/>
    <w:rsid w:val="00EC27C1"/>
    <w:rsid w:val="00EC287D"/>
    <w:rsid w:val="00EC36C5"/>
    <w:rsid w:val="00EC3A5F"/>
    <w:rsid w:val="00EC3BF9"/>
    <w:rsid w:val="00EC433E"/>
    <w:rsid w:val="00EC4755"/>
    <w:rsid w:val="00EC5363"/>
    <w:rsid w:val="00EC5D20"/>
    <w:rsid w:val="00EC5DFE"/>
    <w:rsid w:val="00EC63A1"/>
    <w:rsid w:val="00EC66C4"/>
    <w:rsid w:val="00EC6E97"/>
    <w:rsid w:val="00EC72AE"/>
    <w:rsid w:val="00EC758B"/>
    <w:rsid w:val="00EC7BA5"/>
    <w:rsid w:val="00EC7EB4"/>
    <w:rsid w:val="00ED011B"/>
    <w:rsid w:val="00ED0C88"/>
    <w:rsid w:val="00ED0D23"/>
    <w:rsid w:val="00ED11CC"/>
    <w:rsid w:val="00ED1414"/>
    <w:rsid w:val="00ED19AB"/>
    <w:rsid w:val="00ED1EB8"/>
    <w:rsid w:val="00ED24B6"/>
    <w:rsid w:val="00ED2D76"/>
    <w:rsid w:val="00ED3919"/>
    <w:rsid w:val="00ED438A"/>
    <w:rsid w:val="00ED43AC"/>
    <w:rsid w:val="00ED4DFA"/>
    <w:rsid w:val="00ED51D3"/>
    <w:rsid w:val="00ED54F5"/>
    <w:rsid w:val="00ED5C9D"/>
    <w:rsid w:val="00ED6E45"/>
    <w:rsid w:val="00ED78C1"/>
    <w:rsid w:val="00ED7A70"/>
    <w:rsid w:val="00ED7DA5"/>
    <w:rsid w:val="00EE0A05"/>
    <w:rsid w:val="00EE0E28"/>
    <w:rsid w:val="00EE145D"/>
    <w:rsid w:val="00EE3438"/>
    <w:rsid w:val="00EE4B90"/>
    <w:rsid w:val="00EE5BEF"/>
    <w:rsid w:val="00EE646B"/>
    <w:rsid w:val="00EE6962"/>
    <w:rsid w:val="00EE6BE8"/>
    <w:rsid w:val="00EE6D18"/>
    <w:rsid w:val="00EE7234"/>
    <w:rsid w:val="00EE78F6"/>
    <w:rsid w:val="00EE7A29"/>
    <w:rsid w:val="00EF0677"/>
    <w:rsid w:val="00EF0D9F"/>
    <w:rsid w:val="00EF1ECC"/>
    <w:rsid w:val="00EF2815"/>
    <w:rsid w:val="00EF2B3F"/>
    <w:rsid w:val="00EF2DF0"/>
    <w:rsid w:val="00EF30BD"/>
    <w:rsid w:val="00EF3E73"/>
    <w:rsid w:val="00EF4F08"/>
    <w:rsid w:val="00EF5801"/>
    <w:rsid w:val="00EF5C11"/>
    <w:rsid w:val="00EF63A9"/>
    <w:rsid w:val="00EF657C"/>
    <w:rsid w:val="00EF6DB2"/>
    <w:rsid w:val="00EF6F37"/>
    <w:rsid w:val="00F003BF"/>
    <w:rsid w:val="00F02DBA"/>
    <w:rsid w:val="00F0315C"/>
    <w:rsid w:val="00F0389C"/>
    <w:rsid w:val="00F04313"/>
    <w:rsid w:val="00F051F8"/>
    <w:rsid w:val="00F06086"/>
    <w:rsid w:val="00F07150"/>
    <w:rsid w:val="00F0726F"/>
    <w:rsid w:val="00F07B12"/>
    <w:rsid w:val="00F07C25"/>
    <w:rsid w:val="00F07D69"/>
    <w:rsid w:val="00F1034D"/>
    <w:rsid w:val="00F1079F"/>
    <w:rsid w:val="00F11507"/>
    <w:rsid w:val="00F117ED"/>
    <w:rsid w:val="00F11876"/>
    <w:rsid w:val="00F1193D"/>
    <w:rsid w:val="00F12A31"/>
    <w:rsid w:val="00F132B1"/>
    <w:rsid w:val="00F148C3"/>
    <w:rsid w:val="00F15A83"/>
    <w:rsid w:val="00F15D66"/>
    <w:rsid w:val="00F15DEB"/>
    <w:rsid w:val="00F16013"/>
    <w:rsid w:val="00F21D22"/>
    <w:rsid w:val="00F223DB"/>
    <w:rsid w:val="00F229E1"/>
    <w:rsid w:val="00F23AB2"/>
    <w:rsid w:val="00F245D6"/>
    <w:rsid w:val="00F24BC9"/>
    <w:rsid w:val="00F25A5C"/>
    <w:rsid w:val="00F2616C"/>
    <w:rsid w:val="00F265F0"/>
    <w:rsid w:val="00F27375"/>
    <w:rsid w:val="00F27CDB"/>
    <w:rsid w:val="00F3015C"/>
    <w:rsid w:val="00F30B77"/>
    <w:rsid w:val="00F31036"/>
    <w:rsid w:val="00F3114F"/>
    <w:rsid w:val="00F311E3"/>
    <w:rsid w:val="00F33745"/>
    <w:rsid w:val="00F33CE6"/>
    <w:rsid w:val="00F33F9D"/>
    <w:rsid w:val="00F34B11"/>
    <w:rsid w:val="00F35399"/>
    <w:rsid w:val="00F35A52"/>
    <w:rsid w:val="00F3716C"/>
    <w:rsid w:val="00F37298"/>
    <w:rsid w:val="00F373EB"/>
    <w:rsid w:val="00F37BD3"/>
    <w:rsid w:val="00F4040B"/>
    <w:rsid w:val="00F41868"/>
    <w:rsid w:val="00F420A1"/>
    <w:rsid w:val="00F427D8"/>
    <w:rsid w:val="00F4354F"/>
    <w:rsid w:val="00F43732"/>
    <w:rsid w:val="00F4397B"/>
    <w:rsid w:val="00F439B0"/>
    <w:rsid w:val="00F43E2A"/>
    <w:rsid w:val="00F45152"/>
    <w:rsid w:val="00F45668"/>
    <w:rsid w:val="00F45BAE"/>
    <w:rsid w:val="00F460E0"/>
    <w:rsid w:val="00F46E79"/>
    <w:rsid w:val="00F47254"/>
    <w:rsid w:val="00F47378"/>
    <w:rsid w:val="00F47678"/>
    <w:rsid w:val="00F50CDA"/>
    <w:rsid w:val="00F50CDF"/>
    <w:rsid w:val="00F50D4E"/>
    <w:rsid w:val="00F50E87"/>
    <w:rsid w:val="00F51708"/>
    <w:rsid w:val="00F52610"/>
    <w:rsid w:val="00F52876"/>
    <w:rsid w:val="00F52A8D"/>
    <w:rsid w:val="00F52B6A"/>
    <w:rsid w:val="00F52CA0"/>
    <w:rsid w:val="00F52FA7"/>
    <w:rsid w:val="00F5316C"/>
    <w:rsid w:val="00F53389"/>
    <w:rsid w:val="00F53848"/>
    <w:rsid w:val="00F53E21"/>
    <w:rsid w:val="00F54172"/>
    <w:rsid w:val="00F542C1"/>
    <w:rsid w:val="00F5457A"/>
    <w:rsid w:val="00F547D0"/>
    <w:rsid w:val="00F557D6"/>
    <w:rsid w:val="00F558AF"/>
    <w:rsid w:val="00F558F7"/>
    <w:rsid w:val="00F559D8"/>
    <w:rsid w:val="00F55A60"/>
    <w:rsid w:val="00F56354"/>
    <w:rsid w:val="00F57267"/>
    <w:rsid w:val="00F57E43"/>
    <w:rsid w:val="00F615BE"/>
    <w:rsid w:val="00F61966"/>
    <w:rsid w:val="00F621E0"/>
    <w:rsid w:val="00F623EA"/>
    <w:rsid w:val="00F628A5"/>
    <w:rsid w:val="00F62992"/>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8ED"/>
    <w:rsid w:val="00F709DA"/>
    <w:rsid w:val="00F710D6"/>
    <w:rsid w:val="00F717E1"/>
    <w:rsid w:val="00F71D7D"/>
    <w:rsid w:val="00F72614"/>
    <w:rsid w:val="00F72BDF"/>
    <w:rsid w:val="00F72EB3"/>
    <w:rsid w:val="00F73321"/>
    <w:rsid w:val="00F735A7"/>
    <w:rsid w:val="00F7378F"/>
    <w:rsid w:val="00F74441"/>
    <w:rsid w:val="00F745D9"/>
    <w:rsid w:val="00F750D0"/>
    <w:rsid w:val="00F75D17"/>
    <w:rsid w:val="00F76BB3"/>
    <w:rsid w:val="00F76D4E"/>
    <w:rsid w:val="00F772DA"/>
    <w:rsid w:val="00F7781E"/>
    <w:rsid w:val="00F81708"/>
    <w:rsid w:val="00F81F1D"/>
    <w:rsid w:val="00F82D68"/>
    <w:rsid w:val="00F8304F"/>
    <w:rsid w:val="00F83B3E"/>
    <w:rsid w:val="00F847B5"/>
    <w:rsid w:val="00F84A06"/>
    <w:rsid w:val="00F85DFD"/>
    <w:rsid w:val="00F868B0"/>
    <w:rsid w:val="00F868BC"/>
    <w:rsid w:val="00F871F5"/>
    <w:rsid w:val="00F875DE"/>
    <w:rsid w:val="00F879B1"/>
    <w:rsid w:val="00F90AC9"/>
    <w:rsid w:val="00F90D95"/>
    <w:rsid w:val="00F90F9D"/>
    <w:rsid w:val="00F91054"/>
    <w:rsid w:val="00F91C3A"/>
    <w:rsid w:val="00F92653"/>
    <w:rsid w:val="00F92C69"/>
    <w:rsid w:val="00F9332E"/>
    <w:rsid w:val="00F94962"/>
    <w:rsid w:val="00F9521E"/>
    <w:rsid w:val="00F95E15"/>
    <w:rsid w:val="00F961DD"/>
    <w:rsid w:val="00F97015"/>
    <w:rsid w:val="00F9746E"/>
    <w:rsid w:val="00F974A9"/>
    <w:rsid w:val="00FA02F6"/>
    <w:rsid w:val="00FA03B6"/>
    <w:rsid w:val="00FA08A1"/>
    <w:rsid w:val="00FA1144"/>
    <w:rsid w:val="00FA1629"/>
    <w:rsid w:val="00FA1F7C"/>
    <w:rsid w:val="00FA226B"/>
    <w:rsid w:val="00FA2DC5"/>
    <w:rsid w:val="00FA33D9"/>
    <w:rsid w:val="00FA3486"/>
    <w:rsid w:val="00FA36DB"/>
    <w:rsid w:val="00FA429A"/>
    <w:rsid w:val="00FA4D82"/>
    <w:rsid w:val="00FA528E"/>
    <w:rsid w:val="00FA52E7"/>
    <w:rsid w:val="00FA5DD2"/>
    <w:rsid w:val="00FA63FC"/>
    <w:rsid w:val="00FA70D4"/>
    <w:rsid w:val="00FA7FCC"/>
    <w:rsid w:val="00FB092A"/>
    <w:rsid w:val="00FB0BC2"/>
    <w:rsid w:val="00FB2F90"/>
    <w:rsid w:val="00FB308E"/>
    <w:rsid w:val="00FB30D3"/>
    <w:rsid w:val="00FB32D4"/>
    <w:rsid w:val="00FB3461"/>
    <w:rsid w:val="00FB48FD"/>
    <w:rsid w:val="00FB5CA3"/>
    <w:rsid w:val="00FB6104"/>
    <w:rsid w:val="00FC006A"/>
    <w:rsid w:val="00FC12B5"/>
    <w:rsid w:val="00FC1882"/>
    <w:rsid w:val="00FC1AD6"/>
    <w:rsid w:val="00FC1C2D"/>
    <w:rsid w:val="00FC27E6"/>
    <w:rsid w:val="00FC2803"/>
    <w:rsid w:val="00FC2B2D"/>
    <w:rsid w:val="00FC2CDB"/>
    <w:rsid w:val="00FC3263"/>
    <w:rsid w:val="00FC3633"/>
    <w:rsid w:val="00FC3A48"/>
    <w:rsid w:val="00FC49C1"/>
    <w:rsid w:val="00FC5058"/>
    <w:rsid w:val="00FC54B8"/>
    <w:rsid w:val="00FC735E"/>
    <w:rsid w:val="00FC7F42"/>
    <w:rsid w:val="00FD006C"/>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D770A"/>
    <w:rsid w:val="00FD78E0"/>
    <w:rsid w:val="00FE0D70"/>
    <w:rsid w:val="00FE1A06"/>
    <w:rsid w:val="00FE1C5E"/>
    <w:rsid w:val="00FE227B"/>
    <w:rsid w:val="00FE26C0"/>
    <w:rsid w:val="00FE2E8D"/>
    <w:rsid w:val="00FE3738"/>
    <w:rsid w:val="00FE3ACE"/>
    <w:rsid w:val="00FE3DF9"/>
    <w:rsid w:val="00FE4F1F"/>
    <w:rsid w:val="00FE513E"/>
    <w:rsid w:val="00FE531F"/>
    <w:rsid w:val="00FE5F67"/>
    <w:rsid w:val="00FE65F9"/>
    <w:rsid w:val="00FE75C5"/>
    <w:rsid w:val="00FE7764"/>
    <w:rsid w:val="00FE7B4F"/>
    <w:rsid w:val="00FF047B"/>
    <w:rsid w:val="00FF0F14"/>
    <w:rsid w:val="00FF177B"/>
    <w:rsid w:val="00FF249C"/>
    <w:rsid w:val="00FF2551"/>
    <w:rsid w:val="00FF2B07"/>
    <w:rsid w:val="00FF2EA1"/>
    <w:rsid w:val="00FF35F6"/>
    <w:rsid w:val="00FF5C39"/>
    <w:rsid w:val="00FF5D67"/>
    <w:rsid w:val="00FF6321"/>
    <w:rsid w:val="00FF7622"/>
    <w:rsid w:val="010827C0"/>
    <w:rsid w:val="010E2D5A"/>
    <w:rsid w:val="011B0745"/>
    <w:rsid w:val="011C44BE"/>
    <w:rsid w:val="011E1FE4"/>
    <w:rsid w:val="011F7FB8"/>
    <w:rsid w:val="012375FA"/>
    <w:rsid w:val="012751AE"/>
    <w:rsid w:val="012A2C3D"/>
    <w:rsid w:val="012A3BC2"/>
    <w:rsid w:val="014518D5"/>
    <w:rsid w:val="014A51C2"/>
    <w:rsid w:val="014B03DE"/>
    <w:rsid w:val="014B539D"/>
    <w:rsid w:val="014E5AB0"/>
    <w:rsid w:val="01545A05"/>
    <w:rsid w:val="01550D4A"/>
    <w:rsid w:val="0156060F"/>
    <w:rsid w:val="01565C22"/>
    <w:rsid w:val="015B0509"/>
    <w:rsid w:val="015E6884"/>
    <w:rsid w:val="016245C6"/>
    <w:rsid w:val="01635C49"/>
    <w:rsid w:val="01695955"/>
    <w:rsid w:val="016A6FD7"/>
    <w:rsid w:val="016E2F6B"/>
    <w:rsid w:val="01710365"/>
    <w:rsid w:val="01744EA8"/>
    <w:rsid w:val="017460A8"/>
    <w:rsid w:val="01761E20"/>
    <w:rsid w:val="018502B5"/>
    <w:rsid w:val="018A58CB"/>
    <w:rsid w:val="018D1303"/>
    <w:rsid w:val="018F4C90"/>
    <w:rsid w:val="0196601E"/>
    <w:rsid w:val="01975C4D"/>
    <w:rsid w:val="019B1886"/>
    <w:rsid w:val="019D73AC"/>
    <w:rsid w:val="019F1377"/>
    <w:rsid w:val="01A06E9D"/>
    <w:rsid w:val="01AA3877"/>
    <w:rsid w:val="01AA5061"/>
    <w:rsid w:val="01AA5582"/>
    <w:rsid w:val="01AE2C48"/>
    <w:rsid w:val="01B04477"/>
    <w:rsid w:val="01BE2DB1"/>
    <w:rsid w:val="01C1664C"/>
    <w:rsid w:val="01C20BC1"/>
    <w:rsid w:val="01C55786"/>
    <w:rsid w:val="01C60F67"/>
    <w:rsid w:val="01C95227"/>
    <w:rsid w:val="01CF1530"/>
    <w:rsid w:val="01D37AF5"/>
    <w:rsid w:val="01D52327"/>
    <w:rsid w:val="01E852B9"/>
    <w:rsid w:val="01EA4EEE"/>
    <w:rsid w:val="01EE7C08"/>
    <w:rsid w:val="02021905"/>
    <w:rsid w:val="02026F06"/>
    <w:rsid w:val="020411DA"/>
    <w:rsid w:val="02071CEF"/>
    <w:rsid w:val="02111D80"/>
    <w:rsid w:val="0211370D"/>
    <w:rsid w:val="02116854"/>
    <w:rsid w:val="0213766F"/>
    <w:rsid w:val="0214163B"/>
    <w:rsid w:val="02161E4E"/>
    <w:rsid w:val="02181129"/>
    <w:rsid w:val="02207A65"/>
    <w:rsid w:val="022278B2"/>
    <w:rsid w:val="02237034"/>
    <w:rsid w:val="022573A2"/>
    <w:rsid w:val="022C6982"/>
    <w:rsid w:val="022E2C35"/>
    <w:rsid w:val="022E4A8F"/>
    <w:rsid w:val="022E7FFE"/>
    <w:rsid w:val="02301FCF"/>
    <w:rsid w:val="02377801"/>
    <w:rsid w:val="02390223"/>
    <w:rsid w:val="023E74E7"/>
    <w:rsid w:val="02462A1A"/>
    <w:rsid w:val="0247556A"/>
    <w:rsid w:val="02477318"/>
    <w:rsid w:val="024F09B8"/>
    <w:rsid w:val="025308EF"/>
    <w:rsid w:val="0254306F"/>
    <w:rsid w:val="02564BEC"/>
    <w:rsid w:val="025D4D8E"/>
    <w:rsid w:val="025F5510"/>
    <w:rsid w:val="02641C78"/>
    <w:rsid w:val="026B1259"/>
    <w:rsid w:val="026C75FF"/>
    <w:rsid w:val="027006C0"/>
    <w:rsid w:val="02737C12"/>
    <w:rsid w:val="027D71DE"/>
    <w:rsid w:val="027F3A06"/>
    <w:rsid w:val="028129C3"/>
    <w:rsid w:val="02842376"/>
    <w:rsid w:val="0286645A"/>
    <w:rsid w:val="028C467A"/>
    <w:rsid w:val="0295277A"/>
    <w:rsid w:val="0296117E"/>
    <w:rsid w:val="02964CC1"/>
    <w:rsid w:val="02975F32"/>
    <w:rsid w:val="029B0B1E"/>
    <w:rsid w:val="029C4EE2"/>
    <w:rsid w:val="029C58B6"/>
    <w:rsid w:val="02A00FE5"/>
    <w:rsid w:val="02AA65AF"/>
    <w:rsid w:val="02BC783A"/>
    <w:rsid w:val="02BE19B2"/>
    <w:rsid w:val="02BE582C"/>
    <w:rsid w:val="02C4089E"/>
    <w:rsid w:val="02C60B85"/>
    <w:rsid w:val="02CF7A3A"/>
    <w:rsid w:val="02D21519"/>
    <w:rsid w:val="02D45050"/>
    <w:rsid w:val="02DA1F3A"/>
    <w:rsid w:val="02DC3F04"/>
    <w:rsid w:val="02DE7C7D"/>
    <w:rsid w:val="02DF428A"/>
    <w:rsid w:val="02DF5396"/>
    <w:rsid w:val="02E0504F"/>
    <w:rsid w:val="02E13334"/>
    <w:rsid w:val="02E352E7"/>
    <w:rsid w:val="02E72BEE"/>
    <w:rsid w:val="02E87CF3"/>
    <w:rsid w:val="02E97045"/>
    <w:rsid w:val="02F71154"/>
    <w:rsid w:val="02F74F1B"/>
    <w:rsid w:val="02FA25DD"/>
    <w:rsid w:val="02FB6E41"/>
    <w:rsid w:val="02FF0983"/>
    <w:rsid w:val="02FF60E4"/>
    <w:rsid w:val="0300157E"/>
    <w:rsid w:val="03035935"/>
    <w:rsid w:val="030405DE"/>
    <w:rsid w:val="030841E5"/>
    <w:rsid w:val="030A6CC4"/>
    <w:rsid w:val="030E7515"/>
    <w:rsid w:val="031511C4"/>
    <w:rsid w:val="031A20EC"/>
    <w:rsid w:val="031A4A2D"/>
    <w:rsid w:val="031E62CB"/>
    <w:rsid w:val="03215DBB"/>
    <w:rsid w:val="03236818"/>
    <w:rsid w:val="03247659"/>
    <w:rsid w:val="03287C8E"/>
    <w:rsid w:val="032C17EE"/>
    <w:rsid w:val="033200FC"/>
    <w:rsid w:val="03321D76"/>
    <w:rsid w:val="03323AEC"/>
    <w:rsid w:val="033476B8"/>
    <w:rsid w:val="033A2640"/>
    <w:rsid w:val="03435D32"/>
    <w:rsid w:val="035618EA"/>
    <w:rsid w:val="035742F0"/>
    <w:rsid w:val="035A0389"/>
    <w:rsid w:val="035D35A7"/>
    <w:rsid w:val="036363D4"/>
    <w:rsid w:val="036726E1"/>
    <w:rsid w:val="0374447C"/>
    <w:rsid w:val="03766107"/>
    <w:rsid w:val="03767EB5"/>
    <w:rsid w:val="037E6288"/>
    <w:rsid w:val="03826E7C"/>
    <w:rsid w:val="038A7BB5"/>
    <w:rsid w:val="038F0A8C"/>
    <w:rsid w:val="03942A31"/>
    <w:rsid w:val="0394658D"/>
    <w:rsid w:val="03960557"/>
    <w:rsid w:val="03972DF0"/>
    <w:rsid w:val="03990047"/>
    <w:rsid w:val="03A10F7D"/>
    <w:rsid w:val="03C827F9"/>
    <w:rsid w:val="03CB2E09"/>
    <w:rsid w:val="03CB36E4"/>
    <w:rsid w:val="03D52D80"/>
    <w:rsid w:val="03D61C1D"/>
    <w:rsid w:val="03D8291E"/>
    <w:rsid w:val="03DB41BC"/>
    <w:rsid w:val="03DC3088"/>
    <w:rsid w:val="03DC73C3"/>
    <w:rsid w:val="03DC73DE"/>
    <w:rsid w:val="03DD4B8B"/>
    <w:rsid w:val="03DF3501"/>
    <w:rsid w:val="03E017D2"/>
    <w:rsid w:val="03E02A63"/>
    <w:rsid w:val="03E07A24"/>
    <w:rsid w:val="03E2379C"/>
    <w:rsid w:val="03E42876"/>
    <w:rsid w:val="03E56DE9"/>
    <w:rsid w:val="03F30032"/>
    <w:rsid w:val="03F37758"/>
    <w:rsid w:val="03F4479E"/>
    <w:rsid w:val="03F67248"/>
    <w:rsid w:val="03F83EF0"/>
    <w:rsid w:val="03FB06D5"/>
    <w:rsid w:val="03FD05D6"/>
    <w:rsid w:val="04090D29"/>
    <w:rsid w:val="040D666A"/>
    <w:rsid w:val="040E2F10"/>
    <w:rsid w:val="04122D21"/>
    <w:rsid w:val="0414147C"/>
    <w:rsid w:val="04270021"/>
    <w:rsid w:val="04335DA6"/>
    <w:rsid w:val="0434727C"/>
    <w:rsid w:val="04352665"/>
    <w:rsid w:val="04367644"/>
    <w:rsid w:val="043A1A7D"/>
    <w:rsid w:val="043C3166"/>
    <w:rsid w:val="043F45D6"/>
    <w:rsid w:val="0444447C"/>
    <w:rsid w:val="04446205"/>
    <w:rsid w:val="044512E8"/>
    <w:rsid w:val="0445718F"/>
    <w:rsid w:val="0449381C"/>
    <w:rsid w:val="045B3AEF"/>
    <w:rsid w:val="045B7DD6"/>
    <w:rsid w:val="045E7440"/>
    <w:rsid w:val="0460729A"/>
    <w:rsid w:val="04657F2A"/>
    <w:rsid w:val="046C750A"/>
    <w:rsid w:val="046E6808"/>
    <w:rsid w:val="047168CE"/>
    <w:rsid w:val="047A1299"/>
    <w:rsid w:val="04814D63"/>
    <w:rsid w:val="048B07CE"/>
    <w:rsid w:val="04926F71"/>
    <w:rsid w:val="04934A97"/>
    <w:rsid w:val="04966335"/>
    <w:rsid w:val="04966C0F"/>
    <w:rsid w:val="04971C3C"/>
    <w:rsid w:val="049802FF"/>
    <w:rsid w:val="049857F9"/>
    <w:rsid w:val="049B7B0F"/>
    <w:rsid w:val="04A1532A"/>
    <w:rsid w:val="04A22F2C"/>
    <w:rsid w:val="04A24CDA"/>
    <w:rsid w:val="04A76A51"/>
    <w:rsid w:val="04AB649F"/>
    <w:rsid w:val="04AD2C0C"/>
    <w:rsid w:val="04B0389B"/>
    <w:rsid w:val="04B54A0D"/>
    <w:rsid w:val="04B63790"/>
    <w:rsid w:val="04BE54C1"/>
    <w:rsid w:val="04C44C50"/>
    <w:rsid w:val="04CD5B21"/>
    <w:rsid w:val="04D60330"/>
    <w:rsid w:val="04D70BF5"/>
    <w:rsid w:val="04D812AB"/>
    <w:rsid w:val="04DB36BD"/>
    <w:rsid w:val="04DC66AE"/>
    <w:rsid w:val="04E6106A"/>
    <w:rsid w:val="04E87E43"/>
    <w:rsid w:val="04E918D9"/>
    <w:rsid w:val="04EC4DC2"/>
    <w:rsid w:val="04ED064B"/>
    <w:rsid w:val="04F34B35"/>
    <w:rsid w:val="04F35535"/>
    <w:rsid w:val="04F574FF"/>
    <w:rsid w:val="04F75026"/>
    <w:rsid w:val="04FA3759"/>
    <w:rsid w:val="04FF212C"/>
    <w:rsid w:val="04FF7B41"/>
    <w:rsid w:val="05045292"/>
    <w:rsid w:val="05047743"/>
    <w:rsid w:val="0512539C"/>
    <w:rsid w:val="051536FE"/>
    <w:rsid w:val="05161624"/>
    <w:rsid w:val="05177476"/>
    <w:rsid w:val="05216546"/>
    <w:rsid w:val="052459A1"/>
    <w:rsid w:val="0528512C"/>
    <w:rsid w:val="052F2A11"/>
    <w:rsid w:val="05326942"/>
    <w:rsid w:val="053F095C"/>
    <w:rsid w:val="0543026B"/>
    <w:rsid w:val="05441D1A"/>
    <w:rsid w:val="05445D91"/>
    <w:rsid w:val="054F4C91"/>
    <w:rsid w:val="05504736"/>
    <w:rsid w:val="05513F5F"/>
    <w:rsid w:val="05575AC4"/>
    <w:rsid w:val="056B77C2"/>
    <w:rsid w:val="056B7931"/>
    <w:rsid w:val="056F46A8"/>
    <w:rsid w:val="057077B3"/>
    <w:rsid w:val="0571302A"/>
    <w:rsid w:val="05720B50"/>
    <w:rsid w:val="05776166"/>
    <w:rsid w:val="05785917"/>
    <w:rsid w:val="05816FE5"/>
    <w:rsid w:val="05886C84"/>
    <w:rsid w:val="05941914"/>
    <w:rsid w:val="059744C6"/>
    <w:rsid w:val="05990531"/>
    <w:rsid w:val="059C5BB5"/>
    <w:rsid w:val="059D3A86"/>
    <w:rsid w:val="05A14F91"/>
    <w:rsid w:val="05A241B0"/>
    <w:rsid w:val="05A30D0A"/>
    <w:rsid w:val="05A57242"/>
    <w:rsid w:val="05B178CA"/>
    <w:rsid w:val="05B80C59"/>
    <w:rsid w:val="05BE22A1"/>
    <w:rsid w:val="05BF4BFA"/>
    <w:rsid w:val="05C649F8"/>
    <w:rsid w:val="05C81E61"/>
    <w:rsid w:val="05CF6D44"/>
    <w:rsid w:val="05CF7D50"/>
    <w:rsid w:val="05D83E68"/>
    <w:rsid w:val="05D94FD8"/>
    <w:rsid w:val="05EA2DDC"/>
    <w:rsid w:val="05EC0902"/>
    <w:rsid w:val="05F96B7B"/>
    <w:rsid w:val="05FD6150"/>
    <w:rsid w:val="05FD6770"/>
    <w:rsid w:val="060914B4"/>
    <w:rsid w:val="060969F4"/>
    <w:rsid w:val="060A0D89"/>
    <w:rsid w:val="060A2C4D"/>
    <w:rsid w:val="060E0879"/>
    <w:rsid w:val="060F1A38"/>
    <w:rsid w:val="06146E74"/>
    <w:rsid w:val="06170F0C"/>
    <w:rsid w:val="06190FCC"/>
    <w:rsid w:val="061C626A"/>
    <w:rsid w:val="061E65E2"/>
    <w:rsid w:val="061F2A86"/>
    <w:rsid w:val="06277B8D"/>
    <w:rsid w:val="062F07EF"/>
    <w:rsid w:val="06347F2F"/>
    <w:rsid w:val="0636392C"/>
    <w:rsid w:val="063A26FF"/>
    <w:rsid w:val="063D4707"/>
    <w:rsid w:val="063D5FD6"/>
    <w:rsid w:val="06430983"/>
    <w:rsid w:val="0648419C"/>
    <w:rsid w:val="064A2043"/>
    <w:rsid w:val="064A6C74"/>
    <w:rsid w:val="06563FCE"/>
    <w:rsid w:val="06585593"/>
    <w:rsid w:val="06585BBD"/>
    <w:rsid w:val="065A620C"/>
    <w:rsid w:val="065E1207"/>
    <w:rsid w:val="06657DAE"/>
    <w:rsid w:val="06692714"/>
    <w:rsid w:val="066A1827"/>
    <w:rsid w:val="067307F9"/>
    <w:rsid w:val="067526A6"/>
    <w:rsid w:val="0677688D"/>
    <w:rsid w:val="06825A2F"/>
    <w:rsid w:val="068343AA"/>
    <w:rsid w:val="06840B3B"/>
    <w:rsid w:val="06856661"/>
    <w:rsid w:val="06896151"/>
    <w:rsid w:val="068E3768"/>
    <w:rsid w:val="069034F8"/>
    <w:rsid w:val="0696086E"/>
    <w:rsid w:val="069862A9"/>
    <w:rsid w:val="06996F06"/>
    <w:rsid w:val="069F3BC7"/>
    <w:rsid w:val="06A44D39"/>
    <w:rsid w:val="06AA5D6B"/>
    <w:rsid w:val="06AC1E40"/>
    <w:rsid w:val="06AD7F20"/>
    <w:rsid w:val="06B036DE"/>
    <w:rsid w:val="06B70F10"/>
    <w:rsid w:val="06BF48BB"/>
    <w:rsid w:val="06C02A5C"/>
    <w:rsid w:val="06C51A4E"/>
    <w:rsid w:val="06C64060"/>
    <w:rsid w:val="06C947A0"/>
    <w:rsid w:val="06CA54B3"/>
    <w:rsid w:val="06CF3A1E"/>
    <w:rsid w:val="06D51397"/>
    <w:rsid w:val="06D57322"/>
    <w:rsid w:val="06DA4BFF"/>
    <w:rsid w:val="06DC102A"/>
    <w:rsid w:val="06DF2215"/>
    <w:rsid w:val="06E26B35"/>
    <w:rsid w:val="06E52247"/>
    <w:rsid w:val="06E77B65"/>
    <w:rsid w:val="06F832D7"/>
    <w:rsid w:val="06FC31AA"/>
    <w:rsid w:val="07003538"/>
    <w:rsid w:val="07095DA4"/>
    <w:rsid w:val="070969F9"/>
    <w:rsid w:val="070A2FBC"/>
    <w:rsid w:val="070E313E"/>
    <w:rsid w:val="07144FDC"/>
    <w:rsid w:val="071750B7"/>
    <w:rsid w:val="071A149F"/>
    <w:rsid w:val="071C0D73"/>
    <w:rsid w:val="071C5217"/>
    <w:rsid w:val="071F2612"/>
    <w:rsid w:val="072D4FE6"/>
    <w:rsid w:val="07384786"/>
    <w:rsid w:val="073A04FC"/>
    <w:rsid w:val="073D7F34"/>
    <w:rsid w:val="073E2C58"/>
    <w:rsid w:val="073E6F3C"/>
    <w:rsid w:val="07414C7E"/>
    <w:rsid w:val="07447F1A"/>
    <w:rsid w:val="0749768F"/>
    <w:rsid w:val="076609DD"/>
    <w:rsid w:val="076D74D7"/>
    <w:rsid w:val="076E5BC2"/>
    <w:rsid w:val="0772543B"/>
    <w:rsid w:val="077305E3"/>
    <w:rsid w:val="07751BCA"/>
    <w:rsid w:val="07767C38"/>
    <w:rsid w:val="077F6061"/>
    <w:rsid w:val="0781151E"/>
    <w:rsid w:val="07822398"/>
    <w:rsid w:val="078257D5"/>
    <w:rsid w:val="07862691"/>
    <w:rsid w:val="0788465B"/>
    <w:rsid w:val="078A2181"/>
    <w:rsid w:val="07950B26"/>
    <w:rsid w:val="07976D0A"/>
    <w:rsid w:val="079B5DEA"/>
    <w:rsid w:val="079F4F94"/>
    <w:rsid w:val="07A07BF6"/>
    <w:rsid w:val="07A17FAD"/>
    <w:rsid w:val="07A94EFC"/>
    <w:rsid w:val="07AA77AE"/>
    <w:rsid w:val="07AB0EFC"/>
    <w:rsid w:val="07AC659B"/>
    <w:rsid w:val="07B611C8"/>
    <w:rsid w:val="07BB1816"/>
    <w:rsid w:val="07BC10B3"/>
    <w:rsid w:val="07BD4602"/>
    <w:rsid w:val="07C03DF5"/>
    <w:rsid w:val="07C136C9"/>
    <w:rsid w:val="07CA609C"/>
    <w:rsid w:val="07CC01BA"/>
    <w:rsid w:val="07CC279A"/>
    <w:rsid w:val="07CD0531"/>
    <w:rsid w:val="07CD61B3"/>
    <w:rsid w:val="07D21D7A"/>
    <w:rsid w:val="07D4164E"/>
    <w:rsid w:val="07E04497"/>
    <w:rsid w:val="07E21FBD"/>
    <w:rsid w:val="07E47844"/>
    <w:rsid w:val="07EC2E3C"/>
    <w:rsid w:val="07F10452"/>
    <w:rsid w:val="07FB6BDB"/>
    <w:rsid w:val="07FD6FB4"/>
    <w:rsid w:val="08096ED2"/>
    <w:rsid w:val="080B6E7B"/>
    <w:rsid w:val="080F3D93"/>
    <w:rsid w:val="0817778D"/>
    <w:rsid w:val="08193505"/>
    <w:rsid w:val="081B102B"/>
    <w:rsid w:val="08204893"/>
    <w:rsid w:val="08306D46"/>
    <w:rsid w:val="083A2BDA"/>
    <w:rsid w:val="08455168"/>
    <w:rsid w:val="084C5633"/>
    <w:rsid w:val="08530818"/>
    <w:rsid w:val="085422DF"/>
    <w:rsid w:val="08577EC0"/>
    <w:rsid w:val="08612DA0"/>
    <w:rsid w:val="08663638"/>
    <w:rsid w:val="086724C2"/>
    <w:rsid w:val="08674270"/>
    <w:rsid w:val="086D32FB"/>
    <w:rsid w:val="086E1AA3"/>
    <w:rsid w:val="0874698D"/>
    <w:rsid w:val="08762705"/>
    <w:rsid w:val="08773A6A"/>
    <w:rsid w:val="087911A9"/>
    <w:rsid w:val="08797A83"/>
    <w:rsid w:val="087A4C54"/>
    <w:rsid w:val="087B37D1"/>
    <w:rsid w:val="087C729C"/>
    <w:rsid w:val="08824458"/>
    <w:rsid w:val="088F5575"/>
    <w:rsid w:val="08964B56"/>
    <w:rsid w:val="08A12D7F"/>
    <w:rsid w:val="08A3512F"/>
    <w:rsid w:val="08A4737F"/>
    <w:rsid w:val="08A74FB5"/>
    <w:rsid w:val="08A96637"/>
    <w:rsid w:val="08AC6127"/>
    <w:rsid w:val="08B35707"/>
    <w:rsid w:val="08B374B6"/>
    <w:rsid w:val="08BB280E"/>
    <w:rsid w:val="08BD0334"/>
    <w:rsid w:val="08C1415F"/>
    <w:rsid w:val="08C33600"/>
    <w:rsid w:val="08D26B3F"/>
    <w:rsid w:val="08DA2C94"/>
    <w:rsid w:val="08DB7A68"/>
    <w:rsid w:val="08DD67DE"/>
    <w:rsid w:val="08DF474E"/>
    <w:rsid w:val="08E47A7D"/>
    <w:rsid w:val="08E6152E"/>
    <w:rsid w:val="08E73603"/>
    <w:rsid w:val="08E80985"/>
    <w:rsid w:val="08E81855"/>
    <w:rsid w:val="08EC3D35"/>
    <w:rsid w:val="08ED13AE"/>
    <w:rsid w:val="08F662F9"/>
    <w:rsid w:val="08FB4905"/>
    <w:rsid w:val="08FD2E27"/>
    <w:rsid w:val="09041BE1"/>
    <w:rsid w:val="090B5543"/>
    <w:rsid w:val="09146421"/>
    <w:rsid w:val="09171A8B"/>
    <w:rsid w:val="091A2E8F"/>
    <w:rsid w:val="091C32AD"/>
    <w:rsid w:val="091D7025"/>
    <w:rsid w:val="092D5B5C"/>
    <w:rsid w:val="09320D22"/>
    <w:rsid w:val="09454C8F"/>
    <w:rsid w:val="09485AA9"/>
    <w:rsid w:val="0948780C"/>
    <w:rsid w:val="094B0B67"/>
    <w:rsid w:val="094B36D3"/>
    <w:rsid w:val="094C604C"/>
    <w:rsid w:val="094E3682"/>
    <w:rsid w:val="09532A47"/>
    <w:rsid w:val="09595824"/>
    <w:rsid w:val="095962AF"/>
    <w:rsid w:val="095A5B83"/>
    <w:rsid w:val="095B07B1"/>
    <w:rsid w:val="09656CA2"/>
    <w:rsid w:val="096B4265"/>
    <w:rsid w:val="0971491A"/>
    <w:rsid w:val="097258E0"/>
    <w:rsid w:val="09764EF6"/>
    <w:rsid w:val="097A7FD3"/>
    <w:rsid w:val="098175B4"/>
    <w:rsid w:val="0983157E"/>
    <w:rsid w:val="0988000E"/>
    <w:rsid w:val="09896468"/>
    <w:rsid w:val="09A339CE"/>
    <w:rsid w:val="09A45050"/>
    <w:rsid w:val="09A572B6"/>
    <w:rsid w:val="09AC0579"/>
    <w:rsid w:val="09AC31EB"/>
    <w:rsid w:val="09AD03A9"/>
    <w:rsid w:val="09B2776D"/>
    <w:rsid w:val="09B63701"/>
    <w:rsid w:val="09B72FD5"/>
    <w:rsid w:val="09B8119A"/>
    <w:rsid w:val="09B926E5"/>
    <w:rsid w:val="09BA4874"/>
    <w:rsid w:val="09C53944"/>
    <w:rsid w:val="09C907C2"/>
    <w:rsid w:val="09CA0B1C"/>
    <w:rsid w:val="09CB027A"/>
    <w:rsid w:val="09D23542"/>
    <w:rsid w:val="09D27E0F"/>
    <w:rsid w:val="09D27F58"/>
    <w:rsid w:val="09D771D4"/>
    <w:rsid w:val="09DB17AE"/>
    <w:rsid w:val="09DC2A3C"/>
    <w:rsid w:val="09DD1CB7"/>
    <w:rsid w:val="09DF42DA"/>
    <w:rsid w:val="09E30FFE"/>
    <w:rsid w:val="09E3201C"/>
    <w:rsid w:val="09E813E1"/>
    <w:rsid w:val="09F364F8"/>
    <w:rsid w:val="09FE0C04"/>
    <w:rsid w:val="09FE743C"/>
    <w:rsid w:val="0A014251"/>
    <w:rsid w:val="0A0B4470"/>
    <w:rsid w:val="0A110938"/>
    <w:rsid w:val="0A177991"/>
    <w:rsid w:val="0A186A74"/>
    <w:rsid w:val="0A1C5A06"/>
    <w:rsid w:val="0A1D6885"/>
    <w:rsid w:val="0A252635"/>
    <w:rsid w:val="0A286569"/>
    <w:rsid w:val="0A2D5046"/>
    <w:rsid w:val="0A2D780A"/>
    <w:rsid w:val="0A2E3A8C"/>
    <w:rsid w:val="0A36214C"/>
    <w:rsid w:val="0A365B5C"/>
    <w:rsid w:val="0A374116"/>
    <w:rsid w:val="0A386648"/>
    <w:rsid w:val="0A3A6C2D"/>
    <w:rsid w:val="0A3E6D97"/>
    <w:rsid w:val="0A40746F"/>
    <w:rsid w:val="0A430D0D"/>
    <w:rsid w:val="0A455A91"/>
    <w:rsid w:val="0A456833"/>
    <w:rsid w:val="0A460E44"/>
    <w:rsid w:val="0A4809AE"/>
    <w:rsid w:val="0A517AB9"/>
    <w:rsid w:val="0A5451E1"/>
    <w:rsid w:val="0A5D1DCF"/>
    <w:rsid w:val="0A5D2E2D"/>
    <w:rsid w:val="0A5E78F5"/>
    <w:rsid w:val="0A6F38B0"/>
    <w:rsid w:val="0A70102C"/>
    <w:rsid w:val="0A740EC6"/>
    <w:rsid w:val="0A742C74"/>
    <w:rsid w:val="0A786222"/>
    <w:rsid w:val="0A7B5A44"/>
    <w:rsid w:val="0A7C1AE0"/>
    <w:rsid w:val="0A801619"/>
    <w:rsid w:val="0A80246F"/>
    <w:rsid w:val="0A830604"/>
    <w:rsid w:val="0A8C4462"/>
    <w:rsid w:val="0A8F7AAE"/>
    <w:rsid w:val="0A92134D"/>
    <w:rsid w:val="0A9450C5"/>
    <w:rsid w:val="0A9521E2"/>
    <w:rsid w:val="0A960D5F"/>
    <w:rsid w:val="0A963EA9"/>
    <w:rsid w:val="0A9C47F5"/>
    <w:rsid w:val="0A9D666F"/>
    <w:rsid w:val="0AA26509"/>
    <w:rsid w:val="0AA3501D"/>
    <w:rsid w:val="0AAA48E8"/>
    <w:rsid w:val="0AAD2F68"/>
    <w:rsid w:val="0AB063A2"/>
    <w:rsid w:val="0AB07D8B"/>
    <w:rsid w:val="0AB15C77"/>
    <w:rsid w:val="0AB37C41"/>
    <w:rsid w:val="0AB60A3E"/>
    <w:rsid w:val="0AC05FD7"/>
    <w:rsid w:val="0AC206B0"/>
    <w:rsid w:val="0AC34199"/>
    <w:rsid w:val="0AC47312"/>
    <w:rsid w:val="0AC57974"/>
    <w:rsid w:val="0AC64B82"/>
    <w:rsid w:val="0ACC59CA"/>
    <w:rsid w:val="0ACE73DE"/>
    <w:rsid w:val="0AD23ED4"/>
    <w:rsid w:val="0AD27DEA"/>
    <w:rsid w:val="0AE05A5E"/>
    <w:rsid w:val="0AF02467"/>
    <w:rsid w:val="0AF8224E"/>
    <w:rsid w:val="0AFA761E"/>
    <w:rsid w:val="0AFF1B0E"/>
    <w:rsid w:val="0AFF4F17"/>
    <w:rsid w:val="0B022D20"/>
    <w:rsid w:val="0B04013F"/>
    <w:rsid w:val="0B0A3B54"/>
    <w:rsid w:val="0B102BA2"/>
    <w:rsid w:val="0B135EE9"/>
    <w:rsid w:val="0B187AA4"/>
    <w:rsid w:val="0B21705F"/>
    <w:rsid w:val="0B224DC6"/>
    <w:rsid w:val="0B242CDB"/>
    <w:rsid w:val="0B246449"/>
    <w:rsid w:val="0B297F03"/>
    <w:rsid w:val="0B2C2732"/>
    <w:rsid w:val="0B2D534F"/>
    <w:rsid w:val="0B3532C7"/>
    <w:rsid w:val="0B397091"/>
    <w:rsid w:val="0B3D575C"/>
    <w:rsid w:val="0B3E1F6C"/>
    <w:rsid w:val="0B3F14D4"/>
    <w:rsid w:val="0B404839"/>
    <w:rsid w:val="0B470389"/>
    <w:rsid w:val="0B482F22"/>
    <w:rsid w:val="0B485A1E"/>
    <w:rsid w:val="0B4B2EAE"/>
    <w:rsid w:val="0B4C4ABB"/>
    <w:rsid w:val="0B5470F7"/>
    <w:rsid w:val="0B554854"/>
    <w:rsid w:val="0B5E4BA3"/>
    <w:rsid w:val="0B6364C4"/>
    <w:rsid w:val="0B666A61"/>
    <w:rsid w:val="0B68358F"/>
    <w:rsid w:val="0B6B051B"/>
    <w:rsid w:val="0B6C7DF0"/>
    <w:rsid w:val="0B6E638C"/>
    <w:rsid w:val="0B795613"/>
    <w:rsid w:val="0B7A075E"/>
    <w:rsid w:val="0B7A4D98"/>
    <w:rsid w:val="0B7B0EB9"/>
    <w:rsid w:val="0B835865"/>
    <w:rsid w:val="0B974306"/>
    <w:rsid w:val="0B977501"/>
    <w:rsid w:val="0B985BAE"/>
    <w:rsid w:val="0B9A6EEA"/>
    <w:rsid w:val="0B9C19E9"/>
    <w:rsid w:val="0B9C7065"/>
    <w:rsid w:val="0B9D3544"/>
    <w:rsid w:val="0BA37CB5"/>
    <w:rsid w:val="0BA457DB"/>
    <w:rsid w:val="0BA92AE5"/>
    <w:rsid w:val="0BAE147F"/>
    <w:rsid w:val="0BB54FD4"/>
    <w:rsid w:val="0BB73761"/>
    <w:rsid w:val="0BB975A7"/>
    <w:rsid w:val="0BC225BF"/>
    <w:rsid w:val="0BC34CF1"/>
    <w:rsid w:val="0BC6296B"/>
    <w:rsid w:val="0BC83278"/>
    <w:rsid w:val="0BC8771C"/>
    <w:rsid w:val="0BC96FF0"/>
    <w:rsid w:val="0BCD5123"/>
    <w:rsid w:val="0BD13D6E"/>
    <w:rsid w:val="0BD91E9C"/>
    <w:rsid w:val="0BDB744F"/>
    <w:rsid w:val="0BE51BE9"/>
    <w:rsid w:val="0BEE478C"/>
    <w:rsid w:val="0BEF1F05"/>
    <w:rsid w:val="0BF027CF"/>
    <w:rsid w:val="0BF12592"/>
    <w:rsid w:val="0BF17983"/>
    <w:rsid w:val="0BF51846"/>
    <w:rsid w:val="0BFA74AD"/>
    <w:rsid w:val="0BFC73C5"/>
    <w:rsid w:val="0BFD12DC"/>
    <w:rsid w:val="0BFF0ABF"/>
    <w:rsid w:val="0C0043FD"/>
    <w:rsid w:val="0C012C2E"/>
    <w:rsid w:val="0C0149DC"/>
    <w:rsid w:val="0C05672D"/>
    <w:rsid w:val="0C083A8C"/>
    <w:rsid w:val="0C09009F"/>
    <w:rsid w:val="0C0B7609"/>
    <w:rsid w:val="0C1110C3"/>
    <w:rsid w:val="0C131D63"/>
    <w:rsid w:val="0C1A4568"/>
    <w:rsid w:val="0C1C184F"/>
    <w:rsid w:val="0C2255B3"/>
    <w:rsid w:val="0C232BA4"/>
    <w:rsid w:val="0C2345E3"/>
    <w:rsid w:val="0C2A1CB3"/>
    <w:rsid w:val="0C2A270F"/>
    <w:rsid w:val="0C2A5CE1"/>
    <w:rsid w:val="0C2B3B4A"/>
    <w:rsid w:val="0C300E1D"/>
    <w:rsid w:val="0C370182"/>
    <w:rsid w:val="0C3703FE"/>
    <w:rsid w:val="0C3721AC"/>
    <w:rsid w:val="0C3A4D7D"/>
    <w:rsid w:val="0C3C5A14"/>
    <w:rsid w:val="0C3E178C"/>
    <w:rsid w:val="0C430B50"/>
    <w:rsid w:val="0C431307"/>
    <w:rsid w:val="0C456203"/>
    <w:rsid w:val="0C46581C"/>
    <w:rsid w:val="0C4A5070"/>
    <w:rsid w:val="0C4A6383"/>
    <w:rsid w:val="0C4B5C57"/>
    <w:rsid w:val="0C51597A"/>
    <w:rsid w:val="0C5B44D7"/>
    <w:rsid w:val="0C5C1C12"/>
    <w:rsid w:val="0C603692"/>
    <w:rsid w:val="0C670408"/>
    <w:rsid w:val="0C68682E"/>
    <w:rsid w:val="0C721436"/>
    <w:rsid w:val="0C74182D"/>
    <w:rsid w:val="0C7809C1"/>
    <w:rsid w:val="0C78759E"/>
    <w:rsid w:val="0C7927C4"/>
    <w:rsid w:val="0C7E602C"/>
    <w:rsid w:val="0C801DA5"/>
    <w:rsid w:val="0C8F4262"/>
    <w:rsid w:val="0C937D2A"/>
    <w:rsid w:val="0C965124"/>
    <w:rsid w:val="0C985340"/>
    <w:rsid w:val="0C9910B8"/>
    <w:rsid w:val="0C9C0D05"/>
    <w:rsid w:val="0C9D4705"/>
    <w:rsid w:val="0C9E222B"/>
    <w:rsid w:val="0CA0341E"/>
    <w:rsid w:val="0CA3234A"/>
    <w:rsid w:val="0CA43CE5"/>
    <w:rsid w:val="0CA535B9"/>
    <w:rsid w:val="0CA84E57"/>
    <w:rsid w:val="0CA87185"/>
    <w:rsid w:val="0CA959F0"/>
    <w:rsid w:val="0CBB2DDD"/>
    <w:rsid w:val="0CBD0903"/>
    <w:rsid w:val="0CBD6B55"/>
    <w:rsid w:val="0CC2416B"/>
    <w:rsid w:val="0CC31C91"/>
    <w:rsid w:val="0CC62C6E"/>
    <w:rsid w:val="0CCA3020"/>
    <w:rsid w:val="0CCF0636"/>
    <w:rsid w:val="0CCF187E"/>
    <w:rsid w:val="0CD01709"/>
    <w:rsid w:val="0CD15383"/>
    <w:rsid w:val="0CD37A03"/>
    <w:rsid w:val="0CD62228"/>
    <w:rsid w:val="0CD91F36"/>
    <w:rsid w:val="0CDA7F9C"/>
    <w:rsid w:val="0CDC7F43"/>
    <w:rsid w:val="0CDF14A3"/>
    <w:rsid w:val="0CE16828"/>
    <w:rsid w:val="0CE71E24"/>
    <w:rsid w:val="0CEE4F60"/>
    <w:rsid w:val="0CFD51A3"/>
    <w:rsid w:val="0CFF53BF"/>
    <w:rsid w:val="0D004C93"/>
    <w:rsid w:val="0D0429D6"/>
    <w:rsid w:val="0D0664E9"/>
    <w:rsid w:val="0D0B3D64"/>
    <w:rsid w:val="0D0D011A"/>
    <w:rsid w:val="0D0E0C86"/>
    <w:rsid w:val="0D1129FD"/>
    <w:rsid w:val="0D150560"/>
    <w:rsid w:val="0D1656A7"/>
    <w:rsid w:val="0D1E4BCB"/>
    <w:rsid w:val="0D2210AE"/>
    <w:rsid w:val="0D3037CB"/>
    <w:rsid w:val="0D35136C"/>
    <w:rsid w:val="0D3F3A0E"/>
    <w:rsid w:val="0D3F57BC"/>
    <w:rsid w:val="0D4252AC"/>
    <w:rsid w:val="0D473781"/>
    <w:rsid w:val="0D487EFE"/>
    <w:rsid w:val="0D4A3C66"/>
    <w:rsid w:val="0D4B360C"/>
    <w:rsid w:val="0D4E2564"/>
    <w:rsid w:val="0D5014D9"/>
    <w:rsid w:val="0D5076B5"/>
    <w:rsid w:val="0D554FDF"/>
    <w:rsid w:val="0D5A5010"/>
    <w:rsid w:val="0D5A6E84"/>
    <w:rsid w:val="0D62618C"/>
    <w:rsid w:val="0D64051D"/>
    <w:rsid w:val="0D69333C"/>
    <w:rsid w:val="0D735559"/>
    <w:rsid w:val="0D7A79C9"/>
    <w:rsid w:val="0D7C4D2F"/>
    <w:rsid w:val="0D847837"/>
    <w:rsid w:val="0D861240"/>
    <w:rsid w:val="0D9378B6"/>
    <w:rsid w:val="0D9553DC"/>
    <w:rsid w:val="0D9C49BC"/>
    <w:rsid w:val="0DA84665"/>
    <w:rsid w:val="0DC932D7"/>
    <w:rsid w:val="0DCD579F"/>
    <w:rsid w:val="0DCF3EFE"/>
    <w:rsid w:val="0DD2645A"/>
    <w:rsid w:val="0DD26630"/>
    <w:rsid w:val="0DD34156"/>
    <w:rsid w:val="0DD462F6"/>
    <w:rsid w:val="0DDC300B"/>
    <w:rsid w:val="0DE400F0"/>
    <w:rsid w:val="0DE67374"/>
    <w:rsid w:val="0DEC3380"/>
    <w:rsid w:val="0DED346A"/>
    <w:rsid w:val="0DF01CA5"/>
    <w:rsid w:val="0DF12509"/>
    <w:rsid w:val="0DF5231E"/>
    <w:rsid w:val="0DFC545B"/>
    <w:rsid w:val="0E012A71"/>
    <w:rsid w:val="0E017B4C"/>
    <w:rsid w:val="0E0560D6"/>
    <w:rsid w:val="0E090410"/>
    <w:rsid w:val="0E0A5DCA"/>
    <w:rsid w:val="0E0B430B"/>
    <w:rsid w:val="0E143551"/>
    <w:rsid w:val="0E1F1149"/>
    <w:rsid w:val="0E204C68"/>
    <w:rsid w:val="0E213113"/>
    <w:rsid w:val="0E26697C"/>
    <w:rsid w:val="0E320E7D"/>
    <w:rsid w:val="0E325320"/>
    <w:rsid w:val="0E376747"/>
    <w:rsid w:val="0E39220B"/>
    <w:rsid w:val="0E3966AF"/>
    <w:rsid w:val="0E3E1C81"/>
    <w:rsid w:val="0E417312"/>
    <w:rsid w:val="0E4A266A"/>
    <w:rsid w:val="0E4E5A45"/>
    <w:rsid w:val="0E56100F"/>
    <w:rsid w:val="0E5928AD"/>
    <w:rsid w:val="0E61310A"/>
    <w:rsid w:val="0E6B438E"/>
    <w:rsid w:val="0E6C0CC6"/>
    <w:rsid w:val="0E6D7C59"/>
    <w:rsid w:val="0E6F0323"/>
    <w:rsid w:val="0E707BD8"/>
    <w:rsid w:val="0E735F5D"/>
    <w:rsid w:val="0E76345F"/>
    <w:rsid w:val="0E764A07"/>
    <w:rsid w:val="0E794CFD"/>
    <w:rsid w:val="0E796AAB"/>
    <w:rsid w:val="0E87741A"/>
    <w:rsid w:val="0E8813E4"/>
    <w:rsid w:val="0E885757"/>
    <w:rsid w:val="0E8A2A67"/>
    <w:rsid w:val="0E8C2793"/>
    <w:rsid w:val="0E8D2083"/>
    <w:rsid w:val="0E9011AD"/>
    <w:rsid w:val="0E912047"/>
    <w:rsid w:val="0E96765D"/>
    <w:rsid w:val="0E970AFC"/>
    <w:rsid w:val="0EA0228A"/>
    <w:rsid w:val="0EA868D9"/>
    <w:rsid w:val="0EA87391"/>
    <w:rsid w:val="0EAB0B51"/>
    <w:rsid w:val="0EAF071F"/>
    <w:rsid w:val="0EAF6971"/>
    <w:rsid w:val="0EB2255C"/>
    <w:rsid w:val="0EB83A78"/>
    <w:rsid w:val="0EBC753A"/>
    <w:rsid w:val="0EBE6BB4"/>
    <w:rsid w:val="0EC851E5"/>
    <w:rsid w:val="0ECA4B48"/>
    <w:rsid w:val="0ECB4663"/>
    <w:rsid w:val="0ED4462A"/>
    <w:rsid w:val="0ED71A24"/>
    <w:rsid w:val="0EDD7073"/>
    <w:rsid w:val="0EDE0D32"/>
    <w:rsid w:val="0EF04881"/>
    <w:rsid w:val="0EF85AA2"/>
    <w:rsid w:val="0F0E399B"/>
    <w:rsid w:val="0F0F7410"/>
    <w:rsid w:val="0F12464C"/>
    <w:rsid w:val="0F131AB3"/>
    <w:rsid w:val="0F156355"/>
    <w:rsid w:val="0F1802A8"/>
    <w:rsid w:val="0F1A028E"/>
    <w:rsid w:val="0F1B7B63"/>
    <w:rsid w:val="0F26713F"/>
    <w:rsid w:val="0F2729AB"/>
    <w:rsid w:val="0F2904D1"/>
    <w:rsid w:val="0F2C3A85"/>
    <w:rsid w:val="0F2F360E"/>
    <w:rsid w:val="0F452EA2"/>
    <w:rsid w:val="0F4C320E"/>
    <w:rsid w:val="0F580DB7"/>
    <w:rsid w:val="0F5E1D86"/>
    <w:rsid w:val="0F655282"/>
    <w:rsid w:val="0F6D3A8D"/>
    <w:rsid w:val="0F7B4AA5"/>
    <w:rsid w:val="0F895414"/>
    <w:rsid w:val="0F9067A2"/>
    <w:rsid w:val="0F953DB9"/>
    <w:rsid w:val="0F96143C"/>
    <w:rsid w:val="0F9C6EF5"/>
    <w:rsid w:val="0F9F2E70"/>
    <w:rsid w:val="0FA20284"/>
    <w:rsid w:val="0FA607A8"/>
    <w:rsid w:val="0FAA2532"/>
    <w:rsid w:val="0FB00BF3"/>
    <w:rsid w:val="0FB01BA5"/>
    <w:rsid w:val="0FB029A1"/>
    <w:rsid w:val="0FB26F8D"/>
    <w:rsid w:val="0FB81855"/>
    <w:rsid w:val="0FBA0AD5"/>
    <w:rsid w:val="0FC16998"/>
    <w:rsid w:val="0FC95664"/>
    <w:rsid w:val="0FD83CA6"/>
    <w:rsid w:val="0FDB3D5F"/>
    <w:rsid w:val="0FDD306A"/>
    <w:rsid w:val="0FE10DAC"/>
    <w:rsid w:val="0FE5143A"/>
    <w:rsid w:val="0FED59A3"/>
    <w:rsid w:val="0FF360CA"/>
    <w:rsid w:val="0FF75D1E"/>
    <w:rsid w:val="0FF94348"/>
    <w:rsid w:val="0FFD54BA"/>
    <w:rsid w:val="0FFF7484"/>
    <w:rsid w:val="10054A19"/>
    <w:rsid w:val="10113E37"/>
    <w:rsid w:val="10120F66"/>
    <w:rsid w:val="10126DAF"/>
    <w:rsid w:val="10152804"/>
    <w:rsid w:val="10156CA8"/>
    <w:rsid w:val="101C1681"/>
    <w:rsid w:val="102073A4"/>
    <w:rsid w:val="10213565"/>
    <w:rsid w:val="102869DB"/>
    <w:rsid w:val="102C53ED"/>
    <w:rsid w:val="103276C7"/>
    <w:rsid w:val="103C4234"/>
    <w:rsid w:val="103C7B0D"/>
    <w:rsid w:val="103F3D25"/>
    <w:rsid w:val="10410384"/>
    <w:rsid w:val="10456323"/>
    <w:rsid w:val="104906FF"/>
    <w:rsid w:val="104D01F0"/>
    <w:rsid w:val="104D4B3A"/>
    <w:rsid w:val="104E6884"/>
    <w:rsid w:val="10506EFD"/>
    <w:rsid w:val="10507CE0"/>
    <w:rsid w:val="1053332C"/>
    <w:rsid w:val="10533619"/>
    <w:rsid w:val="105361A8"/>
    <w:rsid w:val="10562012"/>
    <w:rsid w:val="105772C0"/>
    <w:rsid w:val="1058678B"/>
    <w:rsid w:val="106450FA"/>
    <w:rsid w:val="1066305F"/>
    <w:rsid w:val="10686F9A"/>
    <w:rsid w:val="106A2B50"/>
    <w:rsid w:val="106D1B66"/>
    <w:rsid w:val="106E55D0"/>
    <w:rsid w:val="106E5CCF"/>
    <w:rsid w:val="10710B95"/>
    <w:rsid w:val="107266EE"/>
    <w:rsid w:val="10742F27"/>
    <w:rsid w:val="107514F4"/>
    <w:rsid w:val="10814E86"/>
    <w:rsid w:val="10833C11"/>
    <w:rsid w:val="108A1444"/>
    <w:rsid w:val="108D73F6"/>
    <w:rsid w:val="10A122E9"/>
    <w:rsid w:val="10A26449"/>
    <w:rsid w:val="10A47F60"/>
    <w:rsid w:val="10A8601D"/>
    <w:rsid w:val="10AC760C"/>
    <w:rsid w:val="10AD0C8E"/>
    <w:rsid w:val="10B9336E"/>
    <w:rsid w:val="10BB4CC3"/>
    <w:rsid w:val="10BE3CD6"/>
    <w:rsid w:val="10BF18DA"/>
    <w:rsid w:val="10C04666"/>
    <w:rsid w:val="10C11BA2"/>
    <w:rsid w:val="10C61D50"/>
    <w:rsid w:val="10CA1840"/>
    <w:rsid w:val="10CD1330"/>
    <w:rsid w:val="10D26947"/>
    <w:rsid w:val="10D4508F"/>
    <w:rsid w:val="10D601E5"/>
    <w:rsid w:val="10D85B10"/>
    <w:rsid w:val="10DB1C9F"/>
    <w:rsid w:val="10DC28DD"/>
    <w:rsid w:val="10E5667A"/>
    <w:rsid w:val="10E67C5D"/>
    <w:rsid w:val="10E741A0"/>
    <w:rsid w:val="10EF574B"/>
    <w:rsid w:val="10F62635"/>
    <w:rsid w:val="10FE598E"/>
    <w:rsid w:val="11020FDA"/>
    <w:rsid w:val="11082369"/>
    <w:rsid w:val="110864A9"/>
    <w:rsid w:val="11112C28"/>
    <w:rsid w:val="111451B1"/>
    <w:rsid w:val="111711CE"/>
    <w:rsid w:val="11172C24"/>
    <w:rsid w:val="11186A50"/>
    <w:rsid w:val="1122282C"/>
    <w:rsid w:val="1122347F"/>
    <w:rsid w:val="11245AFA"/>
    <w:rsid w:val="11272BF7"/>
    <w:rsid w:val="112D1D65"/>
    <w:rsid w:val="113115AF"/>
    <w:rsid w:val="11333889"/>
    <w:rsid w:val="113373E5"/>
    <w:rsid w:val="11366ED6"/>
    <w:rsid w:val="113849FC"/>
    <w:rsid w:val="113A21A1"/>
    <w:rsid w:val="113D2012"/>
    <w:rsid w:val="11402131"/>
    <w:rsid w:val="11427949"/>
    <w:rsid w:val="11445E54"/>
    <w:rsid w:val="11477335"/>
    <w:rsid w:val="114F14E4"/>
    <w:rsid w:val="114F3540"/>
    <w:rsid w:val="115232C2"/>
    <w:rsid w:val="1157097C"/>
    <w:rsid w:val="11592BC4"/>
    <w:rsid w:val="115B7B68"/>
    <w:rsid w:val="115D4462"/>
    <w:rsid w:val="11614D46"/>
    <w:rsid w:val="11621375"/>
    <w:rsid w:val="11637630"/>
    <w:rsid w:val="11667C3A"/>
    <w:rsid w:val="116847DF"/>
    <w:rsid w:val="116F18FC"/>
    <w:rsid w:val="116F3259"/>
    <w:rsid w:val="117619C8"/>
    <w:rsid w:val="11780B81"/>
    <w:rsid w:val="11795AFD"/>
    <w:rsid w:val="117B2B3A"/>
    <w:rsid w:val="117F4DC6"/>
    <w:rsid w:val="118002EE"/>
    <w:rsid w:val="1182211B"/>
    <w:rsid w:val="11836198"/>
    <w:rsid w:val="11855291"/>
    <w:rsid w:val="11866973"/>
    <w:rsid w:val="11965BC6"/>
    <w:rsid w:val="119712F6"/>
    <w:rsid w:val="11987B90"/>
    <w:rsid w:val="11991686"/>
    <w:rsid w:val="119B64E4"/>
    <w:rsid w:val="119D6F55"/>
    <w:rsid w:val="11A025A1"/>
    <w:rsid w:val="11A42091"/>
    <w:rsid w:val="11A7551F"/>
    <w:rsid w:val="11B729E0"/>
    <w:rsid w:val="11BA7B07"/>
    <w:rsid w:val="11BB50F6"/>
    <w:rsid w:val="11C73FE8"/>
    <w:rsid w:val="11CB5870"/>
    <w:rsid w:val="11CB67B2"/>
    <w:rsid w:val="11D861DF"/>
    <w:rsid w:val="11DD37F5"/>
    <w:rsid w:val="11E43597"/>
    <w:rsid w:val="11E44B84"/>
    <w:rsid w:val="11E46830"/>
    <w:rsid w:val="11EB6812"/>
    <w:rsid w:val="11F823DD"/>
    <w:rsid w:val="12045226"/>
    <w:rsid w:val="12062D4C"/>
    <w:rsid w:val="12071C30"/>
    <w:rsid w:val="12071F57"/>
    <w:rsid w:val="120E6936"/>
    <w:rsid w:val="1211524D"/>
    <w:rsid w:val="121976AB"/>
    <w:rsid w:val="121F5BBC"/>
    <w:rsid w:val="1224029D"/>
    <w:rsid w:val="12241424"/>
    <w:rsid w:val="12242B5C"/>
    <w:rsid w:val="12326A52"/>
    <w:rsid w:val="12344AF9"/>
    <w:rsid w:val="12383AE5"/>
    <w:rsid w:val="12387AAE"/>
    <w:rsid w:val="12486EC1"/>
    <w:rsid w:val="124B69B1"/>
    <w:rsid w:val="12527D3F"/>
    <w:rsid w:val="12573676"/>
    <w:rsid w:val="125B745E"/>
    <w:rsid w:val="125C6E10"/>
    <w:rsid w:val="126006AE"/>
    <w:rsid w:val="126857B5"/>
    <w:rsid w:val="12687563"/>
    <w:rsid w:val="126A60CC"/>
    <w:rsid w:val="126D2DCB"/>
    <w:rsid w:val="126D4B79"/>
    <w:rsid w:val="127001C5"/>
    <w:rsid w:val="12734E5D"/>
    <w:rsid w:val="127777A6"/>
    <w:rsid w:val="127C3F76"/>
    <w:rsid w:val="127C427C"/>
    <w:rsid w:val="127E6D86"/>
    <w:rsid w:val="1283439D"/>
    <w:rsid w:val="1287743B"/>
    <w:rsid w:val="128E689D"/>
    <w:rsid w:val="12932477"/>
    <w:rsid w:val="12936AD9"/>
    <w:rsid w:val="129513D3"/>
    <w:rsid w:val="129739A4"/>
    <w:rsid w:val="129B7938"/>
    <w:rsid w:val="129D771A"/>
    <w:rsid w:val="12A045C5"/>
    <w:rsid w:val="12A25A4E"/>
    <w:rsid w:val="12A27F0A"/>
    <w:rsid w:val="12A460C1"/>
    <w:rsid w:val="12A52565"/>
    <w:rsid w:val="12B60121"/>
    <w:rsid w:val="12B66E0F"/>
    <w:rsid w:val="12BE2711"/>
    <w:rsid w:val="12BF58DE"/>
    <w:rsid w:val="12C15E77"/>
    <w:rsid w:val="12D22C2E"/>
    <w:rsid w:val="12D3321B"/>
    <w:rsid w:val="12D9220E"/>
    <w:rsid w:val="12DE233F"/>
    <w:rsid w:val="12E0534B"/>
    <w:rsid w:val="12E103B0"/>
    <w:rsid w:val="12E12E71"/>
    <w:rsid w:val="12E26C15"/>
    <w:rsid w:val="12E5461B"/>
    <w:rsid w:val="12EA7001"/>
    <w:rsid w:val="12ED338B"/>
    <w:rsid w:val="12F64B6E"/>
    <w:rsid w:val="12FB3F33"/>
    <w:rsid w:val="13001549"/>
    <w:rsid w:val="1303728B"/>
    <w:rsid w:val="13070B2A"/>
    <w:rsid w:val="13094D44"/>
    <w:rsid w:val="130C6140"/>
    <w:rsid w:val="130F5872"/>
    <w:rsid w:val="13135720"/>
    <w:rsid w:val="13143247"/>
    <w:rsid w:val="131C3732"/>
    <w:rsid w:val="131F390F"/>
    <w:rsid w:val="132E2C87"/>
    <w:rsid w:val="133B5A4C"/>
    <w:rsid w:val="1340228E"/>
    <w:rsid w:val="134941A0"/>
    <w:rsid w:val="134E49AB"/>
    <w:rsid w:val="134F3535"/>
    <w:rsid w:val="1353022B"/>
    <w:rsid w:val="13590759"/>
    <w:rsid w:val="135A5860"/>
    <w:rsid w:val="135E2714"/>
    <w:rsid w:val="13653B07"/>
    <w:rsid w:val="136715C8"/>
    <w:rsid w:val="13682178"/>
    <w:rsid w:val="13690B3F"/>
    <w:rsid w:val="136F1CA1"/>
    <w:rsid w:val="137F2DB6"/>
    <w:rsid w:val="13803DD1"/>
    <w:rsid w:val="1384217A"/>
    <w:rsid w:val="13854144"/>
    <w:rsid w:val="1387702A"/>
    <w:rsid w:val="13917771"/>
    <w:rsid w:val="139F2ABE"/>
    <w:rsid w:val="13A520F1"/>
    <w:rsid w:val="13A61056"/>
    <w:rsid w:val="13A7550E"/>
    <w:rsid w:val="13A81439"/>
    <w:rsid w:val="13AC5D60"/>
    <w:rsid w:val="13AE369B"/>
    <w:rsid w:val="13B35B5A"/>
    <w:rsid w:val="13B642FE"/>
    <w:rsid w:val="13BA2040"/>
    <w:rsid w:val="13BA25F8"/>
    <w:rsid w:val="13BD38DE"/>
    <w:rsid w:val="13BE43F5"/>
    <w:rsid w:val="13C137EA"/>
    <w:rsid w:val="13C35CA2"/>
    <w:rsid w:val="13C94031"/>
    <w:rsid w:val="13CA1B57"/>
    <w:rsid w:val="13D01F64"/>
    <w:rsid w:val="13D12685"/>
    <w:rsid w:val="13D824C6"/>
    <w:rsid w:val="13DC23DF"/>
    <w:rsid w:val="13DF0DF5"/>
    <w:rsid w:val="13E35B37"/>
    <w:rsid w:val="13F60A15"/>
    <w:rsid w:val="13F866C4"/>
    <w:rsid w:val="14042896"/>
    <w:rsid w:val="14076833"/>
    <w:rsid w:val="140C6A66"/>
    <w:rsid w:val="140D6614"/>
    <w:rsid w:val="14140D5D"/>
    <w:rsid w:val="1415201F"/>
    <w:rsid w:val="1418673F"/>
    <w:rsid w:val="141F2A00"/>
    <w:rsid w:val="1421651D"/>
    <w:rsid w:val="142B0848"/>
    <w:rsid w:val="142F0981"/>
    <w:rsid w:val="142F7384"/>
    <w:rsid w:val="143040B0"/>
    <w:rsid w:val="14305E5E"/>
    <w:rsid w:val="143811B7"/>
    <w:rsid w:val="1448764C"/>
    <w:rsid w:val="144A5D9E"/>
    <w:rsid w:val="144B7979"/>
    <w:rsid w:val="14515DD5"/>
    <w:rsid w:val="14582DE4"/>
    <w:rsid w:val="145D5D10"/>
    <w:rsid w:val="14600E40"/>
    <w:rsid w:val="146144BE"/>
    <w:rsid w:val="14676B0D"/>
    <w:rsid w:val="146B34FA"/>
    <w:rsid w:val="147F49DD"/>
    <w:rsid w:val="1481490C"/>
    <w:rsid w:val="1481691C"/>
    <w:rsid w:val="148436C1"/>
    <w:rsid w:val="1488115F"/>
    <w:rsid w:val="148A5142"/>
    <w:rsid w:val="148A5C5C"/>
    <w:rsid w:val="148F39D3"/>
    <w:rsid w:val="14983A03"/>
    <w:rsid w:val="14A469A9"/>
    <w:rsid w:val="14A56685"/>
    <w:rsid w:val="14AA3E63"/>
    <w:rsid w:val="14B71B67"/>
    <w:rsid w:val="14BF3BE6"/>
    <w:rsid w:val="14C34F24"/>
    <w:rsid w:val="14C440FB"/>
    <w:rsid w:val="14C8265F"/>
    <w:rsid w:val="14CE1FCE"/>
    <w:rsid w:val="14D331C9"/>
    <w:rsid w:val="14D56A06"/>
    <w:rsid w:val="14E135FC"/>
    <w:rsid w:val="14E80527"/>
    <w:rsid w:val="14EA7B30"/>
    <w:rsid w:val="14ED435B"/>
    <w:rsid w:val="14F23875"/>
    <w:rsid w:val="14F66166"/>
    <w:rsid w:val="14FC5519"/>
    <w:rsid w:val="14FF3633"/>
    <w:rsid w:val="15043544"/>
    <w:rsid w:val="150712B5"/>
    <w:rsid w:val="15093BDF"/>
    <w:rsid w:val="150A47FA"/>
    <w:rsid w:val="150D67FA"/>
    <w:rsid w:val="15113EE2"/>
    <w:rsid w:val="1517701E"/>
    <w:rsid w:val="15192D96"/>
    <w:rsid w:val="15194B44"/>
    <w:rsid w:val="151A1186"/>
    <w:rsid w:val="15200A72"/>
    <w:rsid w:val="152139F9"/>
    <w:rsid w:val="15224D70"/>
    <w:rsid w:val="15267261"/>
    <w:rsid w:val="15281778"/>
    <w:rsid w:val="152C2AC9"/>
    <w:rsid w:val="152F6C6D"/>
    <w:rsid w:val="15337FF7"/>
    <w:rsid w:val="15355E0C"/>
    <w:rsid w:val="153636E4"/>
    <w:rsid w:val="1537186F"/>
    <w:rsid w:val="15390FF2"/>
    <w:rsid w:val="153E02E7"/>
    <w:rsid w:val="153E49B2"/>
    <w:rsid w:val="15400301"/>
    <w:rsid w:val="15453B8B"/>
    <w:rsid w:val="1548367B"/>
    <w:rsid w:val="15485AA9"/>
    <w:rsid w:val="15491163"/>
    <w:rsid w:val="154C45E2"/>
    <w:rsid w:val="15510782"/>
    <w:rsid w:val="155838BF"/>
    <w:rsid w:val="15593193"/>
    <w:rsid w:val="156264EB"/>
    <w:rsid w:val="156E65DC"/>
    <w:rsid w:val="157306F8"/>
    <w:rsid w:val="157F0799"/>
    <w:rsid w:val="15815C8A"/>
    <w:rsid w:val="15826B8D"/>
    <w:rsid w:val="15836462"/>
    <w:rsid w:val="15854FB9"/>
    <w:rsid w:val="1587683D"/>
    <w:rsid w:val="15877D00"/>
    <w:rsid w:val="15880826"/>
    <w:rsid w:val="158A3C94"/>
    <w:rsid w:val="158B190C"/>
    <w:rsid w:val="158D108E"/>
    <w:rsid w:val="158D16D2"/>
    <w:rsid w:val="159266A5"/>
    <w:rsid w:val="159468C1"/>
    <w:rsid w:val="1597010B"/>
    <w:rsid w:val="1599144E"/>
    <w:rsid w:val="15995C85"/>
    <w:rsid w:val="159A7AFD"/>
    <w:rsid w:val="15A46B04"/>
    <w:rsid w:val="15A703A2"/>
    <w:rsid w:val="15A85EC8"/>
    <w:rsid w:val="15A94E95"/>
    <w:rsid w:val="15AC304F"/>
    <w:rsid w:val="15AE110C"/>
    <w:rsid w:val="15B14D7D"/>
    <w:rsid w:val="15B2217B"/>
    <w:rsid w:val="15B36D47"/>
    <w:rsid w:val="15B86C1D"/>
    <w:rsid w:val="15BB138C"/>
    <w:rsid w:val="15BE10A2"/>
    <w:rsid w:val="15BF51C0"/>
    <w:rsid w:val="15C727F2"/>
    <w:rsid w:val="15CD2F01"/>
    <w:rsid w:val="15CF2586"/>
    <w:rsid w:val="15CF2FFC"/>
    <w:rsid w:val="15D31197"/>
    <w:rsid w:val="15D32F45"/>
    <w:rsid w:val="15D839C0"/>
    <w:rsid w:val="15DE1A4E"/>
    <w:rsid w:val="15E46DAE"/>
    <w:rsid w:val="15EA028F"/>
    <w:rsid w:val="15EA49C3"/>
    <w:rsid w:val="15EC2259"/>
    <w:rsid w:val="15EC3AEE"/>
    <w:rsid w:val="15EC64DD"/>
    <w:rsid w:val="15F12E58"/>
    <w:rsid w:val="16000729"/>
    <w:rsid w:val="160513B3"/>
    <w:rsid w:val="16197224"/>
    <w:rsid w:val="161D68B6"/>
    <w:rsid w:val="16201DC1"/>
    <w:rsid w:val="162121A4"/>
    <w:rsid w:val="16212422"/>
    <w:rsid w:val="162722CA"/>
    <w:rsid w:val="162E0AC3"/>
    <w:rsid w:val="16307B27"/>
    <w:rsid w:val="1631258D"/>
    <w:rsid w:val="16337E88"/>
    <w:rsid w:val="163A280C"/>
    <w:rsid w:val="163D0D06"/>
    <w:rsid w:val="16442095"/>
    <w:rsid w:val="16452CC6"/>
    <w:rsid w:val="164976AB"/>
    <w:rsid w:val="164D23C6"/>
    <w:rsid w:val="1651030E"/>
    <w:rsid w:val="165247B2"/>
    <w:rsid w:val="1655283E"/>
    <w:rsid w:val="165B2F3A"/>
    <w:rsid w:val="1666200B"/>
    <w:rsid w:val="16696A6C"/>
    <w:rsid w:val="166D15EC"/>
    <w:rsid w:val="166D3AEC"/>
    <w:rsid w:val="16700605"/>
    <w:rsid w:val="16704C87"/>
    <w:rsid w:val="16730A62"/>
    <w:rsid w:val="16730C17"/>
    <w:rsid w:val="16764681"/>
    <w:rsid w:val="16765AAA"/>
    <w:rsid w:val="16776152"/>
    <w:rsid w:val="1677781A"/>
    <w:rsid w:val="167C6033"/>
    <w:rsid w:val="167E2426"/>
    <w:rsid w:val="168076BC"/>
    <w:rsid w:val="16824400"/>
    <w:rsid w:val="1683496B"/>
    <w:rsid w:val="16842491"/>
    <w:rsid w:val="168E50BE"/>
    <w:rsid w:val="168F23FC"/>
    <w:rsid w:val="169005F7"/>
    <w:rsid w:val="169D782C"/>
    <w:rsid w:val="169F1079"/>
    <w:rsid w:val="169F7B22"/>
    <w:rsid w:val="16A162CE"/>
    <w:rsid w:val="16A94F30"/>
    <w:rsid w:val="16A95738"/>
    <w:rsid w:val="16AC25A8"/>
    <w:rsid w:val="16AF0B9E"/>
    <w:rsid w:val="16AF25EA"/>
    <w:rsid w:val="16B234A2"/>
    <w:rsid w:val="16B308A8"/>
    <w:rsid w:val="16B9038D"/>
    <w:rsid w:val="16B94831"/>
    <w:rsid w:val="16BB1925"/>
    <w:rsid w:val="16C13DFC"/>
    <w:rsid w:val="16C3172E"/>
    <w:rsid w:val="16C95806"/>
    <w:rsid w:val="16CA259A"/>
    <w:rsid w:val="16CE1A85"/>
    <w:rsid w:val="16D12455"/>
    <w:rsid w:val="16D72F09"/>
    <w:rsid w:val="16DC73F7"/>
    <w:rsid w:val="16DE2C7C"/>
    <w:rsid w:val="16E55626"/>
    <w:rsid w:val="16EB006E"/>
    <w:rsid w:val="16F07B27"/>
    <w:rsid w:val="16F5513D"/>
    <w:rsid w:val="16FB43F5"/>
    <w:rsid w:val="16FE08B0"/>
    <w:rsid w:val="16FF6BC8"/>
    <w:rsid w:val="170B670F"/>
    <w:rsid w:val="170E4685"/>
    <w:rsid w:val="17141A67"/>
    <w:rsid w:val="1715074C"/>
    <w:rsid w:val="17150A2E"/>
    <w:rsid w:val="171D04DA"/>
    <w:rsid w:val="17242E4D"/>
    <w:rsid w:val="172872C1"/>
    <w:rsid w:val="172B6DB1"/>
    <w:rsid w:val="173043C7"/>
    <w:rsid w:val="17315BB6"/>
    <w:rsid w:val="173562CF"/>
    <w:rsid w:val="17365E81"/>
    <w:rsid w:val="174940E7"/>
    <w:rsid w:val="174C36D0"/>
    <w:rsid w:val="174D31CB"/>
    <w:rsid w:val="174F1BF6"/>
    <w:rsid w:val="17535AB6"/>
    <w:rsid w:val="175510DB"/>
    <w:rsid w:val="17575B52"/>
    <w:rsid w:val="17587DB9"/>
    <w:rsid w:val="17626C87"/>
    <w:rsid w:val="17705AC8"/>
    <w:rsid w:val="17707100"/>
    <w:rsid w:val="17712A16"/>
    <w:rsid w:val="17716EB9"/>
    <w:rsid w:val="17720E06"/>
    <w:rsid w:val="177B7D38"/>
    <w:rsid w:val="177C760C"/>
    <w:rsid w:val="17832749"/>
    <w:rsid w:val="1787048B"/>
    <w:rsid w:val="178A3AD7"/>
    <w:rsid w:val="17906A6C"/>
    <w:rsid w:val="17910162"/>
    <w:rsid w:val="17914B72"/>
    <w:rsid w:val="17921A66"/>
    <w:rsid w:val="1795274C"/>
    <w:rsid w:val="179606CE"/>
    <w:rsid w:val="17980753"/>
    <w:rsid w:val="17991F6C"/>
    <w:rsid w:val="179E3A27"/>
    <w:rsid w:val="17A66650"/>
    <w:rsid w:val="17A90EDF"/>
    <w:rsid w:val="17AF1790"/>
    <w:rsid w:val="17B374D2"/>
    <w:rsid w:val="17B5624D"/>
    <w:rsid w:val="17B9260F"/>
    <w:rsid w:val="17BE5EEA"/>
    <w:rsid w:val="17BE72B6"/>
    <w:rsid w:val="17C0133A"/>
    <w:rsid w:val="17C074F9"/>
    <w:rsid w:val="17C126C7"/>
    <w:rsid w:val="17C1762F"/>
    <w:rsid w:val="17C23271"/>
    <w:rsid w:val="17C74AC0"/>
    <w:rsid w:val="17C90AA4"/>
    <w:rsid w:val="17D7341E"/>
    <w:rsid w:val="17D85836"/>
    <w:rsid w:val="17DC3608"/>
    <w:rsid w:val="17DE72E5"/>
    <w:rsid w:val="17E01949"/>
    <w:rsid w:val="17E256C1"/>
    <w:rsid w:val="17E5373A"/>
    <w:rsid w:val="17EA48C1"/>
    <w:rsid w:val="17F45028"/>
    <w:rsid w:val="17F65611"/>
    <w:rsid w:val="17FA1CD2"/>
    <w:rsid w:val="17FD15DE"/>
    <w:rsid w:val="17FF6273"/>
    <w:rsid w:val="18093D0F"/>
    <w:rsid w:val="181141F9"/>
    <w:rsid w:val="181621C4"/>
    <w:rsid w:val="18185587"/>
    <w:rsid w:val="181B6E25"/>
    <w:rsid w:val="18252867"/>
    <w:rsid w:val="1827030D"/>
    <w:rsid w:val="18283977"/>
    <w:rsid w:val="18304F28"/>
    <w:rsid w:val="18312E40"/>
    <w:rsid w:val="18354B4A"/>
    <w:rsid w:val="183A72AB"/>
    <w:rsid w:val="18420A30"/>
    <w:rsid w:val="184243B2"/>
    <w:rsid w:val="18475E6C"/>
    <w:rsid w:val="18493992"/>
    <w:rsid w:val="184D157A"/>
    <w:rsid w:val="18591E4E"/>
    <w:rsid w:val="18645C61"/>
    <w:rsid w:val="1864793D"/>
    <w:rsid w:val="186500A0"/>
    <w:rsid w:val="187111EB"/>
    <w:rsid w:val="1876405C"/>
    <w:rsid w:val="18765C93"/>
    <w:rsid w:val="187F2A1E"/>
    <w:rsid w:val="188B7991"/>
    <w:rsid w:val="188C717B"/>
    <w:rsid w:val="188D3CC5"/>
    <w:rsid w:val="188F2709"/>
    <w:rsid w:val="188F5919"/>
    <w:rsid w:val="18904CE1"/>
    <w:rsid w:val="189920A9"/>
    <w:rsid w:val="189B39EF"/>
    <w:rsid w:val="18A0023E"/>
    <w:rsid w:val="18A60DE5"/>
    <w:rsid w:val="18AF2E24"/>
    <w:rsid w:val="18B352B0"/>
    <w:rsid w:val="18B3705E"/>
    <w:rsid w:val="18BA0AB1"/>
    <w:rsid w:val="18BE612E"/>
    <w:rsid w:val="18D46872"/>
    <w:rsid w:val="18D929B1"/>
    <w:rsid w:val="18DB6559"/>
    <w:rsid w:val="18DE057F"/>
    <w:rsid w:val="18E24A74"/>
    <w:rsid w:val="18E41EBD"/>
    <w:rsid w:val="18E45C2C"/>
    <w:rsid w:val="18E5610C"/>
    <w:rsid w:val="18E90CD1"/>
    <w:rsid w:val="18E90FD7"/>
    <w:rsid w:val="18F552D0"/>
    <w:rsid w:val="18F55351"/>
    <w:rsid w:val="18FB5CF3"/>
    <w:rsid w:val="19052ABD"/>
    <w:rsid w:val="19053D5D"/>
    <w:rsid w:val="19065DAA"/>
    <w:rsid w:val="19120228"/>
    <w:rsid w:val="19140901"/>
    <w:rsid w:val="19185113"/>
    <w:rsid w:val="19196D44"/>
    <w:rsid w:val="191E0979"/>
    <w:rsid w:val="192561AE"/>
    <w:rsid w:val="19257F5C"/>
    <w:rsid w:val="19266737"/>
    <w:rsid w:val="19314B52"/>
    <w:rsid w:val="19353F17"/>
    <w:rsid w:val="193A5195"/>
    <w:rsid w:val="193D0902"/>
    <w:rsid w:val="194F322A"/>
    <w:rsid w:val="19531985"/>
    <w:rsid w:val="19540489"/>
    <w:rsid w:val="19575F5C"/>
    <w:rsid w:val="195B4FF2"/>
    <w:rsid w:val="19662322"/>
    <w:rsid w:val="196D200D"/>
    <w:rsid w:val="196D545F"/>
    <w:rsid w:val="1973708C"/>
    <w:rsid w:val="197E3581"/>
    <w:rsid w:val="198C3DE1"/>
    <w:rsid w:val="19923117"/>
    <w:rsid w:val="199505BC"/>
    <w:rsid w:val="19963FD7"/>
    <w:rsid w:val="1998697F"/>
    <w:rsid w:val="199C5B01"/>
    <w:rsid w:val="19A6103A"/>
    <w:rsid w:val="19A8393F"/>
    <w:rsid w:val="19AA220F"/>
    <w:rsid w:val="19AE2A17"/>
    <w:rsid w:val="19AF272E"/>
    <w:rsid w:val="19AF74D6"/>
    <w:rsid w:val="19B117EF"/>
    <w:rsid w:val="19C27874"/>
    <w:rsid w:val="19C57049"/>
    <w:rsid w:val="19C91D94"/>
    <w:rsid w:val="19CC6629"/>
    <w:rsid w:val="19D13B46"/>
    <w:rsid w:val="19D66D3C"/>
    <w:rsid w:val="19D67B1E"/>
    <w:rsid w:val="19D96F98"/>
    <w:rsid w:val="19DC2560"/>
    <w:rsid w:val="19EC2827"/>
    <w:rsid w:val="19EE2A43"/>
    <w:rsid w:val="19EE7B83"/>
    <w:rsid w:val="19F5719E"/>
    <w:rsid w:val="19FB2A6A"/>
    <w:rsid w:val="1A002116"/>
    <w:rsid w:val="1A0038C2"/>
    <w:rsid w:val="1A027F67"/>
    <w:rsid w:val="1A0E3DC4"/>
    <w:rsid w:val="1A0F2F27"/>
    <w:rsid w:val="1A0F712B"/>
    <w:rsid w:val="1A1324AA"/>
    <w:rsid w:val="1A18361C"/>
    <w:rsid w:val="1A1957AA"/>
    <w:rsid w:val="1A1B4EBB"/>
    <w:rsid w:val="1A1E3A5C"/>
    <w:rsid w:val="1A1F2BFD"/>
    <w:rsid w:val="1A212D6A"/>
    <w:rsid w:val="1A2226ED"/>
    <w:rsid w:val="1A225E5C"/>
    <w:rsid w:val="1A2B1752"/>
    <w:rsid w:val="1A320E02"/>
    <w:rsid w:val="1A345F7C"/>
    <w:rsid w:val="1A3A7A37"/>
    <w:rsid w:val="1A3D0DF0"/>
    <w:rsid w:val="1A3D547C"/>
    <w:rsid w:val="1A3F6DFB"/>
    <w:rsid w:val="1A4408B5"/>
    <w:rsid w:val="1A442663"/>
    <w:rsid w:val="1A4B0805"/>
    <w:rsid w:val="1A4F2DB6"/>
    <w:rsid w:val="1A501008"/>
    <w:rsid w:val="1A5861AA"/>
    <w:rsid w:val="1A5D3725"/>
    <w:rsid w:val="1A5F749D"/>
    <w:rsid w:val="1A66082C"/>
    <w:rsid w:val="1A673C2F"/>
    <w:rsid w:val="1A676352"/>
    <w:rsid w:val="1A6B7C06"/>
    <w:rsid w:val="1A6E7580"/>
    <w:rsid w:val="1A75606A"/>
    <w:rsid w:val="1A7A361D"/>
    <w:rsid w:val="1A7E6AD7"/>
    <w:rsid w:val="1A8602DA"/>
    <w:rsid w:val="1A887A70"/>
    <w:rsid w:val="1A8E38DF"/>
    <w:rsid w:val="1A911621"/>
    <w:rsid w:val="1A98650B"/>
    <w:rsid w:val="1AA650CC"/>
    <w:rsid w:val="1AAB4490"/>
    <w:rsid w:val="1AB23A71"/>
    <w:rsid w:val="1AB31597"/>
    <w:rsid w:val="1AB772D9"/>
    <w:rsid w:val="1AB8095B"/>
    <w:rsid w:val="1AB84DFF"/>
    <w:rsid w:val="1AC45552"/>
    <w:rsid w:val="1AC859C7"/>
    <w:rsid w:val="1AC90DBB"/>
    <w:rsid w:val="1AC94917"/>
    <w:rsid w:val="1ACB7EC9"/>
    <w:rsid w:val="1ACD4719"/>
    <w:rsid w:val="1AD52AE7"/>
    <w:rsid w:val="1ADA6E0F"/>
    <w:rsid w:val="1ADD2945"/>
    <w:rsid w:val="1AE461D4"/>
    <w:rsid w:val="1AF220BF"/>
    <w:rsid w:val="1AF44089"/>
    <w:rsid w:val="1AF87B54"/>
    <w:rsid w:val="1AFF79AF"/>
    <w:rsid w:val="1B0342CC"/>
    <w:rsid w:val="1B0353F5"/>
    <w:rsid w:val="1B0B3181"/>
    <w:rsid w:val="1B0D35B2"/>
    <w:rsid w:val="1B0F63F2"/>
    <w:rsid w:val="1B10555D"/>
    <w:rsid w:val="1B1F7141"/>
    <w:rsid w:val="1B203BD3"/>
    <w:rsid w:val="1B2731FD"/>
    <w:rsid w:val="1B2B7E20"/>
    <w:rsid w:val="1B2D1349"/>
    <w:rsid w:val="1B2E0C1E"/>
    <w:rsid w:val="1B316012"/>
    <w:rsid w:val="1B363B7D"/>
    <w:rsid w:val="1B3A5814"/>
    <w:rsid w:val="1B3B3503"/>
    <w:rsid w:val="1B3C16A9"/>
    <w:rsid w:val="1B3F107D"/>
    <w:rsid w:val="1B440085"/>
    <w:rsid w:val="1B4F3904"/>
    <w:rsid w:val="1B530684"/>
    <w:rsid w:val="1B5468D6"/>
    <w:rsid w:val="1B587EFF"/>
    <w:rsid w:val="1B5923B2"/>
    <w:rsid w:val="1B5C265A"/>
    <w:rsid w:val="1B5E62E3"/>
    <w:rsid w:val="1B642891"/>
    <w:rsid w:val="1B727505"/>
    <w:rsid w:val="1B757285"/>
    <w:rsid w:val="1B79458F"/>
    <w:rsid w:val="1B7E41D7"/>
    <w:rsid w:val="1B7E4800"/>
    <w:rsid w:val="1B7E7A42"/>
    <w:rsid w:val="1B813577"/>
    <w:rsid w:val="1B826AF7"/>
    <w:rsid w:val="1B83540D"/>
    <w:rsid w:val="1B851185"/>
    <w:rsid w:val="1B866036"/>
    <w:rsid w:val="1B874C23"/>
    <w:rsid w:val="1B8A18C6"/>
    <w:rsid w:val="1B8B3758"/>
    <w:rsid w:val="1B901FDA"/>
    <w:rsid w:val="1B972C67"/>
    <w:rsid w:val="1B9760CC"/>
    <w:rsid w:val="1B9E1D32"/>
    <w:rsid w:val="1B9E3FF5"/>
    <w:rsid w:val="1BA62EAA"/>
    <w:rsid w:val="1BA86C22"/>
    <w:rsid w:val="1BB06964"/>
    <w:rsid w:val="1BB6133F"/>
    <w:rsid w:val="1BBC08B6"/>
    <w:rsid w:val="1BBC74A6"/>
    <w:rsid w:val="1BC945CA"/>
    <w:rsid w:val="1BD143CB"/>
    <w:rsid w:val="1BD6378F"/>
    <w:rsid w:val="1BD73063"/>
    <w:rsid w:val="1BE3720D"/>
    <w:rsid w:val="1BED5DDD"/>
    <w:rsid w:val="1BEF65FF"/>
    <w:rsid w:val="1BF400B9"/>
    <w:rsid w:val="1BF46C21"/>
    <w:rsid w:val="1BF65BDF"/>
    <w:rsid w:val="1BFA20C6"/>
    <w:rsid w:val="1BFE5C06"/>
    <w:rsid w:val="1BFF24CD"/>
    <w:rsid w:val="1C004629"/>
    <w:rsid w:val="1C010224"/>
    <w:rsid w:val="1C0108A6"/>
    <w:rsid w:val="1C036A60"/>
    <w:rsid w:val="1C063DFC"/>
    <w:rsid w:val="1C073948"/>
    <w:rsid w:val="1C0C7820"/>
    <w:rsid w:val="1C0E34D6"/>
    <w:rsid w:val="1C105E69"/>
    <w:rsid w:val="1C150843"/>
    <w:rsid w:val="1C171288"/>
    <w:rsid w:val="1C18258A"/>
    <w:rsid w:val="1C1C24C7"/>
    <w:rsid w:val="1C224C26"/>
    <w:rsid w:val="1C2E76BB"/>
    <w:rsid w:val="1C2F3BAE"/>
    <w:rsid w:val="1C3B51F2"/>
    <w:rsid w:val="1C3D6E02"/>
    <w:rsid w:val="1C405C6E"/>
    <w:rsid w:val="1C422BD3"/>
    <w:rsid w:val="1C484ACE"/>
    <w:rsid w:val="1C4B5C02"/>
    <w:rsid w:val="1C4F0B8B"/>
    <w:rsid w:val="1C50195A"/>
    <w:rsid w:val="1C506CA5"/>
    <w:rsid w:val="1C510A3B"/>
    <w:rsid w:val="1C546DF8"/>
    <w:rsid w:val="1C5D17BA"/>
    <w:rsid w:val="1C60574F"/>
    <w:rsid w:val="1C620459"/>
    <w:rsid w:val="1C640D9B"/>
    <w:rsid w:val="1C720327"/>
    <w:rsid w:val="1C7B4336"/>
    <w:rsid w:val="1C85056B"/>
    <w:rsid w:val="1C900497"/>
    <w:rsid w:val="1C9B1BC8"/>
    <w:rsid w:val="1CA83D9A"/>
    <w:rsid w:val="1CAA285B"/>
    <w:rsid w:val="1CB33A5B"/>
    <w:rsid w:val="1CB57848"/>
    <w:rsid w:val="1CB878BB"/>
    <w:rsid w:val="1CBC44C9"/>
    <w:rsid w:val="1CD51C99"/>
    <w:rsid w:val="1CD877CB"/>
    <w:rsid w:val="1CDB6B83"/>
    <w:rsid w:val="1CE64F7E"/>
    <w:rsid w:val="1CE77392"/>
    <w:rsid w:val="1CE831E9"/>
    <w:rsid w:val="1CEE4B08"/>
    <w:rsid w:val="1CF07FFF"/>
    <w:rsid w:val="1CF55E97"/>
    <w:rsid w:val="1CFA34AD"/>
    <w:rsid w:val="1D0661A8"/>
    <w:rsid w:val="1D24677C"/>
    <w:rsid w:val="1D314789"/>
    <w:rsid w:val="1D3C3104"/>
    <w:rsid w:val="1D475637"/>
    <w:rsid w:val="1D4D458E"/>
    <w:rsid w:val="1D4E3EB9"/>
    <w:rsid w:val="1D556936"/>
    <w:rsid w:val="1D672CF5"/>
    <w:rsid w:val="1D693CBE"/>
    <w:rsid w:val="1D6A29AD"/>
    <w:rsid w:val="1D6B2AC2"/>
    <w:rsid w:val="1D6B6159"/>
    <w:rsid w:val="1D6E2921"/>
    <w:rsid w:val="1D7041A8"/>
    <w:rsid w:val="1D7414B2"/>
    <w:rsid w:val="1D786A0D"/>
    <w:rsid w:val="1D8334A3"/>
    <w:rsid w:val="1D8669FF"/>
    <w:rsid w:val="1D8F0099"/>
    <w:rsid w:val="1D906B17"/>
    <w:rsid w:val="1DA0511A"/>
    <w:rsid w:val="1DA358F3"/>
    <w:rsid w:val="1DA82F09"/>
    <w:rsid w:val="1DA83B49"/>
    <w:rsid w:val="1DAB57F8"/>
    <w:rsid w:val="1DAB745A"/>
    <w:rsid w:val="1DAC0C4B"/>
    <w:rsid w:val="1DB62F87"/>
    <w:rsid w:val="1DB72157"/>
    <w:rsid w:val="1DB84C16"/>
    <w:rsid w:val="1DB8656D"/>
    <w:rsid w:val="1DBA0E8A"/>
    <w:rsid w:val="1DBC4C07"/>
    <w:rsid w:val="1DBE097F"/>
    <w:rsid w:val="1DC00253"/>
    <w:rsid w:val="1DC1221D"/>
    <w:rsid w:val="1DC165B1"/>
    <w:rsid w:val="1DC55869"/>
    <w:rsid w:val="1DC67EF9"/>
    <w:rsid w:val="1DC840A8"/>
    <w:rsid w:val="1DC87107"/>
    <w:rsid w:val="1DD40180"/>
    <w:rsid w:val="1DD51A05"/>
    <w:rsid w:val="1DD91315"/>
    <w:rsid w:val="1DD94C53"/>
    <w:rsid w:val="1DDD2F6C"/>
    <w:rsid w:val="1DDF525B"/>
    <w:rsid w:val="1DE02FCA"/>
    <w:rsid w:val="1DE101C9"/>
    <w:rsid w:val="1DE67DF7"/>
    <w:rsid w:val="1DED3012"/>
    <w:rsid w:val="1DED55CE"/>
    <w:rsid w:val="1DF54ED8"/>
    <w:rsid w:val="1DF872B6"/>
    <w:rsid w:val="1DFD7DB0"/>
    <w:rsid w:val="1E171E3D"/>
    <w:rsid w:val="1E1848CD"/>
    <w:rsid w:val="1E1B7A12"/>
    <w:rsid w:val="1E206F43"/>
    <w:rsid w:val="1E2702D2"/>
    <w:rsid w:val="1E291D55"/>
    <w:rsid w:val="1E391DB3"/>
    <w:rsid w:val="1E396257"/>
    <w:rsid w:val="1E3B5B2B"/>
    <w:rsid w:val="1E3E386E"/>
    <w:rsid w:val="1E411F9A"/>
    <w:rsid w:val="1E4171E4"/>
    <w:rsid w:val="1E434545"/>
    <w:rsid w:val="1E4569AA"/>
    <w:rsid w:val="1E4A2212"/>
    <w:rsid w:val="1E4A6515"/>
    <w:rsid w:val="1E4F15D7"/>
    <w:rsid w:val="1E5310C7"/>
    <w:rsid w:val="1E5A7B12"/>
    <w:rsid w:val="1E5E181A"/>
    <w:rsid w:val="1E6359B1"/>
    <w:rsid w:val="1E650DFA"/>
    <w:rsid w:val="1E652BA8"/>
    <w:rsid w:val="1E6C1DAB"/>
    <w:rsid w:val="1E6E5F01"/>
    <w:rsid w:val="1E721BB8"/>
    <w:rsid w:val="1E7566AB"/>
    <w:rsid w:val="1E7E1EBC"/>
    <w:rsid w:val="1E8A0AA2"/>
    <w:rsid w:val="1E8E78CB"/>
    <w:rsid w:val="1E8F7C25"/>
    <w:rsid w:val="1E911BEF"/>
    <w:rsid w:val="1E935967"/>
    <w:rsid w:val="1E971CD0"/>
    <w:rsid w:val="1E9E6490"/>
    <w:rsid w:val="1EAA4A5F"/>
    <w:rsid w:val="1EAE6E69"/>
    <w:rsid w:val="1EAF0910"/>
    <w:rsid w:val="1EB61656"/>
    <w:rsid w:val="1EB83AFA"/>
    <w:rsid w:val="1EBA1ADF"/>
    <w:rsid w:val="1EBA7398"/>
    <w:rsid w:val="1EBF49AE"/>
    <w:rsid w:val="1EC11E8C"/>
    <w:rsid w:val="1EC51899"/>
    <w:rsid w:val="1EC975DB"/>
    <w:rsid w:val="1ED10197"/>
    <w:rsid w:val="1ED25E8A"/>
    <w:rsid w:val="1EEA4E9A"/>
    <w:rsid w:val="1F003737"/>
    <w:rsid w:val="1F114ADE"/>
    <w:rsid w:val="1F11621D"/>
    <w:rsid w:val="1F1342C2"/>
    <w:rsid w:val="1F1627DA"/>
    <w:rsid w:val="1F167837"/>
    <w:rsid w:val="1F1D7927"/>
    <w:rsid w:val="1F206891"/>
    <w:rsid w:val="1F25008A"/>
    <w:rsid w:val="1F2559EE"/>
    <w:rsid w:val="1F282554"/>
    <w:rsid w:val="1F3048DC"/>
    <w:rsid w:val="1F3233D2"/>
    <w:rsid w:val="1F334A54"/>
    <w:rsid w:val="1F36100F"/>
    <w:rsid w:val="1F3F512C"/>
    <w:rsid w:val="1F3F77B0"/>
    <w:rsid w:val="1F413615"/>
    <w:rsid w:val="1F425E6E"/>
    <w:rsid w:val="1F452F48"/>
    <w:rsid w:val="1F4B5DD4"/>
    <w:rsid w:val="1F4D1FBA"/>
    <w:rsid w:val="1F5569B6"/>
    <w:rsid w:val="1F60795D"/>
    <w:rsid w:val="1F62751A"/>
    <w:rsid w:val="1F645556"/>
    <w:rsid w:val="1F6628BD"/>
    <w:rsid w:val="1F677CEA"/>
    <w:rsid w:val="1F681A89"/>
    <w:rsid w:val="1F6966C8"/>
    <w:rsid w:val="1F70584B"/>
    <w:rsid w:val="1F721277"/>
    <w:rsid w:val="1F7730DC"/>
    <w:rsid w:val="1F777D14"/>
    <w:rsid w:val="1F7C0BD3"/>
    <w:rsid w:val="1F7F413E"/>
    <w:rsid w:val="1F824A6E"/>
    <w:rsid w:val="1F825977"/>
    <w:rsid w:val="1F8766D0"/>
    <w:rsid w:val="1F8A1256"/>
    <w:rsid w:val="1F8C6D87"/>
    <w:rsid w:val="1F930BDA"/>
    <w:rsid w:val="1F942E6E"/>
    <w:rsid w:val="1F9957E4"/>
    <w:rsid w:val="1FA26223"/>
    <w:rsid w:val="1FA85442"/>
    <w:rsid w:val="1FAB4293"/>
    <w:rsid w:val="1FAD224E"/>
    <w:rsid w:val="1FAD4807"/>
    <w:rsid w:val="1FAF4A23"/>
    <w:rsid w:val="1FB15AF1"/>
    <w:rsid w:val="1FB16C3F"/>
    <w:rsid w:val="1FB77434"/>
    <w:rsid w:val="1FBC0EEE"/>
    <w:rsid w:val="1FBE6A14"/>
    <w:rsid w:val="1FC55FF4"/>
    <w:rsid w:val="1FCF0C21"/>
    <w:rsid w:val="1FD224BF"/>
    <w:rsid w:val="1FD37FAB"/>
    <w:rsid w:val="1FD61FB0"/>
    <w:rsid w:val="1FDA3DA3"/>
    <w:rsid w:val="1FE12702"/>
    <w:rsid w:val="1FE50445"/>
    <w:rsid w:val="1FE741BD"/>
    <w:rsid w:val="1FE8583F"/>
    <w:rsid w:val="1FF42436"/>
    <w:rsid w:val="1FFF643B"/>
    <w:rsid w:val="2000527E"/>
    <w:rsid w:val="20112FE8"/>
    <w:rsid w:val="20170432"/>
    <w:rsid w:val="201C198C"/>
    <w:rsid w:val="201D340D"/>
    <w:rsid w:val="201F47E9"/>
    <w:rsid w:val="201F4863"/>
    <w:rsid w:val="20270A5D"/>
    <w:rsid w:val="202778E3"/>
    <w:rsid w:val="202D76F6"/>
    <w:rsid w:val="202E0203"/>
    <w:rsid w:val="202F2D5F"/>
    <w:rsid w:val="202F346E"/>
    <w:rsid w:val="20362A4E"/>
    <w:rsid w:val="20390C0A"/>
    <w:rsid w:val="203B1E13"/>
    <w:rsid w:val="203E7B55"/>
    <w:rsid w:val="2049005C"/>
    <w:rsid w:val="204F6F26"/>
    <w:rsid w:val="20535681"/>
    <w:rsid w:val="20547378"/>
    <w:rsid w:val="205729C5"/>
    <w:rsid w:val="205C22FB"/>
    <w:rsid w:val="205E1FA5"/>
    <w:rsid w:val="20670E5A"/>
    <w:rsid w:val="20677BC8"/>
    <w:rsid w:val="206C6470"/>
    <w:rsid w:val="206E5A99"/>
    <w:rsid w:val="208C08C0"/>
    <w:rsid w:val="208E12C8"/>
    <w:rsid w:val="20914128"/>
    <w:rsid w:val="209A66CF"/>
    <w:rsid w:val="20A20A3A"/>
    <w:rsid w:val="20A344CD"/>
    <w:rsid w:val="20AB1944"/>
    <w:rsid w:val="20AE1992"/>
    <w:rsid w:val="20B16579"/>
    <w:rsid w:val="20B72946"/>
    <w:rsid w:val="20BB73F7"/>
    <w:rsid w:val="20BD662A"/>
    <w:rsid w:val="20C41C12"/>
    <w:rsid w:val="20CD3520"/>
    <w:rsid w:val="20CF7ABF"/>
    <w:rsid w:val="20D12777"/>
    <w:rsid w:val="20D3414E"/>
    <w:rsid w:val="20D44126"/>
    <w:rsid w:val="20D45FE9"/>
    <w:rsid w:val="20D4675A"/>
    <w:rsid w:val="20D516D2"/>
    <w:rsid w:val="20D52267"/>
    <w:rsid w:val="20DE6C42"/>
    <w:rsid w:val="20DF30E6"/>
    <w:rsid w:val="20DF4EBD"/>
    <w:rsid w:val="20E22BD6"/>
    <w:rsid w:val="20E4122C"/>
    <w:rsid w:val="20E73D48"/>
    <w:rsid w:val="20E95D13"/>
    <w:rsid w:val="20ED685C"/>
    <w:rsid w:val="20F052F3"/>
    <w:rsid w:val="20F52909"/>
    <w:rsid w:val="20F56C1F"/>
    <w:rsid w:val="20F811D7"/>
    <w:rsid w:val="20FA0D9B"/>
    <w:rsid w:val="20FF72E4"/>
    <w:rsid w:val="2100305C"/>
    <w:rsid w:val="21042B4C"/>
    <w:rsid w:val="210668C5"/>
    <w:rsid w:val="210A6E2A"/>
    <w:rsid w:val="210A7A37"/>
    <w:rsid w:val="210F35BC"/>
    <w:rsid w:val="21104959"/>
    <w:rsid w:val="21110DD6"/>
    <w:rsid w:val="2111553A"/>
    <w:rsid w:val="21136DBF"/>
    <w:rsid w:val="21194B08"/>
    <w:rsid w:val="21222FD3"/>
    <w:rsid w:val="21240AF9"/>
    <w:rsid w:val="21242F74"/>
    <w:rsid w:val="212806ED"/>
    <w:rsid w:val="21292F61"/>
    <w:rsid w:val="212A3246"/>
    <w:rsid w:val="212F063E"/>
    <w:rsid w:val="2139763B"/>
    <w:rsid w:val="213C38A3"/>
    <w:rsid w:val="21406A0F"/>
    <w:rsid w:val="21425423"/>
    <w:rsid w:val="21463409"/>
    <w:rsid w:val="21493402"/>
    <w:rsid w:val="214B077B"/>
    <w:rsid w:val="214F1334"/>
    <w:rsid w:val="215A09BE"/>
    <w:rsid w:val="215C64E4"/>
    <w:rsid w:val="21630264"/>
    <w:rsid w:val="21704353"/>
    <w:rsid w:val="21705E4C"/>
    <w:rsid w:val="217557F8"/>
    <w:rsid w:val="21824B1B"/>
    <w:rsid w:val="2187594D"/>
    <w:rsid w:val="218E0668"/>
    <w:rsid w:val="218F690E"/>
    <w:rsid w:val="2197751D"/>
    <w:rsid w:val="219A7530"/>
    <w:rsid w:val="219B279C"/>
    <w:rsid w:val="219D77D1"/>
    <w:rsid w:val="21A07333"/>
    <w:rsid w:val="21A32365"/>
    <w:rsid w:val="21B06830"/>
    <w:rsid w:val="21B069DD"/>
    <w:rsid w:val="21B207FA"/>
    <w:rsid w:val="21B33F6F"/>
    <w:rsid w:val="21B53E47"/>
    <w:rsid w:val="21BE2CFB"/>
    <w:rsid w:val="21D05464"/>
    <w:rsid w:val="21D343FD"/>
    <w:rsid w:val="21D52877"/>
    <w:rsid w:val="21E36C06"/>
    <w:rsid w:val="21E93AF0"/>
    <w:rsid w:val="21F20858"/>
    <w:rsid w:val="21F315CB"/>
    <w:rsid w:val="21F36DC9"/>
    <w:rsid w:val="21F73CF6"/>
    <w:rsid w:val="21F742F8"/>
    <w:rsid w:val="21F76DF0"/>
    <w:rsid w:val="21FC3824"/>
    <w:rsid w:val="22005559"/>
    <w:rsid w:val="22034BB2"/>
    <w:rsid w:val="22053292"/>
    <w:rsid w:val="2208666C"/>
    <w:rsid w:val="220B1CB9"/>
    <w:rsid w:val="220D32FF"/>
    <w:rsid w:val="221A5A62"/>
    <w:rsid w:val="221C3EC6"/>
    <w:rsid w:val="222509F6"/>
    <w:rsid w:val="222733CE"/>
    <w:rsid w:val="222D0D6D"/>
    <w:rsid w:val="222D588F"/>
    <w:rsid w:val="22346228"/>
    <w:rsid w:val="223B07F0"/>
    <w:rsid w:val="223F219E"/>
    <w:rsid w:val="22421F86"/>
    <w:rsid w:val="225B49EE"/>
    <w:rsid w:val="225F5E8B"/>
    <w:rsid w:val="226371B8"/>
    <w:rsid w:val="2265586D"/>
    <w:rsid w:val="226B24EE"/>
    <w:rsid w:val="226D3651"/>
    <w:rsid w:val="22714836"/>
    <w:rsid w:val="22715FC0"/>
    <w:rsid w:val="227F4693"/>
    <w:rsid w:val="22851A6B"/>
    <w:rsid w:val="228757E3"/>
    <w:rsid w:val="228A4FA6"/>
    <w:rsid w:val="228A52D3"/>
    <w:rsid w:val="228D6B72"/>
    <w:rsid w:val="22931EBA"/>
    <w:rsid w:val="22947F00"/>
    <w:rsid w:val="22966E9B"/>
    <w:rsid w:val="2297354C"/>
    <w:rsid w:val="2298084F"/>
    <w:rsid w:val="22993768"/>
    <w:rsid w:val="229F7BCD"/>
    <w:rsid w:val="22A719E1"/>
    <w:rsid w:val="22A7378F"/>
    <w:rsid w:val="22B57588"/>
    <w:rsid w:val="22BA5D73"/>
    <w:rsid w:val="22BE0B5F"/>
    <w:rsid w:val="22C34F1C"/>
    <w:rsid w:val="22DB78DD"/>
    <w:rsid w:val="22DD18A7"/>
    <w:rsid w:val="22E3158A"/>
    <w:rsid w:val="22E76282"/>
    <w:rsid w:val="22E779C7"/>
    <w:rsid w:val="22EB7084"/>
    <w:rsid w:val="22F5427B"/>
    <w:rsid w:val="23042AE4"/>
    <w:rsid w:val="2309444A"/>
    <w:rsid w:val="230D265F"/>
    <w:rsid w:val="231F4C56"/>
    <w:rsid w:val="23213165"/>
    <w:rsid w:val="232F3539"/>
    <w:rsid w:val="233174FD"/>
    <w:rsid w:val="23362D65"/>
    <w:rsid w:val="233B1B51"/>
    <w:rsid w:val="233D257C"/>
    <w:rsid w:val="234731C4"/>
    <w:rsid w:val="23493F35"/>
    <w:rsid w:val="234A4399"/>
    <w:rsid w:val="234F5BD5"/>
    <w:rsid w:val="23517B9F"/>
    <w:rsid w:val="23523398"/>
    <w:rsid w:val="23571659"/>
    <w:rsid w:val="2360407A"/>
    <w:rsid w:val="2365658F"/>
    <w:rsid w:val="2369313B"/>
    <w:rsid w:val="236B4ED3"/>
    <w:rsid w:val="236E24FF"/>
    <w:rsid w:val="23700025"/>
    <w:rsid w:val="23757D31"/>
    <w:rsid w:val="2380141D"/>
    <w:rsid w:val="23825FAA"/>
    <w:rsid w:val="23831F8B"/>
    <w:rsid w:val="2383244E"/>
    <w:rsid w:val="23861647"/>
    <w:rsid w:val="23957A8C"/>
    <w:rsid w:val="23971A56"/>
    <w:rsid w:val="2397497E"/>
    <w:rsid w:val="23977CA8"/>
    <w:rsid w:val="239E317E"/>
    <w:rsid w:val="239F6B5C"/>
    <w:rsid w:val="23A81EB5"/>
    <w:rsid w:val="23AA55DB"/>
    <w:rsid w:val="23AE33BA"/>
    <w:rsid w:val="23AF7F13"/>
    <w:rsid w:val="23B00328"/>
    <w:rsid w:val="23B37294"/>
    <w:rsid w:val="23C16492"/>
    <w:rsid w:val="23C42993"/>
    <w:rsid w:val="23C65320"/>
    <w:rsid w:val="23C8239F"/>
    <w:rsid w:val="23C935DD"/>
    <w:rsid w:val="23CB16FF"/>
    <w:rsid w:val="23CC1035"/>
    <w:rsid w:val="23D305B4"/>
    <w:rsid w:val="23D52A7A"/>
    <w:rsid w:val="23DA1943"/>
    <w:rsid w:val="23DB12ED"/>
    <w:rsid w:val="23E05543"/>
    <w:rsid w:val="23E629DD"/>
    <w:rsid w:val="23E91A57"/>
    <w:rsid w:val="23F01166"/>
    <w:rsid w:val="23F24EDE"/>
    <w:rsid w:val="23F802B6"/>
    <w:rsid w:val="23FC763B"/>
    <w:rsid w:val="23FF75FB"/>
    <w:rsid w:val="240115C5"/>
    <w:rsid w:val="24066307"/>
    <w:rsid w:val="240812C2"/>
    <w:rsid w:val="240A472A"/>
    <w:rsid w:val="24117194"/>
    <w:rsid w:val="24135AD2"/>
    <w:rsid w:val="24170DE9"/>
    <w:rsid w:val="241C01AD"/>
    <w:rsid w:val="241E3F25"/>
    <w:rsid w:val="241F7259"/>
    <w:rsid w:val="24242C90"/>
    <w:rsid w:val="242504BE"/>
    <w:rsid w:val="24253C3D"/>
    <w:rsid w:val="24294678"/>
    <w:rsid w:val="242F4236"/>
    <w:rsid w:val="24373239"/>
    <w:rsid w:val="243948BB"/>
    <w:rsid w:val="243A368C"/>
    <w:rsid w:val="243C43AB"/>
    <w:rsid w:val="243E1465"/>
    <w:rsid w:val="243E5954"/>
    <w:rsid w:val="243F3E9B"/>
    <w:rsid w:val="243F5E1F"/>
    <w:rsid w:val="24420300"/>
    <w:rsid w:val="244663E1"/>
    <w:rsid w:val="244F24E4"/>
    <w:rsid w:val="24507394"/>
    <w:rsid w:val="245331CC"/>
    <w:rsid w:val="24560181"/>
    <w:rsid w:val="24577437"/>
    <w:rsid w:val="245B212B"/>
    <w:rsid w:val="245D6D4B"/>
    <w:rsid w:val="24611D89"/>
    <w:rsid w:val="24694406"/>
    <w:rsid w:val="246A7D75"/>
    <w:rsid w:val="246D0A09"/>
    <w:rsid w:val="247104F9"/>
    <w:rsid w:val="24777C37"/>
    <w:rsid w:val="247A3AC0"/>
    <w:rsid w:val="247B3126"/>
    <w:rsid w:val="247E6772"/>
    <w:rsid w:val="2480621E"/>
    <w:rsid w:val="24822706"/>
    <w:rsid w:val="24827FA0"/>
    <w:rsid w:val="24967F5F"/>
    <w:rsid w:val="24984D89"/>
    <w:rsid w:val="249D2AF9"/>
    <w:rsid w:val="24A45D57"/>
    <w:rsid w:val="24A64E3C"/>
    <w:rsid w:val="24AF7273"/>
    <w:rsid w:val="24B403E6"/>
    <w:rsid w:val="24B80EEA"/>
    <w:rsid w:val="24B81EA4"/>
    <w:rsid w:val="24B865DC"/>
    <w:rsid w:val="24B959FC"/>
    <w:rsid w:val="24BF5089"/>
    <w:rsid w:val="24C30629"/>
    <w:rsid w:val="24C60B2C"/>
    <w:rsid w:val="24C83D4F"/>
    <w:rsid w:val="24C84B00"/>
    <w:rsid w:val="24CA7C09"/>
    <w:rsid w:val="24CD0409"/>
    <w:rsid w:val="24D151E8"/>
    <w:rsid w:val="24D6035C"/>
    <w:rsid w:val="24D61CD0"/>
    <w:rsid w:val="24DB0B88"/>
    <w:rsid w:val="24DE0F76"/>
    <w:rsid w:val="24E300E6"/>
    <w:rsid w:val="24E30C7E"/>
    <w:rsid w:val="24E72569"/>
    <w:rsid w:val="24E74A5A"/>
    <w:rsid w:val="24E92852"/>
    <w:rsid w:val="24EC5DD1"/>
    <w:rsid w:val="24F04326"/>
    <w:rsid w:val="24F15196"/>
    <w:rsid w:val="24F86656"/>
    <w:rsid w:val="2501777F"/>
    <w:rsid w:val="2503547D"/>
    <w:rsid w:val="2504075D"/>
    <w:rsid w:val="250E68F1"/>
    <w:rsid w:val="251315B0"/>
    <w:rsid w:val="2514775E"/>
    <w:rsid w:val="25164F9D"/>
    <w:rsid w:val="251A2987"/>
    <w:rsid w:val="251D7B84"/>
    <w:rsid w:val="25214729"/>
    <w:rsid w:val="25290DD3"/>
    <w:rsid w:val="252B1D17"/>
    <w:rsid w:val="252D2043"/>
    <w:rsid w:val="253305D1"/>
    <w:rsid w:val="25330E2E"/>
    <w:rsid w:val="253908EB"/>
    <w:rsid w:val="25417B0B"/>
    <w:rsid w:val="25484D20"/>
    <w:rsid w:val="25494FD2"/>
    <w:rsid w:val="254A2AF8"/>
    <w:rsid w:val="2550485C"/>
    <w:rsid w:val="25542222"/>
    <w:rsid w:val="25551BC9"/>
    <w:rsid w:val="25566D99"/>
    <w:rsid w:val="25592D3B"/>
    <w:rsid w:val="255B4D05"/>
    <w:rsid w:val="2560573B"/>
    <w:rsid w:val="25643CDE"/>
    <w:rsid w:val="25670CAF"/>
    <w:rsid w:val="25672EFA"/>
    <w:rsid w:val="257B2D78"/>
    <w:rsid w:val="257C53A7"/>
    <w:rsid w:val="257F6B3C"/>
    <w:rsid w:val="2580290D"/>
    <w:rsid w:val="25813DCD"/>
    <w:rsid w:val="2584600A"/>
    <w:rsid w:val="25861D82"/>
    <w:rsid w:val="25873D4C"/>
    <w:rsid w:val="258B55EA"/>
    <w:rsid w:val="258C3110"/>
    <w:rsid w:val="259024C0"/>
    <w:rsid w:val="259124D5"/>
    <w:rsid w:val="259326F1"/>
    <w:rsid w:val="259358AB"/>
    <w:rsid w:val="259A3A7F"/>
    <w:rsid w:val="259E29BE"/>
    <w:rsid w:val="25A20B86"/>
    <w:rsid w:val="25A3160E"/>
    <w:rsid w:val="25A3652F"/>
    <w:rsid w:val="25A479E0"/>
    <w:rsid w:val="25A95A70"/>
    <w:rsid w:val="25AC5561"/>
    <w:rsid w:val="25AE7A57"/>
    <w:rsid w:val="25B032A3"/>
    <w:rsid w:val="25B14925"/>
    <w:rsid w:val="25B2762E"/>
    <w:rsid w:val="25B44BE3"/>
    <w:rsid w:val="25B83F05"/>
    <w:rsid w:val="25B974F6"/>
    <w:rsid w:val="25BC1216"/>
    <w:rsid w:val="25BC39F6"/>
    <w:rsid w:val="25BF63B6"/>
    <w:rsid w:val="25C3350D"/>
    <w:rsid w:val="25C66622"/>
    <w:rsid w:val="25CA29E7"/>
    <w:rsid w:val="25CD79B1"/>
    <w:rsid w:val="25CE54D7"/>
    <w:rsid w:val="25D441CD"/>
    <w:rsid w:val="25D54AB7"/>
    <w:rsid w:val="25D55C2D"/>
    <w:rsid w:val="25D7082F"/>
    <w:rsid w:val="25D80104"/>
    <w:rsid w:val="25DC5E46"/>
    <w:rsid w:val="25DF1492"/>
    <w:rsid w:val="25E011B4"/>
    <w:rsid w:val="25E21A2C"/>
    <w:rsid w:val="25F00525"/>
    <w:rsid w:val="25F74A2E"/>
    <w:rsid w:val="25FD7C41"/>
    <w:rsid w:val="26013AFE"/>
    <w:rsid w:val="260236E8"/>
    <w:rsid w:val="260649A3"/>
    <w:rsid w:val="2607303C"/>
    <w:rsid w:val="26076A60"/>
    <w:rsid w:val="260B1644"/>
    <w:rsid w:val="260D5FFF"/>
    <w:rsid w:val="260F621B"/>
    <w:rsid w:val="261000A6"/>
    <w:rsid w:val="26176787"/>
    <w:rsid w:val="261A49D8"/>
    <w:rsid w:val="261F1189"/>
    <w:rsid w:val="26211AAB"/>
    <w:rsid w:val="26244A34"/>
    <w:rsid w:val="26245917"/>
    <w:rsid w:val="262B49D4"/>
    <w:rsid w:val="262D05F5"/>
    <w:rsid w:val="26303910"/>
    <w:rsid w:val="263712CE"/>
    <w:rsid w:val="263A0DBE"/>
    <w:rsid w:val="264D0AF2"/>
    <w:rsid w:val="264E5B8E"/>
    <w:rsid w:val="26532FB5"/>
    <w:rsid w:val="265A2CF6"/>
    <w:rsid w:val="265A320F"/>
    <w:rsid w:val="265E7BA5"/>
    <w:rsid w:val="265F5833"/>
    <w:rsid w:val="266052BA"/>
    <w:rsid w:val="266932BB"/>
    <w:rsid w:val="26694055"/>
    <w:rsid w:val="266D6A9E"/>
    <w:rsid w:val="267308D3"/>
    <w:rsid w:val="267B4F31"/>
    <w:rsid w:val="268022CF"/>
    <w:rsid w:val="26833001"/>
    <w:rsid w:val="268362C1"/>
    <w:rsid w:val="26837725"/>
    <w:rsid w:val="26887D7C"/>
    <w:rsid w:val="26915CAC"/>
    <w:rsid w:val="269313B5"/>
    <w:rsid w:val="269779C7"/>
    <w:rsid w:val="26997893"/>
    <w:rsid w:val="26A050C5"/>
    <w:rsid w:val="26A14C37"/>
    <w:rsid w:val="26A650A8"/>
    <w:rsid w:val="26AD77E2"/>
    <w:rsid w:val="26AF5308"/>
    <w:rsid w:val="26B01DC9"/>
    <w:rsid w:val="26B24DF9"/>
    <w:rsid w:val="26B4459F"/>
    <w:rsid w:val="26BC2270"/>
    <w:rsid w:val="26BC62C1"/>
    <w:rsid w:val="26BD5C77"/>
    <w:rsid w:val="26C96986"/>
    <w:rsid w:val="26CF36D4"/>
    <w:rsid w:val="26D24959"/>
    <w:rsid w:val="26D824C3"/>
    <w:rsid w:val="26D84699"/>
    <w:rsid w:val="26DA267C"/>
    <w:rsid w:val="26DD1E76"/>
    <w:rsid w:val="26EA6341"/>
    <w:rsid w:val="26EE006D"/>
    <w:rsid w:val="26EE4083"/>
    <w:rsid w:val="26EF5A18"/>
    <w:rsid w:val="26F32BE4"/>
    <w:rsid w:val="26F34CCC"/>
    <w:rsid w:val="26F64F3D"/>
    <w:rsid w:val="26FC0ABA"/>
    <w:rsid w:val="26FE3B9A"/>
    <w:rsid w:val="27082C6B"/>
    <w:rsid w:val="270A0791"/>
    <w:rsid w:val="270A253F"/>
    <w:rsid w:val="270C4509"/>
    <w:rsid w:val="270C62B7"/>
    <w:rsid w:val="27131D7B"/>
    <w:rsid w:val="271424C3"/>
    <w:rsid w:val="271D6716"/>
    <w:rsid w:val="27223D2C"/>
    <w:rsid w:val="27231852"/>
    <w:rsid w:val="272333D9"/>
    <w:rsid w:val="27271343"/>
    <w:rsid w:val="27293930"/>
    <w:rsid w:val="272B2C33"/>
    <w:rsid w:val="27315D1D"/>
    <w:rsid w:val="273262A3"/>
    <w:rsid w:val="273400F3"/>
    <w:rsid w:val="27346553"/>
    <w:rsid w:val="27351CB2"/>
    <w:rsid w:val="273B3040"/>
    <w:rsid w:val="273D0B66"/>
    <w:rsid w:val="273F48DE"/>
    <w:rsid w:val="274243CE"/>
    <w:rsid w:val="27465428"/>
    <w:rsid w:val="274F2647"/>
    <w:rsid w:val="275352E3"/>
    <w:rsid w:val="27545EB0"/>
    <w:rsid w:val="275B0FEC"/>
    <w:rsid w:val="275D11AA"/>
    <w:rsid w:val="275F6D2E"/>
    <w:rsid w:val="2767173F"/>
    <w:rsid w:val="27673E35"/>
    <w:rsid w:val="27707F26"/>
    <w:rsid w:val="27710810"/>
    <w:rsid w:val="27715C8F"/>
    <w:rsid w:val="27726704"/>
    <w:rsid w:val="27755C75"/>
    <w:rsid w:val="27765E26"/>
    <w:rsid w:val="27767F3A"/>
    <w:rsid w:val="27800B6E"/>
    <w:rsid w:val="278422F1"/>
    <w:rsid w:val="278C21FF"/>
    <w:rsid w:val="278E1A78"/>
    <w:rsid w:val="2792533C"/>
    <w:rsid w:val="279871A5"/>
    <w:rsid w:val="27A40BE5"/>
    <w:rsid w:val="27A801B6"/>
    <w:rsid w:val="27AA5249"/>
    <w:rsid w:val="27AD4D29"/>
    <w:rsid w:val="27AE55C0"/>
    <w:rsid w:val="27B64475"/>
    <w:rsid w:val="27BA1D0A"/>
    <w:rsid w:val="27BC430E"/>
    <w:rsid w:val="27C052F3"/>
    <w:rsid w:val="27C070C8"/>
    <w:rsid w:val="27C24BD5"/>
    <w:rsid w:val="27C74C93"/>
    <w:rsid w:val="27CC1EEA"/>
    <w:rsid w:val="27CD3179"/>
    <w:rsid w:val="27CE5C62"/>
    <w:rsid w:val="27D33279"/>
    <w:rsid w:val="27D74B17"/>
    <w:rsid w:val="27DC3800"/>
    <w:rsid w:val="27E02036"/>
    <w:rsid w:val="27EB4DC4"/>
    <w:rsid w:val="27F11130"/>
    <w:rsid w:val="27F4193C"/>
    <w:rsid w:val="280451E0"/>
    <w:rsid w:val="28074CD0"/>
    <w:rsid w:val="281573ED"/>
    <w:rsid w:val="28186EDD"/>
    <w:rsid w:val="28214197"/>
    <w:rsid w:val="2826784C"/>
    <w:rsid w:val="282A1D14"/>
    <w:rsid w:val="282E04AF"/>
    <w:rsid w:val="282F4953"/>
    <w:rsid w:val="28377363"/>
    <w:rsid w:val="283A50A6"/>
    <w:rsid w:val="283C7070"/>
    <w:rsid w:val="28490A2F"/>
    <w:rsid w:val="28497097"/>
    <w:rsid w:val="28520641"/>
    <w:rsid w:val="2852419D"/>
    <w:rsid w:val="285D08F3"/>
    <w:rsid w:val="285F68BA"/>
    <w:rsid w:val="28664046"/>
    <w:rsid w:val="286645E4"/>
    <w:rsid w:val="286B2FD9"/>
    <w:rsid w:val="286E1F9C"/>
    <w:rsid w:val="28706D19"/>
    <w:rsid w:val="28713475"/>
    <w:rsid w:val="2874593B"/>
    <w:rsid w:val="287560DE"/>
    <w:rsid w:val="287A619A"/>
    <w:rsid w:val="288325A9"/>
    <w:rsid w:val="288E0FAB"/>
    <w:rsid w:val="289A21A4"/>
    <w:rsid w:val="289B5A05"/>
    <w:rsid w:val="289C366A"/>
    <w:rsid w:val="28A15125"/>
    <w:rsid w:val="28A33F43"/>
    <w:rsid w:val="28AC5FA3"/>
    <w:rsid w:val="28B05368"/>
    <w:rsid w:val="28B07116"/>
    <w:rsid w:val="28B210E0"/>
    <w:rsid w:val="28B60BD0"/>
    <w:rsid w:val="28C4773C"/>
    <w:rsid w:val="28C57366"/>
    <w:rsid w:val="28C85014"/>
    <w:rsid w:val="28CA01D8"/>
    <w:rsid w:val="28CA45E1"/>
    <w:rsid w:val="28D97700"/>
    <w:rsid w:val="28DC615D"/>
    <w:rsid w:val="28DF1895"/>
    <w:rsid w:val="28E45435"/>
    <w:rsid w:val="28E55011"/>
    <w:rsid w:val="28E76302"/>
    <w:rsid w:val="28EF5A5B"/>
    <w:rsid w:val="28EF5B0A"/>
    <w:rsid w:val="28F06418"/>
    <w:rsid w:val="28FE3681"/>
    <w:rsid w:val="29042AB2"/>
    <w:rsid w:val="290556B4"/>
    <w:rsid w:val="29153E66"/>
    <w:rsid w:val="29172D37"/>
    <w:rsid w:val="291C281C"/>
    <w:rsid w:val="291D4652"/>
    <w:rsid w:val="29204007"/>
    <w:rsid w:val="2920604A"/>
    <w:rsid w:val="292E6745"/>
    <w:rsid w:val="293509E1"/>
    <w:rsid w:val="2939064E"/>
    <w:rsid w:val="293D68F7"/>
    <w:rsid w:val="293E5DCA"/>
    <w:rsid w:val="294066EC"/>
    <w:rsid w:val="2946092E"/>
    <w:rsid w:val="294837F2"/>
    <w:rsid w:val="294A3C5D"/>
    <w:rsid w:val="2953641F"/>
    <w:rsid w:val="29581178"/>
    <w:rsid w:val="295C3BBE"/>
    <w:rsid w:val="295E04B7"/>
    <w:rsid w:val="29674177"/>
    <w:rsid w:val="29693E94"/>
    <w:rsid w:val="29727D7B"/>
    <w:rsid w:val="2973752E"/>
    <w:rsid w:val="29746395"/>
    <w:rsid w:val="297665B1"/>
    <w:rsid w:val="29791BFE"/>
    <w:rsid w:val="297E7214"/>
    <w:rsid w:val="29874D52"/>
    <w:rsid w:val="29884A1A"/>
    <w:rsid w:val="29890093"/>
    <w:rsid w:val="298C36DF"/>
    <w:rsid w:val="299148F9"/>
    <w:rsid w:val="2995766A"/>
    <w:rsid w:val="29A70519"/>
    <w:rsid w:val="29A749BD"/>
    <w:rsid w:val="29AC3D11"/>
    <w:rsid w:val="29B50E88"/>
    <w:rsid w:val="29B570DA"/>
    <w:rsid w:val="29B92F45"/>
    <w:rsid w:val="29BF6131"/>
    <w:rsid w:val="29CD0C0C"/>
    <w:rsid w:val="29DD127C"/>
    <w:rsid w:val="29E51AA7"/>
    <w:rsid w:val="29E74DB9"/>
    <w:rsid w:val="29F56621"/>
    <w:rsid w:val="29FF2942"/>
    <w:rsid w:val="2A0135F2"/>
    <w:rsid w:val="2A092AB2"/>
    <w:rsid w:val="2A0B4F4C"/>
    <w:rsid w:val="2A0B6CFA"/>
    <w:rsid w:val="2A0C61C9"/>
    <w:rsid w:val="2A133E00"/>
    <w:rsid w:val="2A1510C2"/>
    <w:rsid w:val="2A187669"/>
    <w:rsid w:val="2A1B0153"/>
    <w:rsid w:val="2A1B6F7E"/>
    <w:rsid w:val="2A1F4553"/>
    <w:rsid w:val="2A203C25"/>
    <w:rsid w:val="2A236ACA"/>
    <w:rsid w:val="2A25688D"/>
    <w:rsid w:val="2A257EAA"/>
    <w:rsid w:val="2A282186"/>
    <w:rsid w:val="2A326F2D"/>
    <w:rsid w:val="2A344E28"/>
    <w:rsid w:val="2A3500A1"/>
    <w:rsid w:val="2A42790E"/>
    <w:rsid w:val="2A4B0547"/>
    <w:rsid w:val="2A4E6BE6"/>
    <w:rsid w:val="2A5558C2"/>
    <w:rsid w:val="2A555AFD"/>
    <w:rsid w:val="2A5A558B"/>
    <w:rsid w:val="2A5C2A99"/>
    <w:rsid w:val="2A604649"/>
    <w:rsid w:val="2A663F30"/>
    <w:rsid w:val="2A7228D5"/>
    <w:rsid w:val="2A7523C5"/>
    <w:rsid w:val="2A764B79"/>
    <w:rsid w:val="2A7A3E7F"/>
    <w:rsid w:val="2A7A44FA"/>
    <w:rsid w:val="2A7A6C89"/>
    <w:rsid w:val="2A7C5453"/>
    <w:rsid w:val="2A7E2845"/>
    <w:rsid w:val="2A7E571E"/>
    <w:rsid w:val="2A8229AF"/>
    <w:rsid w:val="2A84649B"/>
    <w:rsid w:val="2A88139D"/>
    <w:rsid w:val="2A8B08E0"/>
    <w:rsid w:val="2A8B7E3A"/>
    <w:rsid w:val="2A8C2590"/>
    <w:rsid w:val="2A9169D5"/>
    <w:rsid w:val="2A95250A"/>
    <w:rsid w:val="2A9A007E"/>
    <w:rsid w:val="2A9A1E2C"/>
    <w:rsid w:val="2A9E191C"/>
    <w:rsid w:val="2AA44A58"/>
    <w:rsid w:val="2AA65595"/>
    <w:rsid w:val="2AAF7D42"/>
    <w:rsid w:val="2AB63304"/>
    <w:rsid w:val="2AB71FC2"/>
    <w:rsid w:val="2AB73FB3"/>
    <w:rsid w:val="2ABB5187"/>
    <w:rsid w:val="2AC379DC"/>
    <w:rsid w:val="2AC450FA"/>
    <w:rsid w:val="2AC81DBC"/>
    <w:rsid w:val="2AC918B2"/>
    <w:rsid w:val="2AC9350C"/>
    <w:rsid w:val="2ACB46DB"/>
    <w:rsid w:val="2ACF41CB"/>
    <w:rsid w:val="2ACF443A"/>
    <w:rsid w:val="2AD03A9F"/>
    <w:rsid w:val="2AD11B0A"/>
    <w:rsid w:val="2AD27817"/>
    <w:rsid w:val="2AD56B52"/>
    <w:rsid w:val="2AD90BA6"/>
    <w:rsid w:val="2AE01F34"/>
    <w:rsid w:val="2AE15674"/>
    <w:rsid w:val="2AEB2687"/>
    <w:rsid w:val="2AED3EAE"/>
    <w:rsid w:val="2AEF2177"/>
    <w:rsid w:val="2AF84B1D"/>
    <w:rsid w:val="2B004385"/>
    <w:rsid w:val="2B0536F2"/>
    <w:rsid w:val="2B0C2F93"/>
    <w:rsid w:val="2B1242AB"/>
    <w:rsid w:val="2B165956"/>
    <w:rsid w:val="2B1C2247"/>
    <w:rsid w:val="2B240763"/>
    <w:rsid w:val="2B24261C"/>
    <w:rsid w:val="2B2F07C6"/>
    <w:rsid w:val="2B2F6A18"/>
    <w:rsid w:val="2B370AF3"/>
    <w:rsid w:val="2B3806DB"/>
    <w:rsid w:val="2B3C601B"/>
    <w:rsid w:val="2B406E77"/>
    <w:rsid w:val="2B481AA5"/>
    <w:rsid w:val="2B4C75DC"/>
    <w:rsid w:val="2B4E7F04"/>
    <w:rsid w:val="2B530624"/>
    <w:rsid w:val="2B566DA9"/>
    <w:rsid w:val="2B5B15BB"/>
    <w:rsid w:val="2B604E23"/>
    <w:rsid w:val="2B6114C1"/>
    <w:rsid w:val="2B6F1603"/>
    <w:rsid w:val="2B6F32B8"/>
    <w:rsid w:val="2B700FF0"/>
    <w:rsid w:val="2B765856"/>
    <w:rsid w:val="2B766494"/>
    <w:rsid w:val="2B7B1C5D"/>
    <w:rsid w:val="2B7B7EAF"/>
    <w:rsid w:val="2B854A84"/>
    <w:rsid w:val="2B8A6344"/>
    <w:rsid w:val="2B8B3AE3"/>
    <w:rsid w:val="2B8C732F"/>
    <w:rsid w:val="2B9056CA"/>
    <w:rsid w:val="2B931DE3"/>
    <w:rsid w:val="2B9E0B05"/>
    <w:rsid w:val="2B9E76FA"/>
    <w:rsid w:val="2BA271EA"/>
    <w:rsid w:val="2BA70CA4"/>
    <w:rsid w:val="2BAD5000"/>
    <w:rsid w:val="2BAF21A8"/>
    <w:rsid w:val="2BBC3D43"/>
    <w:rsid w:val="2BC45234"/>
    <w:rsid w:val="2BD55811"/>
    <w:rsid w:val="2BD870AF"/>
    <w:rsid w:val="2BD945B5"/>
    <w:rsid w:val="2BDB0D75"/>
    <w:rsid w:val="2BE6077D"/>
    <w:rsid w:val="2BEA0B91"/>
    <w:rsid w:val="2BED0A08"/>
    <w:rsid w:val="2BEE3778"/>
    <w:rsid w:val="2BF320A5"/>
    <w:rsid w:val="2BF33EE9"/>
    <w:rsid w:val="2BF70CF7"/>
    <w:rsid w:val="2BFD08C4"/>
    <w:rsid w:val="2BFD2672"/>
    <w:rsid w:val="2BFE1D20"/>
    <w:rsid w:val="2C020297"/>
    <w:rsid w:val="2C043A01"/>
    <w:rsid w:val="2C0734F1"/>
    <w:rsid w:val="2C0B2FE1"/>
    <w:rsid w:val="2C0D1D56"/>
    <w:rsid w:val="2C153E60"/>
    <w:rsid w:val="2C154D84"/>
    <w:rsid w:val="2C1856FE"/>
    <w:rsid w:val="2C18712A"/>
    <w:rsid w:val="2C1874AC"/>
    <w:rsid w:val="2C2548A5"/>
    <w:rsid w:val="2C283640"/>
    <w:rsid w:val="2C2916B9"/>
    <w:rsid w:val="2C2B63A4"/>
    <w:rsid w:val="2C2E3173"/>
    <w:rsid w:val="2C3047F6"/>
    <w:rsid w:val="2C31604A"/>
    <w:rsid w:val="2C336214"/>
    <w:rsid w:val="2C37731C"/>
    <w:rsid w:val="2C3A38C6"/>
    <w:rsid w:val="2C3D2BA7"/>
    <w:rsid w:val="2C3D6F12"/>
    <w:rsid w:val="2C4209CD"/>
    <w:rsid w:val="2C491D5B"/>
    <w:rsid w:val="2C4C6227"/>
    <w:rsid w:val="2C5028B1"/>
    <w:rsid w:val="2C510E4D"/>
    <w:rsid w:val="2C59165E"/>
    <w:rsid w:val="2C6377AD"/>
    <w:rsid w:val="2C6941AB"/>
    <w:rsid w:val="2C7072A9"/>
    <w:rsid w:val="2C7A23CE"/>
    <w:rsid w:val="2C7B7785"/>
    <w:rsid w:val="2C7F77BB"/>
    <w:rsid w:val="2C844B41"/>
    <w:rsid w:val="2C8B40E0"/>
    <w:rsid w:val="2C8B4122"/>
    <w:rsid w:val="2C8F06E8"/>
    <w:rsid w:val="2C8F6D0A"/>
    <w:rsid w:val="2C956603"/>
    <w:rsid w:val="2C982A9C"/>
    <w:rsid w:val="2C9952D2"/>
    <w:rsid w:val="2CA27794"/>
    <w:rsid w:val="2CA814B4"/>
    <w:rsid w:val="2CA90A5E"/>
    <w:rsid w:val="2CAF182B"/>
    <w:rsid w:val="2CB05936"/>
    <w:rsid w:val="2CB216AE"/>
    <w:rsid w:val="2CB5119F"/>
    <w:rsid w:val="2CC120F3"/>
    <w:rsid w:val="2CC13CC3"/>
    <w:rsid w:val="2CC67354"/>
    <w:rsid w:val="2CD05FD9"/>
    <w:rsid w:val="2CD1666F"/>
    <w:rsid w:val="2CD40F8E"/>
    <w:rsid w:val="2CDA29B3"/>
    <w:rsid w:val="2CDC672B"/>
    <w:rsid w:val="2CDE2899"/>
    <w:rsid w:val="2CE50B3E"/>
    <w:rsid w:val="2CEB696E"/>
    <w:rsid w:val="2CF0667B"/>
    <w:rsid w:val="2CF50633"/>
    <w:rsid w:val="2CF649B5"/>
    <w:rsid w:val="2CFA3055"/>
    <w:rsid w:val="2CFC2766"/>
    <w:rsid w:val="2CFC6276"/>
    <w:rsid w:val="2CFF049C"/>
    <w:rsid w:val="2D012636"/>
    <w:rsid w:val="2D095047"/>
    <w:rsid w:val="2D0D0FDB"/>
    <w:rsid w:val="2D0E79C9"/>
    <w:rsid w:val="2D0F6B01"/>
    <w:rsid w:val="2D1C121E"/>
    <w:rsid w:val="2D21172D"/>
    <w:rsid w:val="2D22087C"/>
    <w:rsid w:val="2D263E4A"/>
    <w:rsid w:val="2D2A25A1"/>
    <w:rsid w:val="2D2B1856"/>
    <w:rsid w:val="2D2F0F51"/>
    <w:rsid w:val="2D333D9F"/>
    <w:rsid w:val="2D350E15"/>
    <w:rsid w:val="2D3A70CA"/>
    <w:rsid w:val="2D3B6C0C"/>
    <w:rsid w:val="2D3E73E6"/>
    <w:rsid w:val="2D4078FE"/>
    <w:rsid w:val="2D464F15"/>
    <w:rsid w:val="2D476D58"/>
    <w:rsid w:val="2D485B6F"/>
    <w:rsid w:val="2D502C75"/>
    <w:rsid w:val="2D5664DE"/>
    <w:rsid w:val="2D5704A8"/>
    <w:rsid w:val="2D5922EF"/>
    <w:rsid w:val="2D595FCE"/>
    <w:rsid w:val="2D5C5B9B"/>
    <w:rsid w:val="2D616153"/>
    <w:rsid w:val="2D6178DD"/>
    <w:rsid w:val="2D67693D"/>
    <w:rsid w:val="2D6F134E"/>
    <w:rsid w:val="2D70053A"/>
    <w:rsid w:val="2D713797"/>
    <w:rsid w:val="2D7828F8"/>
    <w:rsid w:val="2D7C1CBC"/>
    <w:rsid w:val="2D804C41"/>
    <w:rsid w:val="2D8172D3"/>
    <w:rsid w:val="2D865CCF"/>
    <w:rsid w:val="2D874116"/>
    <w:rsid w:val="2D8D7A26"/>
    <w:rsid w:val="2D957971"/>
    <w:rsid w:val="2D9D235F"/>
    <w:rsid w:val="2DA07759"/>
    <w:rsid w:val="2DA154EF"/>
    <w:rsid w:val="2DA21F75"/>
    <w:rsid w:val="2DA86696"/>
    <w:rsid w:val="2DAB1B27"/>
    <w:rsid w:val="2DAF5AD5"/>
    <w:rsid w:val="2DB31B82"/>
    <w:rsid w:val="2DB63420"/>
    <w:rsid w:val="2DBD030B"/>
    <w:rsid w:val="2DBD655D"/>
    <w:rsid w:val="2DCC054E"/>
    <w:rsid w:val="2DD13DB6"/>
    <w:rsid w:val="2DD2268D"/>
    <w:rsid w:val="2DD30C9F"/>
    <w:rsid w:val="2DD6761F"/>
    <w:rsid w:val="2DE0049D"/>
    <w:rsid w:val="2DE25AFC"/>
    <w:rsid w:val="2DE51D3E"/>
    <w:rsid w:val="2DEC0BF0"/>
    <w:rsid w:val="2DF7770A"/>
    <w:rsid w:val="2E036168"/>
    <w:rsid w:val="2E0834DB"/>
    <w:rsid w:val="2E091CF1"/>
    <w:rsid w:val="2E0E500A"/>
    <w:rsid w:val="2E112C5C"/>
    <w:rsid w:val="2E1370B5"/>
    <w:rsid w:val="2E144AF5"/>
    <w:rsid w:val="2E174ABC"/>
    <w:rsid w:val="2E187C37"/>
    <w:rsid w:val="2E1D349F"/>
    <w:rsid w:val="2E2547BF"/>
    <w:rsid w:val="2E257DDA"/>
    <w:rsid w:val="2E2E1209"/>
    <w:rsid w:val="2E304F81"/>
    <w:rsid w:val="2E354AA4"/>
    <w:rsid w:val="2E385B75"/>
    <w:rsid w:val="2E3B56D4"/>
    <w:rsid w:val="2E3D58F0"/>
    <w:rsid w:val="2E426A62"/>
    <w:rsid w:val="2E437C7A"/>
    <w:rsid w:val="2E494294"/>
    <w:rsid w:val="2E4D162D"/>
    <w:rsid w:val="2E4D77A9"/>
    <w:rsid w:val="2E4E3659"/>
    <w:rsid w:val="2E4F0C77"/>
    <w:rsid w:val="2E532A1D"/>
    <w:rsid w:val="2E5F5866"/>
    <w:rsid w:val="2E60556B"/>
    <w:rsid w:val="2E667A89"/>
    <w:rsid w:val="2E67471B"/>
    <w:rsid w:val="2E6764C9"/>
    <w:rsid w:val="2E6E6203"/>
    <w:rsid w:val="2E70692E"/>
    <w:rsid w:val="2E724EBF"/>
    <w:rsid w:val="2E7405F9"/>
    <w:rsid w:val="2E7D3F3E"/>
    <w:rsid w:val="2E7E6E7D"/>
    <w:rsid w:val="2E810168"/>
    <w:rsid w:val="2E840E29"/>
    <w:rsid w:val="2E870919"/>
    <w:rsid w:val="2E96604C"/>
    <w:rsid w:val="2E976C39"/>
    <w:rsid w:val="2E9902BF"/>
    <w:rsid w:val="2E9B035C"/>
    <w:rsid w:val="2E9D638E"/>
    <w:rsid w:val="2EA15E7F"/>
    <w:rsid w:val="2EA64752"/>
    <w:rsid w:val="2EB66328"/>
    <w:rsid w:val="2EB9748A"/>
    <w:rsid w:val="2EC25B60"/>
    <w:rsid w:val="2EC4078E"/>
    <w:rsid w:val="2EC447A8"/>
    <w:rsid w:val="2EC5524F"/>
    <w:rsid w:val="2EC76F67"/>
    <w:rsid w:val="2ED84026"/>
    <w:rsid w:val="2ED973C6"/>
    <w:rsid w:val="2EDF0F86"/>
    <w:rsid w:val="2EE018F7"/>
    <w:rsid w:val="2EEA15D4"/>
    <w:rsid w:val="2EEB2B34"/>
    <w:rsid w:val="2EED144C"/>
    <w:rsid w:val="2EF02945"/>
    <w:rsid w:val="2EFE0BDB"/>
    <w:rsid w:val="2EFE507F"/>
    <w:rsid w:val="2F012479"/>
    <w:rsid w:val="2F0A0931"/>
    <w:rsid w:val="2F0C5118"/>
    <w:rsid w:val="2F115C5F"/>
    <w:rsid w:val="2F1321AD"/>
    <w:rsid w:val="2F154FD3"/>
    <w:rsid w:val="2F181F48"/>
    <w:rsid w:val="2F1856FC"/>
    <w:rsid w:val="2F2148C9"/>
    <w:rsid w:val="2F234AE5"/>
    <w:rsid w:val="2F2A1B7F"/>
    <w:rsid w:val="2F2F7A47"/>
    <w:rsid w:val="2F307202"/>
    <w:rsid w:val="2F3445FD"/>
    <w:rsid w:val="2F37683A"/>
    <w:rsid w:val="2F38172E"/>
    <w:rsid w:val="2F414F6C"/>
    <w:rsid w:val="2F4175C1"/>
    <w:rsid w:val="2F494D9F"/>
    <w:rsid w:val="2F4B24E1"/>
    <w:rsid w:val="2F4D56BE"/>
    <w:rsid w:val="2F4E247E"/>
    <w:rsid w:val="2F5B1C81"/>
    <w:rsid w:val="2F5C7FF7"/>
    <w:rsid w:val="2F650C5A"/>
    <w:rsid w:val="2F68699C"/>
    <w:rsid w:val="2F6E5130"/>
    <w:rsid w:val="2F6F0971"/>
    <w:rsid w:val="2F725125"/>
    <w:rsid w:val="2F740E9D"/>
    <w:rsid w:val="2F7B222C"/>
    <w:rsid w:val="2F870622"/>
    <w:rsid w:val="2F8A6913"/>
    <w:rsid w:val="2F917CA1"/>
    <w:rsid w:val="2F923ED0"/>
    <w:rsid w:val="2F985DCC"/>
    <w:rsid w:val="2F98703C"/>
    <w:rsid w:val="2F9D2AD1"/>
    <w:rsid w:val="2FA236CE"/>
    <w:rsid w:val="2FA774C5"/>
    <w:rsid w:val="2FA91C19"/>
    <w:rsid w:val="2FAF0127"/>
    <w:rsid w:val="2FB0511C"/>
    <w:rsid w:val="2FB61A34"/>
    <w:rsid w:val="2FBC304B"/>
    <w:rsid w:val="2FBC45F2"/>
    <w:rsid w:val="2FBF6E64"/>
    <w:rsid w:val="2FC07BC7"/>
    <w:rsid w:val="2FC21CDF"/>
    <w:rsid w:val="2FC260AC"/>
    <w:rsid w:val="2FC5794B"/>
    <w:rsid w:val="2FC674F5"/>
    <w:rsid w:val="2FCC29AF"/>
    <w:rsid w:val="2FCF07C9"/>
    <w:rsid w:val="2FD8767E"/>
    <w:rsid w:val="2FD9030E"/>
    <w:rsid w:val="2FDA34E5"/>
    <w:rsid w:val="2FE27255"/>
    <w:rsid w:val="2FE97747"/>
    <w:rsid w:val="2FEA3978"/>
    <w:rsid w:val="2FED0C50"/>
    <w:rsid w:val="2FF44B4B"/>
    <w:rsid w:val="2FF67546"/>
    <w:rsid w:val="300014D4"/>
    <w:rsid w:val="300277D5"/>
    <w:rsid w:val="30034489"/>
    <w:rsid w:val="300466C5"/>
    <w:rsid w:val="30072CE6"/>
    <w:rsid w:val="3009504D"/>
    <w:rsid w:val="300E12F2"/>
    <w:rsid w:val="300F0346"/>
    <w:rsid w:val="301B62DE"/>
    <w:rsid w:val="301B6AB5"/>
    <w:rsid w:val="301F6BA7"/>
    <w:rsid w:val="3022365A"/>
    <w:rsid w:val="30224D9D"/>
    <w:rsid w:val="30297EDA"/>
    <w:rsid w:val="302E54F0"/>
    <w:rsid w:val="302F3016"/>
    <w:rsid w:val="30316D8E"/>
    <w:rsid w:val="30323521"/>
    <w:rsid w:val="3034062C"/>
    <w:rsid w:val="303845C1"/>
    <w:rsid w:val="303D5044"/>
    <w:rsid w:val="303E6BE7"/>
    <w:rsid w:val="30407B41"/>
    <w:rsid w:val="30442F65"/>
    <w:rsid w:val="30443A01"/>
    <w:rsid w:val="30493054"/>
    <w:rsid w:val="304B5C68"/>
    <w:rsid w:val="304F5466"/>
    <w:rsid w:val="3052525E"/>
    <w:rsid w:val="305C72D3"/>
    <w:rsid w:val="30601E5C"/>
    <w:rsid w:val="30607673"/>
    <w:rsid w:val="3067395B"/>
    <w:rsid w:val="306B2F75"/>
    <w:rsid w:val="306F3CA0"/>
    <w:rsid w:val="307643D6"/>
    <w:rsid w:val="30831AF9"/>
    <w:rsid w:val="30837A14"/>
    <w:rsid w:val="30872E52"/>
    <w:rsid w:val="30922964"/>
    <w:rsid w:val="30973901"/>
    <w:rsid w:val="309D02D8"/>
    <w:rsid w:val="30A113AB"/>
    <w:rsid w:val="30A21A3A"/>
    <w:rsid w:val="30A82681"/>
    <w:rsid w:val="30A83179"/>
    <w:rsid w:val="30AB4D93"/>
    <w:rsid w:val="30B04F66"/>
    <w:rsid w:val="30C10112"/>
    <w:rsid w:val="30C3032E"/>
    <w:rsid w:val="30C61BCC"/>
    <w:rsid w:val="30C64EDF"/>
    <w:rsid w:val="30C776F3"/>
    <w:rsid w:val="30C95219"/>
    <w:rsid w:val="30CE6CD3"/>
    <w:rsid w:val="30D140CD"/>
    <w:rsid w:val="30D307B5"/>
    <w:rsid w:val="30D332C3"/>
    <w:rsid w:val="30D50061"/>
    <w:rsid w:val="30D616E4"/>
    <w:rsid w:val="30E02C13"/>
    <w:rsid w:val="30E65DCB"/>
    <w:rsid w:val="30EB33E1"/>
    <w:rsid w:val="30EC0F07"/>
    <w:rsid w:val="30F01FFA"/>
    <w:rsid w:val="30F5600E"/>
    <w:rsid w:val="30F75AE9"/>
    <w:rsid w:val="3104447E"/>
    <w:rsid w:val="310E5DB3"/>
    <w:rsid w:val="310F579D"/>
    <w:rsid w:val="3117551A"/>
    <w:rsid w:val="31193949"/>
    <w:rsid w:val="311A39E2"/>
    <w:rsid w:val="31216D04"/>
    <w:rsid w:val="31280191"/>
    <w:rsid w:val="312807C5"/>
    <w:rsid w:val="312D6597"/>
    <w:rsid w:val="313A2D0C"/>
    <w:rsid w:val="313B4368"/>
    <w:rsid w:val="313D518B"/>
    <w:rsid w:val="314423A4"/>
    <w:rsid w:val="31470EF5"/>
    <w:rsid w:val="31496359"/>
    <w:rsid w:val="314D19A6"/>
    <w:rsid w:val="314E49B7"/>
    <w:rsid w:val="31542597"/>
    <w:rsid w:val="31550543"/>
    <w:rsid w:val="315A2315"/>
    <w:rsid w:val="315C42DF"/>
    <w:rsid w:val="31660CB9"/>
    <w:rsid w:val="31684E79"/>
    <w:rsid w:val="316E2259"/>
    <w:rsid w:val="316F5CB1"/>
    <w:rsid w:val="317258B0"/>
    <w:rsid w:val="317466F6"/>
    <w:rsid w:val="317578E1"/>
    <w:rsid w:val="31772370"/>
    <w:rsid w:val="31805572"/>
    <w:rsid w:val="31815AF3"/>
    <w:rsid w:val="31825C32"/>
    <w:rsid w:val="3183186B"/>
    <w:rsid w:val="3187103D"/>
    <w:rsid w:val="318F0210"/>
    <w:rsid w:val="3198627F"/>
    <w:rsid w:val="31A133E9"/>
    <w:rsid w:val="31AA6DF8"/>
    <w:rsid w:val="31AE1AF0"/>
    <w:rsid w:val="31AF440F"/>
    <w:rsid w:val="31B94DEF"/>
    <w:rsid w:val="31BB7257"/>
    <w:rsid w:val="31C41FC3"/>
    <w:rsid w:val="31C83722"/>
    <w:rsid w:val="31CA749A"/>
    <w:rsid w:val="31CC1DA3"/>
    <w:rsid w:val="31CD0D39"/>
    <w:rsid w:val="31D24110"/>
    <w:rsid w:val="31D64091"/>
    <w:rsid w:val="31D6516E"/>
    <w:rsid w:val="31D9592F"/>
    <w:rsid w:val="31DD5420"/>
    <w:rsid w:val="31E103F1"/>
    <w:rsid w:val="31E3230A"/>
    <w:rsid w:val="31E376CF"/>
    <w:rsid w:val="31E729BC"/>
    <w:rsid w:val="31EE26C8"/>
    <w:rsid w:val="31F05E9F"/>
    <w:rsid w:val="31F1484C"/>
    <w:rsid w:val="31F21E88"/>
    <w:rsid w:val="31F256D3"/>
    <w:rsid w:val="31F369F1"/>
    <w:rsid w:val="31F46B28"/>
    <w:rsid w:val="31F506F7"/>
    <w:rsid w:val="31F64B6B"/>
    <w:rsid w:val="31F664E1"/>
    <w:rsid w:val="31F9140C"/>
    <w:rsid w:val="320D7387"/>
    <w:rsid w:val="32193F7E"/>
    <w:rsid w:val="321B791F"/>
    <w:rsid w:val="322070BA"/>
    <w:rsid w:val="32221084"/>
    <w:rsid w:val="322272D6"/>
    <w:rsid w:val="32366425"/>
    <w:rsid w:val="32374B7F"/>
    <w:rsid w:val="323A7678"/>
    <w:rsid w:val="323B71B5"/>
    <w:rsid w:val="32416F09"/>
    <w:rsid w:val="324234D5"/>
    <w:rsid w:val="32454D73"/>
    <w:rsid w:val="324F5BF1"/>
    <w:rsid w:val="325154C6"/>
    <w:rsid w:val="325356E2"/>
    <w:rsid w:val="32546D64"/>
    <w:rsid w:val="32560D2E"/>
    <w:rsid w:val="32591D47"/>
    <w:rsid w:val="325A6A70"/>
    <w:rsid w:val="325F0224"/>
    <w:rsid w:val="325F76B6"/>
    <w:rsid w:val="3264169D"/>
    <w:rsid w:val="32651B28"/>
    <w:rsid w:val="32674CE9"/>
    <w:rsid w:val="326755B1"/>
    <w:rsid w:val="326C3174"/>
    <w:rsid w:val="3273577F"/>
    <w:rsid w:val="3278199E"/>
    <w:rsid w:val="327A0EC0"/>
    <w:rsid w:val="327A6D6A"/>
    <w:rsid w:val="327B5186"/>
    <w:rsid w:val="327B69E7"/>
    <w:rsid w:val="32807B59"/>
    <w:rsid w:val="328305A1"/>
    <w:rsid w:val="32920E22"/>
    <w:rsid w:val="32A67FC0"/>
    <w:rsid w:val="32A73338"/>
    <w:rsid w:val="32BC0482"/>
    <w:rsid w:val="32BD6FFF"/>
    <w:rsid w:val="32C12F96"/>
    <w:rsid w:val="32C51A10"/>
    <w:rsid w:val="32C72338"/>
    <w:rsid w:val="32C7765E"/>
    <w:rsid w:val="32CA2532"/>
    <w:rsid w:val="32CC0FF0"/>
    <w:rsid w:val="32CF751E"/>
    <w:rsid w:val="32D71A00"/>
    <w:rsid w:val="32D8384A"/>
    <w:rsid w:val="32D87995"/>
    <w:rsid w:val="32DE6CFC"/>
    <w:rsid w:val="32E12CEE"/>
    <w:rsid w:val="32E92FB9"/>
    <w:rsid w:val="32EB7412"/>
    <w:rsid w:val="32F34391"/>
    <w:rsid w:val="32F9559C"/>
    <w:rsid w:val="32FD73FC"/>
    <w:rsid w:val="330C3A38"/>
    <w:rsid w:val="3316226B"/>
    <w:rsid w:val="33196C24"/>
    <w:rsid w:val="331B6907"/>
    <w:rsid w:val="331C5AD4"/>
    <w:rsid w:val="332130EA"/>
    <w:rsid w:val="33321B6A"/>
    <w:rsid w:val="333252F7"/>
    <w:rsid w:val="333A41AC"/>
    <w:rsid w:val="333F7A14"/>
    <w:rsid w:val="33423060"/>
    <w:rsid w:val="334E5EA9"/>
    <w:rsid w:val="33507C0B"/>
    <w:rsid w:val="33534E37"/>
    <w:rsid w:val="33582884"/>
    <w:rsid w:val="33590AD6"/>
    <w:rsid w:val="33615BDC"/>
    <w:rsid w:val="33643977"/>
    <w:rsid w:val="33680D19"/>
    <w:rsid w:val="33686F6B"/>
    <w:rsid w:val="33705375"/>
    <w:rsid w:val="33773336"/>
    <w:rsid w:val="337C6E7B"/>
    <w:rsid w:val="337F2232"/>
    <w:rsid w:val="3381627F"/>
    <w:rsid w:val="338177A5"/>
    <w:rsid w:val="338A022C"/>
    <w:rsid w:val="338B0EAB"/>
    <w:rsid w:val="33900270"/>
    <w:rsid w:val="339642E3"/>
    <w:rsid w:val="339D6792"/>
    <w:rsid w:val="339D6EF7"/>
    <w:rsid w:val="33A66256"/>
    <w:rsid w:val="33A930DF"/>
    <w:rsid w:val="33C271F8"/>
    <w:rsid w:val="33C61EE3"/>
    <w:rsid w:val="33CC574C"/>
    <w:rsid w:val="33CF0D98"/>
    <w:rsid w:val="33CF6FEA"/>
    <w:rsid w:val="33D119CB"/>
    <w:rsid w:val="33D24419"/>
    <w:rsid w:val="33D344D8"/>
    <w:rsid w:val="33D44600"/>
    <w:rsid w:val="33D55F6C"/>
    <w:rsid w:val="33EB3CEE"/>
    <w:rsid w:val="33F2532C"/>
    <w:rsid w:val="33F270F3"/>
    <w:rsid w:val="33F47CED"/>
    <w:rsid w:val="34034EE6"/>
    <w:rsid w:val="34060532"/>
    <w:rsid w:val="34142C4F"/>
    <w:rsid w:val="3416085D"/>
    <w:rsid w:val="341A722B"/>
    <w:rsid w:val="341B4A8C"/>
    <w:rsid w:val="34230BBD"/>
    <w:rsid w:val="342B67BB"/>
    <w:rsid w:val="342C61EA"/>
    <w:rsid w:val="342E05EC"/>
    <w:rsid w:val="342F7A89"/>
    <w:rsid w:val="34340414"/>
    <w:rsid w:val="34382116"/>
    <w:rsid w:val="343926B5"/>
    <w:rsid w:val="343A6038"/>
    <w:rsid w:val="344828F8"/>
    <w:rsid w:val="344A2B14"/>
    <w:rsid w:val="345043F6"/>
    <w:rsid w:val="34563267"/>
    <w:rsid w:val="3457337E"/>
    <w:rsid w:val="345B2F65"/>
    <w:rsid w:val="345D49E0"/>
    <w:rsid w:val="345F4520"/>
    <w:rsid w:val="346239BA"/>
    <w:rsid w:val="34637732"/>
    <w:rsid w:val="346516FC"/>
    <w:rsid w:val="3467506A"/>
    <w:rsid w:val="346A286F"/>
    <w:rsid w:val="346E26A9"/>
    <w:rsid w:val="3473079F"/>
    <w:rsid w:val="34781430"/>
    <w:rsid w:val="347E631A"/>
    <w:rsid w:val="34824A27"/>
    <w:rsid w:val="34837320"/>
    <w:rsid w:val="34842F6C"/>
    <w:rsid w:val="3484639F"/>
    <w:rsid w:val="348576A9"/>
    <w:rsid w:val="3489363D"/>
    <w:rsid w:val="348C4EDB"/>
    <w:rsid w:val="348E3A61"/>
    <w:rsid w:val="349161B8"/>
    <w:rsid w:val="34945EB8"/>
    <w:rsid w:val="3498562E"/>
    <w:rsid w:val="349B6ECC"/>
    <w:rsid w:val="349E7B7A"/>
    <w:rsid w:val="34A032F5"/>
    <w:rsid w:val="34A246FE"/>
    <w:rsid w:val="34A34454"/>
    <w:rsid w:val="34A35D81"/>
    <w:rsid w:val="34A94C8A"/>
    <w:rsid w:val="34AF2977"/>
    <w:rsid w:val="34B10AD1"/>
    <w:rsid w:val="34B85CD0"/>
    <w:rsid w:val="34C17954"/>
    <w:rsid w:val="34C9605D"/>
    <w:rsid w:val="34CC52D7"/>
    <w:rsid w:val="34CE205D"/>
    <w:rsid w:val="34D0020F"/>
    <w:rsid w:val="34D348B8"/>
    <w:rsid w:val="34D50630"/>
    <w:rsid w:val="34D84902"/>
    <w:rsid w:val="34D87807"/>
    <w:rsid w:val="34DB2170"/>
    <w:rsid w:val="34E24AFB"/>
    <w:rsid w:val="34E34D01"/>
    <w:rsid w:val="34E645EB"/>
    <w:rsid w:val="34E90924"/>
    <w:rsid w:val="34E97662"/>
    <w:rsid w:val="34F32864"/>
    <w:rsid w:val="34F5482E"/>
    <w:rsid w:val="34F76CCC"/>
    <w:rsid w:val="34F82570"/>
    <w:rsid w:val="34FA305B"/>
    <w:rsid w:val="34FA62E8"/>
    <w:rsid w:val="35004F81"/>
    <w:rsid w:val="35062BF6"/>
    <w:rsid w:val="350B769C"/>
    <w:rsid w:val="351572F3"/>
    <w:rsid w:val="35213875"/>
    <w:rsid w:val="3521506F"/>
    <w:rsid w:val="35243365"/>
    <w:rsid w:val="352D5E99"/>
    <w:rsid w:val="352F3436"/>
    <w:rsid w:val="353327D7"/>
    <w:rsid w:val="35343521"/>
    <w:rsid w:val="35373C3D"/>
    <w:rsid w:val="353921F8"/>
    <w:rsid w:val="353978DB"/>
    <w:rsid w:val="35423348"/>
    <w:rsid w:val="3542559A"/>
    <w:rsid w:val="35472BB0"/>
    <w:rsid w:val="354B33D6"/>
    <w:rsid w:val="354E438B"/>
    <w:rsid w:val="355049BC"/>
    <w:rsid w:val="35517562"/>
    <w:rsid w:val="35531BEF"/>
    <w:rsid w:val="35553B8D"/>
    <w:rsid w:val="355A2573"/>
    <w:rsid w:val="35652E27"/>
    <w:rsid w:val="357263F6"/>
    <w:rsid w:val="35773495"/>
    <w:rsid w:val="357A0096"/>
    <w:rsid w:val="357C4F4F"/>
    <w:rsid w:val="357D0C50"/>
    <w:rsid w:val="357E2A76"/>
    <w:rsid w:val="35862FEC"/>
    <w:rsid w:val="35927E29"/>
    <w:rsid w:val="3599165E"/>
    <w:rsid w:val="359A03B9"/>
    <w:rsid w:val="359A3628"/>
    <w:rsid w:val="359B38BA"/>
    <w:rsid w:val="359D5B73"/>
    <w:rsid w:val="35AF0E81"/>
    <w:rsid w:val="35B41747"/>
    <w:rsid w:val="35B91D00"/>
    <w:rsid w:val="35BC534C"/>
    <w:rsid w:val="35C0746D"/>
    <w:rsid w:val="35C34899"/>
    <w:rsid w:val="35C80195"/>
    <w:rsid w:val="35CC0677"/>
    <w:rsid w:val="35D46B3A"/>
    <w:rsid w:val="35D74385"/>
    <w:rsid w:val="35D94150"/>
    <w:rsid w:val="35DD4A62"/>
    <w:rsid w:val="35ED12BD"/>
    <w:rsid w:val="35ED7BFB"/>
    <w:rsid w:val="35EF44A1"/>
    <w:rsid w:val="35EF5721"/>
    <w:rsid w:val="35EF74CF"/>
    <w:rsid w:val="35F42D38"/>
    <w:rsid w:val="35F75892"/>
    <w:rsid w:val="35FE7713"/>
    <w:rsid w:val="360039DC"/>
    <w:rsid w:val="3601216E"/>
    <w:rsid w:val="36057402"/>
    <w:rsid w:val="36077AAA"/>
    <w:rsid w:val="36095CA9"/>
    <w:rsid w:val="360A255B"/>
    <w:rsid w:val="360D1B6A"/>
    <w:rsid w:val="36147CAD"/>
    <w:rsid w:val="3615398D"/>
    <w:rsid w:val="36160F00"/>
    <w:rsid w:val="361C228F"/>
    <w:rsid w:val="362058DB"/>
    <w:rsid w:val="36273BA9"/>
    <w:rsid w:val="362772BC"/>
    <w:rsid w:val="3628322E"/>
    <w:rsid w:val="362C03A9"/>
    <w:rsid w:val="362C191E"/>
    <w:rsid w:val="36343134"/>
    <w:rsid w:val="363D5FAB"/>
    <w:rsid w:val="364D2448"/>
    <w:rsid w:val="36525CB0"/>
    <w:rsid w:val="36540362"/>
    <w:rsid w:val="36597F71"/>
    <w:rsid w:val="366C60FF"/>
    <w:rsid w:val="367273BC"/>
    <w:rsid w:val="36775F58"/>
    <w:rsid w:val="3679148F"/>
    <w:rsid w:val="3679323D"/>
    <w:rsid w:val="367C3144"/>
    <w:rsid w:val="367E0853"/>
    <w:rsid w:val="368E69B8"/>
    <w:rsid w:val="368F2A60"/>
    <w:rsid w:val="369462C9"/>
    <w:rsid w:val="36957BB9"/>
    <w:rsid w:val="369817C2"/>
    <w:rsid w:val="369D517D"/>
    <w:rsid w:val="369E05EC"/>
    <w:rsid w:val="36A302BA"/>
    <w:rsid w:val="36A315FF"/>
    <w:rsid w:val="36A87F79"/>
    <w:rsid w:val="36AF6C5F"/>
    <w:rsid w:val="36B44275"/>
    <w:rsid w:val="36B5132C"/>
    <w:rsid w:val="36BA7C09"/>
    <w:rsid w:val="36C02C1A"/>
    <w:rsid w:val="36C26992"/>
    <w:rsid w:val="36D8547B"/>
    <w:rsid w:val="36DC09F4"/>
    <w:rsid w:val="36DD557A"/>
    <w:rsid w:val="36E27034"/>
    <w:rsid w:val="36E71502"/>
    <w:rsid w:val="36E94D26"/>
    <w:rsid w:val="36ED3B1B"/>
    <w:rsid w:val="36F21AE0"/>
    <w:rsid w:val="36F25484"/>
    <w:rsid w:val="36F529A6"/>
    <w:rsid w:val="36F5685E"/>
    <w:rsid w:val="36F80D8D"/>
    <w:rsid w:val="36FB4AFA"/>
    <w:rsid w:val="36FD5C1C"/>
    <w:rsid w:val="370536A4"/>
    <w:rsid w:val="37091142"/>
    <w:rsid w:val="37093C70"/>
    <w:rsid w:val="37144C9A"/>
    <w:rsid w:val="37165B8C"/>
    <w:rsid w:val="37182A56"/>
    <w:rsid w:val="37184804"/>
    <w:rsid w:val="37187253"/>
    <w:rsid w:val="37196DCF"/>
    <w:rsid w:val="371B2546"/>
    <w:rsid w:val="371F15A5"/>
    <w:rsid w:val="372227BC"/>
    <w:rsid w:val="37293699"/>
    <w:rsid w:val="37294C63"/>
    <w:rsid w:val="372B3DC2"/>
    <w:rsid w:val="372F4336"/>
    <w:rsid w:val="373135E0"/>
    <w:rsid w:val="37362EDC"/>
    <w:rsid w:val="37381606"/>
    <w:rsid w:val="373830F8"/>
    <w:rsid w:val="373A3940"/>
    <w:rsid w:val="37427AD3"/>
    <w:rsid w:val="37441A9D"/>
    <w:rsid w:val="37465815"/>
    <w:rsid w:val="374A6A5A"/>
    <w:rsid w:val="374B2E2B"/>
    <w:rsid w:val="374B778F"/>
    <w:rsid w:val="374D6BA3"/>
    <w:rsid w:val="37542A1F"/>
    <w:rsid w:val="3757272A"/>
    <w:rsid w:val="375907F6"/>
    <w:rsid w:val="376621C1"/>
    <w:rsid w:val="3769519B"/>
    <w:rsid w:val="3769770F"/>
    <w:rsid w:val="376D1E36"/>
    <w:rsid w:val="376F0851"/>
    <w:rsid w:val="37735EDE"/>
    <w:rsid w:val="37761D13"/>
    <w:rsid w:val="377834F5"/>
    <w:rsid w:val="377F7644"/>
    <w:rsid w:val="37826CB6"/>
    <w:rsid w:val="3783368A"/>
    <w:rsid w:val="37881071"/>
    <w:rsid w:val="378C0D4E"/>
    <w:rsid w:val="378E4AC6"/>
    <w:rsid w:val="3790083E"/>
    <w:rsid w:val="37A426F5"/>
    <w:rsid w:val="37A740F6"/>
    <w:rsid w:val="37AC4318"/>
    <w:rsid w:val="37B22354"/>
    <w:rsid w:val="37B22EAA"/>
    <w:rsid w:val="37C748D6"/>
    <w:rsid w:val="37C91FA2"/>
    <w:rsid w:val="37D0115D"/>
    <w:rsid w:val="37D41ABC"/>
    <w:rsid w:val="37E13493"/>
    <w:rsid w:val="37E64902"/>
    <w:rsid w:val="37EC7AB2"/>
    <w:rsid w:val="37F351E2"/>
    <w:rsid w:val="37FA03AE"/>
    <w:rsid w:val="37FA3987"/>
    <w:rsid w:val="380015ED"/>
    <w:rsid w:val="3801173C"/>
    <w:rsid w:val="380466D4"/>
    <w:rsid w:val="380652C2"/>
    <w:rsid w:val="3813714E"/>
    <w:rsid w:val="38140676"/>
    <w:rsid w:val="381558AC"/>
    <w:rsid w:val="38172D0E"/>
    <w:rsid w:val="38174ABC"/>
    <w:rsid w:val="381B5805"/>
    <w:rsid w:val="381C6576"/>
    <w:rsid w:val="38204FFB"/>
    <w:rsid w:val="38213B8C"/>
    <w:rsid w:val="382611A3"/>
    <w:rsid w:val="38283D77"/>
    <w:rsid w:val="382D0783"/>
    <w:rsid w:val="382F6574"/>
    <w:rsid w:val="38322F7E"/>
    <w:rsid w:val="38343FA2"/>
    <w:rsid w:val="383843EC"/>
    <w:rsid w:val="38455ACD"/>
    <w:rsid w:val="384635F3"/>
    <w:rsid w:val="384A12A8"/>
    <w:rsid w:val="384A2193"/>
    <w:rsid w:val="3856621D"/>
    <w:rsid w:val="385B52F0"/>
    <w:rsid w:val="385C4BC4"/>
    <w:rsid w:val="38783BB8"/>
    <w:rsid w:val="38797524"/>
    <w:rsid w:val="387A2D11"/>
    <w:rsid w:val="387C6FB0"/>
    <w:rsid w:val="388008B3"/>
    <w:rsid w:val="388163D9"/>
    <w:rsid w:val="38874DC0"/>
    <w:rsid w:val="388B5898"/>
    <w:rsid w:val="388B6A7D"/>
    <w:rsid w:val="38913D5E"/>
    <w:rsid w:val="389425B0"/>
    <w:rsid w:val="38953844"/>
    <w:rsid w:val="38992EED"/>
    <w:rsid w:val="389A77A3"/>
    <w:rsid w:val="389B393F"/>
    <w:rsid w:val="389C44ED"/>
    <w:rsid w:val="389D023A"/>
    <w:rsid w:val="38A218BB"/>
    <w:rsid w:val="38A3040F"/>
    <w:rsid w:val="38A8605B"/>
    <w:rsid w:val="38AE3011"/>
    <w:rsid w:val="38B270E2"/>
    <w:rsid w:val="38B86D12"/>
    <w:rsid w:val="38C1546F"/>
    <w:rsid w:val="38C75D03"/>
    <w:rsid w:val="38D35375"/>
    <w:rsid w:val="38D639A3"/>
    <w:rsid w:val="38E045A7"/>
    <w:rsid w:val="38E16BBA"/>
    <w:rsid w:val="38E452E6"/>
    <w:rsid w:val="38E500F5"/>
    <w:rsid w:val="38E804E7"/>
    <w:rsid w:val="38E84F5B"/>
    <w:rsid w:val="38EB2F5C"/>
    <w:rsid w:val="38EB7CCE"/>
    <w:rsid w:val="38EC7806"/>
    <w:rsid w:val="38ED7DA8"/>
    <w:rsid w:val="38F17314"/>
    <w:rsid w:val="38F82B3F"/>
    <w:rsid w:val="38F8669B"/>
    <w:rsid w:val="38F930D0"/>
    <w:rsid w:val="38FE57FB"/>
    <w:rsid w:val="390469A8"/>
    <w:rsid w:val="390B6245"/>
    <w:rsid w:val="390C3346"/>
    <w:rsid w:val="39162FC5"/>
    <w:rsid w:val="391F00CC"/>
    <w:rsid w:val="39214559"/>
    <w:rsid w:val="3923534F"/>
    <w:rsid w:val="39247C7B"/>
    <w:rsid w:val="392B2074"/>
    <w:rsid w:val="393429CB"/>
    <w:rsid w:val="39390C5F"/>
    <w:rsid w:val="393B7239"/>
    <w:rsid w:val="393D0552"/>
    <w:rsid w:val="393E571D"/>
    <w:rsid w:val="394249E2"/>
    <w:rsid w:val="394538AA"/>
    <w:rsid w:val="394915ED"/>
    <w:rsid w:val="394E09B1"/>
    <w:rsid w:val="394E1745"/>
    <w:rsid w:val="395064D7"/>
    <w:rsid w:val="39513F13"/>
    <w:rsid w:val="3953366E"/>
    <w:rsid w:val="395B4E7C"/>
    <w:rsid w:val="3971644D"/>
    <w:rsid w:val="39873EC3"/>
    <w:rsid w:val="398765FE"/>
    <w:rsid w:val="39897C3B"/>
    <w:rsid w:val="398A1237"/>
    <w:rsid w:val="398F7860"/>
    <w:rsid w:val="39930ABA"/>
    <w:rsid w:val="39932868"/>
    <w:rsid w:val="39961C94"/>
    <w:rsid w:val="39987E7E"/>
    <w:rsid w:val="399A4A5C"/>
    <w:rsid w:val="399F120C"/>
    <w:rsid w:val="39A44A75"/>
    <w:rsid w:val="39AA5D06"/>
    <w:rsid w:val="39AC16A8"/>
    <w:rsid w:val="39AC3D4C"/>
    <w:rsid w:val="39AD728B"/>
    <w:rsid w:val="39B32F0A"/>
    <w:rsid w:val="39B8407C"/>
    <w:rsid w:val="39C3314D"/>
    <w:rsid w:val="39C50DBF"/>
    <w:rsid w:val="39C75A6C"/>
    <w:rsid w:val="39CC504D"/>
    <w:rsid w:val="39D6095E"/>
    <w:rsid w:val="39D728C8"/>
    <w:rsid w:val="39E12011"/>
    <w:rsid w:val="39E15381"/>
    <w:rsid w:val="39EA5803"/>
    <w:rsid w:val="39EE02F9"/>
    <w:rsid w:val="39F23A32"/>
    <w:rsid w:val="39F25B79"/>
    <w:rsid w:val="39F50128"/>
    <w:rsid w:val="39F52FDB"/>
    <w:rsid w:val="39FC040D"/>
    <w:rsid w:val="3A080B60"/>
    <w:rsid w:val="3A0B68A2"/>
    <w:rsid w:val="3A0F3643"/>
    <w:rsid w:val="3A0F789E"/>
    <w:rsid w:val="3A112530"/>
    <w:rsid w:val="3A145757"/>
    <w:rsid w:val="3A151A59"/>
    <w:rsid w:val="3A1673B4"/>
    <w:rsid w:val="3A224562"/>
    <w:rsid w:val="3A250D8F"/>
    <w:rsid w:val="3A25475E"/>
    <w:rsid w:val="3A264F0B"/>
    <w:rsid w:val="3A2E1DCC"/>
    <w:rsid w:val="3A2F0D01"/>
    <w:rsid w:val="3A320F54"/>
    <w:rsid w:val="3A341E33"/>
    <w:rsid w:val="3A3556CD"/>
    <w:rsid w:val="3A355B7A"/>
    <w:rsid w:val="3A3A5DC4"/>
    <w:rsid w:val="3A467961"/>
    <w:rsid w:val="3A483652"/>
    <w:rsid w:val="3A49738F"/>
    <w:rsid w:val="3A4A3843"/>
    <w:rsid w:val="3A4B4EF0"/>
    <w:rsid w:val="3A4D0C68"/>
    <w:rsid w:val="3A4F2C33"/>
    <w:rsid w:val="3A4F628E"/>
    <w:rsid w:val="3A513E04"/>
    <w:rsid w:val="3A53397D"/>
    <w:rsid w:val="3A546115"/>
    <w:rsid w:val="3A591968"/>
    <w:rsid w:val="3A5B15D7"/>
    <w:rsid w:val="3A636C6D"/>
    <w:rsid w:val="3A6E502B"/>
    <w:rsid w:val="3A7206CF"/>
    <w:rsid w:val="3A726921"/>
    <w:rsid w:val="3A734DC0"/>
    <w:rsid w:val="3A751F6D"/>
    <w:rsid w:val="3A8464C8"/>
    <w:rsid w:val="3A8B1791"/>
    <w:rsid w:val="3A8F302F"/>
    <w:rsid w:val="3A914FF9"/>
    <w:rsid w:val="3A987475"/>
    <w:rsid w:val="3A9B19D4"/>
    <w:rsid w:val="3A9C468C"/>
    <w:rsid w:val="3A9C74FA"/>
    <w:rsid w:val="3AAC17D9"/>
    <w:rsid w:val="3AAF178B"/>
    <w:rsid w:val="3AAF722D"/>
    <w:rsid w:val="3AB14CEA"/>
    <w:rsid w:val="3AB1688A"/>
    <w:rsid w:val="3AB73588"/>
    <w:rsid w:val="3AB74DD7"/>
    <w:rsid w:val="3AB94550"/>
    <w:rsid w:val="3AB962FE"/>
    <w:rsid w:val="3ABE634B"/>
    <w:rsid w:val="3ABF338F"/>
    <w:rsid w:val="3AC21333"/>
    <w:rsid w:val="3AC25430"/>
    <w:rsid w:val="3AC86541"/>
    <w:rsid w:val="3AD061D5"/>
    <w:rsid w:val="3AD14283"/>
    <w:rsid w:val="3AD71D29"/>
    <w:rsid w:val="3AE4462D"/>
    <w:rsid w:val="3AE55345"/>
    <w:rsid w:val="3AE7672B"/>
    <w:rsid w:val="3AE8273F"/>
    <w:rsid w:val="3AE96BE3"/>
    <w:rsid w:val="3AEA62BD"/>
    <w:rsid w:val="3AED190D"/>
    <w:rsid w:val="3AFE4D0B"/>
    <w:rsid w:val="3AFE7DBF"/>
    <w:rsid w:val="3B005CDB"/>
    <w:rsid w:val="3B097AD5"/>
    <w:rsid w:val="3B11419E"/>
    <w:rsid w:val="3B120F51"/>
    <w:rsid w:val="3B133C60"/>
    <w:rsid w:val="3B1672AC"/>
    <w:rsid w:val="3B181276"/>
    <w:rsid w:val="3B194FEF"/>
    <w:rsid w:val="3B1A63D7"/>
    <w:rsid w:val="3B1D5CC0"/>
    <w:rsid w:val="3B1F2605"/>
    <w:rsid w:val="3B252B5B"/>
    <w:rsid w:val="3B255741"/>
    <w:rsid w:val="3B264793"/>
    <w:rsid w:val="3B286FE0"/>
    <w:rsid w:val="3B293484"/>
    <w:rsid w:val="3B31058A"/>
    <w:rsid w:val="3B351E28"/>
    <w:rsid w:val="3B3D2A8B"/>
    <w:rsid w:val="3B3D753C"/>
    <w:rsid w:val="3B3F4A55"/>
    <w:rsid w:val="3B3F60CA"/>
    <w:rsid w:val="3B3F7967"/>
    <w:rsid w:val="3B435522"/>
    <w:rsid w:val="3B583B12"/>
    <w:rsid w:val="3B5841D5"/>
    <w:rsid w:val="3B59761E"/>
    <w:rsid w:val="3B685EA5"/>
    <w:rsid w:val="3B697D24"/>
    <w:rsid w:val="3B6C6CE5"/>
    <w:rsid w:val="3B6D4F6B"/>
    <w:rsid w:val="3B750477"/>
    <w:rsid w:val="3B7A60DF"/>
    <w:rsid w:val="3B7A783B"/>
    <w:rsid w:val="3B80172C"/>
    <w:rsid w:val="3B820DE6"/>
    <w:rsid w:val="3B8C4EF0"/>
    <w:rsid w:val="3B947A2C"/>
    <w:rsid w:val="3B954675"/>
    <w:rsid w:val="3B9609F1"/>
    <w:rsid w:val="3B96663F"/>
    <w:rsid w:val="3B9C5C04"/>
    <w:rsid w:val="3B9C7AE2"/>
    <w:rsid w:val="3B9D177C"/>
    <w:rsid w:val="3BA82BFD"/>
    <w:rsid w:val="3BAB2EC3"/>
    <w:rsid w:val="3BAB6CC3"/>
    <w:rsid w:val="3BB16FD5"/>
    <w:rsid w:val="3BB46C53"/>
    <w:rsid w:val="3BB56AC5"/>
    <w:rsid w:val="3BBA232E"/>
    <w:rsid w:val="3BBF25A4"/>
    <w:rsid w:val="3BC1190E"/>
    <w:rsid w:val="3BC1546A"/>
    <w:rsid w:val="3BC3351D"/>
    <w:rsid w:val="3BC82C9D"/>
    <w:rsid w:val="3BC84BAE"/>
    <w:rsid w:val="3BCD02B3"/>
    <w:rsid w:val="3BD17677"/>
    <w:rsid w:val="3BD5618E"/>
    <w:rsid w:val="3BDA29D0"/>
    <w:rsid w:val="3BDD601C"/>
    <w:rsid w:val="3BDD6F57"/>
    <w:rsid w:val="3BDF3B42"/>
    <w:rsid w:val="3BE3142E"/>
    <w:rsid w:val="3BE9097B"/>
    <w:rsid w:val="3BE91CA1"/>
    <w:rsid w:val="3BE9676F"/>
    <w:rsid w:val="3BEB6A40"/>
    <w:rsid w:val="3BED4BB3"/>
    <w:rsid w:val="3BF07AFD"/>
    <w:rsid w:val="3BF15CCE"/>
    <w:rsid w:val="3BFD221A"/>
    <w:rsid w:val="3BFF5F92"/>
    <w:rsid w:val="3C0435A9"/>
    <w:rsid w:val="3C043BB2"/>
    <w:rsid w:val="3C0D06AF"/>
    <w:rsid w:val="3C101CDD"/>
    <w:rsid w:val="3C10408D"/>
    <w:rsid w:val="3C107257"/>
    <w:rsid w:val="3C127B13"/>
    <w:rsid w:val="3C131A3E"/>
    <w:rsid w:val="3C17152E"/>
    <w:rsid w:val="3C1C08F2"/>
    <w:rsid w:val="3C204232"/>
    <w:rsid w:val="3C215F09"/>
    <w:rsid w:val="3C2A2E8B"/>
    <w:rsid w:val="3C2F425D"/>
    <w:rsid w:val="3C326368"/>
    <w:rsid w:val="3C354779"/>
    <w:rsid w:val="3C3A346E"/>
    <w:rsid w:val="3C4046F5"/>
    <w:rsid w:val="3C485C31"/>
    <w:rsid w:val="3C491F3C"/>
    <w:rsid w:val="3C4B567C"/>
    <w:rsid w:val="3C4E0CC8"/>
    <w:rsid w:val="3C577B7C"/>
    <w:rsid w:val="3C5A141B"/>
    <w:rsid w:val="3C5D7B3F"/>
    <w:rsid w:val="3C653FB1"/>
    <w:rsid w:val="3C687FDC"/>
    <w:rsid w:val="3C706536"/>
    <w:rsid w:val="3C746980"/>
    <w:rsid w:val="3C753D5F"/>
    <w:rsid w:val="3C7955A2"/>
    <w:rsid w:val="3C79676E"/>
    <w:rsid w:val="3C837F14"/>
    <w:rsid w:val="3C845521"/>
    <w:rsid w:val="3C846317"/>
    <w:rsid w:val="3C846F7C"/>
    <w:rsid w:val="3C8666B4"/>
    <w:rsid w:val="3C885F88"/>
    <w:rsid w:val="3C8A52C7"/>
    <w:rsid w:val="3C8B2027"/>
    <w:rsid w:val="3C9368AF"/>
    <w:rsid w:val="3C9708C1"/>
    <w:rsid w:val="3C9B0B42"/>
    <w:rsid w:val="3C9C0205"/>
    <w:rsid w:val="3CA628B2"/>
    <w:rsid w:val="3CAA0993"/>
    <w:rsid w:val="3CB04B3A"/>
    <w:rsid w:val="3CB44FCF"/>
    <w:rsid w:val="3CC002C3"/>
    <w:rsid w:val="3CC176EC"/>
    <w:rsid w:val="3CC40363"/>
    <w:rsid w:val="3CC66AB0"/>
    <w:rsid w:val="3CC82828"/>
    <w:rsid w:val="3CCC32AA"/>
    <w:rsid w:val="3CCF4271"/>
    <w:rsid w:val="3CCF64D6"/>
    <w:rsid w:val="3CD029E3"/>
    <w:rsid w:val="3CD17253"/>
    <w:rsid w:val="3CDB255C"/>
    <w:rsid w:val="3CDF5129"/>
    <w:rsid w:val="3CE024D8"/>
    <w:rsid w:val="3CE30E59"/>
    <w:rsid w:val="3CE358B4"/>
    <w:rsid w:val="3CE968BC"/>
    <w:rsid w:val="3CF4186F"/>
    <w:rsid w:val="3CF61143"/>
    <w:rsid w:val="3CF92F81"/>
    <w:rsid w:val="3D0077E6"/>
    <w:rsid w:val="3D015D3A"/>
    <w:rsid w:val="3D037D04"/>
    <w:rsid w:val="3D073351"/>
    <w:rsid w:val="3D0B5494"/>
    <w:rsid w:val="3D0C1C23"/>
    <w:rsid w:val="3D0C6BB9"/>
    <w:rsid w:val="3D0F092E"/>
    <w:rsid w:val="3D187BFF"/>
    <w:rsid w:val="3D197528"/>
    <w:rsid w:val="3D1B6DFC"/>
    <w:rsid w:val="3D211F38"/>
    <w:rsid w:val="3D235C6E"/>
    <w:rsid w:val="3D251A29"/>
    <w:rsid w:val="3D294E48"/>
    <w:rsid w:val="3D2E4D81"/>
    <w:rsid w:val="3D356E4E"/>
    <w:rsid w:val="3D3A183A"/>
    <w:rsid w:val="3D3A7368"/>
    <w:rsid w:val="3D3E144F"/>
    <w:rsid w:val="3D3F670D"/>
    <w:rsid w:val="3D404AB5"/>
    <w:rsid w:val="3D4103E4"/>
    <w:rsid w:val="3D4169BA"/>
    <w:rsid w:val="3D4E71D1"/>
    <w:rsid w:val="3D5347E8"/>
    <w:rsid w:val="3D540560"/>
    <w:rsid w:val="3D5642D8"/>
    <w:rsid w:val="3D5A6F45"/>
    <w:rsid w:val="3D5B0097"/>
    <w:rsid w:val="3D5E790C"/>
    <w:rsid w:val="3D604FE7"/>
    <w:rsid w:val="3D695DB9"/>
    <w:rsid w:val="3D6A1B31"/>
    <w:rsid w:val="3D6A7D83"/>
    <w:rsid w:val="3D6C6F80"/>
    <w:rsid w:val="3D6C7B0C"/>
    <w:rsid w:val="3D6D517E"/>
    <w:rsid w:val="3D6E0891"/>
    <w:rsid w:val="3D6E674D"/>
    <w:rsid w:val="3D775A79"/>
    <w:rsid w:val="3D7B6F77"/>
    <w:rsid w:val="3D7C34EE"/>
    <w:rsid w:val="3D7F382F"/>
    <w:rsid w:val="3D8238DB"/>
    <w:rsid w:val="3D845783"/>
    <w:rsid w:val="3D880362"/>
    <w:rsid w:val="3D8A6410"/>
    <w:rsid w:val="3D8E5820"/>
    <w:rsid w:val="3D8F1791"/>
    <w:rsid w:val="3D9170BE"/>
    <w:rsid w:val="3DA2751D"/>
    <w:rsid w:val="3DA46DF1"/>
    <w:rsid w:val="3DA54918"/>
    <w:rsid w:val="3DAA1A9C"/>
    <w:rsid w:val="3DAC31F8"/>
    <w:rsid w:val="3DAC3EF8"/>
    <w:rsid w:val="3DB05041"/>
    <w:rsid w:val="3DB85608"/>
    <w:rsid w:val="3DBD2CBA"/>
    <w:rsid w:val="3DC0354E"/>
    <w:rsid w:val="3DC20E74"/>
    <w:rsid w:val="3DC27866"/>
    <w:rsid w:val="3DC528E5"/>
    <w:rsid w:val="3DC5440C"/>
    <w:rsid w:val="3DC65A10"/>
    <w:rsid w:val="3DC82943"/>
    <w:rsid w:val="3DCB64A4"/>
    <w:rsid w:val="3DD05A3D"/>
    <w:rsid w:val="3DD77B6C"/>
    <w:rsid w:val="3DD86EA7"/>
    <w:rsid w:val="3DDD2303"/>
    <w:rsid w:val="3DDE7C57"/>
    <w:rsid w:val="3DE25B6C"/>
    <w:rsid w:val="3DEA02B7"/>
    <w:rsid w:val="3DEF4DF9"/>
    <w:rsid w:val="3DF8538F"/>
    <w:rsid w:val="3DF872EF"/>
    <w:rsid w:val="3E0F6458"/>
    <w:rsid w:val="3E193418"/>
    <w:rsid w:val="3E193EA1"/>
    <w:rsid w:val="3E1C2E2C"/>
    <w:rsid w:val="3E1D28B2"/>
    <w:rsid w:val="3E210442"/>
    <w:rsid w:val="3E2424CA"/>
    <w:rsid w:val="3E26256E"/>
    <w:rsid w:val="3E26281A"/>
    <w:rsid w:val="3E267D0F"/>
    <w:rsid w:val="3E2717D1"/>
    <w:rsid w:val="3E283AE8"/>
    <w:rsid w:val="3E2909B2"/>
    <w:rsid w:val="3E2D5039"/>
    <w:rsid w:val="3E3056F7"/>
    <w:rsid w:val="3E422564"/>
    <w:rsid w:val="3E46434D"/>
    <w:rsid w:val="3E4F7F7D"/>
    <w:rsid w:val="3E506F79"/>
    <w:rsid w:val="3E570308"/>
    <w:rsid w:val="3E5A677C"/>
    <w:rsid w:val="3E5D4E61"/>
    <w:rsid w:val="3E612F34"/>
    <w:rsid w:val="3E696D8C"/>
    <w:rsid w:val="3E696F1B"/>
    <w:rsid w:val="3E6A16FA"/>
    <w:rsid w:val="3E6B790F"/>
    <w:rsid w:val="3E6C6E1A"/>
    <w:rsid w:val="3E7013C9"/>
    <w:rsid w:val="3E75253C"/>
    <w:rsid w:val="3E7543DF"/>
    <w:rsid w:val="3E7B26AE"/>
    <w:rsid w:val="3E7C1B1C"/>
    <w:rsid w:val="3E7C7D6E"/>
    <w:rsid w:val="3E846873"/>
    <w:rsid w:val="3E846C23"/>
    <w:rsid w:val="3E8B21D0"/>
    <w:rsid w:val="3E8D1F7B"/>
    <w:rsid w:val="3E8E4B07"/>
    <w:rsid w:val="3E99439C"/>
    <w:rsid w:val="3E9B4698"/>
    <w:rsid w:val="3EB07FB9"/>
    <w:rsid w:val="3EB74B7D"/>
    <w:rsid w:val="3EB92D70"/>
    <w:rsid w:val="3EB94B1E"/>
    <w:rsid w:val="3EBD07A1"/>
    <w:rsid w:val="3EC42DFD"/>
    <w:rsid w:val="3ECA2888"/>
    <w:rsid w:val="3ECC6F32"/>
    <w:rsid w:val="3ECF4342"/>
    <w:rsid w:val="3ECF59E9"/>
    <w:rsid w:val="3ED0748B"/>
    <w:rsid w:val="3ED30C29"/>
    <w:rsid w:val="3EE25B4D"/>
    <w:rsid w:val="3EE6168C"/>
    <w:rsid w:val="3EE651E8"/>
    <w:rsid w:val="3EED47C8"/>
    <w:rsid w:val="3EEF22EE"/>
    <w:rsid w:val="3EF05A46"/>
    <w:rsid w:val="3EF152B3"/>
    <w:rsid w:val="3EF34F44"/>
    <w:rsid w:val="3F06061B"/>
    <w:rsid w:val="3F0A537A"/>
    <w:rsid w:val="3F0F2990"/>
    <w:rsid w:val="3F12422F"/>
    <w:rsid w:val="3F1B30E3"/>
    <w:rsid w:val="3F2006FA"/>
    <w:rsid w:val="3F234AFB"/>
    <w:rsid w:val="3F283A52"/>
    <w:rsid w:val="3F2A4F0C"/>
    <w:rsid w:val="3F2D72BA"/>
    <w:rsid w:val="3F32667F"/>
    <w:rsid w:val="3F335FC0"/>
    <w:rsid w:val="3F36616F"/>
    <w:rsid w:val="3F3D5750"/>
    <w:rsid w:val="3F41048B"/>
    <w:rsid w:val="3F415FF8"/>
    <w:rsid w:val="3F487C50"/>
    <w:rsid w:val="3F4940F4"/>
    <w:rsid w:val="3F4C585B"/>
    <w:rsid w:val="3F4D655A"/>
    <w:rsid w:val="3F5605BF"/>
    <w:rsid w:val="3F5860E5"/>
    <w:rsid w:val="3F5900B0"/>
    <w:rsid w:val="3F602172"/>
    <w:rsid w:val="3F632CDC"/>
    <w:rsid w:val="3F65599D"/>
    <w:rsid w:val="3F676329"/>
    <w:rsid w:val="3F6820A1"/>
    <w:rsid w:val="3F6A7E54"/>
    <w:rsid w:val="3F7414C1"/>
    <w:rsid w:val="3F761AAC"/>
    <w:rsid w:val="3F7714EF"/>
    <w:rsid w:val="3F7A5DF9"/>
    <w:rsid w:val="3F7E18C4"/>
    <w:rsid w:val="3F7F126C"/>
    <w:rsid w:val="3F8205BE"/>
    <w:rsid w:val="3F852C53"/>
    <w:rsid w:val="3F85380D"/>
    <w:rsid w:val="3F86537D"/>
    <w:rsid w:val="3F8E1B07"/>
    <w:rsid w:val="3F8E7D59"/>
    <w:rsid w:val="3F964473"/>
    <w:rsid w:val="3F982986"/>
    <w:rsid w:val="3F9F3D14"/>
    <w:rsid w:val="3FA51CB3"/>
    <w:rsid w:val="3FB13A48"/>
    <w:rsid w:val="3FB4145C"/>
    <w:rsid w:val="3FB62558"/>
    <w:rsid w:val="3FB62C31"/>
    <w:rsid w:val="3FBA133C"/>
    <w:rsid w:val="3FBE399E"/>
    <w:rsid w:val="3FC01EDD"/>
    <w:rsid w:val="3FC252DE"/>
    <w:rsid w:val="3FC442ED"/>
    <w:rsid w:val="3FCC76E3"/>
    <w:rsid w:val="3FD0640E"/>
    <w:rsid w:val="3FD11566"/>
    <w:rsid w:val="3FDC1477"/>
    <w:rsid w:val="3FDD38DB"/>
    <w:rsid w:val="3FE03183"/>
    <w:rsid w:val="3FE0432D"/>
    <w:rsid w:val="3FE07555"/>
    <w:rsid w:val="3FE16591"/>
    <w:rsid w:val="3FE268C1"/>
    <w:rsid w:val="3FE5113B"/>
    <w:rsid w:val="3FEA1E13"/>
    <w:rsid w:val="3FF011AB"/>
    <w:rsid w:val="3FF12096"/>
    <w:rsid w:val="3FF44198"/>
    <w:rsid w:val="3FF530D1"/>
    <w:rsid w:val="3FF656F1"/>
    <w:rsid w:val="3FF94716"/>
    <w:rsid w:val="3FFF12CC"/>
    <w:rsid w:val="40072778"/>
    <w:rsid w:val="400727F1"/>
    <w:rsid w:val="40083E14"/>
    <w:rsid w:val="400B13AA"/>
    <w:rsid w:val="400E2F93"/>
    <w:rsid w:val="400E6F08"/>
    <w:rsid w:val="400F6BE2"/>
    <w:rsid w:val="4013025E"/>
    <w:rsid w:val="401364B0"/>
    <w:rsid w:val="40175FA1"/>
    <w:rsid w:val="401B094B"/>
    <w:rsid w:val="40253FDC"/>
    <w:rsid w:val="40271F5C"/>
    <w:rsid w:val="402E32EA"/>
    <w:rsid w:val="40302BBE"/>
    <w:rsid w:val="40321543"/>
    <w:rsid w:val="403A6081"/>
    <w:rsid w:val="403C7721"/>
    <w:rsid w:val="403D2262"/>
    <w:rsid w:val="404535C5"/>
    <w:rsid w:val="40467668"/>
    <w:rsid w:val="404D0545"/>
    <w:rsid w:val="405363C6"/>
    <w:rsid w:val="405746EA"/>
    <w:rsid w:val="40663507"/>
    <w:rsid w:val="4070197E"/>
    <w:rsid w:val="40712015"/>
    <w:rsid w:val="407F6244"/>
    <w:rsid w:val="40827192"/>
    <w:rsid w:val="40866197"/>
    <w:rsid w:val="40955117"/>
    <w:rsid w:val="40985F22"/>
    <w:rsid w:val="409B0F8D"/>
    <w:rsid w:val="40A25477"/>
    <w:rsid w:val="40A36AEC"/>
    <w:rsid w:val="40A610D2"/>
    <w:rsid w:val="40AB5F66"/>
    <w:rsid w:val="40B165E5"/>
    <w:rsid w:val="40B530C4"/>
    <w:rsid w:val="40B563F6"/>
    <w:rsid w:val="40B9747A"/>
    <w:rsid w:val="40BE5940"/>
    <w:rsid w:val="40BF48BF"/>
    <w:rsid w:val="40C265B6"/>
    <w:rsid w:val="40C41559"/>
    <w:rsid w:val="40C52ACA"/>
    <w:rsid w:val="40C61775"/>
    <w:rsid w:val="40CB6D8B"/>
    <w:rsid w:val="40D0614F"/>
    <w:rsid w:val="40D65056"/>
    <w:rsid w:val="40E02836"/>
    <w:rsid w:val="40E045E4"/>
    <w:rsid w:val="40E165AE"/>
    <w:rsid w:val="40E57B8D"/>
    <w:rsid w:val="40E816EB"/>
    <w:rsid w:val="40EF2A79"/>
    <w:rsid w:val="40F44EB7"/>
    <w:rsid w:val="40FA05BD"/>
    <w:rsid w:val="410229CE"/>
    <w:rsid w:val="4114428E"/>
    <w:rsid w:val="411C1395"/>
    <w:rsid w:val="411E510D"/>
    <w:rsid w:val="41244410"/>
    <w:rsid w:val="412C14ED"/>
    <w:rsid w:val="41316733"/>
    <w:rsid w:val="41336B41"/>
    <w:rsid w:val="413466DE"/>
    <w:rsid w:val="41347227"/>
    <w:rsid w:val="413979BB"/>
    <w:rsid w:val="413B5184"/>
    <w:rsid w:val="413B7A6D"/>
    <w:rsid w:val="413C0A28"/>
    <w:rsid w:val="413D6439"/>
    <w:rsid w:val="41401527"/>
    <w:rsid w:val="4140573F"/>
    <w:rsid w:val="41454DC2"/>
    <w:rsid w:val="4146316B"/>
    <w:rsid w:val="41491E95"/>
    <w:rsid w:val="4151103E"/>
    <w:rsid w:val="415670F0"/>
    <w:rsid w:val="415B010F"/>
    <w:rsid w:val="415F3148"/>
    <w:rsid w:val="41650F9C"/>
    <w:rsid w:val="41653AC2"/>
    <w:rsid w:val="4168377D"/>
    <w:rsid w:val="416D77E1"/>
    <w:rsid w:val="41713148"/>
    <w:rsid w:val="41775B61"/>
    <w:rsid w:val="417E5DD1"/>
    <w:rsid w:val="418F639F"/>
    <w:rsid w:val="41923405"/>
    <w:rsid w:val="419929E5"/>
    <w:rsid w:val="419C3D47"/>
    <w:rsid w:val="419E624E"/>
    <w:rsid w:val="41A43864"/>
    <w:rsid w:val="41A75102"/>
    <w:rsid w:val="41B415CD"/>
    <w:rsid w:val="41B824BF"/>
    <w:rsid w:val="41BD0482"/>
    <w:rsid w:val="41BE41FA"/>
    <w:rsid w:val="41C04416"/>
    <w:rsid w:val="41C23CEA"/>
    <w:rsid w:val="41C64E45"/>
    <w:rsid w:val="41C709E3"/>
    <w:rsid w:val="41CA1741"/>
    <w:rsid w:val="41CE7171"/>
    <w:rsid w:val="41CF4AF6"/>
    <w:rsid w:val="41D30893"/>
    <w:rsid w:val="41D852BC"/>
    <w:rsid w:val="41DB2FFE"/>
    <w:rsid w:val="41DE4724"/>
    <w:rsid w:val="41E77BF5"/>
    <w:rsid w:val="41EB7C13"/>
    <w:rsid w:val="41EE1242"/>
    <w:rsid w:val="41F8595E"/>
    <w:rsid w:val="41FF18A8"/>
    <w:rsid w:val="42015F97"/>
    <w:rsid w:val="4202698A"/>
    <w:rsid w:val="420724F0"/>
    <w:rsid w:val="420F2CA7"/>
    <w:rsid w:val="42170644"/>
    <w:rsid w:val="42213A90"/>
    <w:rsid w:val="42215A13"/>
    <w:rsid w:val="42280D92"/>
    <w:rsid w:val="422B5D33"/>
    <w:rsid w:val="422E15CD"/>
    <w:rsid w:val="42337E2E"/>
    <w:rsid w:val="42350960"/>
    <w:rsid w:val="42353CCD"/>
    <w:rsid w:val="423544BC"/>
    <w:rsid w:val="423D4AA0"/>
    <w:rsid w:val="424010B3"/>
    <w:rsid w:val="42422B3E"/>
    <w:rsid w:val="424B0183"/>
    <w:rsid w:val="424B2827"/>
    <w:rsid w:val="424E37D0"/>
    <w:rsid w:val="42534428"/>
    <w:rsid w:val="42586B9E"/>
    <w:rsid w:val="42664FBD"/>
    <w:rsid w:val="426C0506"/>
    <w:rsid w:val="42732DA4"/>
    <w:rsid w:val="42734FE4"/>
    <w:rsid w:val="42774E1F"/>
    <w:rsid w:val="427B631F"/>
    <w:rsid w:val="427C033D"/>
    <w:rsid w:val="427D5E63"/>
    <w:rsid w:val="42864D18"/>
    <w:rsid w:val="428A24E6"/>
    <w:rsid w:val="429A6A15"/>
    <w:rsid w:val="429D3FC5"/>
    <w:rsid w:val="42A15FF5"/>
    <w:rsid w:val="42AD6748"/>
    <w:rsid w:val="42B37AD7"/>
    <w:rsid w:val="42BC421E"/>
    <w:rsid w:val="42BD044E"/>
    <w:rsid w:val="42C27D1A"/>
    <w:rsid w:val="42C4346C"/>
    <w:rsid w:val="42C52AB7"/>
    <w:rsid w:val="42D31499"/>
    <w:rsid w:val="42D32927"/>
    <w:rsid w:val="42D44BF7"/>
    <w:rsid w:val="42D52A46"/>
    <w:rsid w:val="42D62A65"/>
    <w:rsid w:val="42D80B91"/>
    <w:rsid w:val="42DD3A38"/>
    <w:rsid w:val="42DE2DA6"/>
    <w:rsid w:val="42E026C9"/>
    <w:rsid w:val="42E14644"/>
    <w:rsid w:val="42E25F2C"/>
    <w:rsid w:val="42E57AD5"/>
    <w:rsid w:val="42EA174A"/>
    <w:rsid w:val="42EB27FD"/>
    <w:rsid w:val="42EE5221"/>
    <w:rsid w:val="42F306E4"/>
    <w:rsid w:val="42F73568"/>
    <w:rsid w:val="42FA74B4"/>
    <w:rsid w:val="42FE6FA4"/>
    <w:rsid w:val="43037C5B"/>
    <w:rsid w:val="430B7913"/>
    <w:rsid w:val="430D4E13"/>
    <w:rsid w:val="43120CA1"/>
    <w:rsid w:val="431400C4"/>
    <w:rsid w:val="43151FA6"/>
    <w:rsid w:val="431D631E"/>
    <w:rsid w:val="431D76B5"/>
    <w:rsid w:val="43232629"/>
    <w:rsid w:val="43251CFB"/>
    <w:rsid w:val="4327784E"/>
    <w:rsid w:val="43282F33"/>
    <w:rsid w:val="432F53AF"/>
    <w:rsid w:val="43344580"/>
    <w:rsid w:val="433721A5"/>
    <w:rsid w:val="433E55F2"/>
    <w:rsid w:val="434268AD"/>
    <w:rsid w:val="43476B9D"/>
    <w:rsid w:val="434951E8"/>
    <w:rsid w:val="434A21E9"/>
    <w:rsid w:val="434B2272"/>
    <w:rsid w:val="43505326"/>
    <w:rsid w:val="43581053"/>
    <w:rsid w:val="435968D0"/>
    <w:rsid w:val="435B549A"/>
    <w:rsid w:val="435E5C94"/>
    <w:rsid w:val="435F6198"/>
    <w:rsid w:val="436037BB"/>
    <w:rsid w:val="43686B13"/>
    <w:rsid w:val="436F39FE"/>
    <w:rsid w:val="43722C3B"/>
    <w:rsid w:val="437359CA"/>
    <w:rsid w:val="437C436D"/>
    <w:rsid w:val="43874D80"/>
    <w:rsid w:val="4391606A"/>
    <w:rsid w:val="439534B7"/>
    <w:rsid w:val="439979EE"/>
    <w:rsid w:val="43997F44"/>
    <w:rsid w:val="439C4B3A"/>
    <w:rsid w:val="439C4BE9"/>
    <w:rsid w:val="439F0DEC"/>
    <w:rsid w:val="43A03614"/>
    <w:rsid w:val="43A062AD"/>
    <w:rsid w:val="43A10A30"/>
    <w:rsid w:val="43A2087C"/>
    <w:rsid w:val="43A253D9"/>
    <w:rsid w:val="43AC5F6A"/>
    <w:rsid w:val="43B41D58"/>
    <w:rsid w:val="43B9551C"/>
    <w:rsid w:val="43C57AC2"/>
    <w:rsid w:val="43C95804"/>
    <w:rsid w:val="43CB255C"/>
    <w:rsid w:val="43D17A49"/>
    <w:rsid w:val="43D223CF"/>
    <w:rsid w:val="43D3482C"/>
    <w:rsid w:val="43D61CCF"/>
    <w:rsid w:val="43D6435D"/>
    <w:rsid w:val="43D93F17"/>
    <w:rsid w:val="43DB5537"/>
    <w:rsid w:val="43DE0B83"/>
    <w:rsid w:val="43DF6692"/>
    <w:rsid w:val="43F16B09"/>
    <w:rsid w:val="43F74346"/>
    <w:rsid w:val="44092FA8"/>
    <w:rsid w:val="440A1978"/>
    <w:rsid w:val="440C7187"/>
    <w:rsid w:val="440E6370"/>
    <w:rsid w:val="440F06DC"/>
    <w:rsid w:val="4413477E"/>
    <w:rsid w:val="44154862"/>
    <w:rsid w:val="441952BF"/>
    <w:rsid w:val="441E3EA7"/>
    <w:rsid w:val="441F5424"/>
    <w:rsid w:val="44240C8C"/>
    <w:rsid w:val="44283CD8"/>
    <w:rsid w:val="44313406"/>
    <w:rsid w:val="44344263"/>
    <w:rsid w:val="4436152D"/>
    <w:rsid w:val="44381EB0"/>
    <w:rsid w:val="443F5AC6"/>
    <w:rsid w:val="444527CA"/>
    <w:rsid w:val="444837B0"/>
    <w:rsid w:val="444D2A0A"/>
    <w:rsid w:val="444E743E"/>
    <w:rsid w:val="44512735"/>
    <w:rsid w:val="44550E45"/>
    <w:rsid w:val="446826B3"/>
    <w:rsid w:val="446F6873"/>
    <w:rsid w:val="44743E8F"/>
    <w:rsid w:val="44756AC0"/>
    <w:rsid w:val="447961A1"/>
    <w:rsid w:val="447B0C15"/>
    <w:rsid w:val="448675EE"/>
    <w:rsid w:val="448E6105"/>
    <w:rsid w:val="448E7078"/>
    <w:rsid w:val="449000D0"/>
    <w:rsid w:val="44926AE5"/>
    <w:rsid w:val="4497791F"/>
    <w:rsid w:val="449851D6"/>
    <w:rsid w:val="44A41DCD"/>
    <w:rsid w:val="44A6065D"/>
    <w:rsid w:val="44AA07F0"/>
    <w:rsid w:val="44AB443B"/>
    <w:rsid w:val="44B15770"/>
    <w:rsid w:val="44B32C61"/>
    <w:rsid w:val="44B84014"/>
    <w:rsid w:val="44BC0EC5"/>
    <w:rsid w:val="44C413B9"/>
    <w:rsid w:val="44C63AF1"/>
    <w:rsid w:val="44C91833"/>
    <w:rsid w:val="44D53D34"/>
    <w:rsid w:val="44D56901"/>
    <w:rsid w:val="44D630E0"/>
    <w:rsid w:val="44D73F50"/>
    <w:rsid w:val="44D77AAC"/>
    <w:rsid w:val="44D83825"/>
    <w:rsid w:val="44DB6DCE"/>
    <w:rsid w:val="44DE5C1D"/>
    <w:rsid w:val="44E320CE"/>
    <w:rsid w:val="44EE129A"/>
    <w:rsid w:val="44F248E6"/>
    <w:rsid w:val="44FE772F"/>
    <w:rsid w:val="45016C71"/>
    <w:rsid w:val="45046106"/>
    <w:rsid w:val="450653AA"/>
    <w:rsid w:val="450F5B41"/>
    <w:rsid w:val="45120AE5"/>
    <w:rsid w:val="4512507E"/>
    <w:rsid w:val="45154A79"/>
    <w:rsid w:val="45183286"/>
    <w:rsid w:val="451C396E"/>
    <w:rsid w:val="451D2656"/>
    <w:rsid w:val="451F7BC7"/>
    <w:rsid w:val="452B1BA6"/>
    <w:rsid w:val="452D591E"/>
    <w:rsid w:val="452F78E8"/>
    <w:rsid w:val="45321187"/>
    <w:rsid w:val="45362927"/>
    <w:rsid w:val="45410EB5"/>
    <w:rsid w:val="4541586E"/>
    <w:rsid w:val="45442C68"/>
    <w:rsid w:val="45447E8B"/>
    <w:rsid w:val="45466F5B"/>
    <w:rsid w:val="454B2248"/>
    <w:rsid w:val="4550160D"/>
    <w:rsid w:val="455A06DD"/>
    <w:rsid w:val="455A248C"/>
    <w:rsid w:val="45603F46"/>
    <w:rsid w:val="456357E4"/>
    <w:rsid w:val="456F5F37"/>
    <w:rsid w:val="45704EA4"/>
    <w:rsid w:val="4574077E"/>
    <w:rsid w:val="4574179F"/>
    <w:rsid w:val="45764D1D"/>
    <w:rsid w:val="457B0D80"/>
    <w:rsid w:val="457F2275"/>
    <w:rsid w:val="458047D3"/>
    <w:rsid w:val="458A049C"/>
    <w:rsid w:val="45916A36"/>
    <w:rsid w:val="45921C25"/>
    <w:rsid w:val="459237C6"/>
    <w:rsid w:val="459331FA"/>
    <w:rsid w:val="45943BEF"/>
    <w:rsid w:val="45947EC1"/>
    <w:rsid w:val="45970889"/>
    <w:rsid w:val="45994C9F"/>
    <w:rsid w:val="459C4852"/>
    <w:rsid w:val="45A23259"/>
    <w:rsid w:val="45A656D1"/>
    <w:rsid w:val="45AD4CB1"/>
    <w:rsid w:val="45B36BAA"/>
    <w:rsid w:val="45B566B4"/>
    <w:rsid w:val="45BD781E"/>
    <w:rsid w:val="45C5024D"/>
    <w:rsid w:val="45C76EB3"/>
    <w:rsid w:val="45CA5863"/>
    <w:rsid w:val="45CF30C1"/>
    <w:rsid w:val="45D147FE"/>
    <w:rsid w:val="45D97854"/>
    <w:rsid w:val="45DE30BD"/>
    <w:rsid w:val="45E16709"/>
    <w:rsid w:val="45E32481"/>
    <w:rsid w:val="45E701C3"/>
    <w:rsid w:val="45EA5776"/>
    <w:rsid w:val="45EA742A"/>
    <w:rsid w:val="45ED3300"/>
    <w:rsid w:val="45EE77A4"/>
    <w:rsid w:val="45EF7078"/>
    <w:rsid w:val="45F20916"/>
    <w:rsid w:val="45F47E85"/>
    <w:rsid w:val="45FF5AA3"/>
    <w:rsid w:val="46006A45"/>
    <w:rsid w:val="460348D1"/>
    <w:rsid w:val="46052D96"/>
    <w:rsid w:val="460A3EB2"/>
    <w:rsid w:val="460A5C60"/>
    <w:rsid w:val="46106E78"/>
    <w:rsid w:val="46146ADE"/>
    <w:rsid w:val="461D1E37"/>
    <w:rsid w:val="461D740D"/>
    <w:rsid w:val="46230830"/>
    <w:rsid w:val="462431C5"/>
    <w:rsid w:val="46244BCF"/>
    <w:rsid w:val="46256F3D"/>
    <w:rsid w:val="462673F9"/>
    <w:rsid w:val="462A6302"/>
    <w:rsid w:val="462B3D56"/>
    <w:rsid w:val="462D194E"/>
    <w:rsid w:val="463352C3"/>
    <w:rsid w:val="463A3C1A"/>
    <w:rsid w:val="463B050F"/>
    <w:rsid w:val="463D7DE3"/>
    <w:rsid w:val="46431172"/>
    <w:rsid w:val="46435464"/>
    <w:rsid w:val="46580C81"/>
    <w:rsid w:val="465F41FD"/>
    <w:rsid w:val="4662371D"/>
    <w:rsid w:val="46623CEE"/>
    <w:rsid w:val="466301CA"/>
    <w:rsid w:val="46703B2D"/>
    <w:rsid w:val="46765DD0"/>
    <w:rsid w:val="46780E1B"/>
    <w:rsid w:val="467D4684"/>
    <w:rsid w:val="46804174"/>
    <w:rsid w:val="468574A9"/>
    <w:rsid w:val="468901E6"/>
    <w:rsid w:val="46902609"/>
    <w:rsid w:val="469141D6"/>
    <w:rsid w:val="4694492C"/>
    <w:rsid w:val="469B081F"/>
    <w:rsid w:val="469E5683"/>
    <w:rsid w:val="469F0A9E"/>
    <w:rsid w:val="46A41C10"/>
    <w:rsid w:val="46A42B8C"/>
    <w:rsid w:val="46A60587"/>
    <w:rsid w:val="46AB7443"/>
    <w:rsid w:val="46B53E1D"/>
    <w:rsid w:val="46B8390E"/>
    <w:rsid w:val="46BA58D8"/>
    <w:rsid w:val="46BF2EEE"/>
    <w:rsid w:val="46C4094F"/>
    <w:rsid w:val="46C50F0D"/>
    <w:rsid w:val="46C55499"/>
    <w:rsid w:val="46C6602A"/>
    <w:rsid w:val="46C941CB"/>
    <w:rsid w:val="46CA1E42"/>
    <w:rsid w:val="46CB31E5"/>
    <w:rsid w:val="46CB4320"/>
    <w:rsid w:val="46CE1042"/>
    <w:rsid w:val="46DB35F5"/>
    <w:rsid w:val="46DC3AA0"/>
    <w:rsid w:val="46DD5122"/>
    <w:rsid w:val="46E4587B"/>
    <w:rsid w:val="46F04E55"/>
    <w:rsid w:val="46F75A14"/>
    <w:rsid w:val="46FA02C4"/>
    <w:rsid w:val="47090047"/>
    <w:rsid w:val="47094A73"/>
    <w:rsid w:val="470D5A07"/>
    <w:rsid w:val="471072A6"/>
    <w:rsid w:val="47134FE8"/>
    <w:rsid w:val="47153174"/>
    <w:rsid w:val="471B568A"/>
    <w:rsid w:val="471B5A76"/>
    <w:rsid w:val="472073C1"/>
    <w:rsid w:val="4723347D"/>
    <w:rsid w:val="472541E2"/>
    <w:rsid w:val="472C1B28"/>
    <w:rsid w:val="47307B28"/>
    <w:rsid w:val="47312D86"/>
    <w:rsid w:val="473632F0"/>
    <w:rsid w:val="473F37A4"/>
    <w:rsid w:val="474358CD"/>
    <w:rsid w:val="474451A1"/>
    <w:rsid w:val="474927B8"/>
    <w:rsid w:val="474C63C4"/>
    <w:rsid w:val="474D04FA"/>
    <w:rsid w:val="474D22A8"/>
    <w:rsid w:val="474D4586"/>
    <w:rsid w:val="474F4272"/>
    <w:rsid w:val="4750075F"/>
    <w:rsid w:val="475024E7"/>
    <w:rsid w:val="475E2163"/>
    <w:rsid w:val="475E44B5"/>
    <w:rsid w:val="475E66C8"/>
    <w:rsid w:val="475F022D"/>
    <w:rsid w:val="47680EBB"/>
    <w:rsid w:val="476C4EBC"/>
    <w:rsid w:val="476D294A"/>
    <w:rsid w:val="4772112D"/>
    <w:rsid w:val="47745A86"/>
    <w:rsid w:val="47780420"/>
    <w:rsid w:val="477912EF"/>
    <w:rsid w:val="478245CC"/>
    <w:rsid w:val="47841965"/>
    <w:rsid w:val="47861D65"/>
    <w:rsid w:val="47865BC1"/>
    <w:rsid w:val="478A3703"/>
    <w:rsid w:val="478A52AA"/>
    <w:rsid w:val="478E14D5"/>
    <w:rsid w:val="47946129"/>
    <w:rsid w:val="479559FD"/>
    <w:rsid w:val="4799729B"/>
    <w:rsid w:val="479A3013"/>
    <w:rsid w:val="479C0E63"/>
    <w:rsid w:val="47A5259D"/>
    <w:rsid w:val="47A71532"/>
    <w:rsid w:val="47A72364"/>
    <w:rsid w:val="47A74EBD"/>
    <w:rsid w:val="47AC158E"/>
    <w:rsid w:val="47B02837"/>
    <w:rsid w:val="47B24BA1"/>
    <w:rsid w:val="47B70263"/>
    <w:rsid w:val="47B75973"/>
    <w:rsid w:val="47BF4947"/>
    <w:rsid w:val="47C06241"/>
    <w:rsid w:val="47CD33E9"/>
    <w:rsid w:val="47D209FF"/>
    <w:rsid w:val="47E92874"/>
    <w:rsid w:val="47EC1E36"/>
    <w:rsid w:val="47F22E4F"/>
    <w:rsid w:val="47F33FC4"/>
    <w:rsid w:val="47F47296"/>
    <w:rsid w:val="47F941DE"/>
    <w:rsid w:val="47FC1AE3"/>
    <w:rsid w:val="48001579"/>
    <w:rsid w:val="48050DD4"/>
    <w:rsid w:val="480C5B3E"/>
    <w:rsid w:val="480C5CBF"/>
    <w:rsid w:val="480F3A01"/>
    <w:rsid w:val="4812704D"/>
    <w:rsid w:val="48136FAE"/>
    <w:rsid w:val="481608EC"/>
    <w:rsid w:val="48174664"/>
    <w:rsid w:val="48192719"/>
    <w:rsid w:val="4819662E"/>
    <w:rsid w:val="481F7C2B"/>
    <w:rsid w:val="482347AE"/>
    <w:rsid w:val="48253716"/>
    <w:rsid w:val="4828061F"/>
    <w:rsid w:val="48292D3D"/>
    <w:rsid w:val="48380768"/>
    <w:rsid w:val="483E1699"/>
    <w:rsid w:val="48496F13"/>
    <w:rsid w:val="484A4A39"/>
    <w:rsid w:val="485B27A2"/>
    <w:rsid w:val="485F604C"/>
    <w:rsid w:val="4860425D"/>
    <w:rsid w:val="486620A5"/>
    <w:rsid w:val="48684EBF"/>
    <w:rsid w:val="486A50DB"/>
    <w:rsid w:val="48743864"/>
    <w:rsid w:val="48783354"/>
    <w:rsid w:val="487D4E0F"/>
    <w:rsid w:val="48853CC3"/>
    <w:rsid w:val="488D5BEB"/>
    <w:rsid w:val="48931F3C"/>
    <w:rsid w:val="4896020F"/>
    <w:rsid w:val="48975DF7"/>
    <w:rsid w:val="489D100D"/>
    <w:rsid w:val="48A028AB"/>
    <w:rsid w:val="48A203D1"/>
    <w:rsid w:val="48A24875"/>
    <w:rsid w:val="48AE321A"/>
    <w:rsid w:val="48B91987"/>
    <w:rsid w:val="48BA1BBF"/>
    <w:rsid w:val="48C67897"/>
    <w:rsid w:val="48C85353"/>
    <w:rsid w:val="48C96067"/>
    <w:rsid w:val="48CF054C"/>
    <w:rsid w:val="48DC7D87"/>
    <w:rsid w:val="48DD58AD"/>
    <w:rsid w:val="48E0229A"/>
    <w:rsid w:val="48E75E37"/>
    <w:rsid w:val="48EB5DB1"/>
    <w:rsid w:val="48EB7FCA"/>
    <w:rsid w:val="48F72D2E"/>
    <w:rsid w:val="48FB6A8B"/>
    <w:rsid w:val="4900334A"/>
    <w:rsid w:val="49064E04"/>
    <w:rsid w:val="49083F6F"/>
    <w:rsid w:val="4909405E"/>
    <w:rsid w:val="490C276F"/>
    <w:rsid w:val="490F582F"/>
    <w:rsid w:val="49117305"/>
    <w:rsid w:val="49151C56"/>
    <w:rsid w:val="491927A8"/>
    <w:rsid w:val="491C285E"/>
    <w:rsid w:val="49211C3E"/>
    <w:rsid w:val="4921579A"/>
    <w:rsid w:val="492C413F"/>
    <w:rsid w:val="493279A7"/>
    <w:rsid w:val="49331971"/>
    <w:rsid w:val="493C4382"/>
    <w:rsid w:val="494154EB"/>
    <w:rsid w:val="494D2A33"/>
    <w:rsid w:val="494D658F"/>
    <w:rsid w:val="49507E2D"/>
    <w:rsid w:val="49566AFF"/>
    <w:rsid w:val="49584F34"/>
    <w:rsid w:val="495D1867"/>
    <w:rsid w:val="495D7988"/>
    <w:rsid w:val="496D4E83"/>
    <w:rsid w:val="496F632B"/>
    <w:rsid w:val="49704AAF"/>
    <w:rsid w:val="4972643A"/>
    <w:rsid w:val="49731D6E"/>
    <w:rsid w:val="49746212"/>
    <w:rsid w:val="49761144"/>
    <w:rsid w:val="49764214"/>
    <w:rsid w:val="497B6BF6"/>
    <w:rsid w:val="497E0E3E"/>
    <w:rsid w:val="497E2448"/>
    <w:rsid w:val="49873D14"/>
    <w:rsid w:val="498F4DFA"/>
    <w:rsid w:val="49915511"/>
    <w:rsid w:val="4992681A"/>
    <w:rsid w:val="49940662"/>
    <w:rsid w:val="499A5F6F"/>
    <w:rsid w:val="49A148D7"/>
    <w:rsid w:val="49A563CB"/>
    <w:rsid w:val="49A63EF1"/>
    <w:rsid w:val="49B22896"/>
    <w:rsid w:val="49BA4080"/>
    <w:rsid w:val="49BA6EF9"/>
    <w:rsid w:val="49C01457"/>
    <w:rsid w:val="49C10D2B"/>
    <w:rsid w:val="49CB1BAA"/>
    <w:rsid w:val="49CB3958"/>
    <w:rsid w:val="49CE2CD1"/>
    <w:rsid w:val="49D0569D"/>
    <w:rsid w:val="49DF666F"/>
    <w:rsid w:val="49E35145"/>
    <w:rsid w:val="49F025C2"/>
    <w:rsid w:val="49F20681"/>
    <w:rsid w:val="49F41101"/>
    <w:rsid w:val="49FF0536"/>
    <w:rsid w:val="4A0B1FA6"/>
    <w:rsid w:val="4A0B574B"/>
    <w:rsid w:val="4A0E5182"/>
    <w:rsid w:val="4A115EF0"/>
    <w:rsid w:val="4A121587"/>
    <w:rsid w:val="4A167AA0"/>
    <w:rsid w:val="4A190028"/>
    <w:rsid w:val="4A1B6008"/>
    <w:rsid w:val="4A2445C6"/>
    <w:rsid w:val="4A266DE0"/>
    <w:rsid w:val="4A2A4173"/>
    <w:rsid w:val="4A2B37E9"/>
    <w:rsid w:val="4A2E1ECB"/>
    <w:rsid w:val="4A2F3EE7"/>
    <w:rsid w:val="4A30015B"/>
    <w:rsid w:val="4A306DD1"/>
    <w:rsid w:val="4A31197B"/>
    <w:rsid w:val="4A315C3F"/>
    <w:rsid w:val="4A315EB1"/>
    <w:rsid w:val="4A353E64"/>
    <w:rsid w:val="4A372D9B"/>
    <w:rsid w:val="4A3D1490"/>
    <w:rsid w:val="4A43545C"/>
    <w:rsid w:val="4A45685C"/>
    <w:rsid w:val="4A47786B"/>
    <w:rsid w:val="4A486339"/>
    <w:rsid w:val="4A4A2ACF"/>
    <w:rsid w:val="4A4A69DB"/>
    <w:rsid w:val="4A4D0B10"/>
    <w:rsid w:val="4A677A28"/>
    <w:rsid w:val="4A71268D"/>
    <w:rsid w:val="4A731A75"/>
    <w:rsid w:val="4A745D9D"/>
    <w:rsid w:val="4A7617A2"/>
    <w:rsid w:val="4A7638C4"/>
    <w:rsid w:val="4A782A17"/>
    <w:rsid w:val="4A783AE0"/>
    <w:rsid w:val="4A78439E"/>
    <w:rsid w:val="4A796C05"/>
    <w:rsid w:val="4A7E12AB"/>
    <w:rsid w:val="4A7F0DAF"/>
    <w:rsid w:val="4A86355D"/>
    <w:rsid w:val="4A866F2B"/>
    <w:rsid w:val="4A8C4C16"/>
    <w:rsid w:val="4A8F0E29"/>
    <w:rsid w:val="4A916067"/>
    <w:rsid w:val="4A921EF0"/>
    <w:rsid w:val="4A9246D5"/>
    <w:rsid w:val="4A944618"/>
    <w:rsid w:val="4A955E8C"/>
    <w:rsid w:val="4A9659D6"/>
    <w:rsid w:val="4A965D14"/>
    <w:rsid w:val="4A981A8C"/>
    <w:rsid w:val="4ABD14F2"/>
    <w:rsid w:val="4ABE4BF3"/>
    <w:rsid w:val="4AC46D25"/>
    <w:rsid w:val="4AC97E97"/>
    <w:rsid w:val="4AD57358"/>
    <w:rsid w:val="4ADB5E1D"/>
    <w:rsid w:val="4ADE6694"/>
    <w:rsid w:val="4ADF76BB"/>
    <w:rsid w:val="4AE11891"/>
    <w:rsid w:val="4AE271AB"/>
    <w:rsid w:val="4AE747C1"/>
    <w:rsid w:val="4AE86A6B"/>
    <w:rsid w:val="4AEC23DB"/>
    <w:rsid w:val="4AEE5171"/>
    <w:rsid w:val="4AF173EE"/>
    <w:rsid w:val="4AFA62A3"/>
    <w:rsid w:val="4B053AF5"/>
    <w:rsid w:val="4B056D77"/>
    <w:rsid w:val="4B0B3EE2"/>
    <w:rsid w:val="4B0C247A"/>
    <w:rsid w:val="4B0D2068"/>
    <w:rsid w:val="4B111850"/>
    <w:rsid w:val="4B182BCD"/>
    <w:rsid w:val="4B1F7A2F"/>
    <w:rsid w:val="4B2257F9"/>
    <w:rsid w:val="4B241BCA"/>
    <w:rsid w:val="4B24349F"/>
    <w:rsid w:val="4B2934C1"/>
    <w:rsid w:val="4B2E0DF8"/>
    <w:rsid w:val="4B304788"/>
    <w:rsid w:val="4B320132"/>
    <w:rsid w:val="4B363030"/>
    <w:rsid w:val="4B38501D"/>
    <w:rsid w:val="4B397E21"/>
    <w:rsid w:val="4B3B27D1"/>
    <w:rsid w:val="4B3B4CEA"/>
    <w:rsid w:val="4B3C3949"/>
    <w:rsid w:val="4B3D0885"/>
    <w:rsid w:val="4B3D4C26"/>
    <w:rsid w:val="4B4110BF"/>
    <w:rsid w:val="4B5219BF"/>
    <w:rsid w:val="4B544909"/>
    <w:rsid w:val="4B561FCE"/>
    <w:rsid w:val="4B564CE4"/>
    <w:rsid w:val="4B5A022E"/>
    <w:rsid w:val="4B5C5805"/>
    <w:rsid w:val="4B5D6832"/>
    <w:rsid w:val="4B6B65EE"/>
    <w:rsid w:val="4B7342A7"/>
    <w:rsid w:val="4B7462B7"/>
    <w:rsid w:val="4B7A5635"/>
    <w:rsid w:val="4B7B0009"/>
    <w:rsid w:val="4B7D798B"/>
    <w:rsid w:val="4B84500F"/>
    <w:rsid w:val="4B8D0F26"/>
    <w:rsid w:val="4B8F7333"/>
    <w:rsid w:val="4B920BD1"/>
    <w:rsid w:val="4BA10E14"/>
    <w:rsid w:val="4BA63FDB"/>
    <w:rsid w:val="4BA803F5"/>
    <w:rsid w:val="4BAD5A0B"/>
    <w:rsid w:val="4BAF3531"/>
    <w:rsid w:val="4BBC5C4E"/>
    <w:rsid w:val="4BC42131"/>
    <w:rsid w:val="4BC44A01"/>
    <w:rsid w:val="4BC863A1"/>
    <w:rsid w:val="4BCE14DD"/>
    <w:rsid w:val="4BD96800"/>
    <w:rsid w:val="4BE40D01"/>
    <w:rsid w:val="4BE7296C"/>
    <w:rsid w:val="4BF4363A"/>
    <w:rsid w:val="4BF916C7"/>
    <w:rsid w:val="4C032CB8"/>
    <w:rsid w:val="4C0669B0"/>
    <w:rsid w:val="4C0A0767"/>
    <w:rsid w:val="4C1677E9"/>
    <w:rsid w:val="4C196BFC"/>
    <w:rsid w:val="4C1B515C"/>
    <w:rsid w:val="4C20442F"/>
    <w:rsid w:val="4C285091"/>
    <w:rsid w:val="4C2A41F8"/>
    <w:rsid w:val="4C2D46F7"/>
    <w:rsid w:val="4C312198"/>
    <w:rsid w:val="4C3E0CAB"/>
    <w:rsid w:val="4C4023DB"/>
    <w:rsid w:val="4C434D7C"/>
    <w:rsid w:val="4C494530"/>
    <w:rsid w:val="4C496B6B"/>
    <w:rsid w:val="4C4F5ECE"/>
    <w:rsid w:val="4C5C48CE"/>
    <w:rsid w:val="4C5D11DF"/>
    <w:rsid w:val="4C5D6A3D"/>
    <w:rsid w:val="4C632FE9"/>
    <w:rsid w:val="4C6A44FC"/>
    <w:rsid w:val="4C7343E4"/>
    <w:rsid w:val="4C746529"/>
    <w:rsid w:val="4C771B75"/>
    <w:rsid w:val="4C79261D"/>
    <w:rsid w:val="4C80582B"/>
    <w:rsid w:val="4C871DB8"/>
    <w:rsid w:val="4C8C5D24"/>
    <w:rsid w:val="4C910F0B"/>
    <w:rsid w:val="4C912E94"/>
    <w:rsid w:val="4C9170DB"/>
    <w:rsid w:val="4C99756F"/>
    <w:rsid w:val="4C9E35A6"/>
    <w:rsid w:val="4CA10CA4"/>
    <w:rsid w:val="4CA30661"/>
    <w:rsid w:val="4CA502B0"/>
    <w:rsid w:val="4CA50490"/>
    <w:rsid w:val="4CB4635D"/>
    <w:rsid w:val="4CB63CA0"/>
    <w:rsid w:val="4CB73891"/>
    <w:rsid w:val="4CBB5F06"/>
    <w:rsid w:val="4CBE10F1"/>
    <w:rsid w:val="4CC31C4A"/>
    <w:rsid w:val="4CC441C3"/>
    <w:rsid w:val="4CCC0656"/>
    <w:rsid w:val="4CD637DD"/>
    <w:rsid w:val="4CD82614"/>
    <w:rsid w:val="4CD90E06"/>
    <w:rsid w:val="4CE4241E"/>
    <w:rsid w:val="4CE81047"/>
    <w:rsid w:val="4CF26625"/>
    <w:rsid w:val="4CF313CB"/>
    <w:rsid w:val="4CF431C6"/>
    <w:rsid w:val="4CF65EBD"/>
    <w:rsid w:val="4CF66F3E"/>
    <w:rsid w:val="4CF80F08"/>
    <w:rsid w:val="4CF84A64"/>
    <w:rsid w:val="4CFF4044"/>
    <w:rsid w:val="4D001B6A"/>
    <w:rsid w:val="4D0A1E20"/>
    <w:rsid w:val="4D0C180B"/>
    <w:rsid w:val="4D0C6761"/>
    <w:rsid w:val="4D0E4FAC"/>
    <w:rsid w:val="4D0E6D41"/>
    <w:rsid w:val="4D16138E"/>
    <w:rsid w:val="4D16313C"/>
    <w:rsid w:val="4D1725B1"/>
    <w:rsid w:val="4D183358"/>
    <w:rsid w:val="4D1A20A2"/>
    <w:rsid w:val="4D1C327C"/>
    <w:rsid w:val="4D1F045D"/>
    <w:rsid w:val="4D225F85"/>
    <w:rsid w:val="4D266058"/>
    <w:rsid w:val="4D2C0BB1"/>
    <w:rsid w:val="4D2C54D6"/>
    <w:rsid w:val="4D306F1E"/>
    <w:rsid w:val="4D322D6F"/>
    <w:rsid w:val="4D344388"/>
    <w:rsid w:val="4D345032"/>
    <w:rsid w:val="4D357A66"/>
    <w:rsid w:val="4D363A17"/>
    <w:rsid w:val="4D3A5ACB"/>
    <w:rsid w:val="4D3B0DF4"/>
    <w:rsid w:val="4D3C7046"/>
    <w:rsid w:val="4D41465D"/>
    <w:rsid w:val="4D44414D"/>
    <w:rsid w:val="4D471547"/>
    <w:rsid w:val="4D4D6CBC"/>
    <w:rsid w:val="4D50664E"/>
    <w:rsid w:val="4D513928"/>
    <w:rsid w:val="4D534390"/>
    <w:rsid w:val="4D554104"/>
    <w:rsid w:val="4D5A571F"/>
    <w:rsid w:val="4D5B4FF3"/>
    <w:rsid w:val="4D5D6FBD"/>
    <w:rsid w:val="4D61085B"/>
    <w:rsid w:val="4D677E3B"/>
    <w:rsid w:val="4D6F1574"/>
    <w:rsid w:val="4D700666"/>
    <w:rsid w:val="4D7678F6"/>
    <w:rsid w:val="4D810EFD"/>
    <w:rsid w:val="4D862070"/>
    <w:rsid w:val="4D8A7AEF"/>
    <w:rsid w:val="4D8D7AD3"/>
    <w:rsid w:val="4D913251"/>
    <w:rsid w:val="4D967D9A"/>
    <w:rsid w:val="4D9C0FDC"/>
    <w:rsid w:val="4D9C156E"/>
    <w:rsid w:val="4D9F6CFB"/>
    <w:rsid w:val="4DA42704"/>
    <w:rsid w:val="4DA9228F"/>
    <w:rsid w:val="4DAB1789"/>
    <w:rsid w:val="4DAE15C6"/>
    <w:rsid w:val="4DB210B7"/>
    <w:rsid w:val="4DB841F3"/>
    <w:rsid w:val="4DB92B07"/>
    <w:rsid w:val="4DBB55FC"/>
    <w:rsid w:val="4DBC1F35"/>
    <w:rsid w:val="4DBD7A5B"/>
    <w:rsid w:val="4DC05945"/>
    <w:rsid w:val="4DC112FA"/>
    <w:rsid w:val="4DCA5A45"/>
    <w:rsid w:val="4DCD26DB"/>
    <w:rsid w:val="4DCF11F8"/>
    <w:rsid w:val="4DD70B1D"/>
    <w:rsid w:val="4DDE1EAC"/>
    <w:rsid w:val="4DDE7068"/>
    <w:rsid w:val="4DE17BEE"/>
    <w:rsid w:val="4DE72BE8"/>
    <w:rsid w:val="4DEB03AC"/>
    <w:rsid w:val="4DED431C"/>
    <w:rsid w:val="4DF465BD"/>
    <w:rsid w:val="4DF90B9C"/>
    <w:rsid w:val="4DFA40B4"/>
    <w:rsid w:val="4DFF1E22"/>
    <w:rsid w:val="4E001A63"/>
    <w:rsid w:val="4E01203E"/>
    <w:rsid w:val="4E0336C0"/>
    <w:rsid w:val="4E116D2E"/>
    <w:rsid w:val="4E127DA7"/>
    <w:rsid w:val="4E154827"/>
    <w:rsid w:val="4E1A61E7"/>
    <w:rsid w:val="4E1A6C5C"/>
    <w:rsid w:val="4E1F107E"/>
    <w:rsid w:val="4E233D62"/>
    <w:rsid w:val="4E275F83"/>
    <w:rsid w:val="4E287F63"/>
    <w:rsid w:val="4E2B2C17"/>
    <w:rsid w:val="4E2E7FEE"/>
    <w:rsid w:val="4E2F1913"/>
    <w:rsid w:val="4E355844"/>
    <w:rsid w:val="4E3C6BD2"/>
    <w:rsid w:val="4E3F66C2"/>
    <w:rsid w:val="4E410788"/>
    <w:rsid w:val="4E4168DE"/>
    <w:rsid w:val="4E431F7C"/>
    <w:rsid w:val="4E4417AC"/>
    <w:rsid w:val="4E472AFE"/>
    <w:rsid w:val="4E481D8D"/>
    <w:rsid w:val="4E4C670D"/>
    <w:rsid w:val="4E4F682D"/>
    <w:rsid w:val="4E555EE6"/>
    <w:rsid w:val="4E5B174E"/>
    <w:rsid w:val="4E5D174F"/>
    <w:rsid w:val="4E612ADD"/>
    <w:rsid w:val="4E652AFF"/>
    <w:rsid w:val="4E683E6B"/>
    <w:rsid w:val="4E6F0D56"/>
    <w:rsid w:val="4E761ED3"/>
    <w:rsid w:val="4E7C16C5"/>
    <w:rsid w:val="4E7E6E47"/>
    <w:rsid w:val="4E810AAD"/>
    <w:rsid w:val="4E815C13"/>
    <w:rsid w:val="4E817170"/>
    <w:rsid w:val="4E850579"/>
    <w:rsid w:val="4E8567CB"/>
    <w:rsid w:val="4E8C7B5A"/>
    <w:rsid w:val="4E8D2461"/>
    <w:rsid w:val="4E8D38D2"/>
    <w:rsid w:val="4E8F4BDF"/>
    <w:rsid w:val="4E930FAF"/>
    <w:rsid w:val="4E983ADC"/>
    <w:rsid w:val="4E9E5ADF"/>
    <w:rsid w:val="4EA06646"/>
    <w:rsid w:val="4EA529C9"/>
    <w:rsid w:val="4EA67471"/>
    <w:rsid w:val="4EAA4484"/>
    <w:rsid w:val="4EAC070E"/>
    <w:rsid w:val="4EAD75EE"/>
    <w:rsid w:val="4EB40E5E"/>
    <w:rsid w:val="4EB66985"/>
    <w:rsid w:val="4EC04715"/>
    <w:rsid w:val="4EC210D8"/>
    <w:rsid w:val="4EC56BC8"/>
    <w:rsid w:val="4ED212E5"/>
    <w:rsid w:val="4ED320F2"/>
    <w:rsid w:val="4ED35788"/>
    <w:rsid w:val="4ED51AB8"/>
    <w:rsid w:val="4EE13DD5"/>
    <w:rsid w:val="4EE20421"/>
    <w:rsid w:val="4EE47996"/>
    <w:rsid w:val="4EE64AA9"/>
    <w:rsid w:val="4EE72FE2"/>
    <w:rsid w:val="4EE80B08"/>
    <w:rsid w:val="4EEB759A"/>
    <w:rsid w:val="4EF3036F"/>
    <w:rsid w:val="4EF31987"/>
    <w:rsid w:val="4EF43B14"/>
    <w:rsid w:val="4EF72DCF"/>
    <w:rsid w:val="4EF80A30"/>
    <w:rsid w:val="4EFA2729"/>
    <w:rsid w:val="4F045263"/>
    <w:rsid w:val="4F053A5C"/>
    <w:rsid w:val="4F093220"/>
    <w:rsid w:val="4F0B7094"/>
    <w:rsid w:val="4F1E09DB"/>
    <w:rsid w:val="4F247D92"/>
    <w:rsid w:val="4F263414"/>
    <w:rsid w:val="4F277882"/>
    <w:rsid w:val="4F336227"/>
    <w:rsid w:val="4F381A8F"/>
    <w:rsid w:val="4F381CE3"/>
    <w:rsid w:val="4F3D1DD0"/>
    <w:rsid w:val="4F426946"/>
    <w:rsid w:val="4F433B5A"/>
    <w:rsid w:val="4F47648E"/>
    <w:rsid w:val="4F495A4B"/>
    <w:rsid w:val="4F4963C3"/>
    <w:rsid w:val="4F4C7D35"/>
    <w:rsid w:val="4F50133D"/>
    <w:rsid w:val="4F522B51"/>
    <w:rsid w:val="4F56283F"/>
    <w:rsid w:val="4F564EAA"/>
    <w:rsid w:val="4F5A7C58"/>
    <w:rsid w:val="4F5E3989"/>
    <w:rsid w:val="4F635C7F"/>
    <w:rsid w:val="4F641A14"/>
    <w:rsid w:val="4F6C058C"/>
    <w:rsid w:val="4F7023FD"/>
    <w:rsid w:val="4F7A3DE4"/>
    <w:rsid w:val="4F837F80"/>
    <w:rsid w:val="4F8922EB"/>
    <w:rsid w:val="4F8E345D"/>
    <w:rsid w:val="4F8F39C7"/>
    <w:rsid w:val="4F90367A"/>
    <w:rsid w:val="4F92684B"/>
    <w:rsid w:val="4F9F6601"/>
    <w:rsid w:val="4FA1076A"/>
    <w:rsid w:val="4FA83873"/>
    <w:rsid w:val="4FAA40DB"/>
    <w:rsid w:val="4FAC734A"/>
    <w:rsid w:val="4FAE27D9"/>
    <w:rsid w:val="4FAE3B00"/>
    <w:rsid w:val="4FB64B8F"/>
    <w:rsid w:val="4FB775DE"/>
    <w:rsid w:val="4FC07E73"/>
    <w:rsid w:val="4FC21359"/>
    <w:rsid w:val="4FC74BC1"/>
    <w:rsid w:val="4FCE5F50"/>
    <w:rsid w:val="4FDB79C1"/>
    <w:rsid w:val="4FE90FDC"/>
    <w:rsid w:val="4FEC4A28"/>
    <w:rsid w:val="4FF21C3E"/>
    <w:rsid w:val="4FF260E2"/>
    <w:rsid w:val="4FFC681D"/>
    <w:rsid w:val="500128F3"/>
    <w:rsid w:val="50045E00"/>
    <w:rsid w:val="500D6A78"/>
    <w:rsid w:val="50100316"/>
    <w:rsid w:val="50144790"/>
    <w:rsid w:val="502C1839"/>
    <w:rsid w:val="502D2C76"/>
    <w:rsid w:val="502D3DF8"/>
    <w:rsid w:val="502D711A"/>
    <w:rsid w:val="50322B6F"/>
    <w:rsid w:val="503264DF"/>
    <w:rsid w:val="50350ED7"/>
    <w:rsid w:val="50355577"/>
    <w:rsid w:val="50357D7D"/>
    <w:rsid w:val="503901F1"/>
    <w:rsid w:val="5039139F"/>
    <w:rsid w:val="503B294F"/>
    <w:rsid w:val="503B635B"/>
    <w:rsid w:val="504344A6"/>
    <w:rsid w:val="50455D1E"/>
    <w:rsid w:val="504910EF"/>
    <w:rsid w:val="5051105B"/>
    <w:rsid w:val="5054154D"/>
    <w:rsid w:val="505446A7"/>
    <w:rsid w:val="50546455"/>
    <w:rsid w:val="50552BF4"/>
    <w:rsid w:val="50585DB8"/>
    <w:rsid w:val="505C7A00"/>
    <w:rsid w:val="5069103C"/>
    <w:rsid w:val="506F7733"/>
    <w:rsid w:val="50705EA7"/>
    <w:rsid w:val="507C59AC"/>
    <w:rsid w:val="50842412"/>
    <w:rsid w:val="50854860"/>
    <w:rsid w:val="508C5DA1"/>
    <w:rsid w:val="50901457"/>
    <w:rsid w:val="509176A9"/>
    <w:rsid w:val="509441CF"/>
    <w:rsid w:val="50953150"/>
    <w:rsid w:val="50964CC0"/>
    <w:rsid w:val="509939AA"/>
    <w:rsid w:val="509C1BAA"/>
    <w:rsid w:val="509E3B74"/>
    <w:rsid w:val="50A2638C"/>
    <w:rsid w:val="50A4513C"/>
    <w:rsid w:val="50A54F03"/>
    <w:rsid w:val="50A77A7B"/>
    <w:rsid w:val="50AC44E3"/>
    <w:rsid w:val="50AD4A3F"/>
    <w:rsid w:val="50AF18DD"/>
    <w:rsid w:val="50B60313"/>
    <w:rsid w:val="50B96C00"/>
    <w:rsid w:val="50C00363"/>
    <w:rsid w:val="50C2431D"/>
    <w:rsid w:val="50C7131D"/>
    <w:rsid w:val="50CE1F64"/>
    <w:rsid w:val="50CF4577"/>
    <w:rsid w:val="50D41344"/>
    <w:rsid w:val="50D42581"/>
    <w:rsid w:val="50DC7018"/>
    <w:rsid w:val="50DE2E0E"/>
    <w:rsid w:val="50E35672"/>
    <w:rsid w:val="50E61586"/>
    <w:rsid w:val="50E67220"/>
    <w:rsid w:val="50E80880"/>
    <w:rsid w:val="50E94D48"/>
    <w:rsid w:val="50EC7345"/>
    <w:rsid w:val="50EF43D0"/>
    <w:rsid w:val="50FD4D3F"/>
    <w:rsid w:val="51072310"/>
    <w:rsid w:val="510725D4"/>
    <w:rsid w:val="510746C6"/>
    <w:rsid w:val="510E5AD5"/>
    <w:rsid w:val="5111072E"/>
    <w:rsid w:val="51172F9F"/>
    <w:rsid w:val="51183927"/>
    <w:rsid w:val="511846EA"/>
    <w:rsid w:val="51185ECD"/>
    <w:rsid w:val="5119172D"/>
    <w:rsid w:val="511A7FE8"/>
    <w:rsid w:val="512A58E2"/>
    <w:rsid w:val="512B7CD4"/>
    <w:rsid w:val="512C55C6"/>
    <w:rsid w:val="513006E9"/>
    <w:rsid w:val="51324FD6"/>
    <w:rsid w:val="51342F3D"/>
    <w:rsid w:val="51404C2B"/>
    <w:rsid w:val="51415497"/>
    <w:rsid w:val="5144471C"/>
    <w:rsid w:val="514C3D0E"/>
    <w:rsid w:val="514C537E"/>
    <w:rsid w:val="5151508A"/>
    <w:rsid w:val="51581F75"/>
    <w:rsid w:val="515F1555"/>
    <w:rsid w:val="51600054"/>
    <w:rsid w:val="51671B48"/>
    <w:rsid w:val="516923D4"/>
    <w:rsid w:val="516B614C"/>
    <w:rsid w:val="516E18FA"/>
    <w:rsid w:val="516E79EA"/>
    <w:rsid w:val="51744A3E"/>
    <w:rsid w:val="51752B27"/>
    <w:rsid w:val="51770499"/>
    <w:rsid w:val="51777361"/>
    <w:rsid w:val="51782617"/>
    <w:rsid w:val="517B5C63"/>
    <w:rsid w:val="517E7839"/>
    <w:rsid w:val="517F39C1"/>
    <w:rsid w:val="517F7502"/>
    <w:rsid w:val="518014CC"/>
    <w:rsid w:val="518C5BE1"/>
    <w:rsid w:val="518E01FF"/>
    <w:rsid w:val="518F3BBD"/>
    <w:rsid w:val="518F6742"/>
    <w:rsid w:val="51960CEF"/>
    <w:rsid w:val="519A07DF"/>
    <w:rsid w:val="519D578E"/>
    <w:rsid w:val="519D5BDA"/>
    <w:rsid w:val="51A0391C"/>
    <w:rsid w:val="51A3402D"/>
    <w:rsid w:val="51AE5717"/>
    <w:rsid w:val="51AF22CB"/>
    <w:rsid w:val="51BA49DE"/>
    <w:rsid w:val="51BD627C"/>
    <w:rsid w:val="51C25640"/>
    <w:rsid w:val="51C27D36"/>
    <w:rsid w:val="51CB5DCC"/>
    <w:rsid w:val="51CE1ED1"/>
    <w:rsid w:val="51CE2237"/>
    <w:rsid w:val="51CE66DB"/>
    <w:rsid w:val="51D04201"/>
    <w:rsid w:val="51D07D5D"/>
    <w:rsid w:val="51D123C2"/>
    <w:rsid w:val="51D52F8D"/>
    <w:rsid w:val="51D63388"/>
    <w:rsid w:val="51D71B37"/>
    <w:rsid w:val="51E62F25"/>
    <w:rsid w:val="51EA19A6"/>
    <w:rsid w:val="51EA4A06"/>
    <w:rsid w:val="51EC384F"/>
    <w:rsid w:val="51EC6F45"/>
    <w:rsid w:val="51F73034"/>
    <w:rsid w:val="51F80C3E"/>
    <w:rsid w:val="51F85506"/>
    <w:rsid w:val="520A7F82"/>
    <w:rsid w:val="520C009A"/>
    <w:rsid w:val="52132340"/>
    <w:rsid w:val="52135808"/>
    <w:rsid w:val="521427A1"/>
    <w:rsid w:val="52151C14"/>
    <w:rsid w:val="52151EF1"/>
    <w:rsid w:val="52153A8F"/>
    <w:rsid w:val="5217598C"/>
    <w:rsid w:val="521A1920"/>
    <w:rsid w:val="521F2B23"/>
    <w:rsid w:val="521F697C"/>
    <w:rsid w:val="522001DE"/>
    <w:rsid w:val="522D20D3"/>
    <w:rsid w:val="522E5DDA"/>
    <w:rsid w:val="524A6652"/>
    <w:rsid w:val="524A6BF4"/>
    <w:rsid w:val="524B3200"/>
    <w:rsid w:val="524D5852"/>
    <w:rsid w:val="52530DD4"/>
    <w:rsid w:val="52531BF7"/>
    <w:rsid w:val="52624383"/>
    <w:rsid w:val="52627DAB"/>
    <w:rsid w:val="526606C2"/>
    <w:rsid w:val="52662470"/>
    <w:rsid w:val="526B566A"/>
    <w:rsid w:val="527F6F07"/>
    <w:rsid w:val="52833022"/>
    <w:rsid w:val="52854FEC"/>
    <w:rsid w:val="528B637A"/>
    <w:rsid w:val="52917624"/>
    <w:rsid w:val="52927709"/>
    <w:rsid w:val="52932D4B"/>
    <w:rsid w:val="52976ACD"/>
    <w:rsid w:val="529A036B"/>
    <w:rsid w:val="529C2604"/>
    <w:rsid w:val="529E1C09"/>
    <w:rsid w:val="52A013A3"/>
    <w:rsid w:val="52A256C5"/>
    <w:rsid w:val="52A41346"/>
    <w:rsid w:val="52A64F62"/>
    <w:rsid w:val="52A734BD"/>
    <w:rsid w:val="52A92BF7"/>
    <w:rsid w:val="52AC7D5E"/>
    <w:rsid w:val="52AD4542"/>
    <w:rsid w:val="52B83584"/>
    <w:rsid w:val="52BC6534"/>
    <w:rsid w:val="52BD083D"/>
    <w:rsid w:val="52C56769"/>
    <w:rsid w:val="52CB6777"/>
    <w:rsid w:val="52D03D8D"/>
    <w:rsid w:val="52D4387D"/>
    <w:rsid w:val="52D675F5"/>
    <w:rsid w:val="52D67D6F"/>
    <w:rsid w:val="52D715BF"/>
    <w:rsid w:val="52DB10B0"/>
    <w:rsid w:val="52E71802"/>
    <w:rsid w:val="52F26720"/>
    <w:rsid w:val="52F42171"/>
    <w:rsid w:val="52F77289"/>
    <w:rsid w:val="52F77638"/>
    <w:rsid w:val="52F864F9"/>
    <w:rsid w:val="52FE6B4C"/>
    <w:rsid w:val="530103EA"/>
    <w:rsid w:val="53054601"/>
    <w:rsid w:val="530E3233"/>
    <w:rsid w:val="5310140D"/>
    <w:rsid w:val="53141FD2"/>
    <w:rsid w:val="531D3476"/>
    <w:rsid w:val="532760A3"/>
    <w:rsid w:val="53287732"/>
    <w:rsid w:val="532F08E1"/>
    <w:rsid w:val="533035C3"/>
    <w:rsid w:val="53332C9A"/>
    <w:rsid w:val="5336700A"/>
    <w:rsid w:val="533D7674"/>
    <w:rsid w:val="53407165"/>
    <w:rsid w:val="53453430"/>
    <w:rsid w:val="534C0EB9"/>
    <w:rsid w:val="53524535"/>
    <w:rsid w:val="53591FD4"/>
    <w:rsid w:val="535A6478"/>
    <w:rsid w:val="535E75EB"/>
    <w:rsid w:val="53637CEE"/>
    <w:rsid w:val="53640A67"/>
    <w:rsid w:val="53690469"/>
    <w:rsid w:val="53707BBF"/>
    <w:rsid w:val="53740BBC"/>
    <w:rsid w:val="53743B4B"/>
    <w:rsid w:val="53755060"/>
    <w:rsid w:val="5378033C"/>
    <w:rsid w:val="537957C3"/>
    <w:rsid w:val="537F5EDF"/>
    <w:rsid w:val="53804464"/>
    <w:rsid w:val="5382152B"/>
    <w:rsid w:val="53894F6C"/>
    <w:rsid w:val="538B4884"/>
    <w:rsid w:val="538C23AA"/>
    <w:rsid w:val="538C2598"/>
    <w:rsid w:val="538F3C48"/>
    <w:rsid w:val="53901441"/>
    <w:rsid w:val="539078F0"/>
    <w:rsid w:val="53966D85"/>
    <w:rsid w:val="539B23CA"/>
    <w:rsid w:val="539E77E2"/>
    <w:rsid w:val="53AC47FA"/>
    <w:rsid w:val="53B025A8"/>
    <w:rsid w:val="53B07F7E"/>
    <w:rsid w:val="53B14AD9"/>
    <w:rsid w:val="53B35B89"/>
    <w:rsid w:val="53B611D5"/>
    <w:rsid w:val="53B65679"/>
    <w:rsid w:val="53BB67EB"/>
    <w:rsid w:val="53C12DD8"/>
    <w:rsid w:val="53C315D6"/>
    <w:rsid w:val="53C90F08"/>
    <w:rsid w:val="53C9715A"/>
    <w:rsid w:val="53CA671C"/>
    <w:rsid w:val="53D30A5E"/>
    <w:rsid w:val="53D8114B"/>
    <w:rsid w:val="53E00CCE"/>
    <w:rsid w:val="53E775E0"/>
    <w:rsid w:val="53EA3D25"/>
    <w:rsid w:val="53EB78F5"/>
    <w:rsid w:val="53F16DF4"/>
    <w:rsid w:val="53F87A3F"/>
    <w:rsid w:val="53FA7313"/>
    <w:rsid w:val="53FD0BB2"/>
    <w:rsid w:val="5402266C"/>
    <w:rsid w:val="540463E4"/>
    <w:rsid w:val="540C7CAC"/>
    <w:rsid w:val="54150B40"/>
    <w:rsid w:val="541C10E9"/>
    <w:rsid w:val="541C5DEA"/>
    <w:rsid w:val="541C6802"/>
    <w:rsid w:val="541F1184"/>
    <w:rsid w:val="54224ABC"/>
    <w:rsid w:val="542425E2"/>
    <w:rsid w:val="54244390"/>
    <w:rsid w:val="54360C65"/>
    <w:rsid w:val="543756BC"/>
    <w:rsid w:val="543932D2"/>
    <w:rsid w:val="543D133B"/>
    <w:rsid w:val="5441700D"/>
    <w:rsid w:val="54444A33"/>
    <w:rsid w:val="544467E1"/>
    <w:rsid w:val="544762D1"/>
    <w:rsid w:val="544B268E"/>
    <w:rsid w:val="544D47D2"/>
    <w:rsid w:val="54574766"/>
    <w:rsid w:val="5459394E"/>
    <w:rsid w:val="545A4CFE"/>
    <w:rsid w:val="5462736A"/>
    <w:rsid w:val="54656F77"/>
    <w:rsid w:val="546B0211"/>
    <w:rsid w:val="547406A5"/>
    <w:rsid w:val="547B1796"/>
    <w:rsid w:val="547E6196"/>
    <w:rsid w:val="54812F03"/>
    <w:rsid w:val="5484187C"/>
    <w:rsid w:val="54857F1E"/>
    <w:rsid w:val="54893D42"/>
    <w:rsid w:val="548A4B3B"/>
    <w:rsid w:val="548B2661"/>
    <w:rsid w:val="549240CC"/>
    <w:rsid w:val="54933633"/>
    <w:rsid w:val="549371F0"/>
    <w:rsid w:val="5495703C"/>
    <w:rsid w:val="549C03CB"/>
    <w:rsid w:val="549C486F"/>
    <w:rsid w:val="549D713C"/>
    <w:rsid w:val="549E300B"/>
    <w:rsid w:val="549F0B31"/>
    <w:rsid w:val="549F3584"/>
    <w:rsid w:val="54A029BD"/>
    <w:rsid w:val="54A02C95"/>
    <w:rsid w:val="54A557FB"/>
    <w:rsid w:val="54A86AD6"/>
    <w:rsid w:val="54AB56D0"/>
    <w:rsid w:val="54AD6A7C"/>
    <w:rsid w:val="54B41BB8"/>
    <w:rsid w:val="54B43B49"/>
    <w:rsid w:val="54B572B5"/>
    <w:rsid w:val="54B743D5"/>
    <w:rsid w:val="54BB097B"/>
    <w:rsid w:val="54BF6A11"/>
    <w:rsid w:val="54C47921"/>
    <w:rsid w:val="54C80F3E"/>
    <w:rsid w:val="54C82D61"/>
    <w:rsid w:val="54CA0AEC"/>
    <w:rsid w:val="54CA2F50"/>
    <w:rsid w:val="54CF01FD"/>
    <w:rsid w:val="54D04518"/>
    <w:rsid w:val="54D44008"/>
    <w:rsid w:val="54D71FB9"/>
    <w:rsid w:val="54DF47E6"/>
    <w:rsid w:val="54E22DEA"/>
    <w:rsid w:val="54E774A2"/>
    <w:rsid w:val="54F6646D"/>
    <w:rsid w:val="54F711C3"/>
    <w:rsid w:val="55004DFD"/>
    <w:rsid w:val="5503044A"/>
    <w:rsid w:val="550C1CC1"/>
    <w:rsid w:val="550C41C7"/>
    <w:rsid w:val="550F0432"/>
    <w:rsid w:val="550F76E8"/>
    <w:rsid w:val="55131876"/>
    <w:rsid w:val="5518093C"/>
    <w:rsid w:val="551E5A77"/>
    <w:rsid w:val="551E7032"/>
    <w:rsid w:val="55261201"/>
    <w:rsid w:val="55271D33"/>
    <w:rsid w:val="55366A71"/>
    <w:rsid w:val="55370B2D"/>
    <w:rsid w:val="553711B5"/>
    <w:rsid w:val="553D0D42"/>
    <w:rsid w:val="55425416"/>
    <w:rsid w:val="554271C4"/>
    <w:rsid w:val="554867E0"/>
    <w:rsid w:val="554A078C"/>
    <w:rsid w:val="554A42CB"/>
    <w:rsid w:val="554F0F5B"/>
    <w:rsid w:val="554F7B33"/>
    <w:rsid w:val="55530280"/>
    <w:rsid w:val="55562C6F"/>
    <w:rsid w:val="555714B5"/>
    <w:rsid w:val="55574DB6"/>
    <w:rsid w:val="5559450E"/>
    <w:rsid w:val="555E1B24"/>
    <w:rsid w:val="5565517B"/>
    <w:rsid w:val="556829A3"/>
    <w:rsid w:val="556A04C9"/>
    <w:rsid w:val="556B7614"/>
    <w:rsid w:val="556D295D"/>
    <w:rsid w:val="557467B6"/>
    <w:rsid w:val="55773CB8"/>
    <w:rsid w:val="557914D3"/>
    <w:rsid w:val="557E09BA"/>
    <w:rsid w:val="558275C0"/>
    <w:rsid w:val="558E2409"/>
    <w:rsid w:val="55945546"/>
    <w:rsid w:val="55956674"/>
    <w:rsid w:val="5596306C"/>
    <w:rsid w:val="55965844"/>
    <w:rsid w:val="559A7000"/>
    <w:rsid w:val="559E1D52"/>
    <w:rsid w:val="559E2743"/>
    <w:rsid w:val="55A26969"/>
    <w:rsid w:val="55A50D73"/>
    <w:rsid w:val="55A65C2A"/>
    <w:rsid w:val="55A75279"/>
    <w:rsid w:val="55AA6B17"/>
    <w:rsid w:val="55AC0AE1"/>
    <w:rsid w:val="55AE4859"/>
    <w:rsid w:val="55AF2380"/>
    <w:rsid w:val="55B462AC"/>
    <w:rsid w:val="55B9695A"/>
    <w:rsid w:val="55BD2CEE"/>
    <w:rsid w:val="55BF0815"/>
    <w:rsid w:val="55C9318C"/>
    <w:rsid w:val="55CD1C8D"/>
    <w:rsid w:val="55CE6CAA"/>
    <w:rsid w:val="55D45328"/>
    <w:rsid w:val="55DB1F32"/>
    <w:rsid w:val="55E40BDA"/>
    <w:rsid w:val="55E57C74"/>
    <w:rsid w:val="55EC5382"/>
    <w:rsid w:val="55ED4788"/>
    <w:rsid w:val="55F11349"/>
    <w:rsid w:val="55F333C2"/>
    <w:rsid w:val="55F508F7"/>
    <w:rsid w:val="560016F5"/>
    <w:rsid w:val="56033B0E"/>
    <w:rsid w:val="560621C8"/>
    <w:rsid w:val="56067403"/>
    <w:rsid w:val="560814D6"/>
    <w:rsid w:val="560B3A5A"/>
    <w:rsid w:val="560B7819"/>
    <w:rsid w:val="56105181"/>
    <w:rsid w:val="5617469C"/>
    <w:rsid w:val="561B7310"/>
    <w:rsid w:val="562222B9"/>
    <w:rsid w:val="56240358"/>
    <w:rsid w:val="56271FD9"/>
    <w:rsid w:val="562E14F6"/>
    <w:rsid w:val="56307F1D"/>
    <w:rsid w:val="563C141C"/>
    <w:rsid w:val="563C637D"/>
    <w:rsid w:val="563F1955"/>
    <w:rsid w:val="56495B2E"/>
    <w:rsid w:val="564C5E20"/>
    <w:rsid w:val="56547A57"/>
    <w:rsid w:val="56604D29"/>
    <w:rsid w:val="566148F0"/>
    <w:rsid w:val="56626523"/>
    <w:rsid w:val="566273F2"/>
    <w:rsid w:val="56630920"/>
    <w:rsid w:val="56665134"/>
    <w:rsid w:val="567425EF"/>
    <w:rsid w:val="56744D46"/>
    <w:rsid w:val="567809C3"/>
    <w:rsid w:val="5678785D"/>
    <w:rsid w:val="567E247E"/>
    <w:rsid w:val="56847485"/>
    <w:rsid w:val="56861332"/>
    <w:rsid w:val="568941E7"/>
    <w:rsid w:val="568B4D24"/>
    <w:rsid w:val="56920730"/>
    <w:rsid w:val="56951575"/>
    <w:rsid w:val="56991821"/>
    <w:rsid w:val="569B741B"/>
    <w:rsid w:val="569D64B4"/>
    <w:rsid w:val="56A143BE"/>
    <w:rsid w:val="56A16CE4"/>
    <w:rsid w:val="56A17F1A"/>
    <w:rsid w:val="56A21C74"/>
    <w:rsid w:val="56A2240C"/>
    <w:rsid w:val="56A31EE4"/>
    <w:rsid w:val="56A95623"/>
    <w:rsid w:val="56AB528F"/>
    <w:rsid w:val="56AD2D63"/>
    <w:rsid w:val="56B023EA"/>
    <w:rsid w:val="56B2378D"/>
    <w:rsid w:val="56B75990"/>
    <w:rsid w:val="56BA4087"/>
    <w:rsid w:val="56BB5CBB"/>
    <w:rsid w:val="56BD287A"/>
    <w:rsid w:val="56BF13B2"/>
    <w:rsid w:val="56BF4844"/>
    <w:rsid w:val="56C37E91"/>
    <w:rsid w:val="56C41E5B"/>
    <w:rsid w:val="56C8194B"/>
    <w:rsid w:val="56D27D41"/>
    <w:rsid w:val="56D84A81"/>
    <w:rsid w:val="56DE4CCA"/>
    <w:rsid w:val="56E11E48"/>
    <w:rsid w:val="56E16664"/>
    <w:rsid w:val="56E66C7F"/>
    <w:rsid w:val="56E95E2D"/>
    <w:rsid w:val="56EA7B13"/>
    <w:rsid w:val="56ED315F"/>
    <w:rsid w:val="56EF3C74"/>
    <w:rsid w:val="56F06AB6"/>
    <w:rsid w:val="56F23CEF"/>
    <w:rsid w:val="56F40656"/>
    <w:rsid w:val="56F67AA4"/>
    <w:rsid w:val="56F73FDE"/>
    <w:rsid w:val="56FB475F"/>
    <w:rsid w:val="56FE711B"/>
    <w:rsid w:val="57007337"/>
    <w:rsid w:val="57062473"/>
    <w:rsid w:val="57081D47"/>
    <w:rsid w:val="570B7A8A"/>
    <w:rsid w:val="57133CBB"/>
    <w:rsid w:val="57137C33"/>
    <w:rsid w:val="57166E1F"/>
    <w:rsid w:val="57177FCB"/>
    <w:rsid w:val="571B35B2"/>
    <w:rsid w:val="571D3A78"/>
    <w:rsid w:val="571E77BD"/>
    <w:rsid w:val="57225757"/>
    <w:rsid w:val="5726041F"/>
    <w:rsid w:val="57295295"/>
    <w:rsid w:val="572C48AA"/>
    <w:rsid w:val="572D5C52"/>
    <w:rsid w:val="573311D9"/>
    <w:rsid w:val="573E7E5F"/>
    <w:rsid w:val="57405AFC"/>
    <w:rsid w:val="574A6804"/>
    <w:rsid w:val="574B43F0"/>
    <w:rsid w:val="574B6824"/>
    <w:rsid w:val="574C7AF0"/>
    <w:rsid w:val="57513C7F"/>
    <w:rsid w:val="57517B92"/>
    <w:rsid w:val="575309EB"/>
    <w:rsid w:val="57566F57"/>
    <w:rsid w:val="5759166D"/>
    <w:rsid w:val="575B456D"/>
    <w:rsid w:val="575E405D"/>
    <w:rsid w:val="57603931"/>
    <w:rsid w:val="5762312E"/>
    <w:rsid w:val="57656122"/>
    <w:rsid w:val="576F3CE4"/>
    <w:rsid w:val="57711FE2"/>
    <w:rsid w:val="57715B3F"/>
    <w:rsid w:val="57770073"/>
    <w:rsid w:val="57771297"/>
    <w:rsid w:val="577B4C0F"/>
    <w:rsid w:val="5781368F"/>
    <w:rsid w:val="57840C48"/>
    <w:rsid w:val="57854E22"/>
    <w:rsid w:val="578F06BB"/>
    <w:rsid w:val="5799080C"/>
    <w:rsid w:val="579B0E0D"/>
    <w:rsid w:val="57A44166"/>
    <w:rsid w:val="57BB500C"/>
    <w:rsid w:val="57C32112"/>
    <w:rsid w:val="57C529E4"/>
    <w:rsid w:val="57CA68B6"/>
    <w:rsid w:val="57D13353"/>
    <w:rsid w:val="57D22A46"/>
    <w:rsid w:val="57D32355"/>
    <w:rsid w:val="57D81A92"/>
    <w:rsid w:val="57D85BBE"/>
    <w:rsid w:val="57D93AB1"/>
    <w:rsid w:val="57DB1652"/>
    <w:rsid w:val="57E04A72"/>
    <w:rsid w:val="57E22B81"/>
    <w:rsid w:val="57E24C8E"/>
    <w:rsid w:val="57E41C37"/>
    <w:rsid w:val="57E83927"/>
    <w:rsid w:val="57E97DCB"/>
    <w:rsid w:val="57EC3417"/>
    <w:rsid w:val="57F30C49"/>
    <w:rsid w:val="57F4051E"/>
    <w:rsid w:val="57F405FE"/>
    <w:rsid w:val="57FC5CEB"/>
    <w:rsid w:val="580746F5"/>
    <w:rsid w:val="580764A3"/>
    <w:rsid w:val="58095D77"/>
    <w:rsid w:val="580A1241"/>
    <w:rsid w:val="581806B0"/>
    <w:rsid w:val="58205520"/>
    <w:rsid w:val="58284D80"/>
    <w:rsid w:val="58296419"/>
    <w:rsid w:val="5830480E"/>
    <w:rsid w:val="58325DAB"/>
    <w:rsid w:val="58346B6C"/>
    <w:rsid w:val="583A0626"/>
    <w:rsid w:val="583B0ED7"/>
    <w:rsid w:val="583B444D"/>
    <w:rsid w:val="583D3C73"/>
    <w:rsid w:val="583F70C6"/>
    <w:rsid w:val="584274DB"/>
    <w:rsid w:val="58464598"/>
    <w:rsid w:val="584E40D2"/>
    <w:rsid w:val="5855720E"/>
    <w:rsid w:val="58596752"/>
    <w:rsid w:val="585B234B"/>
    <w:rsid w:val="58604189"/>
    <w:rsid w:val="58677550"/>
    <w:rsid w:val="586E702A"/>
    <w:rsid w:val="58737694"/>
    <w:rsid w:val="5875340D"/>
    <w:rsid w:val="587A6C75"/>
    <w:rsid w:val="587D13BE"/>
    <w:rsid w:val="587F6039"/>
    <w:rsid w:val="588A16DB"/>
    <w:rsid w:val="588C5432"/>
    <w:rsid w:val="58907216"/>
    <w:rsid w:val="58962301"/>
    <w:rsid w:val="589658F5"/>
    <w:rsid w:val="589B2FDB"/>
    <w:rsid w:val="589D50A1"/>
    <w:rsid w:val="58A30474"/>
    <w:rsid w:val="58A40196"/>
    <w:rsid w:val="58A65CBC"/>
    <w:rsid w:val="58A80DA5"/>
    <w:rsid w:val="58A967CE"/>
    <w:rsid w:val="58AD0DF8"/>
    <w:rsid w:val="58AE2EF7"/>
    <w:rsid w:val="58B501E2"/>
    <w:rsid w:val="58BC103B"/>
    <w:rsid w:val="58C87ED0"/>
    <w:rsid w:val="58CB7D65"/>
    <w:rsid w:val="58CF5213"/>
    <w:rsid w:val="58D02D39"/>
    <w:rsid w:val="58D5034F"/>
    <w:rsid w:val="58D520FD"/>
    <w:rsid w:val="58D94EC9"/>
    <w:rsid w:val="58DA48CF"/>
    <w:rsid w:val="58E62C10"/>
    <w:rsid w:val="58ED7447"/>
    <w:rsid w:val="58F06442"/>
    <w:rsid w:val="58F702C5"/>
    <w:rsid w:val="58F83953"/>
    <w:rsid w:val="58F85DEC"/>
    <w:rsid w:val="58F9290B"/>
    <w:rsid w:val="58FF53CC"/>
    <w:rsid w:val="5900361E"/>
    <w:rsid w:val="59017038"/>
    <w:rsid w:val="59044790"/>
    <w:rsid w:val="590A50FA"/>
    <w:rsid w:val="5915699E"/>
    <w:rsid w:val="591D2AC9"/>
    <w:rsid w:val="591F15CA"/>
    <w:rsid w:val="59255664"/>
    <w:rsid w:val="59262815"/>
    <w:rsid w:val="592635D8"/>
    <w:rsid w:val="59284923"/>
    <w:rsid w:val="592E1C1E"/>
    <w:rsid w:val="59336A55"/>
    <w:rsid w:val="59346B90"/>
    <w:rsid w:val="59360232"/>
    <w:rsid w:val="59394AD3"/>
    <w:rsid w:val="593E777F"/>
    <w:rsid w:val="593F2040"/>
    <w:rsid w:val="5943350B"/>
    <w:rsid w:val="594352B9"/>
    <w:rsid w:val="59485410"/>
    <w:rsid w:val="594A21C7"/>
    <w:rsid w:val="594C3D70"/>
    <w:rsid w:val="594F433C"/>
    <w:rsid w:val="595474C6"/>
    <w:rsid w:val="595B4CF8"/>
    <w:rsid w:val="59660D96"/>
    <w:rsid w:val="5967369D"/>
    <w:rsid w:val="596D2336"/>
    <w:rsid w:val="596D6B0E"/>
    <w:rsid w:val="597610C2"/>
    <w:rsid w:val="597D4C6F"/>
    <w:rsid w:val="598F04FE"/>
    <w:rsid w:val="598F4BC6"/>
    <w:rsid w:val="5996123D"/>
    <w:rsid w:val="59994DBA"/>
    <w:rsid w:val="599B03C3"/>
    <w:rsid w:val="59A3044D"/>
    <w:rsid w:val="59A6314A"/>
    <w:rsid w:val="59B55FB0"/>
    <w:rsid w:val="59BA2F21"/>
    <w:rsid w:val="59BC0DA3"/>
    <w:rsid w:val="59BE5287"/>
    <w:rsid w:val="59C31381"/>
    <w:rsid w:val="59C4651F"/>
    <w:rsid w:val="59C510F9"/>
    <w:rsid w:val="59D22C0A"/>
    <w:rsid w:val="59D52CBB"/>
    <w:rsid w:val="59D625D1"/>
    <w:rsid w:val="59D6437F"/>
    <w:rsid w:val="59D70C41"/>
    <w:rsid w:val="59DA7BF0"/>
    <w:rsid w:val="59E41F31"/>
    <w:rsid w:val="59E92616"/>
    <w:rsid w:val="59F54579"/>
    <w:rsid w:val="59F6057D"/>
    <w:rsid w:val="5A0033A7"/>
    <w:rsid w:val="5A025174"/>
    <w:rsid w:val="5A0507C0"/>
    <w:rsid w:val="5A09126C"/>
    <w:rsid w:val="5A0E1D6B"/>
    <w:rsid w:val="5A0E5262"/>
    <w:rsid w:val="5A0F2341"/>
    <w:rsid w:val="5A10237D"/>
    <w:rsid w:val="5A1F7AD4"/>
    <w:rsid w:val="5A221372"/>
    <w:rsid w:val="5A276988"/>
    <w:rsid w:val="5A2A46CB"/>
    <w:rsid w:val="5A2A5364"/>
    <w:rsid w:val="5A315A59"/>
    <w:rsid w:val="5A3468BF"/>
    <w:rsid w:val="5A355549"/>
    <w:rsid w:val="5A3B2A23"/>
    <w:rsid w:val="5A437653"/>
    <w:rsid w:val="5A446221"/>
    <w:rsid w:val="5A490FF5"/>
    <w:rsid w:val="5A4E03B9"/>
    <w:rsid w:val="5A552DE1"/>
    <w:rsid w:val="5A5A4FB0"/>
    <w:rsid w:val="5A5D5143"/>
    <w:rsid w:val="5A5F25C6"/>
    <w:rsid w:val="5A601E9A"/>
    <w:rsid w:val="5A625C12"/>
    <w:rsid w:val="5A6A6683"/>
    <w:rsid w:val="5A6E45B7"/>
    <w:rsid w:val="5A7145E3"/>
    <w:rsid w:val="5A753F56"/>
    <w:rsid w:val="5A7D1893"/>
    <w:rsid w:val="5A7F688E"/>
    <w:rsid w:val="5A851901"/>
    <w:rsid w:val="5A8C2916"/>
    <w:rsid w:val="5A8C2C8F"/>
    <w:rsid w:val="5A9164F8"/>
    <w:rsid w:val="5A975FA5"/>
    <w:rsid w:val="5A99767B"/>
    <w:rsid w:val="5A9A53AC"/>
    <w:rsid w:val="5A9B3078"/>
    <w:rsid w:val="5A9D1E59"/>
    <w:rsid w:val="5A9D6C4B"/>
    <w:rsid w:val="5A9F6E67"/>
    <w:rsid w:val="5AA03A5B"/>
    <w:rsid w:val="5AA5338D"/>
    <w:rsid w:val="5AA569AD"/>
    <w:rsid w:val="5AA77AC9"/>
    <w:rsid w:val="5AB154DD"/>
    <w:rsid w:val="5AB25358"/>
    <w:rsid w:val="5AB93108"/>
    <w:rsid w:val="5AC05560"/>
    <w:rsid w:val="5AC3026B"/>
    <w:rsid w:val="5AC94D5A"/>
    <w:rsid w:val="5ACA6CC7"/>
    <w:rsid w:val="5ACC000B"/>
    <w:rsid w:val="5ACE0BB8"/>
    <w:rsid w:val="5AD148AC"/>
    <w:rsid w:val="5AD22D98"/>
    <w:rsid w:val="5AD9194A"/>
    <w:rsid w:val="5ADD173D"/>
    <w:rsid w:val="5ADD6082"/>
    <w:rsid w:val="5ADF1011"/>
    <w:rsid w:val="5AE3172B"/>
    <w:rsid w:val="5AE900E2"/>
    <w:rsid w:val="5AEB7F90"/>
    <w:rsid w:val="5AED1980"/>
    <w:rsid w:val="5AF65560"/>
    <w:rsid w:val="5AF820D3"/>
    <w:rsid w:val="5AFD593B"/>
    <w:rsid w:val="5B0373F5"/>
    <w:rsid w:val="5B070DED"/>
    <w:rsid w:val="5B092532"/>
    <w:rsid w:val="5B09681D"/>
    <w:rsid w:val="5B127639"/>
    <w:rsid w:val="5B1A58B5"/>
    <w:rsid w:val="5B1F53F9"/>
    <w:rsid w:val="5B1F58B2"/>
    <w:rsid w:val="5B2F6B51"/>
    <w:rsid w:val="5B307ABF"/>
    <w:rsid w:val="5B3255E5"/>
    <w:rsid w:val="5B3475AF"/>
    <w:rsid w:val="5B385C87"/>
    <w:rsid w:val="5B3D52C3"/>
    <w:rsid w:val="5B4C63D3"/>
    <w:rsid w:val="5B4F1F89"/>
    <w:rsid w:val="5B53121A"/>
    <w:rsid w:val="5B536054"/>
    <w:rsid w:val="5B5437AD"/>
    <w:rsid w:val="5B5A3BA9"/>
    <w:rsid w:val="5B633E8B"/>
    <w:rsid w:val="5B70435F"/>
    <w:rsid w:val="5B786E00"/>
    <w:rsid w:val="5B7B51DE"/>
    <w:rsid w:val="5B7C5700"/>
    <w:rsid w:val="5B81656C"/>
    <w:rsid w:val="5B823D2F"/>
    <w:rsid w:val="5B8514BC"/>
    <w:rsid w:val="5B865931"/>
    <w:rsid w:val="5B936CE1"/>
    <w:rsid w:val="5B9729CE"/>
    <w:rsid w:val="5B974DF6"/>
    <w:rsid w:val="5B975D90"/>
    <w:rsid w:val="5BAD7361"/>
    <w:rsid w:val="5BAF4E87"/>
    <w:rsid w:val="5BB71BBE"/>
    <w:rsid w:val="5BB77C09"/>
    <w:rsid w:val="5BB97AB4"/>
    <w:rsid w:val="5BBB1A7E"/>
    <w:rsid w:val="5BBB668D"/>
    <w:rsid w:val="5BBC75A4"/>
    <w:rsid w:val="5BC326E1"/>
    <w:rsid w:val="5BC56B78"/>
    <w:rsid w:val="5BC7745A"/>
    <w:rsid w:val="5BC81CD1"/>
    <w:rsid w:val="5BCA3A6F"/>
    <w:rsid w:val="5BCB2A7B"/>
    <w:rsid w:val="5BCC3C8B"/>
    <w:rsid w:val="5BCD4A00"/>
    <w:rsid w:val="5BD05073"/>
    <w:rsid w:val="5BD54554"/>
    <w:rsid w:val="5BD75AB2"/>
    <w:rsid w:val="5BDB4667"/>
    <w:rsid w:val="5BE156FC"/>
    <w:rsid w:val="5BE16F3D"/>
    <w:rsid w:val="5BE865EB"/>
    <w:rsid w:val="5BEA5EBF"/>
    <w:rsid w:val="5BFC7048"/>
    <w:rsid w:val="5BFD3E45"/>
    <w:rsid w:val="5BFD563B"/>
    <w:rsid w:val="5C02145B"/>
    <w:rsid w:val="5C0304F7"/>
    <w:rsid w:val="5C036F81"/>
    <w:rsid w:val="5C0656BB"/>
    <w:rsid w:val="5C123E95"/>
    <w:rsid w:val="5C13353F"/>
    <w:rsid w:val="5C162F5B"/>
    <w:rsid w:val="5C1A7BB0"/>
    <w:rsid w:val="5C1E0236"/>
    <w:rsid w:val="5C2018E1"/>
    <w:rsid w:val="5C2E6B2C"/>
    <w:rsid w:val="5C32128D"/>
    <w:rsid w:val="5C341831"/>
    <w:rsid w:val="5C3F0ED4"/>
    <w:rsid w:val="5C3F445D"/>
    <w:rsid w:val="5C447CC6"/>
    <w:rsid w:val="5C4A1019"/>
    <w:rsid w:val="5C541BBD"/>
    <w:rsid w:val="5C5563C3"/>
    <w:rsid w:val="5C584707"/>
    <w:rsid w:val="5C597265"/>
    <w:rsid w:val="5C5B500F"/>
    <w:rsid w:val="5C686BC5"/>
    <w:rsid w:val="5C6C2D78"/>
    <w:rsid w:val="5C712CEA"/>
    <w:rsid w:val="5C762BE0"/>
    <w:rsid w:val="5C8005D2"/>
    <w:rsid w:val="5C841E70"/>
    <w:rsid w:val="5C883E97"/>
    <w:rsid w:val="5C884286"/>
    <w:rsid w:val="5C8A62B0"/>
    <w:rsid w:val="5C8B39AA"/>
    <w:rsid w:val="5C8E2CEF"/>
    <w:rsid w:val="5C987A6F"/>
    <w:rsid w:val="5C9D1184"/>
    <w:rsid w:val="5CA02A22"/>
    <w:rsid w:val="5CA269EF"/>
    <w:rsid w:val="5CAB09A8"/>
    <w:rsid w:val="5CB007BD"/>
    <w:rsid w:val="5CB0535B"/>
    <w:rsid w:val="5CB10FE2"/>
    <w:rsid w:val="5CC57EA0"/>
    <w:rsid w:val="5CCB282F"/>
    <w:rsid w:val="5CCB291C"/>
    <w:rsid w:val="5CD13AC6"/>
    <w:rsid w:val="5CD342F0"/>
    <w:rsid w:val="5CD507BD"/>
    <w:rsid w:val="5CD66444"/>
    <w:rsid w:val="5CD9195A"/>
    <w:rsid w:val="5CDA17A4"/>
    <w:rsid w:val="5CDC52A2"/>
    <w:rsid w:val="5CDC7EFE"/>
    <w:rsid w:val="5CDD3283"/>
    <w:rsid w:val="5CDF354A"/>
    <w:rsid w:val="5CE600A7"/>
    <w:rsid w:val="5CE744FA"/>
    <w:rsid w:val="5CE943C9"/>
    <w:rsid w:val="5CEC5C67"/>
    <w:rsid w:val="5CF05884"/>
    <w:rsid w:val="5CF2642F"/>
    <w:rsid w:val="5CF65D9D"/>
    <w:rsid w:val="5CFF0903"/>
    <w:rsid w:val="5D02548B"/>
    <w:rsid w:val="5D07484F"/>
    <w:rsid w:val="5D076B7F"/>
    <w:rsid w:val="5D0861B5"/>
    <w:rsid w:val="5D094A6B"/>
    <w:rsid w:val="5D1256CE"/>
    <w:rsid w:val="5D134EC7"/>
    <w:rsid w:val="5D1458EA"/>
    <w:rsid w:val="5D1470A5"/>
    <w:rsid w:val="5D156F6C"/>
    <w:rsid w:val="5D171481"/>
    <w:rsid w:val="5D1A27D4"/>
    <w:rsid w:val="5D1C641A"/>
    <w:rsid w:val="5D1F3E08"/>
    <w:rsid w:val="5D23703E"/>
    <w:rsid w:val="5D273852"/>
    <w:rsid w:val="5D2A7511"/>
    <w:rsid w:val="5D2B2C34"/>
    <w:rsid w:val="5D2D05C5"/>
    <w:rsid w:val="5D30024A"/>
    <w:rsid w:val="5D331AE8"/>
    <w:rsid w:val="5D380EAD"/>
    <w:rsid w:val="5D414205"/>
    <w:rsid w:val="5D431218"/>
    <w:rsid w:val="5D4361AE"/>
    <w:rsid w:val="5D554E20"/>
    <w:rsid w:val="5D5A0E23"/>
    <w:rsid w:val="5D5D22F3"/>
    <w:rsid w:val="5D5E2BBA"/>
    <w:rsid w:val="5D614959"/>
    <w:rsid w:val="5D63091F"/>
    <w:rsid w:val="5D665A1A"/>
    <w:rsid w:val="5D6A375C"/>
    <w:rsid w:val="5D6F2B20"/>
    <w:rsid w:val="5D7E058C"/>
    <w:rsid w:val="5D851265"/>
    <w:rsid w:val="5D855D7E"/>
    <w:rsid w:val="5D877FFD"/>
    <w:rsid w:val="5D8D744A"/>
    <w:rsid w:val="5D8F6D1E"/>
    <w:rsid w:val="5D900CE9"/>
    <w:rsid w:val="5D930BD9"/>
    <w:rsid w:val="5D944335"/>
    <w:rsid w:val="5D9C7924"/>
    <w:rsid w:val="5D9E14AA"/>
    <w:rsid w:val="5D9F2CDA"/>
    <w:rsid w:val="5DAB6A1E"/>
    <w:rsid w:val="5DB20C5F"/>
    <w:rsid w:val="5DB449D7"/>
    <w:rsid w:val="5DB6074F"/>
    <w:rsid w:val="5DB9023F"/>
    <w:rsid w:val="5DCA5FA9"/>
    <w:rsid w:val="5DCB1AAA"/>
    <w:rsid w:val="5DCC20E0"/>
    <w:rsid w:val="5DCD7847"/>
    <w:rsid w:val="5DD64E3B"/>
    <w:rsid w:val="5DDC7225"/>
    <w:rsid w:val="5DDE6DED"/>
    <w:rsid w:val="5DEB57BA"/>
    <w:rsid w:val="5DED2C36"/>
    <w:rsid w:val="5DEF08EC"/>
    <w:rsid w:val="5DEF19B9"/>
    <w:rsid w:val="5DEF5A0F"/>
    <w:rsid w:val="5DF35DAC"/>
    <w:rsid w:val="5DF52C2F"/>
    <w:rsid w:val="5DF809C2"/>
    <w:rsid w:val="5DF83F93"/>
    <w:rsid w:val="5DF9688E"/>
    <w:rsid w:val="5E0017B8"/>
    <w:rsid w:val="5E033269"/>
    <w:rsid w:val="5E050024"/>
    <w:rsid w:val="5E086AD1"/>
    <w:rsid w:val="5E0B1537"/>
    <w:rsid w:val="5E0C4813"/>
    <w:rsid w:val="5E0C65C1"/>
    <w:rsid w:val="5E0F6411"/>
    <w:rsid w:val="5E121A2A"/>
    <w:rsid w:val="5E162F9C"/>
    <w:rsid w:val="5E1D3741"/>
    <w:rsid w:val="5E231C98"/>
    <w:rsid w:val="5E244FDC"/>
    <w:rsid w:val="5E2B0251"/>
    <w:rsid w:val="5E2F405E"/>
    <w:rsid w:val="5E3133B3"/>
    <w:rsid w:val="5E333F84"/>
    <w:rsid w:val="5E3E2E87"/>
    <w:rsid w:val="5E3E7294"/>
    <w:rsid w:val="5E435D5B"/>
    <w:rsid w:val="5E456B54"/>
    <w:rsid w:val="5E4D0988"/>
    <w:rsid w:val="5E5A37D0"/>
    <w:rsid w:val="5E5D0BCB"/>
    <w:rsid w:val="5E7E6D93"/>
    <w:rsid w:val="5E80006A"/>
    <w:rsid w:val="5E875C48"/>
    <w:rsid w:val="5E8D151C"/>
    <w:rsid w:val="5E8D4BBD"/>
    <w:rsid w:val="5E914D18"/>
    <w:rsid w:val="5E960581"/>
    <w:rsid w:val="5E9F5687"/>
    <w:rsid w:val="5E9F7435"/>
    <w:rsid w:val="5EA46321"/>
    <w:rsid w:val="5EA93E10"/>
    <w:rsid w:val="5EAB0365"/>
    <w:rsid w:val="5EAE3CF9"/>
    <w:rsid w:val="5EB325E8"/>
    <w:rsid w:val="5EB41F5E"/>
    <w:rsid w:val="5EB84053"/>
    <w:rsid w:val="5EB93C07"/>
    <w:rsid w:val="5EBB7FE7"/>
    <w:rsid w:val="5EC31BE2"/>
    <w:rsid w:val="5EC92704"/>
    <w:rsid w:val="5EC96260"/>
    <w:rsid w:val="5ED15115"/>
    <w:rsid w:val="5ED721C1"/>
    <w:rsid w:val="5EEC01A1"/>
    <w:rsid w:val="5EEC1F4F"/>
    <w:rsid w:val="5EF05EE3"/>
    <w:rsid w:val="5EF134FF"/>
    <w:rsid w:val="5EF13A09"/>
    <w:rsid w:val="5EF33802"/>
    <w:rsid w:val="5EF808F3"/>
    <w:rsid w:val="5EF93811"/>
    <w:rsid w:val="5EFB454D"/>
    <w:rsid w:val="5EFC5714"/>
    <w:rsid w:val="5EFE576E"/>
    <w:rsid w:val="5F017013"/>
    <w:rsid w:val="5F025C16"/>
    <w:rsid w:val="5F08322C"/>
    <w:rsid w:val="5F0F5644"/>
    <w:rsid w:val="5F103E8F"/>
    <w:rsid w:val="5F1B3AAC"/>
    <w:rsid w:val="5F1C50BC"/>
    <w:rsid w:val="5F1C6CD8"/>
    <w:rsid w:val="5F1D47FE"/>
    <w:rsid w:val="5F1E58A9"/>
    <w:rsid w:val="5F293462"/>
    <w:rsid w:val="5F2A5ECB"/>
    <w:rsid w:val="5F2B2A77"/>
    <w:rsid w:val="5F2E039A"/>
    <w:rsid w:val="5F300033"/>
    <w:rsid w:val="5F3612BD"/>
    <w:rsid w:val="5F381638"/>
    <w:rsid w:val="5F3833E6"/>
    <w:rsid w:val="5F385194"/>
    <w:rsid w:val="5F411A04"/>
    <w:rsid w:val="5F4355E2"/>
    <w:rsid w:val="5F554E62"/>
    <w:rsid w:val="5F5A0513"/>
    <w:rsid w:val="5F5D2E4C"/>
    <w:rsid w:val="5F5F0972"/>
    <w:rsid w:val="5F645F89"/>
    <w:rsid w:val="5F6C3D73"/>
    <w:rsid w:val="5F710D50"/>
    <w:rsid w:val="5F73441E"/>
    <w:rsid w:val="5F772CCE"/>
    <w:rsid w:val="5F832D98"/>
    <w:rsid w:val="5F8A5832"/>
    <w:rsid w:val="5F8E562C"/>
    <w:rsid w:val="5F904FD0"/>
    <w:rsid w:val="5F9062DA"/>
    <w:rsid w:val="5F932215"/>
    <w:rsid w:val="5F9D2CFC"/>
    <w:rsid w:val="5FA6034F"/>
    <w:rsid w:val="5FAD7930"/>
    <w:rsid w:val="5FAD7B8C"/>
    <w:rsid w:val="5FAE5456"/>
    <w:rsid w:val="5FAF387F"/>
    <w:rsid w:val="5FB213EA"/>
    <w:rsid w:val="5FB54A36"/>
    <w:rsid w:val="5FB7255D"/>
    <w:rsid w:val="5FBA587D"/>
    <w:rsid w:val="5FC2728A"/>
    <w:rsid w:val="5FC367C7"/>
    <w:rsid w:val="5FCB425A"/>
    <w:rsid w:val="5FCF2B97"/>
    <w:rsid w:val="5FCF3D4A"/>
    <w:rsid w:val="5FD7077C"/>
    <w:rsid w:val="5FD90725"/>
    <w:rsid w:val="5FDC40DC"/>
    <w:rsid w:val="5FDE5D3B"/>
    <w:rsid w:val="5FE86BA0"/>
    <w:rsid w:val="5FEF1CF6"/>
    <w:rsid w:val="5FEF619A"/>
    <w:rsid w:val="5FF10A7D"/>
    <w:rsid w:val="5FF23595"/>
    <w:rsid w:val="5FF31DA6"/>
    <w:rsid w:val="5FF612D7"/>
    <w:rsid w:val="5FF655F4"/>
    <w:rsid w:val="5FF67529"/>
    <w:rsid w:val="5FFF5CB2"/>
    <w:rsid w:val="60025ECE"/>
    <w:rsid w:val="600C644D"/>
    <w:rsid w:val="600F2399"/>
    <w:rsid w:val="60145C01"/>
    <w:rsid w:val="60161979"/>
    <w:rsid w:val="60196D73"/>
    <w:rsid w:val="6022031E"/>
    <w:rsid w:val="6029095A"/>
    <w:rsid w:val="603112A3"/>
    <w:rsid w:val="60317F97"/>
    <w:rsid w:val="60323AD2"/>
    <w:rsid w:val="6037369D"/>
    <w:rsid w:val="60397983"/>
    <w:rsid w:val="603B13E0"/>
    <w:rsid w:val="603C58DB"/>
    <w:rsid w:val="60402552"/>
    <w:rsid w:val="60416253"/>
    <w:rsid w:val="60432042"/>
    <w:rsid w:val="60433DF0"/>
    <w:rsid w:val="6045400C"/>
    <w:rsid w:val="60471D37"/>
    <w:rsid w:val="605150D5"/>
    <w:rsid w:val="605A7DB3"/>
    <w:rsid w:val="605B738C"/>
    <w:rsid w:val="605C60CD"/>
    <w:rsid w:val="60640573"/>
    <w:rsid w:val="60651FB9"/>
    <w:rsid w:val="60652FF7"/>
    <w:rsid w:val="60673F83"/>
    <w:rsid w:val="60687CFB"/>
    <w:rsid w:val="606A3A73"/>
    <w:rsid w:val="606C6D00"/>
    <w:rsid w:val="606E58F0"/>
    <w:rsid w:val="606F273E"/>
    <w:rsid w:val="607641C6"/>
    <w:rsid w:val="60805044"/>
    <w:rsid w:val="60806DF2"/>
    <w:rsid w:val="60844B35"/>
    <w:rsid w:val="60856E96"/>
    <w:rsid w:val="60884E33"/>
    <w:rsid w:val="608B5A6C"/>
    <w:rsid w:val="608C1C3B"/>
    <w:rsid w:val="608D150F"/>
    <w:rsid w:val="608E115D"/>
    <w:rsid w:val="608E464C"/>
    <w:rsid w:val="608E4DD3"/>
    <w:rsid w:val="60956B25"/>
    <w:rsid w:val="60966616"/>
    <w:rsid w:val="609E5C64"/>
    <w:rsid w:val="60A2320D"/>
    <w:rsid w:val="60A30D33"/>
    <w:rsid w:val="60A50477"/>
    <w:rsid w:val="60A96349"/>
    <w:rsid w:val="60AF0677"/>
    <w:rsid w:val="60B116A2"/>
    <w:rsid w:val="60B371C8"/>
    <w:rsid w:val="60B42403"/>
    <w:rsid w:val="60B46A9C"/>
    <w:rsid w:val="60C3030A"/>
    <w:rsid w:val="60CA4511"/>
    <w:rsid w:val="60CA6BAB"/>
    <w:rsid w:val="60D33FA2"/>
    <w:rsid w:val="60D96503"/>
    <w:rsid w:val="60E16920"/>
    <w:rsid w:val="60E3644E"/>
    <w:rsid w:val="60E90E3C"/>
    <w:rsid w:val="60EB004D"/>
    <w:rsid w:val="610078DA"/>
    <w:rsid w:val="610A4822"/>
    <w:rsid w:val="610E08A2"/>
    <w:rsid w:val="610E79A4"/>
    <w:rsid w:val="61144185"/>
    <w:rsid w:val="611834CF"/>
    <w:rsid w:val="611D0AE5"/>
    <w:rsid w:val="611E2EDC"/>
    <w:rsid w:val="61241E74"/>
    <w:rsid w:val="6129482F"/>
    <w:rsid w:val="612956DC"/>
    <w:rsid w:val="6129748A"/>
    <w:rsid w:val="612A02E8"/>
    <w:rsid w:val="61353281"/>
    <w:rsid w:val="61374FBB"/>
    <w:rsid w:val="613A51F3"/>
    <w:rsid w:val="613C15CD"/>
    <w:rsid w:val="613C71BD"/>
    <w:rsid w:val="614147D4"/>
    <w:rsid w:val="614F601C"/>
    <w:rsid w:val="61543255"/>
    <w:rsid w:val="6154456B"/>
    <w:rsid w:val="615472B7"/>
    <w:rsid w:val="6155202D"/>
    <w:rsid w:val="615648C4"/>
    <w:rsid w:val="615904FD"/>
    <w:rsid w:val="615C785F"/>
    <w:rsid w:val="615F2ECF"/>
    <w:rsid w:val="61645C54"/>
    <w:rsid w:val="61652C2D"/>
    <w:rsid w:val="61670689"/>
    <w:rsid w:val="61670A38"/>
    <w:rsid w:val="616A14E3"/>
    <w:rsid w:val="616D69D4"/>
    <w:rsid w:val="61773A11"/>
    <w:rsid w:val="61774B9A"/>
    <w:rsid w:val="61783AE7"/>
    <w:rsid w:val="61783F6D"/>
    <w:rsid w:val="617F354E"/>
    <w:rsid w:val="618172C6"/>
    <w:rsid w:val="6183247B"/>
    <w:rsid w:val="61866062"/>
    <w:rsid w:val="61891AD2"/>
    <w:rsid w:val="6189617B"/>
    <w:rsid w:val="619265B3"/>
    <w:rsid w:val="61946F83"/>
    <w:rsid w:val="6198016C"/>
    <w:rsid w:val="619E5802"/>
    <w:rsid w:val="61A46B11"/>
    <w:rsid w:val="61A905CB"/>
    <w:rsid w:val="61AB3132"/>
    <w:rsid w:val="61AE6B02"/>
    <w:rsid w:val="61B64382"/>
    <w:rsid w:val="61B74A96"/>
    <w:rsid w:val="61BC02FE"/>
    <w:rsid w:val="61BD0617"/>
    <w:rsid w:val="61C64D38"/>
    <w:rsid w:val="61C80171"/>
    <w:rsid w:val="61CF0650"/>
    <w:rsid w:val="61CF5DA0"/>
    <w:rsid w:val="61D0414B"/>
    <w:rsid w:val="61D171D6"/>
    <w:rsid w:val="61D4389A"/>
    <w:rsid w:val="61D62376"/>
    <w:rsid w:val="61DC274E"/>
    <w:rsid w:val="61E11B13"/>
    <w:rsid w:val="61ED19F0"/>
    <w:rsid w:val="61ED6709"/>
    <w:rsid w:val="61EF3DDE"/>
    <w:rsid w:val="61F1187B"/>
    <w:rsid w:val="61F7620E"/>
    <w:rsid w:val="61FA4049"/>
    <w:rsid w:val="62015275"/>
    <w:rsid w:val="62015A47"/>
    <w:rsid w:val="620665CF"/>
    <w:rsid w:val="620925DF"/>
    <w:rsid w:val="620B260D"/>
    <w:rsid w:val="620E488E"/>
    <w:rsid w:val="62174B51"/>
    <w:rsid w:val="62235D73"/>
    <w:rsid w:val="62251304"/>
    <w:rsid w:val="622A7403"/>
    <w:rsid w:val="62327ECA"/>
    <w:rsid w:val="623426B3"/>
    <w:rsid w:val="623563AE"/>
    <w:rsid w:val="6236783E"/>
    <w:rsid w:val="62391B02"/>
    <w:rsid w:val="62420744"/>
    <w:rsid w:val="624327CD"/>
    <w:rsid w:val="62446E94"/>
    <w:rsid w:val="62451BE5"/>
    <w:rsid w:val="62495CBF"/>
    <w:rsid w:val="624B51DE"/>
    <w:rsid w:val="624D71A8"/>
    <w:rsid w:val="625152A3"/>
    <w:rsid w:val="62600C89"/>
    <w:rsid w:val="626800BF"/>
    <w:rsid w:val="626B5563"/>
    <w:rsid w:val="627F3350"/>
    <w:rsid w:val="62813525"/>
    <w:rsid w:val="62880827"/>
    <w:rsid w:val="62886432"/>
    <w:rsid w:val="628A2B7A"/>
    <w:rsid w:val="628E2720"/>
    <w:rsid w:val="628E6F3F"/>
    <w:rsid w:val="629123E8"/>
    <w:rsid w:val="629B2483"/>
    <w:rsid w:val="62A857F0"/>
    <w:rsid w:val="62AA45FB"/>
    <w:rsid w:val="62AD7C47"/>
    <w:rsid w:val="62AF7E63"/>
    <w:rsid w:val="62B26574"/>
    <w:rsid w:val="62BF2393"/>
    <w:rsid w:val="62C31218"/>
    <w:rsid w:val="62C76F5B"/>
    <w:rsid w:val="62D86221"/>
    <w:rsid w:val="62E278F0"/>
    <w:rsid w:val="62E37759"/>
    <w:rsid w:val="62E418BB"/>
    <w:rsid w:val="62E53885"/>
    <w:rsid w:val="62E73159"/>
    <w:rsid w:val="62E775FD"/>
    <w:rsid w:val="62EC69C1"/>
    <w:rsid w:val="62ED5AF5"/>
    <w:rsid w:val="62EF2470"/>
    <w:rsid w:val="62F02F15"/>
    <w:rsid w:val="62F14F2C"/>
    <w:rsid w:val="62F60036"/>
    <w:rsid w:val="62F71D91"/>
    <w:rsid w:val="62F82222"/>
    <w:rsid w:val="62FA7330"/>
    <w:rsid w:val="62FD472A"/>
    <w:rsid w:val="62FE04A2"/>
    <w:rsid w:val="62FF0E19"/>
    <w:rsid w:val="63005269"/>
    <w:rsid w:val="630109D6"/>
    <w:rsid w:val="6302526F"/>
    <w:rsid w:val="630A6666"/>
    <w:rsid w:val="630C2BBF"/>
    <w:rsid w:val="630E6937"/>
    <w:rsid w:val="630F3498"/>
    <w:rsid w:val="63141A74"/>
    <w:rsid w:val="63320DCB"/>
    <w:rsid w:val="633234DD"/>
    <w:rsid w:val="63422A85"/>
    <w:rsid w:val="634265E1"/>
    <w:rsid w:val="63480C41"/>
    <w:rsid w:val="634A52FD"/>
    <w:rsid w:val="634D7E8E"/>
    <w:rsid w:val="634E7C3F"/>
    <w:rsid w:val="63534C92"/>
    <w:rsid w:val="63554566"/>
    <w:rsid w:val="635D341B"/>
    <w:rsid w:val="635D67A5"/>
    <w:rsid w:val="63600BB5"/>
    <w:rsid w:val="6361114A"/>
    <w:rsid w:val="6368443D"/>
    <w:rsid w:val="63696264"/>
    <w:rsid w:val="636F07CE"/>
    <w:rsid w:val="6370076E"/>
    <w:rsid w:val="63711771"/>
    <w:rsid w:val="63746962"/>
    <w:rsid w:val="637469CD"/>
    <w:rsid w:val="63757DFA"/>
    <w:rsid w:val="63860BC4"/>
    <w:rsid w:val="638B2A9F"/>
    <w:rsid w:val="63901A42"/>
    <w:rsid w:val="63952BB5"/>
    <w:rsid w:val="639A2453"/>
    <w:rsid w:val="639B7BD6"/>
    <w:rsid w:val="639C3F43"/>
    <w:rsid w:val="639D7CBB"/>
    <w:rsid w:val="639E415F"/>
    <w:rsid w:val="63A16497"/>
    <w:rsid w:val="63A37DD4"/>
    <w:rsid w:val="63A84AB8"/>
    <w:rsid w:val="63AB2A58"/>
    <w:rsid w:val="63B075EA"/>
    <w:rsid w:val="63B23767"/>
    <w:rsid w:val="63B3395D"/>
    <w:rsid w:val="63B74933"/>
    <w:rsid w:val="63B76FCF"/>
    <w:rsid w:val="63BE65AF"/>
    <w:rsid w:val="63BF40D6"/>
    <w:rsid w:val="63C17E4E"/>
    <w:rsid w:val="63C3753F"/>
    <w:rsid w:val="63C90AC1"/>
    <w:rsid w:val="63CB5574"/>
    <w:rsid w:val="63CD05A1"/>
    <w:rsid w:val="63CF256B"/>
    <w:rsid w:val="63D800D9"/>
    <w:rsid w:val="63E06A46"/>
    <w:rsid w:val="63E34D49"/>
    <w:rsid w:val="63E47698"/>
    <w:rsid w:val="63E4785C"/>
    <w:rsid w:val="63E657E1"/>
    <w:rsid w:val="63E853DA"/>
    <w:rsid w:val="63E911CE"/>
    <w:rsid w:val="63F24E8B"/>
    <w:rsid w:val="63F36710"/>
    <w:rsid w:val="63F47AC7"/>
    <w:rsid w:val="63F56961"/>
    <w:rsid w:val="63F7386F"/>
    <w:rsid w:val="63FF00EA"/>
    <w:rsid w:val="64033B91"/>
    <w:rsid w:val="64055F8C"/>
    <w:rsid w:val="64063620"/>
    <w:rsid w:val="6408782B"/>
    <w:rsid w:val="640C7B53"/>
    <w:rsid w:val="6418663C"/>
    <w:rsid w:val="64195594"/>
    <w:rsid w:val="64202DC6"/>
    <w:rsid w:val="642147F0"/>
    <w:rsid w:val="64281C7B"/>
    <w:rsid w:val="643334EE"/>
    <w:rsid w:val="64393E88"/>
    <w:rsid w:val="643E4FFA"/>
    <w:rsid w:val="643F291A"/>
    <w:rsid w:val="64405857"/>
    <w:rsid w:val="64410F8F"/>
    <w:rsid w:val="64453AE4"/>
    <w:rsid w:val="64462101"/>
    <w:rsid w:val="644665A5"/>
    <w:rsid w:val="644A76E2"/>
    <w:rsid w:val="644C1116"/>
    <w:rsid w:val="644F0FB6"/>
    <w:rsid w:val="64591E34"/>
    <w:rsid w:val="645A64FF"/>
    <w:rsid w:val="645B63C1"/>
    <w:rsid w:val="645C1924"/>
    <w:rsid w:val="64664551"/>
    <w:rsid w:val="646658D1"/>
    <w:rsid w:val="646F27F6"/>
    <w:rsid w:val="64746635"/>
    <w:rsid w:val="6477283B"/>
    <w:rsid w:val="64801AB7"/>
    <w:rsid w:val="6480630D"/>
    <w:rsid w:val="6490215B"/>
    <w:rsid w:val="64947B20"/>
    <w:rsid w:val="64977E8A"/>
    <w:rsid w:val="64A97036"/>
    <w:rsid w:val="64AA535B"/>
    <w:rsid w:val="64AC6DC5"/>
    <w:rsid w:val="64AD03D2"/>
    <w:rsid w:val="64C179D9"/>
    <w:rsid w:val="64CF4718"/>
    <w:rsid w:val="64D270BE"/>
    <w:rsid w:val="64D450D8"/>
    <w:rsid w:val="64DD0CB7"/>
    <w:rsid w:val="64DF63A3"/>
    <w:rsid w:val="64E57B6C"/>
    <w:rsid w:val="64EE1463"/>
    <w:rsid w:val="64F41B5D"/>
    <w:rsid w:val="64F46001"/>
    <w:rsid w:val="64FD18D2"/>
    <w:rsid w:val="65006754"/>
    <w:rsid w:val="65051FBC"/>
    <w:rsid w:val="65081993"/>
    <w:rsid w:val="650A748C"/>
    <w:rsid w:val="650C6EA7"/>
    <w:rsid w:val="650D2572"/>
    <w:rsid w:val="651421FF"/>
    <w:rsid w:val="65150451"/>
    <w:rsid w:val="65200BA4"/>
    <w:rsid w:val="652137A1"/>
    <w:rsid w:val="65241F3A"/>
    <w:rsid w:val="652D541C"/>
    <w:rsid w:val="65302769"/>
    <w:rsid w:val="653463FD"/>
    <w:rsid w:val="653829CA"/>
    <w:rsid w:val="653A1C66"/>
    <w:rsid w:val="65424FBE"/>
    <w:rsid w:val="65450AA3"/>
    <w:rsid w:val="65480A9D"/>
    <w:rsid w:val="654939E3"/>
    <w:rsid w:val="654B1735"/>
    <w:rsid w:val="654F4FE5"/>
    <w:rsid w:val="65543D47"/>
    <w:rsid w:val="655471D8"/>
    <w:rsid w:val="65593D9C"/>
    <w:rsid w:val="655B7E2E"/>
    <w:rsid w:val="655D3BA6"/>
    <w:rsid w:val="65615FE2"/>
    <w:rsid w:val="65744A4C"/>
    <w:rsid w:val="657707B3"/>
    <w:rsid w:val="6577672D"/>
    <w:rsid w:val="657D15CD"/>
    <w:rsid w:val="65801643"/>
    <w:rsid w:val="6580466B"/>
    <w:rsid w:val="65815627"/>
    <w:rsid w:val="65827169"/>
    <w:rsid w:val="658729D1"/>
    <w:rsid w:val="658B0713"/>
    <w:rsid w:val="658B3C19"/>
    <w:rsid w:val="658B7132"/>
    <w:rsid w:val="65956E9C"/>
    <w:rsid w:val="6598698C"/>
    <w:rsid w:val="65A82464"/>
    <w:rsid w:val="65AF6E4B"/>
    <w:rsid w:val="65B77ED1"/>
    <w:rsid w:val="65BB098D"/>
    <w:rsid w:val="65BB7AA0"/>
    <w:rsid w:val="65BC08CD"/>
    <w:rsid w:val="65BF748B"/>
    <w:rsid w:val="65CC201A"/>
    <w:rsid w:val="65D379C4"/>
    <w:rsid w:val="65D7514E"/>
    <w:rsid w:val="65D75707"/>
    <w:rsid w:val="65DD0843"/>
    <w:rsid w:val="65DD44DA"/>
    <w:rsid w:val="65DE018C"/>
    <w:rsid w:val="65DE02B8"/>
    <w:rsid w:val="65DF1C04"/>
    <w:rsid w:val="65E816C2"/>
    <w:rsid w:val="65ED04A6"/>
    <w:rsid w:val="65F00576"/>
    <w:rsid w:val="65F35787"/>
    <w:rsid w:val="65F46379"/>
    <w:rsid w:val="65F8166B"/>
    <w:rsid w:val="65FA13F5"/>
    <w:rsid w:val="65FD2C93"/>
    <w:rsid w:val="65FF07B9"/>
    <w:rsid w:val="66003776"/>
    <w:rsid w:val="660539C7"/>
    <w:rsid w:val="66056EFA"/>
    <w:rsid w:val="66057717"/>
    <w:rsid w:val="660B1854"/>
    <w:rsid w:val="661007B8"/>
    <w:rsid w:val="66124991"/>
    <w:rsid w:val="66171FA7"/>
    <w:rsid w:val="661A3845"/>
    <w:rsid w:val="661D72B3"/>
    <w:rsid w:val="661F2BDE"/>
    <w:rsid w:val="662074B2"/>
    <w:rsid w:val="66240220"/>
    <w:rsid w:val="6624443D"/>
    <w:rsid w:val="662A244F"/>
    <w:rsid w:val="662B7A06"/>
    <w:rsid w:val="662D5D9A"/>
    <w:rsid w:val="663012BB"/>
    <w:rsid w:val="66334559"/>
    <w:rsid w:val="6647491B"/>
    <w:rsid w:val="66487A03"/>
    <w:rsid w:val="664A50ED"/>
    <w:rsid w:val="664B2406"/>
    <w:rsid w:val="664C207E"/>
    <w:rsid w:val="66560D21"/>
    <w:rsid w:val="665905FC"/>
    <w:rsid w:val="665D213E"/>
    <w:rsid w:val="665E10CA"/>
    <w:rsid w:val="66602E75"/>
    <w:rsid w:val="666160A2"/>
    <w:rsid w:val="66645D64"/>
    <w:rsid w:val="666845B1"/>
    <w:rsid w:val="666A3252"/>
    <w:rsid w:val="666D1BA3"/>
    <w:rsid w:val="666E2D20"/>
    <w:rsid w:val="666F3F89"/>
    <w:rsid w:val="66776A41"/>
    <w:rsid w:val="667967BE"/>
    <w:rsid w:val="667E3DD4"/>
    <w:rsid w:val="66811B16"/>
    <w:rsid w:val="669958CF"/>
    <w:rsid w:val="66996E60"/>
    <w:rsid w:val="66A60F55"/>
    <w:rsid w:val="66A81A10"/>
    <w:rsid w:val="66AB26EF"/>
    <w:rsid w:val="66AB482C"/>
    <w:rsid w:val="66AC783F"/>
    <w:rsid w:val="66AD2B19"/>
    <w:rsid w:val="66AE50EE"/>
    <w:rsid w:val="66B96225"/>
    <w:rsid w:val="66BE0674"/>
    <w:rsid w:val="66BF1CA6"/>
    <w:rsid w:val="66C20165"/>
    <w:rsid w:val="66C23DCC"/>
    <w:rsid w:val="66CF2882"/>
    <w:rsid w:val="66CF7E35"/>
    <w:rsid w:val="66D00B56"/>
    <w:rsid w:val="66D52415"/>
    <w:rsid w:val="66D60E1C"/>
    <w:rsid w:val="66D87988"/>
    <w:rsid w:val="66DD6C01"/>
    <w:rsid w:val="66DE42D9"/>
    <w:rsid w:val="66DE4873"/>
    <w:rsid w:val="66E0683D"/>
    <w:rsid w:val="66E31E89"/>
    <w:rsid w:val="66E55C01"/>
    <w:rsid w:val="66EB6908"/>
    <w:rsid w:val="66F269FA"/>
    <w:rsid w:val="66F85B74"/>
    <w:rsid w:val="66FE3BC9"/>
    <w:rsid w:val="67053426"/>
    <w:rsid w:val="670659E5"/>
    <w:rsid w:val="67073DC9"/>
    <w:rsid w:val="670F2C7E"/>
    <w:rsid w:val="6710400A"/>
    <w:rsid w:val="671B5AC7"/>
    <w:rsid w:val="671E66B5"/>
    <w:rsid w:val="67257EF9"/>
    <w:rsid w:val="672C7CD4"/>
    <w:rsid w:val="672E78A9"/>
    <w:rsid w:val="6733460C"/>
    <w:rsid w:val="67375406"/>
    <w:rsid w:val="6739419F"/>
    <w:rsid w:val="67452B44"/>
    <w:rsid w:val="67461FC9"/>
    <w:rsid w:val="674D0885"/>
    <w:rsid w:val="674F1B70"/>
    <w:rsid w:val="674F62E1"/>
    <w:rsid w:val="67505A5F"/>
    <w:rsid w:val="675114E9"/>
    <w:rsid w:val="67524DB4"/>
    <w:rsid w:val="6759571C"/>
    <w:rsid w:val="675961F2"/>
    <w:rsid w:val="675B2367"/>
    <w:rsid w:val="67620AC1"/>
    <w:rsid w:val="676439F6"/>
    <w:rsid w:val="676C6322"/>
    <w:rsid w:val="67713C3F"/>
    <w:rsid w:val="67725572"/>
    <w:rsid w:val="67746EA7"/>
    <w:rsid w:val="67814BFE"/>
    <w:rsid w:val="678357B4"/>
    <w:rsid w:val="678E2418"/>
    <w:rsid w:val="678E78B3"/>
    <w:rsid w:val="67902011"/>
    <w:rsid w:val="679923C9"/>
    <w:rsid w:val="679B09B6"/>
    <w:rsid w:val="679D33CD"/>
    <w:rsid w:val="679F0C88"/>
    <w:rsid w:val="67A00B63"/>
    <w:rsid w:val="67A24433"/>
    <w:rsid w:val="67A75C26"/>
    <w:rsid w:val="67A80968"/>
    <w:rsid w:val="67AC4971"/>
    <w:rsid w:val="67AD3D48"/>
    <w:rsid w:val="67B04461"/>
    <w:rsid w:val="67B0620F"/>
    <w:rsid w:val="67B13D35"/>
    <w:rsid w:val="67B42F07"/>
    <w:rsid w:val="67B67353"/>
    <w:rsid w:val="67B77F5D"/>
    <w:rsid w:val="67C331ED"/>
    <w:rsid w:val="67C95523"/>
    <w:rsid w:val="67CF3705"/>
    <w:rsid w:val="67D31EFE"/>
    <w:rsid w:val="67D87514"/>
    <w:rsid w:val="67D90C2F"/>
    <w:rsid w:val="67DB076F"/>
    <w:rsid w:val="67DC16FC"/>
    <w:rsid w:val="67E05228"/>
    <w:rsid w:val="67F04F8A"/>
    <w:rsid w:val="67F07598"/>
    <w:rsid w:val="67F5796C"/>
    <w:rsid w:val="67FC76A6"/>
    <w:rsid w:val="67FD4226"/>
    <w:rsid w:val="6808131A"/>
    <w:rsid w:val="680A5F81"/>
    <w:rsid w:val="680D3662"/>
    <w:rsid w:val="680E1188"/>
    <w:rsid w:val="681208EA"/>
    <w:rsid w:val="68182ADD"/>
    <w:rsid w:val="68190258"/>
    <w:rsid w:val="681A43A7"/>
    <w:rsid w:val="681B5D13"/>
    <w:rsid w:val="681E586F"/>
    <w:rsid w:val="681E7B22"/>
    <w:rsid w:val="681F5143"/>
    <w:rsid w:val="68226BC9"/>
    <w:rsid w:val="682B3AE8"/>
    <w:rsid w:val="682D3D04"/>
    <w:rsid w:val="682F7219"/>
    <w:rsid w:val="683105C0"/>
    <w:rsid w:val="68376930"/>
    <w:rsid w:val="683B23A6"/>
    <w:rsid w:val="68490412"/>
    <w:rsid w:val="684F613C"/>
    <w:rsid w:val="685400D7"/>
    <w:rsid w:val="686151C2"/>
    <w:rsid w:val="68634C04"/>
    <w:rsid w:val="68647BCC"/>
    <w:rsid w:val="686D00AA"/>
    <w:rsid w:val="6871253E"/>
    <w:rsid w:val="68715376"/>
    <w:rsid w:val="687268B4"/>
    <w:rsid w:val="68755967"/>
    <w:rsid w:val="68776D2D"/>
    <w:rsid w:val="68790E5C"/>
    <w:rsid w:val="687C4343"/>
    <w:rsid w:val="687F5BE1"/>
    <w:rsid w:val="68802085"/>
    <w:rsid w:val="68834E95"/>
    <w:rsid w:val="688E2261"/>
    <w:rsid w:val="688E3276"/>
    <w:rsid w:val="68923B67"/>
    <w:rsid w:val="6896412F"/>
    <w:rsid w:val="689679D2"/>
    <w:rsid w:val="68994EF5"/>
    <w:rsid w:val="68A210E5"/>
    <w:rsid w:val="68A77392"/>
    <w:rsid w:val="68A914A9"/>
    <w:rsid w:val="68B40662"/>
    <w:rsid w:val="68B57855"/>
    <w:rsid w:val="68BA5634"/>
    <w:rsid w:val="68BF4C3F"/>
    <w:rsid w:val="68C47A98"/>
    <w:rsid w:val="68C61427"/>
    <w:rsid w:val="68CC0515"/>
    <w:rsid w:val="68CD0F46"/>
    <w:rsid w:val="68D1442A"/>
    <w:rsid w:val="68D45F2D"/>
    <w:rsid w:val="68D51CA5"/>
    <w:rsid w:val="68D772B0"/>
    <w:rsid w:val="68DC4DE2"/>
    <w:rsid w:val="68E1064A"/>
    <w:rsid w:val="68E32614"/>
    <w:rsid w:val="68E646A2"/>
    <w:rsid w:val="68E73DD2"/>
    <w:rsid w:val="68EA6364"/>
    <w:rsid w:val="68EF4B15"/>
    <w:rsid w:val="68EF6C19"/>
    <w:rsid w:val="68F760C0"/>
    <w:rsid w:val="68F93BE6"/>
    <w:rsid w:val="690031C6"/>
    <w:rsid w:val="69026F3E"/>
    <w:rsid w:val="69066187"/>
    <w:rsid w:val="69076303"/>
    <w:rsid w:val="690C5480"/>
    <w:rsid w:val="69133E17"/>
    <w:rsid w:val="69160588"/>
    <w:rsid w:val="69166546"/>
    <w:rsid w:val="691802A1"/>
    <w:rsid w:val="691C1682"/>
    <w:rsid w:val="692213C1"/>
    <w:rsid w:val="69231F5F"/>
    <w:rsid w:val="69244941"/>
    <w:rsid w:val="692A425B"/>
    <w:rsid w:val="692A6DC0"/>
    <w:rsid w:val="69305F28"/>
    <w:rsid w:val="69360996"/>
    <w:rsid w:val="693A590E"/>
    <w:rsid w:val="693B5FAC"/>
    <w:rsid w:val="693D54B4"/>
    <w:rsid w:val="694110E9"/>
    <w:rsid w:val="69417FC4"/>
    <w:rsid w:val="69493310"/>
    <w:rsid w:val="694C0562"/>
    <w:rsid w:val="69572E09"/>
    <w:rsid w:val="6958726E"/>
    <w:rsid w:val="695B03FD"/>
    <w:rsid w:val="695B21AB"/>
    <w:rsid w:val="696077C1"/>
    <w:rsid w:val="696574CD"/>
    <w:rsid w:val="69683798"/>
    <w:rsid w:val="69684366"/>
    <w:rsid w:val="69684601"/>
    <w:rsid w:val="696929D6"/>
    <w:rsid w:val="696A706C"/>
    <w:rsid w:val="696C085C"/>
    <w:rsid w:val="696C573D"/>
    <w:rsid w:val="69705E36"/>
    <w:rsid w:val="69731BEA"/>
    <w:rsid w:val="69755E84"/>
    <w:rsid w:val="69796AD5"/>
    <w:rsid w:val="697D4400"/>
    <w:rsid w:val="69801C11"/>
    <w:rsid w:val="69831701"/>
    <w:rsid w:val="69842689"/>
    <w:rsid w:val="698536CB"/>
    <w:rsid w:val="69927C1C"/>
    <w:rsid w:val="69934531"/>
    <w:rsid w:val="69955386"/>
    <w:rsid w:val="69977CA6"/>
    <w:rsid w:val="69982A51"/>
    <w:rsid w:val="6998332B"/>
    <w:rsid w:val="69986AB8"/>
    <w:rsid w:val="69A4798F"/>
    <w:rsid w:val="69A578CA"/>
    <w:rsid w:val="69A71894"/>
    <w:rsid w:val="69AA4EE0"/>
    <w:rsid w:val="69AC2A06"/>
    <w:rsid w:val="69AC6EAA"/>
    <w:rsid w:val="69AF2C0F"/>
    <w:rsid w:val="69B01D77"/>
    <w:rsid w:val="69BB5FB6"/>
    <w:rsid w:val="69BE0233"/>
    <w:rsid w:val="69C241B7"/>
    <w:rsid w:val="69CE5072"/>
    <w:rsid w:val="69D1246D"/>
    <w:rsid w:val="69D56401"/>
    <w:rsid w:val="69D65B56"/>
    <w:rsid w:val="69D837FB"/>
    <w:rsid w:val="69E20B1E"/>
    <w:rsid w:val="69E228CC"/>
    <w:rsid w:val="69E736ED"/>
    <w:rsid w:val="69E77EE2"/>
    <w:rsid w:val="69E94057"/>
    <w:rsid w:val="69EC54F9"/>
    <w:rsid w:val="69EE35E5"/>
    <w:rsid w:val="69F14A70"/>
    <w:rsid w:val="69F30635"/>
    <w:rsid w:val="69F97855"/>
    <w:rsid w:val="69FE2DE1"/>
    <w:rsid w:val="6A023E3B"/>
    <w:rsid w:val="6A070584"/>
    <w:rsid w:val="6A07589A"/>
    <w:rsid w:val="6A0F59CB"/>
    <w:rsid w:val="6A102F95"/>
    <w:rsid w:val="6A130CD7"/>
    <w:rsid w:val="6A162576"/>
    <w:rsid w:val="6A22054A"/>
    <w:rsid w:val="6A234EB3"/>
    <w:rsid w:val="6A2A1CFC"/>
    <w:rsid w:val="6A2B6021"/>
    <w:rsid w:val="6A321AA1"/>
    <w:rsid w:val="6A3824EC"/>
    <w:rsid w:val="6A3D1795"/>
    <w:rsid w:val="6A425588"/>
    <w:rsid w:val="6A4964A7"/>
    <w:rsid w:val="6A5472D4"/>
    <w:rsid w:val="6A554E4C"/>
    <w:rsid w:val="6A586695"/>
    <w:rsid w:val="6A590DE0"/>
    <w:rsid w:val="6A611A43"/>
    <w:rsid w:val="6A695F64"/>
    <w:rsid w:val="6A6A6313"/>
    <w:rsid w:val="6A6A6FEF"/>
    <w:rsid w:val="6A706567"/>
    <w:rsid w:val="6A71314F"/>
    <w:rsid w:val="6A735CAC"/>
    <w:rsid w:val="6A770722"/>
    <w:rsid w:val="6A770C42"/>
    <w:rsid w:val="6A7C125B"/>
    <w:rsid w:val="6A7C4DB0"/>
    <w:rsid w:val="6A7F0865"/>
    <w:rsid w:val="6A833FDE"/>
    <w:rsid w:val="6A845731"/>
    <w:rsid w:val="6A870817"/>
    <w:rsid w:val="6A872BC0"/>
    <w:rsid w:val="6A88455F"/>
    <w:rsid w:val="6A896D5A"/>
    <w:rsid w:val="6A8B17A4"/>
    <w:rsid w:val="6A8E035E"/>
    <w:rsid w:val="6A8F5C18"/>
    <w:rsid w:val="6A92562F"/>
    <w:rsid w:val="6A957703"/>
    <w:rsid w:val="6AA1156F"/>
    <w:rsid w:val="6AA34C50"/>
    <w:rsid w:val="6AA4416B"/>
    <w:rsid w:val="6AA85094"/>
    <w:rsid w:val="6AA95198"/>
    <w:rsid w:val="6AB06526"/>
    <w:rsid w:val="6AB5047B"/>
    <w:rsid w:val="6AB8467C"/>
    <w:rsid w:val="6ABB07BA"/>
    <w:rsid w:val="6AC0682F"/>
    <w:rsid w:val="6AC54B57"/>
    <w:rsid w:val="6AC56475"/>
    <w:rsid w:val="6AC801AA"/>
    <w:rsid w:val="6ACE1AC6"/>
    <w:rsid w:val="6AD40E1E"/>
    <w:rsid w:val="6AD55F8D"/>
    <w:rsid w:val="6ADE12E5"/>
    <w:rsid w:val="6AE07BE0"/>
    <w:rsid w:val="6AE2489E"/>
    <w:rsid w:val="6AE324C0"/>
    <w:rsid w:val="6AE368FC"/>
    <w:rsid w:val="6AE461D0"/>
    <w:rsid w:val="6AE83F12"/>
    <w:rsid w:val="6AF74155"/>
    <w:rsid w:val="6AF938A2"/>
    <w:rsid w:val="6B036F9E"/>
    <w:rsid w:val="6B172254"/>
    <w:rsid w:val="6B226B92"/>
    <w:rsid w:val="6B260D0D"/>
    <w:rsid w:val="6B2C5F3B"/>
    <w:rsid w:val="6B2C7023"/>
    <w:rsid w:val="6B3C5587"/>
    <w:rsid w:val="6B451893"/>
    <w:rsid w:val="6B470F23"/>
    <w:rsid w:val="6B4C44A1"/>
    <w:rsid w:val="6B4D12AA"/>
    <w:rsid w:val="6B555575"/>
    <w:rsid w:val="6B561D99"/>
    <w:rsid w:val="6B5829F1"/>
    <w:rsid w:val="6B6317EA"/>
    <w:rsid w:val="6B641B0C"/>
    <w:rsid w:val="6B67049C"/>
    <w:rsid w:val="6B6D6ED0"/>
    <w:rsid w:val="6B735ED1"/>
    <w:rsid w:val="6B757A5C"/>
    <w:rsid w:val="6B766092"/>
    <w:rsid w:val="6B9419A4"/>
    <w:rsid w:val="6B9A5C0B"/>
    <w:rsid w:val="6B9D1C9D"/>
    <w:rsid w:val="6B9D26D0"/>
    <w:rsid w:val="6B9E23C8"/>
    <w:rsid w:val="6B9E5B2F"/>
    <w:rsid w:val="6BB107A8"/>
    <w:rsid w:val="6BB32772"/>
    <w:rsid w:val="6BB55008"/>
    <w:rsid w:val="6BB838E4"/>
    <w:rsid w:val="6BBB5183"/>
    <w:rsid w:val="6BBD539F"/>
    <w:rsid w:val="6BBF1117"/>
    <w:rsid w:val="6BC34853"/>
    <w:rsid w:val="6BC370B0"/>
    <w:rsid w:val="6BC84636"/>
    <w:rsid w:val="6BC90AF3"/>
    <w:rsid w:val="6BCD763B"/>
    <w:rsid w:val="6BCE135A"/>
    <w:rsid w:val="6BCF6E80"/>
    <w:rsid w:val="6BD149A6"/>
    <w:rsid w:val="6BD24CD3"/>
    <w:rsid w:val="6BD46244"/>
    <w:rsid w:val="6BD540B7"/>
    <w:rsid w:val="6BD61FBC"/>
    <w:rsid w:val="6BDA62CE"/>
    <w:rsid w:val="6BDC323E"/>
    <w:rsid w:val="6BE446D9"/>
    <w:rsid w:val="6BE84077"/>
    <w:rsid w:val="6BE91CF0"/>
    <w:rsid w:val="6BE96194"/>
    <w:rsid w:val="6BEA3CBA"/>
    <w:rsid w:val="6BF16DF6"/>
    <w:rsid w:val="6BF54CC3"/>
    <w:rsid w:val="6BF87B65"/>
    <w:rsid w:val="6C016886"/>
    <w:rsid w:val="6C072D9E"/>
    <w:rsid w:val="6C103720"/>
    <w:rsid w:val="6C173F46"/>
    <w:rsid w:val="6C262F44"/>
    <w:rsid w:val="6C276685"/>
    <w:rsid w:val="6C2947E2"/>
    <w:rsid w:val="6C296DC5"/>
    <w:rsid w:val="6C3311BD"/>
    <w:rsid w:val="6C370F18"/>
    <w:rsid w:val="6C3C1F2D"/>
    <w:rsid w:val="6C3F4006"/>
    <w:rsid w:val="6C3F650F"/>
    <w:rsid w:val="6C417D7E"/>
    <w:rsid w:val="6C425C56"/>
    <w:rsid w:val="6C445178"/>
    <w:rsid w:val="6C4856F9"/>
    <w:rsid w:val="6C491AF3"/>
    <w:rsid w:val="6C4F732F"/>
    <w:rsid w:val="6C5A1502"/>
    <w:rsid w:val="6C5A2327"/>
    <w:rsid w:val="6C63059D"/>
    <w:rsid w:val="6C634230"/>
    <w:rsid w:val="6C643A6C"/>
    <w:rsid w:val="6C6F4C7C"/>
    <w:rsid w:val="6C725F57"/>
    <w:rsid w:val="6C7C0DB6"/>
    <w:rsid w:val="6C880260"/>
    <w:rsid w:val="6C885CDE"/>
    <w:rsid w:val="6C886CE3"/>
    <w:rsid w:val="6C9205D9"/>
    <w:rsid w:val="6C996646"/>
    <w:rsid w:val="6C9F4AA4"/>
    <w:rsid w:val="6CA45AED"/>
    <w:rsid w:val="6CAD0F6F"/>
    <w:rsid w:val="6CAD1CC6"/>
    <w:rsid w:val="6CAD61DA"/>
    <w:rsid w:val="6CAE1B79"/>
    <w:rsid w:val="6CAF118B"/>
    <w:rsid w:val="6CB06CB1"/>
    <w:rsid w:val="6CB22A1F"/>
    <w:rsid w:val="6CB369C5"/>
    <w:rsid w:val="6CBA18DE"/>
    <w:rsid w:val="6CBF0CA2"/>
    <w:rsid w:val="6CC14A1B"/>
    <w:rsid w:val="6CC170EB"/>
    <w:rsid w:val="6CC42C86"/>
    <w:rsid w:val="6CC51E6A"/>
    <w:rsid w:val="6CD0141F"/>
    <w:rsid w:val="6CD02EB0"/>
    <w:rsid w:val="6CD25B27"/>
    <w:rsid w:val="6CD30476"/>
    <w:rsid w:val="6CD7423E"/>
    <w:rsid w:val="6CEE3E0C"/>
    <w:rsid w:val="6CEF3B7C"/>
    <w:rsid w:val="6CF05300"/>
    <w:rsid w:val="6CFF29C7"/>
    <w:rsid w:val="6D0019E7"/>
    <w:rsid w:val="6D033285"/>
    <w:rsid w:val="6D035033"/>
    <w:rsid w:val="6D056FFD"/>
    <w:rsid w:val="6D082649"/>
    <w:rsid w:val="6D154D66"/>
    <w:rsid w:val="6D190A07"/>
    <w:rsid w:val="6D1954D2"/>
    <w:rsid w:val="6D19684D"/>
    <w:rsid w:val="6D1A412B"/>
    <w:rsid w:val="6D21195D"/>
    <w:rsid w:val="6D297DB1"/>
    <w:rsid w:val="6D2A0FF0"/>
    <w:rsid w:val="6D344EC4"/>
    <w:rsid w:val="6D433393"/>
    <w:rsid w:val="6D486EEA"/>
    <w:rsid w:val="6D4F1F30"/>
    <w:rsid w:val="6D4F2026"/>
    <w:rsid w:val="6D4F69FE"/>
    <w:rsid w:val="6D54763D"/>
    <w:rsid w:val="6D667370"/>
    <w:rsid w:val="6D6F4477"/>
    <w:rsid w:val="6D7B72BF"/>
    <w:rsid w:val="6D7F429F"/>
    <w:rsid w:val="6D83545C"/>
    <w:rsid w:val="6D851EEC"/>
    <w:rsid w:val="6D8A5754"/>
    <w:rsid w:val="6D9D47E8"/>
    <w:rsid w:val="6D9D5BEC"/>
    <w:rsid w:val="6D9F184F"/>
    <w:rsid w:val="6DAA3701"/>
    <w:rsid w:val="6DB36A59"/>
    <w:rsid w:val="6DBC4466"/>
    <w:rsid w:val="6DC1458D"/>
    <w:rsid w:val="6DC15357"/>
    <w:rsid w:val="6DC85463"/>
    <w:rsid w:val="6DC952FA"/>
    <w:rsid w:val="6DC9627D"/>
    <w:rsid w:val="6DCF7275"/>
    <w:rsid w:val="6DD11CEE"/>
    <w:rsid w:val="6DD54C21"/>
    <w:rsid w:val="6DD733D3"/>
    <w:rsid w:val="6DDC63FB"/>
    <w:rsid w:val="6DDE2A56"/>
    <w:rsid w:val="6DE17AEF"/>
    <w:rsid w:val="6DE22074"/>
    <w:rsid w:val="6DE50BDD"/>
    <w:rsid w:val="6DEC1F6B"/>
    <w:rsid w:val="6DEC4902"/>
    <w:rsid w:val="6DEE5CE3"/>
    <w:rsid w:val="6DF2778B"/>
    <w:rsid w:val="6DF33580"/>
    <w:rsid w:val="6DF40E20"/>
    <w:rsid w:val="6DF57072"/>
    <w:rsid w:val="6DF62725"/>
    <w:rsid w:val="6DF713C5"/>
    <w:rsid w:val="6DF8446C"/>
    <w:rsid w:val="6DFB1C41"/>
    <w:rsid w:val="6E041063"/>
    <w:rsid w:val="6E056B89"/>
    <w:rsid w:val="6E077734"/>
    <w:rsid w:val="6E084D3B"/>
    <w:rsid w:val="6E0E5A3E"/>
    <w:rsid w:val="6E107525"/>
    <w:rsid w:val="6E1663CE"/>
    <w:rsid w:val="6E196C71"/>
    <w:rsid w:val="6E1A1231"/>
    <w:rsid w:val="6E217E67"/>
    <w:rsid w:val="6E2C3DAF"/>
    <w:rsid w:val="6E2F3C06"/>
    <w:rsid w:val="6E3000AA"/>
    <w:rsid w:val="6E313E22"/>
    <w:rsid w:val="6E3F02ED"/>
    <w:rsid w:val="6E405163"/>
    <w:rsid w:val="6E445903"/>
    <w:rsid w:val="6E4A7A9E"/>
    <w:rsid w:val="6E4C0C5C"/>
    <w:rsid w:val="6E5518BE"/>
    <w:rsid w:val="6E5813AF"/>
    <w:rsid w:val="6E594C52"/>
    <w:rsid w:val="6E5B0FF3"/>
    <w:rsid w:val="6E5B69FB"/>
    <w:rsid w:val="6E602011"/>
    <w:rsid w:val="6E623FDB"/>
    <w:rsid w:val="6E657628"/>
    <w:rsid w:val="6E663ACB"/>
    <w:rsid w:val="6E68698F"/>
    <w:rsid w:val="6E737F96"/>
    <w:rsid w:val="6E744550"/>
    <w:rsid w:val="6E7964CE"/>
    <w:rsid w:val="6E79786D"/>
    <w:rsid w:val="6E7A4BB0"/>
    <w:rsid w:val="6E7B48A4"/>
    <w:rsid w:val="6E7D1C53"/>
    <w:rsid w:val="6E846A90"/>
    <w:rsid w:val="6E86529E"/>
    <w:rsid w:val="6E8757F0"/>
    <w:rsid w:val="6E9543B1"/>
    <w:rsid w:val="6E9B1EE4"/>
    <w:rsid w:val="6E9C74ED"/>
    <w:rsid w:val="6E9D5013"/>
    <w:rsid w:val="6EA02F2B"/>
    <w:rsid w:val="6EA50203"/>
    <w:rsid w:val="6EA52E3A"/>
    <w:rsid w:val="6EA868B9"/>
    <w:rsid w:val="6EA91DBE"/>
    <w:rsid w:val="6EAD16FA"/>
    <w:rsid w:val="6EAE7221"/>
    <w:rsid w:val="6EB20ABF"/>
    <w:rsid w:val="6EB41D50"/>
    <w:rsid w:val="6EB428FB"/>
    <w:rsid w:val="6EB72BA1"/>
    <w:rsid w:val="6EB74327"/>
    <w:rsid w:val="6EC22FF3"/>
    <w:rsid w:val="6EC86534"/>
    <w:rsid w:val="6EC9435A"/>
    <w:rsid w:val="6ECB392F"/>
    <w:rsid w:val="6ED46284"/>
    <w:rsid w:val="6ED51558"/>
    <w:rsid w:val="6ED91EC3"/>
    <w:rsid w:val="6EDE3BD8"/>
    <w:rsid w:val="6EE175F6"/>
    <w:rsid w:val="6EE42C42"/>
    <w:rsid w:val="6EE56973"/>
    <w:rsid w:val="6EE82732"/>
    <w:rsid w:val="6EF451B5"/>
    <w:rsid w:val="6EFA2594"/>
    <w:rsid w:val="6EFC065A"/>
    <w:rsid w:val="6EFC09F4"/>
    <w:rsid w:val="6F0025C6"/>
    <w:rsid w:val="6F047277"/>
    <w:rsid w:val="6F050F9E"/>
    <w:rsid w:val="6F056829"/>
    <w:rsid w:val="6F082DD5"/>
    <w:rsid w:val="6F086931"/>
    <w:rsid w:val="6F086E72"/>
    <w:rsid w:val="6F0B01CF"/>
    <w:rsid w:val="6F0D3F47"/>
    <w:rsid w:val="6F162DA3"/>
    <w:rsid w:val="6F1C0B5A"/>
    <w:rsid w:val="6F270137"/>
    <w:rsid w:val="6F292A5A"/>
    <w:rsid w:val="6F3009A9"/>
    <w:rsid w:val="6F335A10"/>
    <w:rsid w:val="6F3806AF"/>
    <w:rsid w:val="6F3C2009"/>
    <w:rsid w:val="6F3D6F3F"/>
    <w:rsid w:val="6F437969"/>
    <w:rsid w:val="6F481811"/>
    <w:rsid w:val="6F484400"/>
    <w:rsid w:val="6F4F078F"/>
    <w:rsid w:val="6F505485"/>
    <w:rsid w:val="6F5245B1"/>
    <w:rsid w:val="6F5C0A2B"/>
    <w:rsid w:val="6F6873CF"/>
    <w:rsid w:val="6F6D0E8A"/>
    <w:rsid w:val="6F742218"/>
    <w:rsid w:val="6F7D02DF"/>
    <w:rsid w:val="6F7E3097"/>
    <w:rsid w:val="6F834209"/>
    <w:rsid w:val="6F904AA3"/>
    <w:rsid w:val="6F9309CC"/>
    <w:rsid w:val="6F9603E0"/>
    <w:rsid w:val="6F96218E"/>
    <w:rsid w:val="6F9B77A5"/>
    <w:rsid w:val="6F9B7998"/>
    <w:rsid w:val="6F9E7295"/>
    <w:rsid w:val="6FA10EC6"/>
    <w:rsid w:val="6FA128E1"/>
    <w:rsid w:val="6FA678F9"/>
    <w:rsid w:val="6FAB0966"/>
    <w:rsid w:val="6FB134D5"/>
    <w:rsid w:val="6FB149D1"/>
    <w:rsid w:val="6FB360CD"/>
    <w:rsid w:val="6FB6638D"/>
    <w:rsid w:val="6FBC5841"/>
    <w:rsid w:val="6FBC771B"/>
    <w:rsid w:val="6FC30437"/>
    <w:rsid w:val="6FC34F4E"/>
    <w:rsid w:val="6FC46906"/>
    <w:rsid w:val="6FD04812"/>
    <w:rsid w:val="6FD05E3B"/>
    <w:rsid w:val="6FDD7DEB"/>
    <w:rsid w:val="6FE0165C"/>
    <w:rsid w:val="6FE435BC"/>
    <w:rsid w:val="6FE56C72"/>
    <w:rsid w:val="6FE778F4"/>
    <w:rsid w:val="6FE80510"/>
    <w:rsid w:val="6FF21C22"/>
    <w:rsid w:val="6FF2313D"/>
    <w:rsid w:val="6FF45107"/>
    <w:rsid w:val="6FF62C2D"/>
    <w:rsid w:val="6FF944CB"/>
    <w:rsid w:val="6FFB2289"/>
    <w:rsid w:val="6FFD220E"/>
    <w:rsid w:val="6FFE1AE2"/>
    <w:rsid w:val="7012558D"/>
    <w:rsid w:val="7013355D"/>
    <w:rsid w:val="702164B6"/>
    <w:rsid w:val="70273E2C"/>
    <w:rsid w:val="702754DC"/>
    <w:rsid w:val="703326D3"/>
    <w:rsid w:val="703538B5"/>
    <w:rsid w:val="70383246"/>
    <w:rsid w:val="703B2D36"/>
    <w:rsid w:val="703C2781"/>
    <w:rsid w:val="70447E3C"/>
    <w:rsid w:val="704B016D"/>
    <w:rsid w:val="704B7E09"/>
    <w:rsid w:val="704D4CDE"/>
    <w:rsid w:val="70515CC1"/>
    <w:rsid w:val="70545CCE"/>
    <w:rsid w:val="705F50CF"/>
    <w:rsid w:val="706242A1"/>
    <w:rsid w:val="706A53C9"/>
    <w:rsid w:val="70736503"/>
    <w:rsid w:val="7075449A"/>
    <w:rsid w:val="70756248"/>
    <w:rsid w:val="70764DD2"/>
    <w:rsid w:val="70780C1B"/>
    <w:rsid w:val="70787AE6"/>
    <w:rsid w:val="70822713"/>
    <w:rsid w:val="708446DD"/>
    <w:rsid w:val="7087283F"/>
    <w:rsid w:val="70877D29"/>
    <w:rsid w:val="70890AEB"/>
    <w:rsid w:val="7089502D"/>
    <w:rsid w:val="7089584F"/>
    <w:rsid w:val="708A231E"/>
    <w:rsid w:val="70902438"/>
    <w:rsid w:val="709541F4"/>
    <w:rsid w:val="70967F6C"/>
    <w:rsid w:val="709976F3"/>
    <w:rsid w:val="709A1AFE"/>
    <w:rsid w:val="709B545E"/>
    <w:rsid w:val="709C1A26"/>
    <w:rsid w:val="709C3573"/>
    <w:rsid w:val="709D0814"/>
    <w:rsid w:val="709D12FB"/>
    <w:rsid w:val="70AD0F5A"/>
    <w:rsid w:val="70AE2D72"/>
    <w:rsid w:val="70AF32AD"/>
    <w:rsid w:val="70B10C5A"/>
    <w:rsid w:val="70B14DA6"/>
    <w:rsid w:val="70B730A9"/>
    <w:rsid w:val="70BC0FD8"/>
    <w:rsid w:val="70BF3967"/>
    <w:rsid w:val="70C25205"/>
    <w:rsid w:val="70C336CF"/>
    <w:rsid w:val="70C5268C"/>
    <w:rsid w:val="70C57924"/>
    <w:rsid w:val="70C71590"/>
    <w:rsid w:val="70C924BF"/>
    <w:rsid w:val="70C96594"/>
    <w:rsid w:val="70C978F8"/>
    <w:rsid w:val="70D20103"/>
    <w:rsid w:val="70D506D5"/>
    <w:rsid w:val="70D56CE6"/>
    <w:rsid w:val="70D8252C"/>
    <w:rsid w:val="70E46F2A"/>
    <w:rsid w:val="70E909E4"/>
    <w:rsid w:val="70F51137"/>
    <w:rsid w:val="70FE4127"/>
    <w:rsid w:val="71072C18"/>
    <w:rsid w:val="710F044A"/>
    <w:rsid w:val="711262B1"/>
    <w:rsid w:val="711710AD"/>
    <w:rsid w:val="71174B27"/>
    <w:rsid w:val="711B2392"/>
    <w:rsid w:val="711E79A0"/>
    <w:rsid w:val="712C4911"/>
    <w:rsid w:val="712D6B22"/>
    <w:rsid w:val="712E63F7"/>
    <w:rsid w:val="71306613"/>
    <w:rsid w:val="713C47F3"/>
    <w:rsid w:val="713D663A"/>
    <w:rsid w:val="713E24D3"/>
    <w:rsid w:val="713F0604"/>
    <w:rsid w:val="714300F4"/>
    <w:rsid w:val="7143653C"/>
    <w:rsid w:val="7144143E"/>
    <w:rsid w:val="71454248"/>
    <w:rsid w:val="71474417"/>
    <w:rsid w:val="714C04BF"/>
    <w:rsid w:val="714C4216"/>
    <w:rsid w:val="7150636D"/>
    <w:rsid w:val="7151704F"/>
    <w:rsid w:val="715220E5"/>
    <w:rsid w:val="715939A7"/>
    <w:rsid w:val="715D04E9"/>
    <w:rsid w:val="71600CA6"/>
    <w:rsid w:val="716259B9"/>
    <w:rsid w:val="71630796"/>
    <w:rsid w:val="716820FF"/>
    <w:rsid w:val="71684238"/>
    <w:rsid w:val="716B6EE7"/>
    <w:rsid w:val="71755763"/>
    <w:rsid w:val="71771B4C"/>
    <w:rsid w:val="717C61BE"/>
    <w:rsid w:val="718018F4"/>
    <w:rsid w:val="718129CA"/>
    <w:rsid w:val="71844269"/>
    <w:rsid w:val="718C2D82"/>
    <w:rsid w:val="718F33C9"/>
    <w:rsid w:val="718F40F9"/>
    <w:rsid w:val="718F611E"/>
    <w:rsid w:val="719300A1"/>
    <w:rsid w:val="719426FE"/>
    <w:rsid w:val="719647D0"/>
    <w:rsid w:val="719721EE"/>
    <w:rsid w:val="719B548F"/>
    <w:rsid w:val="719D061C"/>
    <w:rsid w:val="71A33A8D"/>
    <w:rsid w:val="71A6668F"/>
    <w:rsid w:val="71AD62F8"/>
    <w:rsid w:val="71AF7537"/>
    <w:rsid w:val="71B13A95"/>
    <w:rsid w:val="71B84834"/>
    <w:rsid w:val="71BB2D89"/>
    <w:rsid w:val="71BF0857"/>
    <w:rsid w:val="71C13CE9"/>
    <w:rsid w:val="71C77963"/>
    <w:rsid w:val="71C801F4"/>
    <w:rsid w:val="71CD20B4"/>
    <w:rsid w:val="71CE33FE"/>
    <w:rsid w:val="71CF6981"/>
    <w:rsid w:val="71D074AE"/>
    <w:rsid w:val="71D945B4"/>
    <w:rsid w:val="71DC48EA"/>
    <w:rsid w:val="71DD22F7"/>
    <w:rsid w:val="71E22336"/>
    <w:rsid w:val="71E371E1"/>
    <w:rsid w:val="71EA4A14"/>
    <w:rsid w:val="71ED62B2"/>
    <w:rsid w:val="71EE4586"/>
    <w:rsid w:val="71F03EB5"/>
    <w:rsid w:val="71F15C6D"/>
    <w:rsid w:val="71F25309"/>
    <w:rsid w:val="71F25676"/>
    <w:rsid w:val="71F43E08"/>
    <w:rsid w:val="71FD64F5"/>
    <w:rsid w:val="720158B9"/>
    <w:rsid w:val="72091A93"/>
    <w:rsid w:val="720A5108"/>
    <w:rsid w:val="720A6E64"/>
    <w:rsid w:val="7214383E"/>
    <w:rsid w:val="721528DA"/>
    <w:rsid w:val="721815AB"/>
    <w:rsid w:val="721B283F"/>
    <w:rsid w:val="721B2E1F"/>
    <w:rsid w:val="722A306A"/>
    <w:rsid w:val="722C10F3"/>
    <w:rsid w:val="722F2B0C"/>
    <w:rsid w:val="72343EE1"/>
    <w:rsid w:val="723B0DCB"/>
    <w:rsid w:val="72407CEE"/>
    <w:rsid w:val="724140A2"/>
    <w:rsid w:val="72435ED2"/>
    <w:rsid w:val="72457E9C"/>
    <w:rsid w:val="724B3849"/>
    <w:rsid w:val="72521F18"/>
    <w:rsid w:val="72532959"/>
    <w:rsid w:val="72565C05"/>
    <w:rsid w:val="726102B7"/>
    <w:rsid w:val="72625BC0"/>
    <w:rsid w:val="72712A3F"/>
    <w:rsid w:val="72737875"/>
    <w:rsid w:val="727644F9"/>
    <w:rsid w:val="72792155"/>
    <w:rsid w:val="727C2E2D"/>
    <w:rsid w:val="72807126"/>
    <w:rsid w:val="72883B4F"/>
    <w:rsid w:val="728D3302"/>
    <w:rsid w:val="728E2A0C"/>
    <w:rsid w:val="72975255"/>
    <w:rsid w:val="729D6545"/>
    <w:rsid w:val="72A42E14"/>
    <w:rsid w:val="72A440CB"/>
    <w:rsid w:val="72AA116C"/>
    <w:rsid w:val="72AE5A41"/>
    <w:rsid w:val="72BA6194"/>
    <w:rsid w:val="72BF37AA"/>
    <w:rsid w:val="72BF7C4E"/>
    <w:rsid w:val="72C467E9"/>
    <w:rsid w:val="72C62D8B"/>
    <w:rsid w:val="72CB21EC"/>
    <w:rsid w:val="72DB02EA"/>
    <w:rsid w:val="72DC25AE"/>
    <w:rsid w:val="72EE7075"/>
    <w:rsid w:val="72F733D7"/>
    <w:rsid w:val="72FA0C86"/>
    <w:rsid w:val="730218E9"/>
    <w:rsid w:val="730B46E6"/>
    <w:rsid w:val="730B77CD"/>
    <w:rsid w:val="730F32E0"/>
    <w:rsid w:val="731D4975"/>
    <w:rsid w:val="731D6723"/>
    <w:rsid w:val="733115D0"/>
    <w:rsid w:val="73414A03"/>
    <w:rsid w:val="73423E5A"/>
    <w:rsid w:val="7347064A"/>
    <w:rsid w:val="734E2EA1"/>
    <w:rsid w:val="73522870"/>
    <w:rsid w:val="735272E0"/>
    <w:rsid w:val="735A7977"/>
    <w:rsid w:val="73700069"/>
    <w:rsid w:val="737547B1"/>
    <w:rsid w:val="7375655F"/>
    <w:rsid w:val="738E13CF"/>
    <w:rsid w:val="738E3719"/>
    <w:rsid w:val="738F5872"/>
    <w:rsid w:val="739015EB"/>
    <w:rsid w:val="73965909"/>
    <w:rsid w:val="73A06F1A"/>
    <w:rsid w:val="73A34E7A"/>
    <w:rsid w:val="73A442C4"/>
    <w:rsid w:val="73A62BBC"/>
    <w:rsid w:val="73AA6208"/>
    <w:rsid w:val="73AB638B"/>
    <w:rsid w:val="73AD7AA7"/>
    <w:rsid w:val="73B0192A"/>
    <w:rsid w:val="73B057E9"/>
    <w:rsid w:val="73B2330F"/>
    <w:rsid w:val="73B41BD5"/>
    <w:rsid w:val="73B452D9"/>
    <w:rsid w:val="73BE7F06"/>
    <w:rsid w:val="73C51294"/>
    <w:rsid w:val="73CC2623"/>
    <w:rsid w:val="73CD6DE1"/>
    <w:rsid w:val="73D83687"/>
    <w:rsid w:val="73DA7D66"/>
    <w:rsid w:val="73DC65DE"/>
    <w:rsid w:val="73E060CE"/>
    <w:rsid w:val="73E07E7C"/>
    <w:rsid w:val="73E644F8"/>
    <w:rsid w:val="73E7745D"/>
    <w:rsid w:val="73E84D22"/>
    <w:rsid w:val="73EB05CF"/>
    <w:rsid w:val="73EF13AD"/>
    <w:rsid w:val="73F52BF8"/>
    <w:rsid w:val="73FD09C3"/>
    <w:rsid w:val="74017DF2"/>
    <w:rsid w:val="740814E4"/>
    <w:rsid w:val="740A3B05"/>
    <w:rsid w:val="740C4E37"/>
    <w:rsid w:val="740F42BD"/>
    <w:rsid w:val="741165A8"/>
    <w:rsid w:val="74161AF0"/>
    <w:rsid w:val="7423420D"/>
    <w:rsid w:val="74256516"/>
    <w:rsid w:val="742655EF"/>
    <w:rsid w:val="7439758C"/>
    <w:rsid w:val="743C0E2B"/>
    <w:rsid w:val="743C5607"/>
    <w:rsid w:val="744222F9"/>
    <w:rsid w:val="74442063"/>
    <w:rsid w:val="74474486"/>
    <w:rsid w:val="744C3764"/>
    <w:rsid w:val="744E2637"/>
    <w:rsid w:val="74550E0C"/>
    <w:rsid w:val="745906CE"/>
    <w:rsid w:val="745D47F6"/>
    <w:rsid w:val="745E541A"/>
    <w:rsid w:val="746A3BEA"/>
    <w:rsid w:val="7475393C"/>
    <w:rsid w:val="74773BF9"/>
    <w:rsid w:val="74795B53"/>
    <w:rsid w:val="74801D05"/>
    <w:rsid w:val="748702F8"/>
    <w:rsid w:val="74890514"/>
    <w:rsid w:val="748922C2"/>
    <w:rsid w:val="748D171B"/>
    <w:rsid w:val="748F0144"/>
    <w:rsid w:val="74982505"/>
    <w:rsid w:val="74990704"/>
    <w:rsid w:val="749A44CF"/>
    <w:rsid w:val="749B0247"/>
    <w:rsid w:val="74A205BE"/>
    <w:rsid w:val="74A215D5"/>
    <w:rsid w:val="74A470FC"/>
    <w:rsid w:val="74A6552A"/>
    <w:rsid w:val="74AB5120"/>
    <w:rsid w:val="74AF5AA0"/>
    <w:rsid w:val="74B03CF2"/>
    <w:rsid w:val="74B3733F"/>
    <w:rsid w:val="74B80DF9"/>
    <w:rsid w:val="74BF6E58"/>
    <w:rsid w:val="74C756DA"/>
    <w:rsid w:val="74C808A8"/>
    <w:rsid w:val="74C84664"/>
    <w:rsid w:val="74CC0400"/>
    <w:rsid w:val="74DA6C25"/>
    <w:rsid w:val="74DB7480"/>
    <w:rsid w:val="74E000F3"/>
    <w:rsid w:val="74E024CA"/>
    <w:rsid w:val="74E240AE"/>
    <w:rsid w:val="74E25E76"/>
    <w:rsid w:val="74E90FB2"/>
    <w:rsid w:val="74ED4646"/>
    <w:rsid w:val="74F13323"/>
    <w:rsid w:val="74FA31C0"/>
    <w:rsid w:val="74FC196C"/>
    <w:rsid w:val="74FE30DA"/>
    <w:rsid w:val="750015D5"/>
    <w:rsid w:val="750A0A4C"/>
    <w:rsid w:val="750A6D28"/>
    <w:rsid w:val="750B4F95"/>
    <w:rsid w:val="750C4CA1"/>
    <w:rsid w:val="750F0AF5"/>
    <w:rsid w:val="75107E41"/>
    <w:rsid w:val="75151DA7"/>
    <w:rsid w:val="7516167C"/>
    <w:rsid w:val="751A5610"/>
    <w:rsid w:val="751D2A0A"/>
    <w:rsid w:val="751D3E28"/>
    <w:rsid w:val="7520558B"/>
    <w:rsid w:val="75243D99"/>
    <w:rsid w:val="752477A4"/>
    <w:rsid w:val="75353C72"/>
    <w:rsid w:val="75363ACC"/>
    <w:rsid w:val="7536724C"/>
    <w:rsid w:val="753A3881"/>
    <w:rsid w:val="75414E2E"/>
    <w:rsid w:val="754D4447"/>
    <w:rsid w:val="755769E6"/>
    <w:rsid w:val="755A3C5E"/>
    <w:rsid w:val="755D5DF8"/>
    <w:rsid w:val="75613D72"/>
    <w:rsid w:val="756248C1"/>
    <w:rsid w:val="75672607"/>
    <w:rsid w:val="75675925"/>
    <w:rsid w:val="757030D1"/>
    <w:rsid w:val="757226DA"/>
    <w:rsid w:val="75732643"/>
    <w:rsid w:val="757B4D8F"/>
    <w:rsid w:val="75855809"/>
    <w:rsid w:val="758B02BC"/>
    <w:rsid w:val="758E7F20"/>
    <w:rsid w:val="75966939"/>
    <w:rsid w:val="759C2E69"/>
    <w:rsid w:val="75A153E9"/>
    <w:rsid w:val="75A60C51"/>
    <w:rsid w:val="75A939CE"/>
    <w:rsid w:val="75B02D9D"/>
    <w:rsid w:val="75B27CEF"/>
    <w:rsid w:val="75B3511C"/>
    <w:rsid w:val="75B55338"/>
    <w:rsid w:val="75BA46FD"/>
    <w:rsid w:val="75BA6AC0"/>
    <w:rsid w:val="75BD2E4B"/>
    <w:rsid w:val="75BE41ED"/>
    <w:rsid w:val="75C13CDD"/>
    <w:rsid w:val="75C45344"/>
    <w:rsid w:val="75C8089B"/>
    <w:rsid w:val="75CA2B92"/>
    <w:rsid w:val="75D44632"/>
    <w:rsid w:val="75D67789"/>
    <w:rsid w:val="75DB592C"/>
    <w:rsid w:val="75DC0B17"/>
    <w:rsid w:val="75E10FA4"/>
    <w:rsid w:val="75E117A9"/>
    <w:rsid w:val="75E1612D"/>
    <w:rsid w:val="75E4177A"/>
    <w:rsid w:val="75E67C61"/>
    <w:rsid w:val="75E8126A"/>
    <w:rsid w:val="75EF084A"/>
    <w:rsid w:val="75F11520"/>
    <w:rsid w:val="75F145C2"/>
    <w:rsid w:val="75F15C5C"/>
    <w:rsid w:val="75FB3500"/>
    <w:rsid w:val="7616632D"/>
    <w:rsid w:val="761B33ED"/>
    <w:rsid w:val="761E7F1E"/>
    <w:rsid w:val="762027B2"/>
    <w:rsid w:val="762248FA"/>
    <w:rsid w:val="76254DF7"/>
    <w:rsid w:val="76275B6A"/>
    <w:rsid w:val="762E107A"/>
    <w:rsid w:val="7631327A"/>
    <w:rsid w:val="76350C32"/>
    <w:rsid w:val="763C3266"/>
    <w:rsid w:val="763D5EC9"/>
    <w:rsid w:val="764728D0"/>
    <w:rsid w:val="764741E2"/>
    <w:rsid w:val="765406AD"/>
    <w:rsid w:val="765661D4"/>
    <w:rsid w:val="766703E1"/>
    <w:rsid w:val="76674885"/>
    <w:rsid w:val="767E572A"/>
    <w:rsid w:val="767F2CEC"/>
    <w:rsid w:val="767F5862"/>
    <w:rsid w:val="76810F0C"/>
    <w:rsid w:val="76862181"/>
    <w:rsid w:val="768B66A1"/>
    <w:rsid w:val="768D3BBF"/>
    <w:rsid w:val="768E165D"/>
    <w:rsid w:val="768F313D"/>
    <w:rsid w:val="768F7938"/>
    <w:rsid w:val="76962A74"/>
    <w:rsid w:val="769767EC"/>
    <w:rsid w:val="769A2923"/>
    <w:rsid w:val="769B0AF3"/>
    <w:rsid w:val="769B508A"/>
    <w:rsid w:val="769C186A"/>
    <w:rsid w:val="76A07D97"/>
    <w:rsid w:val="76A745F7"/>
    <w:rsid w:val="76A850E3"/>
    <w:rsid w:val="76AD7DBE"/>
    <w:rsid w:val="76AE24B4"/>
    <w:rsid w:val="76AF7FDA"/>
    <w:rsid w:val="76B31878"/>
    <w:rsid w:val="76B63B2E"/>
    <w:rsid w:val="76B65E3B"/>
    <w:rsid w:val="76BA1074"/>
    <w:rsid w:val="76BA1844"/>
    <w:rsid w:val="76C04581"/>
    <w:rsid w:val="76C42ACB"/>
    <w:rsid w:val="76C67AB6"/>
    <w:rsid w:val="76CA4E14"/>
    <w:rsid w:val="76CF7E8A"/>
    <w:rsid w:val="76D02051"/>
    <w:rsid w:val="76D637B8"/>
    <w:rsid w:val="76DA5057"/>
    <w:rsid w:val="76DF1A0E"/>
    <w:rsid w:val="76DF3444"/>
    <w:rsid w:val="76DF636D"/>
    <w:rsid w:val="76E61C4D"/>
    <w:rsid w:val="76EF2CF9"/>
    <w:rsid w:val="76F36118"/>
    <w:rsid w:val="76FA7399"/>
    <w:rsid w:val="76FB321F"/>
    <w:rsid w:val="77021D1B"/>
    <w:rsid w:val="77037018"/>
    <w:rsid w:val="7704092A"/>
    <w:rsid w:val="77080613"/>
    <w:rsid w:val="77091498"/>
    <w:rsid w:val="770976EA"/>
    <w:rsid w:val="77157E52"/>
    <w:rsid w:val="771B195E"/>
    <w:rsid w:val="7723166E"/>
    <w:rsid w:val="772B58B2"/>
    <w:rsid w:val="772C5186"/>
    <w:rsid w:val="773109EF"/>
    <w:rsid w:val="77356731"/>
    <w:rsid w:val="77361B13"/>
    <w:rsid w:val="773A1DC3"/>
    <w:rsid w:val="773F4EBA"/>
    <w:rsid w:val="77416E84"/>
    <w:rsid w:val="77422E8C"/>
    <w:rsid w:val="77460F4C"/>
    <w:rsid w:val="77461862"/>
    <w:rsid w:val="77541E29"/>
    <w:rsid w:val="7758241F"/>
    <w:rsid w:val="775A7F45"/>
    <w:rsid w:val="77603FF1"/>
    <w:rsid w:val="776073A1"/>
    <w:rsid w:val="776115E9"/>
    <w:rsid w:val="77707769"/>
    <w:rsid w:val="77722872"/>
    <w:rsid w:val="77732DB5"/>
    <w:rsid w:val="777822D1"/>
    <w:rsid w:val="777F7F41"/>
    <w:rsid w:val="77877839"/>
    <w:rsid w:val="77894387"/>
    <w:rsid w:val="778D20C9"/>
    <w:rsid w:val="778E5E41"/>
    <w:rsid w:val="779276DF"/>
    <w:rsid w:val="77974F1D"/>
    <w:rsid w:val="77980A6E"/>
    <w:rsid w:val="779852C0"/>
    <w:rsid w:val="779A2A38"/>
    <w:rsid w:val="77A0122F"/>
    <w:rsid w:val="77A2369A"/>
    <w:rsid w:val="77AA0B95"/>
    <w:rsid w:val="77AA7B1A"/>
    <w:rsid w:val="77AD32D1"/>
    <w:rsid w:val="77B27D81"/>
    <w:rsid w:val="77B5517C"/>
    <w:rsid w:val="77C20B3C"/>
    <w:rsid w:val="77C655DB"/>
    <w:rsid w:val="77CB25A3"/>
    <w:rsid w:val="77D25D2E"/>
    <w:rsid w:val="77D632DB"/>
    <w:rsid w:val="77D93560"/>
    <w:rsid w:val="77DA1086"/>
    <w:rsid w:val="77E12415"/>
    <w:rsid w:val="77E37F3B"/>
    <w:rsid w:val="77EB5041"/>
    <w:rsid w:val="77FE4D75"/>
    <w:rsid w:val="780600CD"/>
    <w:rsid w:val="78073302"/>
    <w:rsid w:val="780B56E4"/>
    <w:rsid w:val="780C357D"/>
    <w:rsid w:val="780D0A31"/>
    <w:rsid w:val="78106856"/>
    <w:rsid w:val="78112CFA"/>
    <w:rsid w:val="781C0F61"/>
    <w:rsid w:val="781E0F73"/>
    <w:rsid w:val="781E7BCB"/>
    <w:rsid w:val="7820118F"/>
    <w:rsid w:val="782A7918"/>
    <w:rsid w:val="782B18E2"/>
    <w:rsid w:val="78310ECB"/>
    <w:rsid w:val="783202F9"/>
    <w:rsid w:val="783658A5"/>
    <w:rsid w:val="78387598"/>
    <w:rsid w:val="783C764B"/>
    <w:rsid w:val="78512442"/>
    <w:rsid w:val="7851533A"/>
    <w:rsid w:val="785247D6"/>
    <w:rsid w:val="78542BE7"/>
    <w:rsid w:val="78557873"/>
    <w:rsid w:val="785C076E"/>
    <w:rsid w:val="786170B2"/>
    <w:rsid w:val="786B1CDE"/>
    <w:rsid w:val="78736312"/>
    <w:rsid w:val="7878572A"/>
    <w:rsid w:val="788A2AAC"/>
    <w:rsid w:val="788E5A59"/>
    <w:rsid w:val="788F4D40"/>
    <w:rsid w:val="789631FF"/>
    <w:rsid w:val="78A05E2C"/>
    <w:rsid w:val="78A7540C"/>
    <w:rsid w:val="78AD0549"/>
    <w:rsid w:val="78D22180"/>
    <w:rsid w:val="78D53128"/>
    <w:rsid w:val="78DD42A4"/>
    <w:rsid w:val="78DF75DA"/>
    <w:rsid w:val="78EA52F9"/>
    <w:rsid w:val="78F148D9"/>
    <w:rsid w:val="78F40FF3"/>
    <w:rsid w:val="78F43D5D"/>
    <w:rsid w:val="78F5568C"/>
    <w:rsid w:val="78F817C4"/>
    <w:rsid w:val="78FF66E6"/>
    <w:rsid w:val="79020895"/>
    <w:rsid w:val="79022643"/>
    <w:rsid w:val="79046E04"/>
    <w:rsid w:val="790740FD"/>
    <w:rsid w:val="79116D2A"/>
    <w:rsid w:val="79123AB9"/>
    <w:rsid w:val="79123ACF"/>
    <w:rsid w:val="79130834"/>
    <w:rsid w:val="7914047E"/>
    <w:rsid w:val="79153B8E"/>
    <w:rsid w:val="79185F80"/>
    <w:rsid w:val="79191D75"/>
    <w:rsid w:val="79226991"/>
    <w:rsid w:val="79246A9A"/>
    <w:rsid w:val="7926572D"/>
    <w:rsid w:val="79294073"/>
    <w:rsid w:val="794257F8"/>
    <w:rsid w:val="7947274B"/>
    <w:rsid w:val="794A4D1D"/>
    <w:rsid w:val="794D6DEE"/>
    <w:rsid w:val="794E3150"/>
    <w:rsid w:val="79505BFB"/>
    <w:rsid w:val="795310F0"/>
    <w:rsid w:val="79580EB7"/>
    <w:rsid w:val="79660E24"/>
    <w:rsid w:val="79666FB7"/>
    <w:rsid w:val="796B389F"/>
    <w:rsid w:val="796B643A"/>
    <w:rsid w:val="796C540B"/>
    <w:rsid w:val="796F61FB"/>
    <w:rsid w:val="79725A1A"/>
    <w:rsid w:val="797B668A"/>
    <w:rsid w:val="79822396"/>
    <w:rsid w:val="7983427D"/>
    <w:rsid w:val="798474FC"/>
    <w:rsid w:val="798504CD"/>
    <w:rsid w:val="79870D9A"/>
    <w:rsid w:val="798835D4"/>
    <w:rsid w:val="79915775"/>
    <w:rsid w:val="79984D55"/>
    <w:rsid w:val="79A537EB"/>
    <w:rsid w:val="79A91AD3"/>
    <w:rsid w:val="79A96F62"/>
    <w:rsid w:val="79B06C88"/>
    <w:rsid w:val="79B07CF4"/>
    <w:rsid w:val="79BD656A"/>
    <w:rsid w:val="79C1605A"/>
    <w:rsid w:val="79C21DD2"/>
    <w:rsid w:val="79C913B2"/>
    <w:rsid w:val="79CD2C51"/>
    <w:rsid w:val="79CE0777"/>
    <w:rsid w:val="79CE4C1B"/>
    <w:rsid w:val="79D00993"/>
    <w:rsid w:val="79D73ACF"/>
    <w:rsid w:val="79E01647"/>
    <w:rsid w:val="79E104AA"/>
    <w:rsid w:val="79E154D8"/>
    <w:rsid w:val="79E2264B"/>
    <w:rsid w:val="79E27515"/>
    <w:rsid w:val="79E41D48"/>
    <w:rsid w:val="79E47E21"/>
    <w:rsid w:val="79EC2819"/>
    <w:rsid w:val="79ED32F3"/>
    <w:rsid w:val="79EF706B"/>
    <w:rsid w:val="79F90E16"/>
    <w:rsid w:val="79F973D3"/>
    <w:rsid w:val="79FA0D2C"/>
    <w:rsid w:val="79FA22DD"/>
    <w:rsid w:val="79FD47FB"/>
    <w:rsid w:val="7A0D0FCF"/>
    <w:rsid w:val="7A0D4BB0"/>
    <w:rsid w:val="7A130130"/>
    <w:rsid w:val="7A1545F8"/>
    <w:rsid w:val="7A166BF3"/>
    <w:rsid w:val="7A170370"/>
    <w:rsid w:val="7A1C5986"/>
    <w:rsid w:val="7A213A5B"/>
    <w:rsid w:val="7A214D4A"/>
    <w:rsid w:val="7A2400DF"/>
    <w:rsid w:val="7A2465E9"/>
    <w:rsid w:val="7A2605B3"/>
    <w:rsid w:val="7A2D04FC"/>
    <w:rsid w:val="7A2D1941"/>
    <w:rsid w:val="7A2F5884"/>
    <w:rsid w:val="7A2F7C6B"/>
    <w:rsid w:val="7A2F7E37"/>
    <w:rsid w:val="7A392094"/>
    <w:rsid w:val="7A394C3D"/>
    <w:rsid w:val="7A39665C"/>
    <w:rsid w:val="7A415D20"/>
    <w:rsid w:val="7A49237F"/>
    <w:rsid w:val="7A4C598D"/>
    <w:rsid w:val="7A4C60D9"/>
    <w:rsid w:val="7A4C65EF"/>
    <w:rsid w:val="7A4F0E77"/>
    <w:rsid w:val="7A580617"/>
    <w:rsid w:val="7A5E7252"/>
    <w:rsid w:val="7A6B1788"/>
    <w:rsid w:val="7A73521E"/>
    <w:rsid w:val="7A756757"/>
    <w:rsid w:val="7A7632E8"/>
    <w:rsid w:val="7A7E03EF"/>
    <w:rsid w:val="7A8B6668"/>
    <w:rsid w:val="7A8F7F06"/>
    <w:rsid w:val="7A922676"/>
    <w:rsid w:val="7A9419C0"/>
    <w:rsid w:val="7A993962"/>
    <w:rsid w:val="7A9E283F"/>
    <w:rsid w:val="7AA2387A"/>
    <w:rsid w:val="7AA5772A"/>
    <w:rsid w:val="7AA66E91"/>
    <w:rsid w:val="7AAF45BC"/>
    <w:rsid w:val="7AB62ECE"/>
    <w:rsid w:val="7AB93D46"/>
    <w:rsid w:val="7ABA3126"/>
    <w:rsid w:val="7ABC1938"/>
    <w:rsid w:val="7ABD507C"/>
    <w:rsid w:val="7ABE4C8F"/>
    <w:rsid w:val="7AC01B36"/>
    <w:rsid w:val="7AC322A6"/>
    <w:rsid w:val="7AC65004"/>
    <w:rsid w:val="7AC676A0"/>
    <w:rsid w:val="7AD305A5"/>
    <w:rsid w:val="7AD64214"/>
    <w:rsid w:val="7AD67561"/>
    <w:rsid w:val="7AE304C7"/>
    <w:rsid w:val="7AEA5A84"/>
    <w:rsid w:val="7AEF6BF7"/>
    <w:rsid w:val="7AF34939"/>
    <w:rsid w:val="7AF34ED8"/>
    <w:rsid w:val="7AF95FB3"/>
    <w:rsid w:val="7AFB2A8F"/>
    <w:rsid w:val="7AFE6E3A"/>
    <w:rsid w:val="7B000E04"/>
    <w:rsid w:val="7B0C59FB"/>
    <w:rsid w:val="7B100A94"/>
    <w:rsid w:val="7B120A1C"/>
    <w:rsid w:val="7B1C219D"/>
    <w:rsid w:val="7B220D7A"/>
    <w:rsid w:val="7B242DD1"/>
    <w:rsid w:val="7B29035B"/>
    <w:rsid w:val="7B2E1FF8"/>
    <w:rsid w:val="7B2F16E9"/>
    <w:rsid w:val="7B2F3A8F"/>
    <w:rsid w:val="7B327FE6"/>
    <w:rsid w:val="7B345D0E"/>
    <w:rsid w:val="7B352701"/>
    <w:rsid w:val="7B382B40"/>
    <w:rsid w:val="7B414CFC"/>
    <w:rsid w:val="7B4C4600"/>
    <w:rsid w:val="7B4E6013"/>
    <w:rsid w:val="7B4E7DC1"/>
    <w:rsid w:val="7B531856"/>
    <w:rsid w:val="7B5A44BA"/>
    <w:rsid w:val="7B5A49B8"/>
    <w:rsid w:val="7B5C378D"/>
    <w:rsid w:val="7B5C6939"/>
    <w:rsid w:val="7B5F1FCE"/>
    <w:rsid w:val="7B62386D"/>
    <w:rsid w:val="7B66335D"/>
    <w:rsid w:val="7B67147A"/>
    <w:rsid w:val="7B672C31"/>
    <w:rsid w:val="7B6973E5"/>
    <w:rsid w:val="7B6B4E1D"/>
    <w:rsid w:val="7B735A7A"/>
    <w:rsid w:val="7B744AE2"/>
    <w:rsid w:val="7B7610C6"/>
    <w:rsid w:val="7B783090"/>
    <w:rsid w:val="7B784E3E"/>
    <w:rsid w:val="7B786BEC"/>
    <w:rsid w:val="7B7B66DC"/>
    <w:rsid w:val="7B7C1ABA"/>
    <w:rsid w:val="7B810BD3"/>
    <w:rsid w:val="7B817E90"/>
    <w:rsid w:val="7B8343CE"/>
    <w:rsid w:val="7B860542"/>
    <w:rsid w:val="7B894EDD"/>
    <w:rsid w:val="7B897BA3"/>
    <w:rsid w:val="7B95478B"/>
    <w:rsid w:val="7B971768"/>
    <w:rsid w:val="7B975DAC"/>
    <w:rsid w:val="7B9A1258"/>
    <w:rsid w:val="7BA07EF1"/>
    <w:rsid w:val="7BA5435D"/>
    <w:rsid w:val="7BA75723"/>
    <w:rsid w:val="7BAE6AB2"/>
    <w:rsid w:val="7BB87930"/>
    <w:rsid w:val="7BC1532A"/>
    <w:rsid w:val="7BC34C51"/>
    <w:rsid w:val="7BCA6F5E"/>
    <w:rsid w:val="7BCB7664"/>
    <w:rsid w:val="7BCE7581"/>
    <w:rsid w:val="7BCF0EA8"/>
    <w:rsid w:val="7BCF2691"/>
    <w:rsid w:val="7BCF6C70"/>
    <w:rsid w:val="7BD45458"/>
    <w:rsid w:val="7BD5403F"/>
    <w:rsid w:val="7BD76009"/>
    <w:rsid w:val="7BDF0BA2"/>
    <w:rsid w:val="7BDF773E"/>
    <w:rsid w:val="7BEF6DF9"/>
    <w:rsid w:val="7BF02C26"/>
    <w:rsid w:val="7BF4677B"/>
    <w:rsid w:val="7BF93CD2"/>
    <w:rsid w:val="7BFA3E64"/>
    <w:rsid w:val="7BFB65C5"/>
    <w:rsid w:val="7BFD3595"/>
    <w:rsid w:val="7BFF10BB"/>
    <w:rsid w:val="7C000289"/>
    <w:rsid w:val="7C016BE2"/>
    <w:rsid w:val="7C02539F"/>
    <w:rsid w:val="7C0823B8"/>
    <w:rsid w:val="7C0D1600"/>
    <w:rsid w:val="7C1D1542"/>
    <w:rsid w:val="7C1E3C37"/>
    <w:rsid w:val="7C2656EA"/>
    <w:rsid w:val="7C2E374F"/>
    <w:rsid w:val="7C360F5C"/>
    <w:rsid w:val="7C390784"/>
    <w:rsid w:val="7C3F7C60"/>
    <w:rsid w:val="7C4116D4"/>
    <w:rsid w:val="7C472875"/>
    <w:rsid w:val="7C4A20F4"/>
    <w:rsid w:val="7C4B227C"/>
    <w:rsid w:val="7C4B60AF"/>
    <w:rsid w:val="7C4C5ED6"/>
    <w:rsid w:val="7C5238E1"/>
    <w:rsid w:val="7C527A26"/>
    <w:rsid w:val="7C574A54"/>
    <w:rsid w:val="7C5A08E1"/>
    <w:rsid w:val="7C600C23"/>
    <w:rsid w:val="7C665B06"/>
    <w:rsid w:val="7C671CD6"/>
    <w:rsid w:val="7C7650C1"/>
    <w:rsid w:val="7C8003BC"/>
    <w:rsid w:val="7C8021FC"/>
    <w:rsid w:val="7C855A65"/>
    <w:rsid w:val="7C8924A3"/>
    <w:rsid w:val="7C8B6DF3"/>
    <w:rsid w:val="7C8F68E3"/>
    <w:rsid w:val="7C914409"/>
    <w:rsid w:val="7C95557C"/>
    <w:rsid w:val="7C975558"/>
    <w:rsid w:val="7C9B7036"/>
    <w:rsid w:val="7C9E08D4"/>
    <w:rsid w:val="7C9E2682"/>
    <w:rsid w:val="7C9E54B7"/>
    <w:rsid w:val="7CA03C44"/>
    <w:rsid w:val="7CA50829"/>
    <w:rsid w:val="7CA95E7B"/>
    <w:rsid w:val="7CB9570E"/>
    <w:rsid w:val="7CC06A9D"/>
    <w:rsid w:val="7CC744D1"/>
    <w:rsid w:val="7CDA4A46"/>
    <w:rsid w:val="7CDE6F23"/>
    <w:rsid w:val="7CE01CB0"/>
    <w:rsid w:val="7CE32E91"/>
    <w:rsid w:val="7CE564BE"/>
    <w:rsid w:val="7CE7227B"/>
    <w:rsid w:val="7CE7315D"/>
    <w:rsid w:val="7CEB184D"/>
    <w:rsid w:val="7CF21215"/>
    <w:rsid w:val="7CF45AF9"/>
    <w:rsid w:val="7CF71A14"/>
    <w:rsid w:val="7CFD4E77"/>
    <w:rsid w:val="7CFE5817"/>
    <w:rsid w:val="7D1110A6"/>
    <w:rsid w:val="7D126BCC"/>
    <w:rsid w:val="7D156DA0"/>
    <w:rsid w:val="7D172435"/>
    <w:rsid w:val="7D25431C"/>
    <w:rsid w:val="7D256900"/>
    <w:rsid w:val="7D2F777E"/>
    <w:rsid w:val="7D311748"/>
    <w:rsid w:val="7D3130F3"/>
    <w:rsid w:val="7D317D1D"/>
    <w:rsid w:val="7D320B91"/>
    <w:rsid w:val="7D3D69B1"/>
    <w:rsid w:val="7D3E4860"/>
    <w:rsid w:val="7D3F5E4B"/>
    <w:rsid w:val="7D4836C0"/>
    <w:rsid w:val="7D4D49B8"/>
    <w:rsid w:val="7D512DA9"/>
    <w:rsid w:val="7D515947"/>
    <w:rsid w:val="7D53694E"/>
    <w:rsid w:val="7D540AC7"/>
    <w:rsid w:val="7D562F5D"/>
    <w:rsid w:val="7D592A4D"/>
    <w:rsid w:val="7D5D078F"/>
    <w:rsid w:val="7D5D563F"/>
    <w:rsid w:val="7D604C3A"/>
    <w:rsid w:val="7D657644"/>
    <w:rsid w:val="7D6C5B46"/>
    <w:rsid w:val="7D7D04EA"/>
    <w:rsid w:val="7D7E5978"/>
    <w:rsid w:val="7D7F27E3"/>
    <w:rsid w:val="7D861F78"/>
    <w:rsid w:val="7D8775BA"/>
    <w:rsid w:val="7D8C697F"/>
    <w:rsid w:val="7D8F47AE"/>
    <w:rsid w:val="7D974BAD"/>
    <w:rsid w:val="7D981CF9"/>
    <w:rsid w:val="7D9A2FDB"/>
    <w:rsid w:val="7D9B762C"/>
    <w:rsid w:val="7D9D2A75"/>
    <w:rsid w:val="7D9E7B7B"/>
    <w:rsid w:val="7DA22646"/>
    <w:rsid w:val="7DAE4B47"/>
    <w:rsid w:val="7DB008BF"/>
    <w:rsid w:val="7DB45869"/>
    <w:rsid w:val="7DB66D7F"/>
    <w:rsid w:val="7DC02154"/>
    <w:rsid w:val="7DC432E9"/>
    <w:rsid w:val="7DC43A2C"/>
    <w:rsid w:val="7DC46119"/>
    <w:rsid w:val="7DC51E91"/>
    <w:rsid w:val="7DC91981"/>
    <w:rsid w:val="7DCD2D02"/>
    <w:rsid w:val="7DD32800"/>
    <w:rsid w:val="7DD520D4"/>
    <w:rsid w:val="7DD66F00"/>
    <w:rsid w:val="7DE4141D"/>
    <w:rsid w:val="7DE93453"/>
    <w:rsid w:val="7DF170DB"/>
    <w:rsid w:val="7DF66978"/>
    <w:rsid w:val="7DF82266"/>
    <w:rsid w:val="7DF94A59"/>
    <w:rsid w:val="7E0D5D12"/>
    <w:rsid w:val="7E117270"/>
    <w:rsid w:val="7E1352F2"/>
    <w:rsid w:val="7E17093E"/>
    <w:rsid w:val="7E173D17"/>
    <w:rsid w:val="7E1B136C"/>
    <w:rsid w:val="7E1E7F1F"/>
    <w:rsid w:val="7E203CC6"/>
    <w:rsid w:val="7E261D8A"/>
    <w:rsid w:val="7E2766A8"/>
    <w:rsid w:val="7E2907E0"/>
    <w:rsid w:val="7E2B0FAD"/>
    <w:rsid w:val="7E2B4812"/>
    <w:rsid w:val="7E2D1DA6"/>
    <w:rsid w:val="7E3A63DB"/>
    <w:rsid w:val="7E434BA0"/>
    <w:rsid w:val="7E451CE6"/>
    <w:rsid w:val="7E4B4A8C"/>
    <w:rsid w:val="7E4D5185"/>
    <w:rsid w:val="7E4E5E46"/>
    <w:rsid w:val="7E4E7190"/>
    <w:rsid w:val="7E521976"/>
    <w:rsid w:val="7E5870F0"/>
    <w:rsid w:val="7E5A35A0"/>
    <w:rsid w:val="7E636EDB"/>
    <w:rsid w:val="7E6671D0"/>
    <w:rsid w:val="7E691F7C"/>
    <w:rsid w:val="7E6B2A38"/>
    <w:rsid w:val="7E7A73A1"/>
    <w:rsid w:val="7E7D4D92"/>
    <w:rsid w:val="7E7E7117"/>
    <w:rsid w:val="7E835FD4"/>
    <w:rsid w:val="7E857F9E"/>
    <w:rsid w:val="7E88183C"/>
    <w:rsid w:val="7E8B6C36"/>
    <w:rsid w:val="7E924469"/>
    <w:rsid w:val="7E9B156F"/>
    <w:rsid w:val="7E9C13E9"/>
    <w:rsid w:val="7E9E2E0E"/>
    <w:rsid w:val="7EA321D2"/>
    <w:rsid w:val="7EAE5C06"/>
    <w:rsid w:val="7EAF6DC9"/>
    <w:rsid w:val="7EB20667"/>
    <w:rsid w:val="7EB663A9"/>
    <w:rsid w:val="7EB96EE8"/>
    <w:rsid w:val="7EBA751C"/>
    <w:rsid w:val="7EBC4855"/>
    <w:rsid w:val="7EBF5FDB"/>
    <w:rsid w:val="7EC05C5F"/>
    <w:rsid w:val="7EC477B9"/>
    <w:rsid w:val="7EC5039A"/>
    <w:rsid w:val="7ECA2F29"/>
    <w:rsid w:val="7ECC4362"/>
    <w:rsid w:val="7EE370F5"/>
    <w:rsid w:val="7EEA60C1"/>
    <w:rsid w:val="7EF26089"/>
    <w:rsid w:val="7EF3459D"/>
    <w:rsid w:val="7EFF5516"/>
    <w:rsid w:val="7F033E8F"/>
    <w:rsid w:val="7F062761"/>
    <w:rsid w:val="7F065E5F"/>
    <w:rsid w:val="7F080287"/>
    <w:rsid w:val="7F146A69"/>
    <w:rsid w:val="7F1664F7"/>
    <w:rsid w:val="7F192003"/>
    <w:rsid w:val="7F192494"/>
    <w:rsid w:val="7F231565"/>
    <w:rsid w:val="7F2D4849"/>
    <w:rsid w:val="7F3408BA"/>
    <w:rsid w:val="7F344D76"/>
    <w:rsid w:val="7F395752"/>
    <w:rsid w:val="7F410095"/>
    <w:rsid w:val="7F415532"/>
    <w:rsid w:val="7F4219EB"/>
    <w:rsid w:val="7F4A08A0"/>
    <w:rsid w:val="7F5636E8"/>
    <w:rsid w:val="7F574925"/>
    <w:rsid w:val="7F5D7CD4"/>
    <w:rsid w:val="7F63226A"/>
    <w:rsid w:val="7F676D1D"/>
    <w:rsid w:val="7F7D1C1B"/>
    <w:rsid w:val="7F7F7601"/>
    <w:rsid w:val="7F826DB5"/>
    <w:rsid w:val="7F8B6AB5"/>
    <w:rsid w:val="7F930583"/>
    <w:rsid w:val="7F954211"/>
    <w:rsid w:val="7F984FCD"/>
    <w:rsid w:val="7F9F6E3D"/>
    <w:rsid w:val="7FA0003F"/>
    <w:rsid w:val="7FA02BB5"/>
    <w:rsid w:val="7FA73F44"/>
    <w:rsid w:val="7FAC4622"/>
    <w:rsid w:val="7FAD4A71"/>
    <w:rsid w:val="7FB451A4"/>
    <w:rsid w:val="7FB66C38"/>
    <w:rsid w:val="7FBB3889"/>
    <w:rsid w:val="7FBC2E67"/>
    <w:rsid w:val="7FBC3CC0"/>
    <w:rsid w:val="7FBD70AE"/>
    <w:rsid w:val="7FC22B2C"/>
    <w:rsid w:val="7FC44AF6"/>
    <w:rsid w:val="7FC720D2"/>
    <w:rsid w:val="7FCC5758"/>
    <w:rsid w:val="7FCD1678"/>
    <w:rsid w:val="7FCE0E10"/>
    <w:rsid w:val="7FCF6FF7"/>
    <w:rsid w:val="7FD748FB"/>
    <w:rsid w:val="7FD80115"/>
    <w:rsid w:val="7FDD345E"/>
    <w:rsid w:val="7FEE69C0"/>
    <w:rsid w:val="7FF07699"/>
    <w:rsid w:val="7FF41D4E"/>
    <w:rsid w:val="7FF56A5D"/>
    <w:rsid w:val="7FF60A27"/>
    <w:rsid w:val="7FFA0518"/>
    <w:rsid w:val="7FFA22C6"/>
    <w:rsid w:val="7FFC4290"/>
    <w:rsid w:val="DFFF5257"/>
    <w:rsid w:val="F4F23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9"/>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08"/>
    <w:qFormat/>
    <w:uiPriority w:val="0"/>
    <w:pPr>
      <w:keepNext/>
      <w:keepLines/>
      <w:spacing w:before="260" w:after="260" w:line="416" w:lineRule="auto"/>
      <w:outlineLvl w:val="2"/>
    </w:pPr>
    <w:rPr>
      <w:b/>
      <w:bCs/>
      <w:sz w:val="32"/>
      <w:szCs w:val="32"/>
    </w:rPr>
  </w:style>
  <w:style w:type="paragraph" w:styleId="6">
    <w:name w:val="heading 4"/>
    <w:basedOn w:val="1"/>
    <w:next w:val="1"/>
    <w:link w:val="167"/>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81"/>
    <w:qFormat/>
    <w:uiPriority w:val="9"/>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37"/>
    <w:qFormat/>
    <w:uiPriority w:val="0"/>
    <w:pPr>
      <w:keepNext/>
      <w:keepLines/>
      <w:ind w:firstLine="200" w:firstLineChars="200"/>
      <w:outlineLvl w:val="5"/>
    </w:pPr>
    <w:rPr>
      <w:rFonts w:hAnsi="Arial"/>
    </w:rPr>
  </w:style>
  <w:style w:type="paragraph" w:styleId="10">
    <w:name w:val="heading 7"/>
    <w:basedOn w:val="1"/>
    <w:next w:val="1"/>
    <w:link w:val="292"/>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51"/>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50"/>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unhideWhenUsed/>
    <w:qFormat/>
    <w:uiPriority w:val="1"/>
  </w:style>
  <w:style w:type="table" w:default="1" w:styleId="46">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34"/>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71"/>
    <w:qFormat/>
    <w:uiPriority w:val="0"/>
    <w:pPr>
      <w:shd w:val="clear" w:color="auto" w:fill="000080"/>
    </w:pPr>
  </w:style>
  <w:style w:type="paragraph" w:styleId="16">
    <w:name w:val="annotation text"/>
    <w:basedOn w:val="1"/>
    <w:link w:val="314"/>
    <w:qFormat/>
    <w:uiPriority w:val="0"/>
    <w:pPr>
      <w:jc w:val="left"/>
    </w:pPr>
  </w:style>
  <w:style w:type="paragraph" w:styleId="17">
    <w:name w:val="Body Text 3"/>
    <w:basedOn w:val="1"/>
    <w:link w:val="266"/>
    <w:qFormat/>
    <w:uiPriority w:val="0"/>
    <w:pPr>
      <w:spacing w:after="120"/>
    </w:pPr>
    <w:rPr>
      <w:sz w:val="16"/>
      <w:szCs w:val="16"/>
    </w:rPr>
  </w:style>
  <w:style w:type="paragraph" w:styleId="18">
    <w:name w:val="Body Text Indent"/>
    <w:basedOn w:val="1"/>
    <w:link w:val="249"/>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11"/>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75"/>
    <w:qFormat/>
    <w:uiPriority w:val="0"/>
    <w:pPr>
      <w:ind w:left="100" w:leftChars="2500"/>
    </w:pPr>
  </w:style>
  <w:style w:type="paragraph" w:styleId="26">
    <w:name w:val="Body Text Indent 2"/>
    <w:basedOn w:val="1"/>
    <w:link w:val="246"/>
    <w:qFormat/>
    <w:uiPriority w:val="0"/>
    <w:pPr>
      <w:widowControl/>
      <w:spacing w:line="480" w:lineRule="auto"/>
      <w:ind w:firstLine="560"/>
      <w:jc w:val="left"/>
    </w:pPr>
    <w:rPr>
      <w:kern w:val="0"/>
      <w:sz w:val="28"/>
    </w:rPr>
  </w:style>
  <w:style w:type="paragraph" w:styleId="27">
    <w:name w:val="endnote text"/>
    <w:basedOn w:val="1"/>
    <w:link w:val="219"/>
    <w:qFormat/>
    <w:uiPriority w:val="0"/>
    <w:pPr>
      <w:widowControl/>
      <w:snapToGrid w:val="0"/>
      <w:jc w:val="left"/>
    </w:pPr>
    <w:rPr>
      <w:rFonts w:ascii="Arial" w:hAnsi="Arial" w:cs="Arial"/>
      <w:kern w:val="0"/>
      <w:sz w:val="20"/>
      <w:lang w:eastAsia="en-US"/>
    </w:rPr>
  </w:style>
  <w:style w:type="paragraph" w:styleId="28">
    <w:name w:val="Balloon Text"/>
    <w:basedOn w:val="1"/>
    <w:link w:val="214"/>
    <w:qFormat/>
    <w:uiPriority w:val="0"/>
    <w:rPr>
      <w:sz w:val="18"/>
      <w:szCs w:val="18"/>
    </w:rPr>
  </w:style>
  <w:style w:type="paragraph" w:styleId="29">
    <w:name w:val="footer"/>
    <w:basedOn w:val="1"/>
    <w:link w:val="206"/>
    <w:qFormat/>
    <w:uiPriority w:val="0"/>
    <w:pPr>
      <w:tabs>
        <w:tab w:val="center" w:pos="4153"/>
        <w:tab w:val="right" w:pos="8306"/>
      </w:tabs>
      <w:snapToGrid w:val="0"/>
      <w:jc w:val="left"/>
    </w:pPr>
    <w:rPr>
      <w:sz w:val="18"/>
      <w:szCs w:val="18"/>
    </w:rPr>
  </w:style>
  <w:style w:type="paragraph" w:styleId="30">
    <w:name w:val="header"/>
    <w:basedOn w:val="1"/>
    <w:link w:val="300"/>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16"/>
    <w:qFormat/>
    <w:uiPriority w:val="0"/>
    <w:pPr>
      <w:widowControl/>
      <w:jc w:val="center"/>
    </w:pPr>
    <w:rPr>
      <w:kern w:val="0"/>
      <w:sz w:val="20"/>
      <w:u w:val="single"/>
      <w:lang w:eastAsia="en-US"/>
    </w:rPr>
  </w:style>
  <w:style w:type="paragraph" w:styleId="34">
    <w:name w:val="footnote text"/>
    <w:basedOn w:val="1"/>
    <w:link w:val="294"/>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53"/>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40"/>
    <w:qFormat/>
    <w:uiPriority w:val="0"/>
    <w:rPr>
      <w:i/>
      <w:iCs/>
      <w:sz w:val="26"/>
    </w:rPr>
  </w:style>
  <w:style w:type="paragraph" w:styleId="40">
    <w:name w:val="HTML Preformatted"/>
    <w:basedOn w:val="1"/>
    <w:link w:val="170"/>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45"/>
    <w:qFormat/>
    <w:uiPriority w:val="0"/>
    <w:pPr>
      <w:widowControl/>
      <w:jc w:val="center"/>
    </w:pPr>
    <w:rPr>
      <w:kern w:val="0"/>
      <w:sz w:val="20"/>
      <w:u w:val="single"/>
      <w:lang w:eastAsia="en-US"/>
    </w:rPr>
  </w:style>
  <w:style w:type="paragraph" w:styleId="44">
    <w:name w:val="annotation subject"/>
    <w:basedOn w:val="16"/>
    <w:next w:val="16"/>
    <w:link w:val="289"/>
    <w:qFormat/>
    <w:uiPriority w:val="0"/>
    <w:rPr>
      <w:b/>
      <w:bCs/>
    </w:rPr>
  </w:style>
  <w:style w:type="paragraph" w:styleId="45">
    <w:name w:val="Body Text First Indent"/>
    <w:basedOn w:val="1"/>
    <w:link w:val="328"/>
    <w:qFormat/>
    <w:uiPriority w:val="0"/>
    <w:pPr>
      <w:spacing w:line="312" w:lineRule="auto"/>
      <w:ind w:firstLine="420"/>
    </w:pPr>
  </w:style>
  <w:style w:type="table" w:styleId="47">
    <w:name w:val="Table Grid"/>
    <w:basedOn w:val="4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0"/>
    <w:rPr>
      <w:color w:val="800080"/>
      <w:u w:val="single"/>
    </w:rPr>
  </w:style>
  <w:style w:type="character" w:styleId="53">
    <w:name w:val="Emphasis"/>
    <w:qFormat/>
    <w:uiPriority w:val="0"/>
    <w:rPr>
      <w:i/>
      <w:iCs/>
    </w:rPr>
  </w:style>
  <w:style w:type="character" w:styleId="54">
    <w:name w:val="HTML Definition"/>
    <w:basedOn w:val="48"/>
    <w:qFormat/>
    <w:uiPriority w:val="0"/>
    <w:rPr>
      <w:i/>
      <w:iCs/>
    </w:rPr>
  </w:style>
  <w:style w:type="character" w:styleId="55">
    <w:name w:val="HTML Acronym"/>
    <w:basedOn w:val="48"/>
    <w:qFormat/>
    <w:uiPriority w:val="0"/>
  </w:style>
  <w:style w:type="character" w:styleId="56">
    <w:name w:val="HTML Variable"/>
    <w:basedOn w:val="48"/>
    <w:qFormat/>
    <w:uiPriority w:val="0"/>
  </w:style>
  <w:style w:type="character" w:styleId="57">
    <w:name w:val="Hyperlink"/>
    <w:qFormat/>
    <w:uiPriority w:val="99"/>
    <w:rPr>
      <w:color w:val="0000FF"/>
      <w:u w:val="single"/>
    </w:rPr>
  </w:style>
  <w:style w:type="character" w:styleId="58">
    <w:name w:val="HTML Code"/>
    <w:basedOn w:val="48"/>
    <w:qFormat/>
    <w:uiPriority w:val="0"/>
    <w:rPr>
      <w:rFonts w:hint="default" w:ascii="Consolas" w:hAnsi="Consolas" w:eastAsia="Consolas" w:cs="Consolas"/>
      <w:color w:val="C7254E"/>
      <w:sz w:val="21"/>
      <w:szCs w:val="21"/>
      <w:shd w:val="clear" w:fill="F9F2F4"/>
    </w:rPr>
  </w:style>
  <w:style w:type="character" w:styleId="59">
    <w:name w:val="annotation reference"/>
    <w:qFormat/>
    <w:uiPriority w:val="0"/>
    <w:rPr>
      <w:sz w:val="21"/>
      <w:szCs w:val="21"/>
    </w:rPr>
  </w:style>
  <w:style w:type="character" w:styleId="60">
    <w:name w:val="HTML Cite"/>
    <w:basedOn w:val="48"/>
    <w:qFormat/>
    <w:uiPriority w:val="0"/>
  </w:style>
  <w:style w:type="character" w:styleId="61">
    <w:name w:val="footnote reference"/>
    <w:qFormat/>
    <w:uiPriority w:val="0"/>
    <w:rPr>
      <w:vertAlign w:val="superscript"/>
    </w:rPr>
  </w:style>
  <w:style w:type="character" w:styleId="62">
    <w:name w:val="HTML Keyboard"/>
    <w:basedOn w:val="48"/>
    <w:qFormat/>
    <w:uiPriority w:val="0"/>
    <w:rPr>
      <w:rFonts w:hint="default" w:ascii="Consolas" w:hAnsi="Consolas" w:eastAsia="Consolas" w:cs="Consolas"/>
      <w:color w:val="FFFFFF"/>
      <w:sz w:val="21"/>
      <w:szCs w:val="21"/>
      <w:shd w:val="clear" w:fill="333333"/>
    </w:rPr>
  </w:style>
  <w:style w:type="character" w:styleId="63">
    <w:name w:val="HTML Sample"/>
    <w:basedOn w:val="48"/>
    <w:qFormat/>
    <w:uiPriority w:val="0"/>
    <w:rPr>
      <w:rFonts w:ascii="Consolas" w:hAnsi="Consolas" w:eastAsia="Consolas" w:cs="Consolas"/>
      <w:sz w:val="21"/>
      <w:szCs w:val="21"/>
    </w:rPr>
  </w:style>
  <w:style w:type="paragraph" w:customStyle="1" w:styleId="64">
    <w:name w:val="样式2"/>
    <w:basedOn w:val="5"/>
    <w:qFormat/>
    <w:uiPriority w:val="0"/>
    <w:pPr>
      <w:spacing w:line="415" w:lineRule="auto"/>
      <w:ind w:firstLine="137" w:firstLineChars="49"/>
    </w:pPr>
    <w:rPr>
      <w:rFonts w:ascii="黑体" w:eastAsia="黑体"/>
      <w:b w:val="0"/>
      <w:i/>
      <w:sz w:val="28"/>
      <w:szCs w:val="28"/>
    </w:rPr>
  </w:style>
  <w:style w:type="paragraph" w:customStyle="1" w:styleId="65">
    <w:name w:val="List Paragraph"/>
    <w:basedOn w:val="1"/>
    <w:qFormat/>
    <w:uiPriority w:val="0"/>
    <w:pPr>
      <w:ind w:firstLine="420" w:firstLineChars="200"/>
    </w:pPr>
    <w:rPr>
      <w:sz w:val="28"/>
      <w:szCs w:val="28"/>
    </w:rPr>
  </w:style>
  <w:style w:type="paragraph" w:customStyle="1" w:styleId="66">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68">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9">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70">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71">
    <w:name w:val="1 Char"/>
    <w:basedOn w:val="1"/>
    <w:qFormat/>
    <w:uiPriority w:val="0"/>
    <w:pPr>
      <w:widowControl/>
      <w:spacing w:after="160" w:line="240" w:lineRule="exact"/>
      <w:jc w:val="left"/>
    </w:pPr>
    <w:rPr>
      <w:rFonts w:ascii="Calibri" w:hAnsi="Calibri"/>
      <w:szCs w:val="20"/>
    </w:rPr>
  </w:style>
  <w:style w:type="paragraph" w:customStyle="1" w:styleId="72">
    <w:name w:val="列表段落1"/>
    <w:basedOn w:val="1"/>
    <w:qFormat/>
    <w:uiPriority w:val="34"/>
    <w:pPr>
      <w:ind w:firstLine="420" w:firstLineChars="200"/>
    </w:pPr>
    <w:rPr>
      <w:rFonts w:ascii="Calibri" w:hAnsi="Calibri"/>
    </w:rPr>
  </w:style>
  <w:style w:type="paragraph" w:customStyle="1" w:styleId="73">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74">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75">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76">
    <w:name w:val="TOC 标题2"/>
    <w:basedOn w:val="3"/>
    <w:next w:val="1"/>
    <w:unhideWhenUsed/>
    <w:qFormat/>
    <w:uiPriority w:val="0"/>
    <w:pPr>
      <w:outlineLvl w:val="9"/>
    </w:pPr>
    <w:rPr>
      <w:rFonts w:ascii="Calibri" w:hAnsi="Calibri"/>
    </w:rPr>
  </w:style>
  <w:style w:type="paragraph" w:customStyle="1" w:styleId="77">
    <w:name w:val="样式1"/>
    <w:basedOn w:val="1"/>
    <w:next w:val="6"/>
    <w:qFormat/>
    <w:uiPriority w:val="0"/>
    <w:pPr>
      <w:spacing w:line="360" w:lineRule="auto"/>
      <w:ind w:firstLine="420" w:firstLineChars="200"/>
    </w:pPr>
    <w:rPr>
      <w:rFonts w:ascii="宋体" w:hAnsi="宋体"/>
      <w:szCs w:val="21"/>
    </w:rPr>
  </w:style>
  <w:style w:type="paragraph" w:customStyle="1" w:styleId="78">
    <w:name w:val="列出段落1"/>
    <w:basedOn w:val="1"/>
    <w:qFormat/>
    <w:uiPriority w:val="0"/>
    <w:pPr>
      <w:ind w:firstLine="420" w:firstLineChars="200"/>
    </w:pPr>
    <w:rPr>
      <w:sz w:val="28"/>
      <w:szCs w:val="28"/>
    </w:rPr>
  </w:style>
  <w:style w:type="paragraph" w:customStyle="1" w:styleId="79">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80">
    <w:name w:val="pa-27"/>
    <w:basedOn w:val="1"/>
    <w:qFormat/>
    <w:uiPriority w:val="0"/>
    <w:pPr>
      <w:widowControl/>
      <w:spacing w:line="360" w:lineRule="atLeast"/>
      <w:ind w:firstLine="420"/>
    </w:pPr>
    <w:rPr>
      <w:rFonts w:ascii="宋体" w:hAnsi="宋体" w:cs="宋体"/>
      <w:kern w:val="0"/>
      <w:sz w:val="24"/>
    </w:rPr>
  </w:style>
  <w:style w:type="paragraph" w:customStyle="1" w:styleId="81">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82">
    <w:name w:val="_Style 72"/>
    <w:qFormat/>
    <w:uiPriority w:val="0"/>
    <w:rPr>
      <w:rFonts w:ascii="Times New Roman" w:hAnsi="Times New Roman" w:eastAsia="宋体" w:cs="Times New Roman"/>
      <w:kern w:val="2"/>
      <w:sz w:val="21"/>
      <w:szCs w:val="24"/>
      <w:lang w:val="en-US" w:eastAsia="zh-CN" w:bidi="ar-SA"/>
    </w:rPr>
  </w:style>
  <w:style w:type="paragraph" w:customStyle="1" w:styleId="83">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84">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85">
    <w:name w:val="Char Char Char Char"/>
    <w:basedOn w:val="15"/>
    <w:qFormat/>
    <w:uiPriority w:val="0"/>
    <w:pPr>
      <w:spacing w:line="360" w:lineRule="auto"/>
      <w:ind w:firstLine="200" w:firstLineChars="200"/>
    </w:pPr>
    <w:rPr>
      <w:rFonts w:ascii="Tahoma" w:hAnsi="Tahoma"/>
      <w:sz w:val="24"/>
    </w:rPr>
  </w:style>
  <w:style w:type="paragraph" w:customStyle="1" w:styleId="86">
    <w:name w:val="表格内容"/>
    <w:basedOn w:val="1"/>
    <w:qFormat/>
    <w:uiPriority w:val="0"/>
    <w:pPr>
      <w:suppressLineNumbers/>
      <w:suppressAutoHyphens/>
    </w:pPr>
  </w:style>
  <w:style w:type="paragraph" w:customStyle="1" w:styleId="87">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88">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9">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90">
    <w:name w:val="Intense Quote"/>
    <w:basedOn w:val="1"/>
    <w:next w:val="1"/>
    <w:link w:val="284"/>
    <w:qFormat/>
    <w:uiPriority w:val="0"/>
    <w:pPr>
      <w:pBdr>
        <w:bottom w:val="single" w:color="4F81BD" w:sz="4" w:space="4"/>
      </w:pBdr>
      <w:spacing w:before="200" w:after="280"/>
      <w:ind w:left="936" w:right="936"/>
    </w:pPr>
    <w:rPr>
      <w:b/>
      <w:bCs/>
      <w:i/>
      <w:iCs/>
      <w:color w:val="4F81BD"/>
      <w:szCs w:val="22"/>
    </w:rPr>
  </w:style>
  <w:style w:type="paragraph" w:customStyle="1" w:styleId="91">
    <w:name w:val="表体"/>
    <w:basedOn w:val="1"/>
    <w:next w:val="1"/>
    <w:qFormat/>
    <w:uiPriority w:val="0"/>
    <w:pPr>
      <w:spacing w:line="0" w:lineRule="atLeast"/>
    </w:pPr>
    <w:rPr>
      <w:rFonts w:ascii="Calibri" w:hAnsi="Calibri"/>
      <w:b/>
      <w:snapToGrid w:val="0"/>
      <w:szCs w:val="20"/>
    </w:rPr>
  </w:style>
  <w:style w:type="paragraph" w:customStyle="1" w:styleId="92">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93">
    <w:name w:val="pa-34"/>
    <w:basedOn w:val="1"/>
    <w:qFormat/>
    <w:uiPriority w:val="0"/>
    <w:pPr>
      <w:widowControl/>
      <w:spacing w:line="360" w:lineRule="atLeast"/>
      <w:ind w:firstLine="420"/>
      <w:jc w:val="left"/>
    </w:pPr>
    <w:rPr>
      <w:rFonts w:ascii="宋体" w:hAnsi="宋体" w:cs="宋体"/>
      <w:kern w:val="0"/>
      <w:sz w:val="24"/>
    </w:rPr>
  </w:style>
  <w:style w:type="paragraph" w:customStyle="1" w:styleId="94">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95">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96">
    <w:name w:val="p16"/>
    <w:basedOn w:val="1"/>
    <w:qFormat/>
    <w:uiPriority w:val="0"/>
    <w:pPr>
      <w:widowControl/>
    </w:pPr>
    <w:rPr>
      <w:rFonts w:ascii="Calibri" w:hAnsi="Calibri" w:cs="宋体"/>
      <w:kern w:val="0"/>
      <w:szCs w:val="21"/>
    </w:rPr>
  </w:style>
  <w:style w:type="paragraph" w:customStyle="1" w:styleId="97">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98">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00">
    <w:name w:val="标题4"/>
    <w:basedOn w:val="4"/>
    <w:next w:val="20"/>
    <w:link w:val="295"/>
    <w:qFormat/>
    <w:uiPriority w:val="0"/>
    <w:pPr>
      <w:spacing w:line="413" w:lineRule="auto"/>
    </w:pPr>
    <w:rPr>
      <w:rFonts w:ascii="Arial" w:hAnsi="Arial"/>
      <w:kern w:val="0"/>
      <w:sz w:val="24"/>
    </w:rPr>
  </w:style>
  <w:style w:type="paragraph" w:customStyle="1" w:styleId="101">
    <w:name w:val="Char Char"/>
    <w:basedOn w:val="1"/>
    <w:qFormat/>
    <w:uiPriority w:val="0"/>
    <w:pPr>
      <w:widowControl/>
      <w:jc w:val="left"/>
    </w:pPr>
    <w:rPr>
      <w:rFonts w:ascii="Verdana" w:hAnsi="Verdana" w:eastAsia="Times New Roman"/>
      <w:kern w:val="0"/>
      <w:sz w:val="16"/>
      <w:szCs w:val="20"/>
      <w:lang w:eastAsia="en-US"/>
    </w:rPr>
  </w:style>
  <w:style w:type="paragraph" w:customStyle="1" w:styleId="102">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3">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04">
    <w:name w:val="WW-表格内容"/>
    <w:basedOn w:val="1"/>
    <w:qFormat/>
    <w:uiPriority w:val="0"/>
    <w:pPr>
      <w:suppressLineNumbers/>
      <w:suppressAutoHyphens/>
    </w:pPr>
  </w:style>
  <w:style w:type="paragraph" w:customStyle="1" w:styleId="105">
    <w:name w:val="Char"/>
    <w:basedOn w:val="1"/>
    <w:qFormat/>
    <w:uiPriority w:val="0"/>
  </w:style>
  <w:style w:type="paragraph" w:customStyle="1" w:styleId="106">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07">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08">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9">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10">
    <w:name w:val="Char9 Char Char Char Char Char Char"/>
    <w:basedOn w:val="15"/>
    <w:qFormat/>
    <w:uiPriority w:val="0"/>
    <w:pPr>
      <w:spacing w:line="360" w:lineRule="auto"/>
      <w:ind w:firstLine="200" w:firstLineChars="200"/>
    </w:pPr>
    <w:rPr>
      <w:rFonts w:ascii="Tahoma" w:hAnsi="Tahoma"/>
      <w:sz w:val="24"/>
    </w:rPr>
  </w:style>
  <w:style w:type="paragraph" w:customStyle="1" w:styleId="111">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12">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3">
    <w:name w:val="p15"/>
    <w:basedOn w:val="1"/>
    <w:qFormat/>
    <w:uiPriority w:val="0"/>
    <w:pPr>
      <w:widowControl/>
      <w:spacing w:after="120"/>
    </w:pPr>
    <w:rPr>
      <w:kern w:val="0"/>
      <w:szCs w:val="21"/>
    </w:rPr>
  </w:style>
  <w:style w:type="paragraph" w:customStyle="1" w:styleId="114">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15">
    <w:name w:val="正  文"/>
    <w:basedOn w:val="1"/>
    <w:qFormat/>
    <w:uiPriority w:val="0"/>
    <w:pPr>
      <w:spacing w:line="360" w:lineRule="auto"/>
      <w:ind w:firstLine="200" w:firstLineChars="200"/>
    </w:pPr>
    <w:rPr>
      <w:rFonts w:ascii="宋体" w:hAnsi="Calibri"/>
      <w:sz w:val="24"/>
    </w:rPr>
  </w:style>
  <w:style w:type="paragraph" w:customStyle="1" w:styleId="116">
    <w:name w:val="列出段落11"/>
    <w:basedOn w:val="1"/>
    <w:qFormat/>
    <w:uiPriority w:val="0"/>
    <w:pPr>
      <w:ind w:firstLine="420" w:firstLineChars="200"/>
    </w:pPr>
    <w:rPr>
      <w:sz w:val="28"/>
      <w:szCs w:val="28"/>
    </w:rPr>
  </w:style>
  <w:style w:type="paragraph" w:customStyle="1" w:styleId="11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8">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9">
    <w:name w:val="_Style 96"/>
    <w:semiHidden/>
    <w:qFormat/>
    <w:uiPriority w:val="99"/>
    <w:rPr>
      <w:rFonts w:ascii="Calibri" w:hAnsi="Calibri" w:eastAsia="宋体" w:cs="Times New Roman"/>
      <w:kern w:val="2"/>
      <w:sz w:val="21"/>
      <w:szCs w:val="24"/>
      <w:lang w:val="en-US" w:eastAsia="zh-CN" w:bidi="ar-SA"/>
    </w:rPr>
  </w:style>
  <w:style w:type="paragraph" w:customStyle="1" w:styleId="120">
    <w:name w:val="表格文字"/>
    <w:basedOn w:val="1"/>
    <w:qFormat/>
    <w:uiPriority w:val="0"/>
    <w:pPr>
      <w:adjustRightInd w:val="0"/>
      <w:spacing w:line="420" w:lineRule="atLeast"/>
      <w:jc w:val="left"/>
      <w:textAlignment w:val="baseline"/>
    </w:pPr>
    <w:rPr>
      <w:kern w:val="0"/>
      <w:szCs w:val="20"/>
    </w:rPr>
  </w:style>
  <w:style w:type="paragraph" w:customStyle="1" w:styleId="121">
    <w:name w:val="表格"/>
    <w:basedOn w:val="1"/>
    <w:qFormat/>
    <w:uiPriority w:val="0"/>
    <w:pPr>
      <w:jc w:val="center"/>
      <w:textAlignment w:val="center"/>
    </w:pPr>
    <w:rPr>
      <w:rFonts w:ascii="华文细黑" w:hAnsi="华文细黑"/>
      <w:kern w:val="0"/>
      <w:szCs w:val="20"/>
    </w:rPr>
  </w:style>
  <w:style w:type="paragraph" w:customStyle="1" w:styleId="122">
    <w:name w:val="Char1"/>
    <w:basedOn w:val="1"/>
    <w:qFormat/>
    <w:uiPriority w:val="0"/>
  </w:style>
  <w:style w:type="paragraph" w:customStyle="1" w:styleId="123">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引用2"/>
    <w:basedOn w:val="1"/>
    <w:next w:val="1"/>
    <w:link w:val="247"/>
    <w:qFormat/>
    <w:uiPriority w:val="0"/>
    <w:rPr>
      <w:i/>
      <w:iCs/>
      <w:color w:val="000000"/>
    </w:rPr>
  </w:style>
  <w:style w:type="paragraph" w:customStyle="1" w:styleId="125">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26">
    <w:name w:val="Quote"/>
    <w:basedOn w:val="1"/>
    <w:next w:val="1"/>
    <w:link w:val="197"/>
    <w:qFormat/>
    <w:uiPriority w:val="0"/>
    <w:rPr>
      <w:i/>
      <w:iCs/>
      <w:color w:val="000000"/>
      <w:szCs w:val="22"/>
    </w:rPr>
  </w:style>
  <w:style w:type="paragraph" w:customStyle="1" w:styleId="127">
    <w:name w:val="修订1"/>
    <w:qFormat/>
    <w:uiPriority w:val="0"/>
    <w:rPr>
      <w:rFonts w:ascii="Times New Roman" w:hAnsi="Times New Roman" w:eastAsia="宋体" w:cs="Times New Roman"/>
      <w:kern w:val="2"/>
      <w:sz w:val="21"/>
      <w:szCs w:val="24"/>
      <w:lang w:val="en-US" w:eastAsia="zh-CN" w:bidi="ar-SA"/>
    </w:rPr>
  </w:style>
  <w:style w:type="paragraph" w:customStyle="1" w:styleId="128">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9">
    <w:name w:val="Char2"/>
    <w:basedOn w:val="1"/>
    <w:qFormat/>
    <w:uiPriority w:val="0"/>
    <w:rPr>
      <w:rFonts w:ascii="Calibri" w:hAnsi="Calibri"/>
    </w:rPr>
  </w:style>
  <w:style w:type="paragraph" w:customStyle="1" w:styleId="130">
    <w:name w:val="标题5"/>
    <w:basedOn w:val="5"/>
    <w:link w:val="293"/>
    <w:qFormat/>
    <w:uiPriority w:val="0"/>
    <w:pPr>
      <w:spacing w:line="413" w:lineRule="auto"/>
    </w:pPr>
    <w:rPr>
      <w:rFonts w:ascii="Arial" w:hAnsi="Arial"/>
      <w:kern w:val="0"/>
      <w:sz w:val="24"/>
    </w:rPr>
  </w:style>
  <w:style w:type="paragraph" w:customStyle="1" w:styleId="131">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2">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33">
    <w:name w:val="表格标题"/>
    <w:basedOn w:val="86"/>
    <w:qFormat/>
    <w:uiPriority w:val="0"/>
  </w:style>
  <w:style w:type="paragraph" w:customStyle="1" w:styleId="134">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35">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36">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7">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8">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9">
    <w:name w:val="WW-表格标题"/>
    <w:basedOn w:val="104"/>
    <w:qFormat/>
    <w:uiPriority w:val="0"/>
  </w:style>
  <w:style w:type="paragraph" w:customStyle="1" w:styleId="140">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41">
    <w:name w:val="明显引用1"/>
    <w:basedOn w:val="1"/>
    <w:next w:val="1"/>
    <w:link w:val="257"/>
    <w:qFormat/>
    <w:uiPriority w:val="30"/>
    <w:pPr>
      <w:pBdr>
        <w:bottom w:val="single" w:color="4F81BD" w:sz="4" w:space="4"/>
      </w:pBdr>
      <w:spacing w:before="200" w:after="280"/>
      <w:ind w:left="936" w:right="936"/>
    </w:pPr>
    <w:rPr>
      <w:b/>
      <w:bCs/>
      <w:i/>
      <w:iCs/>
      <w:color w:val="4F81BD"/>
      <w:szCs w:val="20"/>
    </w:rPr>
  </w:style>
  <w:style w:type="paragraph" w:customStyle="1" w:styleId="142">
    <w:name w:val="标准样式1"/>
    <w:basedOn w:val="1"/>
    <w:qFormat/>
    <w:uiPriority w:val="0"/>
    <w:pPr>
      <w:spacing w:line="600" w:lineRule="exact"/>
      <w:ind w:firstLine="567"/>
    </w:pPr>
    <w:rPr>
      <w:rFonts w:ascii="Calibri" w:hAnsi="Calibri"/>
      <w:sz w:val="28"/>
    </w:rPr>
  </w:style>
  <w:style w:type="paragraph" w:customStyle="1" w:styleId="143">
    <w:name w:val="Char31"/>
    <w:basedOn w:val="1"/>
    <w:qFormat/>
    <w:uiPriority w:val="0"/>
  </w:style>
  <w:style w:type="paragraph" w:customStyle="1" w:styleId="144">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45">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46">
    <w:name w:val="引用1"/>
    <w:basedOn w:val="1"/>
    <w:next w:val="1"/>
    <w:link w:val="271"/>
    <w:qFormat/>
    <w:uiPriority w:val="29"/>
    <w:rPr>
      <w:i/>
      <w:iCs/>
      <w:color w:val="000000"/>
      <w:szCs w:val="20"/>
    </w:rPr>
  </w:style>
  <w:style w:type="paragraph" w:customStyle="1" w:styleId="147">
    <w:name w:val="_Style 87"/>
    <w:basedOn w:val="1"/>
    <w:qFormat/>
    <w:uiPriority w:val="99"/>
    <w:pPr>
      <w:ind w:firstLine="420" w:firstLineChars="200"/>
    </w:pPr>
    <w:rPr>
      <w:rFonts w:ascii="Calibri" w:hAnsi="Calibri"/>
      <w:sz w:val="28"/>
      <w:szCs w:val="28"/>
    </w:rPr>
  </w:style>
  <w:style w:type="paragraph" w:customStyle="1" w:styleId="148">
    <w:name w:val="自定样式1"/>
    <w:basedOn w:val="1"/>
    <w:qFormat/>
    <w:uiPriority w:val="0"/>
    <w:pPr>
      <w:suppressAutoHyphens/>
      <w:jc w:val="center"/>
    </w:pPr>
    <w:rPr>
      <w:rFonts w:ascii="宋体" w:hAnsi="宋体"/>
      <w:color w:val="000000"/>
      <w:sz w:val="18"/>
    </w:rPr>
  </w:style>
  <w:style w:type="paragraph" w:customStyle="1" w:styleId="149">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50">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51">
    <w:name w:val="未处理的提及"/>
    <w:unhideWhenUsed/>
    <w:qFormat/>
    <w:uiPriority w:val="99"/>
    <w:rPr>
      <w:color w:val="808080"/>
      <w:shd w:val="clear" w:color="auto" w:fill="E6E6E6"/>
    </w:rPr>
  </w:style>
  <w:style w:type="character" w:customStyle="1" w:styleId="152">
    <w:name w:val="正文文本 3 Char"/>
    <w:qFormat/>
    <w:uiPriority w:val="0"/>
    <w:rPr>
      <w:kern w:val="2"/>
      <w:sz w:val="16"/>
      <w:szCs w:val="16"/>
    </w:rPr>
  </w:style>
  <w:style w:type="character" w:customStyle="1" w:styleId="153">
    <w:name w:val="正文文本缩进 Char2"/>
    <w:semiHidden/>
    <w:qFormat/>
    <w:uiPriority w:val="99"/>
    <w:rPr>
      <w:rFonts w:ascii="Calibri" w:hAnsi="Calibri" w:eastAsia="宋体" w:cs="Times New Roman"/>
      <w:szCs w:val="24"/>
    </w:rPr>
  </w:style>
  <w:style w:type="character" w:customStyle="1" w:styleId="154">
    <w:name w:val="标题 3 Char"/>
    <w:qFormat/>
    <w:uiPriority w:val="0"/>
    <w:rPr>
      <w:rFonts w:ascii="仿宋_GB2312" w:hAnsi="Calibri" w:eastAsia="仿宋_GB2312" w:cs="Times New Roman"/>
      <w:b/>
      <w:kern w:val="0"/>
      <w:sz w:val="24"/>
      <w:szCs w:val="28"/>
    </w:rPr>
  </w:style>
  <w:style w:type="character" w:customStyle="1" w:styleId="155">
    <w:name w:val="批注框文本 Char2"/>
    <w:qFormat/>
    <w:uiPriority w:val="99"/>
    <w:rPr>
      <w:kern w:val="2"/>
      <w:sz w:val="18"/>
      <w:szCs w:val="18"/>
    </w:rPr>
  </w:style>
  <w:style w:type="character" w:customStyle="1" w:styleId="156">
    <w:name w:val="textcontents"/>
    <w:qFormat/>
    <w:uiPriority w:val="0"/>
    <w:rPr>
      <w:rFonts w:cs="Times New Roman"/>
    </w:rPr>
  </w:style>
  <w:style w:type="character" w:customStyle="1" w:styleId="157">
    <w:name w:val="ht1"/>
    <w:qFormat/>
    <w:uiPriority w:val="0"/>
    <w:rPr>
      <w:rFonts w:ascii="黑体" w:eastAsia="黑体"/>
      <w:b/>
      <w:bCs/>
    </w:rPr>
  </w:style>
  <w:style w:type="character" w:customStyle="1" w:styleId="158">
    <w:name w:val="标题 Char"/>
    <w:qFormat/>
    <w:uiPriority w:val="0"/>
    <w:rPr>
      <w:rFonts w:ascii="Cambria" w:hAnsi="Cambria" w:eastAsia="宋体" w:cs="Times New Roman"/>
      <w:b/>
      <w:bCs/>
      <w:kern w:val="2"/>
      <w:sz w:val="32"/>
      <w:szCs w:val="32"/>
    </w:rPr>
  </w:style>
  <w:style w:type="character" w:customStyle="1" w:styleId="159">
    <w:name w:val="14t1"/>
    <w:qFormat/>
    <w:uiPriority w:val="0"/>
    <w:rPr>
      <w:rFonts w:hint="eastAsia" w:ascii="宋体" w:hAnsi="宋体" w:eastAsia="宋体"/>
      <w:sz w:val="11"/>
      <w:szCs w:val="11"/>
    </w:rPr>
  </w:style>
  <w:style w:type="character" w:customStyle="1" w:styleId="160">
    <w:name w:val="Char Char36"/>
    <w:qFormat/>
    <w:uiPriority w:val="0"/>
    <w:rPr>
      <w:rFonts w:ascii="仿宋_GB2312" w:eastAsia="仿宋_GB2312" w:cs="MingLiU"/>
      <w:b/>
      <w:sz w:val="24"/>
      <w:szCs w:val="28"/>
    </w:rPr>
  </w:style>
  <w:style w:type="character" w:customStyle="1" w:styleId="161">
    <w:name w:val="文档结构图 Char"/>
    <w:qFormat/>
    <w:uiPriority w:val="0"/>
    <w:rPr>
      <w:rFonts w:ascii="宋体"/>
      <w:kern w:val="2"/>
      <w:sz w:val="18"/>
      <w:szCs w:val="18"/>
    </w:rPr>
  </w:style>
  <w:style w:type="character" w:customStyle="1" w:styleId="162">
    <w:name w:val="普通文字 Char Char2"/>
    <w:qFormat/>
    <w:uiPriority w:val="0"/>
    <w:rPr>
      <w:rFonts w:ascii="宋体" w:hAnsi="Courier New"/>
      <w:kern w:val="2"/>
      <w:sz w:val="28"/>
      <w:szCs w:val="28"/>
    </w:rPr>
  </w:style>
  <w:style w:type="character" w:customStyle="1" w:styleId="163">
    <w:name w:val="HTML 预设格式 Char"/>
    <w:qFormat/>
    <w:uiPriority w:val="0"/>
    <w:rPr>
      <w:rFonts w:ascii="宋体" w:hAnsi="宋体" w:eastAsia="宋体" w:cs="宋体"/>
      <w:color w:val="000000"/>
      <w:sz w:val="24"/>
      <w:szCs w:val="24"/>
    </w:rPr>
  </w:style>
  <w:style w:type="character" w:customStyle="1" w:styleId="164">
    <w:name w:val="纯文本 Char"/>
    <w:qFormat/>
    <w:uiPriority w:val="0"/>
    <w:rPr>
      <w:rFonts w:ascii="宋体" w:hAnsi="Courier New"/>
      <w:sz w:val="28"/>
      <w:szCs w:val="28"/>
    </w:rPr>
  </w:style>
  <w:style w:type="character" w:customStyle="1" w:styleId="165">
    <w:name w:val="批注框文本 Char"/>
    <w:qFormat/>
    <w:uiPriority w:val="0"/>
    <w:rPr>
      <w:sz w:val="18"/>
      <w:szCs w:val="18"/>
    </w:rPr>
  </w:style>
  <w:style w:type="character" w:customStyle="1" w:styleId="166">
    <w:name w:val="页脚 Char"/>
    <w:qFormat/>
    <w:uiPriority w:val="0"/>
    <w:rPr>
      <w:sz w:val="18"/>
      <w:szCs w:val="18"/>
    </w:rPr>
  </w:style>
  <w:style w:type="character" w:customStyle="1" w:styleId="167">
    <w:name w:val="标题 4 Char2"/>
    <w:link w:val="6"/>
    <w:qFormat/>
    <w:uiPriority w:val="0"/>
    <w:rPr>
      <w:rFonts w:ascii="宋体" w:hAnsi="宋体" w:eastAsia="宋体" w:cs="宋体"/>
      <w:b/>
      <w:bCs/>
      <w:sz w:val="24"/>
      <w:szCs w:val="24"/>
      <w:lang w:val="en-US" w:eastAsia="zh-CN" w:bidi="ar-SA"/>
    </w:rPr>
  </w:style>
  <w:style w:type="character" w:customStyle="1" w:styleId="168">
    <w:name w:val="正文文本缩进 3 Char"/>
    <w:qFormat/>
    <w:uiPriority w:val="0"/>
    <w:rPr>
      <w:kern w:val="2"/>
      <w:sz w:val="16"/>
      <w:szCs w:val="16"/>
    </w:rPr>
  </w:style>
  <w:style w:type="character" w:customStyle="1" w:styleId="169">
    <w:name w:val="标题 8 Char"/>
    <w:qFormat/>
    <w:uiPriority w:val="0"/>
    <w:rPr>
      <w:rFonts w:ascii="Arial" w:hAnsi="Arial" w:eastAsia="黑体" w:cs="Times New Roman"/>
      <w:sz w:val="24"/>
      <w:szCs w:val="24"/>
    </w:rPr>
  </w:style>
  <w:style w:type="character" w:customStyle="1" w:styleId="170">
    <w:name w:val="HTML 预设格式 Char3"/>
    <w:link w:val="40"/>
    <w:qFormat/>
    <w:uiPriority w:val="0"/>
    <w:rPr>
      <w:rFonts w:ascii="宋体" w:hAnsi="宋体" w:eastAsia="宋体" w:cs="宋体"/>
      <w:color w:val="000000"/>
      <w:sz w:val="24"/>
      <w:szCs w:val="24"/>
      <w:lang w:val="en-US" w:eastAsia="zh-CN" w:bidi="ar-SA"/>
    </w:rPr>
  </w:style>
  <w:style w:type="character" w:customStyle="1" w:styleId="171">
    <w:name w:val="文档结构图 Char4"/>
    <w:link w:val="15"/>
    <w:qFormat/>
    <w:uiPriority w:val="0"/>
    <w:rPr>
      <w:rFonts w:eastAsia="宋体"/>
      <w:kern w:val="2"/>
      <w:sz w:val="21"/>
      <w:szCs w:val="24"/>
      <w:lang w:val="en-US" w:eastAsia="zh-CN" w:bidi="ar-SA"/>
    </w:rPr>
  </w:style>
  <w:style w:type="character" w:customStyle="1" w:styleId="172">
    <w:name w:val="正文文本缩进 2 Char1"/>
    <w:qFormat/>
    <w:uiPriority w:val="0"/>
    <w:rPr>
      <w:sz w:val="28"/>
      <w:szCs w:val="24"/>
    </w:rPr>
  </w:style>
  <w:style w:type="character" w:customStyle="1" w:styleId="173">
    <w:name w:val="标题 5 Char1"/>
    <w:qFormat/>
    <w:uiPriority w:val="9"/>
    <w:rPr>
      <w:rFonts w:ascii="宋体" w:hAnsi="宋体" w:eastAsia="宋体" w:cs="宋体"/>
      <w:b/>
      <w:bCs/>
      <w:sz w:val="20"/>
      <w:szCs w:val="20"/>
    </w:rPr>
  </w:style>
  <w:style w:type="character" w:customStyle="1" w:styleId="174">
    <w:name w:val="批注文字 Char"/>
    <w:qFormat/>
    <w:uiPriority w:val="0"/>
    <w:rPr>
      <w:rFonts w:ascii="Times New Roman" w:hAnsi="Times New Roman" w:eastAsia="宋体" w:cs="Times New Roman"/>
      <w:kern w:val="2"/>
      <w:sz w:val="21"/>
      <w:szCs w:val="24"/>
    </w:rPr>
  </w:style>
  <w:style w:type="character" w:customStyle="1" w:styleId="175">
    <w:name w:val="日期 Char4"/>
    <w:link w:val="25"/>
    <w:qFormat/>
    <w:uiPriority w:val="0"/>
    <w:rPr>
      <w:rFonts w:eastAsia="宋体"/>
      <w:kern w:val="2"/>
      <w:sz w:val="21"/>
      <w:szCs w:val="24"/>
      <w:lang w:val="en-US" w:eastAsia="zh-CN" w:bidi="ar-SA"/>
    </w:rPr>
  </w:style>
  <w:style w:type="character" w:customStyle="1" w:styleId="176">
    <w:name w:val="style121"/>
    <w:qFormat/>
    <w:uiPriority w:val="0"/>
    <w:rPr>
      <w:rFonts w:hint="eastAsia" w:ascii="宋体" w:hAnsi="宋体" w:eastAsia="宋体"/>
      <w:sz w:val="18"/>
      <w:szCs w:val="18"/>
    </w:rPr>
  </w:style>
  <w:style w:type="character" w:customStyle="1" w:styleId="177">
    <w:name w:val="Section Char"/>
    <w:qFormat/>
    <w:uiPriority w:val="0"/>
    <w:rPr>
      <w:rFonts w:ascii="仿宋_GB2312" w:eastAsia="仿宋_GB2312" w:cs="MingLiU"/>
      <w:b/>
      <w:sz w:val="24"/>
      <w:szCs w:val="28"/>
      <w:lang w:val="en-US" w:eastAsia="zh-CN" w:bidi="ar-SA"/>
    </w:rPr>
  </w:style>
  <w:style w:type="character" w:customStyle="1" w:styleId="178">
    <w:name w:val="正文文本 3 Char1"/>
    <w:qFormat/>
    <w:uiPriority w:val="0"/>
    <w:rPr>
      <w:kern w:val="2"/>
      <w:sz w:val="16"/>
      <w:szCs w:val="16"/>
    </w:rPr>
  </w:style>
  <w:style w:type="character" w:customStyle="1" w:styleId="179">
    <w:name w:val="文档结构图 Char1"/>
    <w:qFormat/>
    <w:uiPriority w:val="0"/>
    <w:rPr>
      <w:rFonts w:ascii="宋体"/>
      <w:kern w:val="2"/>
      <w:sz w:val="18"/>
      <w:szCs w:val="18"/>
    </w:rPr>
  </w:style>
  <w:style w:type="character" w:customStyle="1" w:styleId="180">
    <w:name w:val="_Style 170"/>
    <w:qFormat/>
    <w:uiPriority w:val="0"/>
    <w:rPr>
      <w:i/>
      <w:iCs/>
      <w:color w:val="808080"/>
    </w:rPr>
  </w:style>
  <w:style w:type="character" w:customStyle="1" w:styleId="181">
    <w:name w:val="_Style 171"/>
    <w:qFormat/>
    <w:uiPriority w:val="0"/>
    <w:rPr>
      <w:b/>
      <w:bCs/>
      <w:smallCaps/>
      <w:color w:val="C0504D"/>
      <w:spacing w:val="5"/>
      <w:u w:val="single"/>
    </w:rPr>
  </w:style>
  <w:style w:type="character" w:customStyle="1" w:styleId="182">
    <w:name w:val="标题 9 Char"/>
    <w:qFormat/>
    <w:uiPriority w:val="0"/>
    <w:rPr>
      <w:rFonts w:ascii="Arial" w:hAnsi="Arial" w:eastAsia="黑体" w:cs="Times New Roman"/>
      <w:szCs w:val="21"/>
    </w:rPr>
  </w:style>
  <w:style w:type="character" w:customStyle="1" w:styleId="183">
    <w:name w:val="页眉 Char1"/>
    <w:semiHidden/>
    <w:qFormat/>
    <w:uiPriority w:val="99"/>
    <w:rPr>
      <w:kern w:val="2"/>
      <w:sz w:val="18"/>
      <w:szCs w:val="18"/>
    </w:rPr>
  </w:style>
  <w:style w:type="character" w:customStyle="1" w:styleId="184">
    <w:name w:val="_Style 174"/>
    <w:qFormat/>
    <w:uiPriority w:val="0"/>
    <w:rPr>
      <w:b/>
      <w:bCs/>
      <w:i/>
      <w:iCs/>
      <w:color w:val="4F81BD"/>
    </w:rPr>
  </w:style>
  <w:style w:type="character" w:customStyle="1" w:styleId="185">
    <w:name w:val="Char Char35"/>
    <w:qFormat/>
    <w:uiPriority w:val="0"/>
    <w:rPr>
      <w:rFonts w:ascii="仿宋_GB2312" w:eastAsia="仿宋_GB2312" w:cs="MingLiU"/>
      <w:b/>
      <w:sz w:val="24"/>
      <w:szCs w:val="28"/>
    </w:rPr>
  </w:style>
  <w:style w:type="character" w:customStyle="1" w:styleId="186">
    <w:name w:val="日期 Char2"/>
    <w:qFormat/>
    <w:uiPriority w:val="99"/>
    <w:rPr>
      <w:kern w:val="2"/>
      <w:sz w:val="21"/>
      <w:szCs w:val="24"/>
    </w:rPr>
  </w:style>
  <w:style w:type="character" w:customStyle="1" w:styleId="187">
    <w:name w:val="Char Char22"/>
    <w:qFormat/>
    <w:uiPriority w:val="0"/>
    <w:rPr>
      <w:b/>
      <w:bCs/>
      <w:kern w:val="2"/>
      <w:sz w:val="32"/>
      <w:szCs w:val="32"/>
    </w:rPr>
  </w:style>
  <w:style w:type="character" w:customStyle="1" w:styleId="188">
    <w:name w:val="正文文本缩进 2 Char2"/>
    <w:semiHidden/>
    <w:qFormat/>
    <w:uiPriority w:val="99"/>
    <w:rPr>
      <w:rFonts w:ascii="Calibri" w:hAnsi="Calibri" w:eastAsia="宋体" w:cs="Times New Roman"/>
      <w:szCs w:val="24"/>
    </w:rPr>
  </w:style>
  <w:style w:type="character" w:customStyle="1" w:styleId="189">
    <w:name w:val="明显强调1"/>
    <w:qFormat/>
    <w:uiPriority w:val="0"/>
    <w:rPr>
      <w:b/>
      <w:bCs/>
      <w:i/>
      <w:iCs/>
      <w:color w:val="4F81BD"/>
    </w:rPr>
  </w:style>
  <w:style w:type="character" w:customStyle="1" w:styleId="190">
    <w:name w:val="Char Char14"/>
    <w:qFormat/>
    <w:uiPriority w:val="0"/>
    <w:rPr>
      <w:kern w:val="2"/>
      <w:sz w:val="18"/>
      <w:szCs w:val="18"/>
    </w:rPr>
  </w:style>
  <w:style w:type="character" w:customStyle="1" w:styleId="191">
    <w:name w:val="s3"/>
    <w:qFormat/>
    <w:uiPriority w:val="0"/>
  </w:style>
  <w:style w:type="character" w:customStyle="1" w:styleId="192">
    <w:name w:val="标题 1 Char"/>
    <w:qFormat/>
    <w:uiPriority w:val="0"/>
    <w:rPr>
      <w:rFonts w:ascii="Times New Roman" w:hAnsi="Times New Roman" w:eastAsia="宋体" w:cs="Times New Roman"/>
      <w:b/>
      <w:bCs/>
      <w:kern w:val="44"/>
      <w:sz w:val="44"/>
      <w:szCs w:val="44"/>
    </w:rPr>
  </w:style>
  <w:style w:type="character" w:customStyle="1" w:styleId="193">
    <w:name w:val="日期 Char3"/>
    <w:semiHidden/>
    <w:qFormat/>
    <w:uiPriority w:val="99"/>
    <w:rPr>
      <w:rFonts w:ascii="Calibri" w:hAnsi="Calibri" w:eastAsia="宋体" w:cs="Times New Roman"/>
      <w:szCs w:val="24"/>
    </w:rPr>
  </w:style>
  <w:style w:type="character" w:customStyle="1" w:styleId="194">
    <w:name w:val="标题 1 Char2"/>
    <w:link w:val="3"/>
    <w:qFormat/>
    <w:uiPriority w:val="0"/>
    <w:rPr>
      <w:rFonts w:eastAsia="宋体"/>
      <w:b/>
      <w:bCs/>
      <w:kern w:val="44"/>
      <w:sz w:val="44"/>
      <w:szCs w:val="44"/>
      <w:lang w:val="en-US" w:eastAsia="zh-CN" w:bidi="ar-SA"/>
    </w:rPr>
  </w:style>
  <w:style w:type="character" w:customStyle="1" w:styleId="195">
    <w:name w:val="title11"/>
    <w:qFormat/>
    <w:uiPriority w:val="0"/>
    <w:rPr>
      <w:b/>
      <w:bCs/>
      <w:color w:val="FFFFFF"/>
      <w:sz w:val="11"/>
      <w:szCs w:val="11"/>
    </w:rPr>
  </w:style>
  <w:style w:type="character" w:customStyle="1" w:styleId="196">
    <w:name w:val="明显引用 Char2"/>
    <w:qFormat/>
    <w:uiPriority w:val="99"/>
    <w:rPr>
      <w:b/>
      <w:bCs/>
      <w:i/>
      <w:iCs/>
      <w:color w:val="4F81BD"/>
      <w:kern w:val="2"/>
      <w:sz w:val="21"/>
      <w:szCs w:val="24"/>
    </w:rPr>
  </w:style>
  <w:style w:type="character" w:customStyle="1" w:styleId="197">
    <w:name w:val="引用 Char4"/>
    <w:link w:val="126"/>
    <w:qFormat/>
    <w:uiPriority w:val="0"/>
    <w:rPr>
      <w:i/>
      <w:iCs/>
      <w:color w:val="000000"/>
      <w:kern w:val="2"/>
      <w:sz w:val="21"/>
      <w:szCs w:val="22"/>
      <w:lang w:bidi="ar-SA"/>
    </w:rPr>
  </w:style>
  <w:style w:type="character" w:customStyle="1" w:styleId="198">
    <w:name w:val="批注框文本 Char3"/>
    <w:semiHidden/>
    <w:qFormat/>
    <w:uiPriority w:val="99"/>
    <w:rPr>
      <w:rFonts w:ascii="Calibri" w:hAnsi="Calibri" w:eastAsia="宋体" w:cs="Times New Roman"/>
      <w:sz w:val="18"/>
      <w:szCs w:val="18"/>
    </w:rPr>
  </w:style>
  <w:style w:type="character" w:customStyle="1" w:styleId="199">
    <w:name w:val="标题 2 Char2"/>
    <w:link w:val="4"/>
    <w:qFormat/>
    <w:uiPriority w:val="0"/>
    <w:rPr>
      <w:rFonts w:ascii="Cambria" w:hAnsi="Cambria" w:eastAsia="宋体"/>
      <w:b/>
      <w:bCs/>
      <w:kern w:val="2"/>
      <w:sz w:val="32"/>
      <w:szCs w:val="32"/>
      <w:lang w:val="en-US" w:eastAsia="zh-CN" w:bidi="ar-SA"/>
    </w:rPr>
  </w:style>
  <w:style w:type="character" w:customStyle="1" w:styleId="200">
    <w:name w:val="Char Char33"/>
    <w:qFormat/>
    <w:uiPriority w:val="0"/>
    <w:rPr>
      <w:rFonts w:ascii="仿宋_GB2312" w:eastAsia="仿宋_GB2312" w:cs="MingLiU"/>
      <w:b/>
      <w:sz w:val="24"/>
      <w:szCs w:val="28"/>
    </w:rPr>
  </w:style>
  <w:style w:type="character" w:customStyle="1" w:styleId="201">
    <w:name w:val="标题 2 Char"/>
    <w:qFormat/>
    <w:uiPriority w:val="0"/>
    <w:rPr>
      <w:rFonts w:ascii="仿宋_GB2312" w:hAnsi="Calibri" w:eastAsia="仿宋_GB2312" w:cs="Times New Roman"/>
      <w:b/>
      <w:spacing w:val="1"/>
      <w:w w:val="99"/>
      <w:kern w:val="0"/>
      <w:sz w:val="28"/>
      <w:szCs w:val="32"/>
    </w:rPr>
  </w:style>
  <w:style w:type="character" w:customStyle="1" w:styleId="202">
    <w:name w:val="l1"/>
    <w:basedOn w:val="48"/>
    <w:qFormat/>
    <w:uiPriority w:val="0"/>
  </w:style>
  <w:style w:type="character" w:customStyle="1" w:styleId="203">
    <w:name w:val="手改 Char Char"/>
    <w:qFormat/>
    <w:uiPriority w:val="0"/>
    <w:rPr>
      <w:kern w:val="2"/>
      <w:sz w:val="21"/>
      <w:szCs w:val="24"/>
    </w:rPr>
  </w:style>
  <w:style w:type="character" w:customStyle="1" w:styleId="204">
    <w:name w:val="style21"/>
    <w:qFormat/>
    <w:uiPriority w:val="0"/>
    <w:rPr>
      <w:b/>
      <w:bCs/>
      <w:sz w:val="28"/>
      <w:szCs w:val="28"/>
    </w:rPr>
  </w:style>
  <w:style w:type="character" w:customStyle="1" w:styleId="205">
    <w:name w:val="Char Char24"/>
    <w:qFormat/>
    <w:uiPriority w:val="0"/>
    <w:rPr>
      <w:b/>
      <w:bCs/>
      <w:kern w:val="44"/>
      <w:sz w:val="44"/>
      <w:szCs w:val="44"/>
    </w:rPr>
  </w:style>
  <w:style w:type="character" w:customStyle="1" w:styleId="206">
    <w:name w:val="页脚 Char2"/>
    <w:link w:val="29"/>
    <w:qFormat/>
    <w:uiPriority w:val="0"/>
    <w:rPr>
      <w:rFonts w:eastAsia="宋体"/>
      <w:kern w:val="2"/>
      <w:sz w:val="18"/>
      <w:szCs w:val="18"/>
      <w:lang w:val="en-US" w:eastAsia="zh-CN" w:bidi="ar-SA"/>
    </w:rPr>
  </w:style>
  <w:style w:type="character" w:customStyle="1" w:styleId="207">
    <w:name w:val="_Style 197"/>
    <w:qFormat/>
    <w:uiPriority w:val="0"/>
    <w:rPr>
      <w:b/>
      <w:bCs/>
      <w:smallCaps/>
      <w:spacing w:val="5"/>
    </w:rPr>
  </w:style>
  <w:style w:type="character" w:customStyle="1" w:styleId="208">
    <w:name w:val="纯文本 Char1"/>
    <w:qFormat/>
    <w:uiPriority w:val="0"/>
    <w:rPr>
      <w:rFonts w:ascii="宋体" w:hAnsi="Courier New" w:cs="Courier New"/>
      <w:kern w:val="2"/>
      <w:sz w:val="21"/>
      <w:szCs w:val="21"/>
    </w:rPr>
  </w:style>
  <w:style w:type="character" w:customStyle="1" w:styleId="209">
    <w:name w:val="尾注文本 Char"/>
    <w:qFormat/>
    <w:uiPriority w:val="0"/>
    <w:rPr>
      <w:kern w:val="2"/>
      <w:sz w:val="21"/>
      <w:szCs w:val="24"/>
    </w:rPr>
  </w:style>
  <w:style w:type="character" w:customStyle="1" w:styleId="210">
    <w:name w:val="日期 Char1"/>
    <w:qFormat/>
    <w:uiPriority w:val="99"/>
    <w:rPr>
      <w:kern w:val="2"/>
      <w:sz w:val="21"/>
      <w:szCs w:val="22"/>
    </w:rPr>
  </w:style>
  <w:style w:type="character" w:customStyle="1" w:styleId="211">
    <w:name w:val="纯文本 Char3"/>
    <w:link w:val="23"/>
    <w:qFormat/>
    <w:uiPriority w:val="0"/>
    <w:rPr>
      <w:rFonts w:ascii="宋体" w:hAnsi="Courier New" w:eastAsia="宋体" w:cs="Courier New"/>
      <w:kern w:val="2"/>
      <w:sz w:val="21"/>
      <w:szCs w:val="21"/>
      <w:lang w:val="en-US" w:eastAsia="zh-CN" w:bidi="ar-SA"/>
    </w:rPr>
  </w:style>
  <w:style w:type="character" w:customStyle="1" w:styleId="212">
    <w:name w:val="正文文本 Char1"/>
    <w:qFormat/>
    <w:uiPriority w:val="0"/>
    <w:rPr>
      <w:kern w:val="2"/>
      <w:sz w:val="21"/>
      <w:szCs w:val="22"/>
    </w:rPr>
  </w:style>
  <w:style w:type="character" w:customStyle="1" w:styleId="213">
    <w:name w:val="标题 9 Char1"/>
    <w:qFormat/>
    <w:uiPriority w:val="0"/>
    <w:rPr>
      <w:rFonts w:ascii="Times New Roman" w:hAnsi="Times New Roman" w:eastAsia="仿宋_GB2312" w:cs="Times New Roman"/>
      <w:sz w:val="30"/>
      <w:szCs w:val="20"/>
    </w:rPr>
  </w:style>
  <w:style w:type="character" w:customStyle="1" w:styleId="214">
    <w:name w:val="批注框文本 Char4"/>
    <w:link w:val="28"/>
    <w:qFormat/>
    <w:uiPriority w:val="0"/>
    <w:rPr>
      <w:rFonts w:eastAsia="宋体"/>
      <w:kern w:val="2"/>
      <w:sz w:val="18"/>
      <w:szCs w:val="18"/>
      <w:lang w:val="en-US" w:eastAsia="zh-CN" w:bidi="ar-SA"/>
    </w:rPr>
  </w:style>
  <w:style w:type="character" w:customStyle="1" w:styleId="215">
    <w:name w:val="脚注文本 Char1"/>
    <w:qFormat/>
    <w:uiPriority w:val="0"/>
    <w:rPr>
      <w:rFonts w:ascii="Arial" w:hAnsi="Arial" w:cs="Arial"/>
      <w:sz w:val="18"/>
      <w:szCs w:val="18"/>
      <w:lang w:eastAsia="en-US"/>
    </w:rPr>
  </w:style>
  <w:style w:type="character" w:customStyle="1" w:styleId="216">
    <w:name w:val="正文文本缩进 Char"/>
    <w:qFormat/>
    <w:uiPriority w:val="0"/>
    <w:rPr>
      <w:rFonts w:ascii="黑体" w:hAnsi="宋体" w:eastAsia="黑体"/>
      <w:color w:val="000000"/>
      <w:sz w:val="28"/>
      <w:szCs w:val="32"/>
    </w:rPr>
  </w:style>
  <w:style w:type="character" w:customStyle="1" w:styleId="217">
    <w:name w:val="HTML 预设格式 Char1"/>
    <w:qFormat/>
    <w:uiPriority w:val="0"/>
    <w:rPr>
      <w:rFonts w:ascii="宋体" w:hAnsi="宋体" w:cs="宋体"/>
      <w:color w:val="000000"/>
      <w:sz w:val="24"/>
      <w:szCs w:val="24"/>
    </w:rPr>
  </w:style>
  <w:style w:type="character" w:customStyle="1" w:styleId="218">
    <w:name w:val="引用 Char3"/>
    <w:qFormat/>
    <w:uiPriority w:val="29"/>
    <w:rPr>
      <w:rFonts w:ascii="Calibri" w:hAnsi="Calibri" w:eastAsia="宋体" w:cs="Times New Roman"/>
      <w:i/>
      <w:iCs/>
      <w:color w:val="000000"/>
      <w:szCs w:val="24"/>
    </w:rPr>
  </w:style>
  <w:style w:type="character" w:customStyle="1" w:styleId="219">
    <w:name w:val="尾注文本 Char3"/>
    <w:link w:val="27"/>
    <w:qFormat/>
    <w:uiPriority w:val="0"/>
    <w:rPr>
      <w:rFonts w:ascii="Arial" w:hAnsi="Arial" w:eastAsia="宋体" w:cs="Arial"/>
      <w:szCs w:val="24"/>
      <w:lang w:val="en-US" w:eastAsia="en-US" w:bidi="ar-SA"/>
    </w:rPr>
  </w:style>
  <w:style w:type="character" w:customStyle="1" w:styleId="220">
    <w:name w:val="标题 7 Char1"/>
    <w:qFormat/>
    <w:uiPriority w:val="0"/>
    <w:rPr>
      <w:rFonts w:ascii="Times New Roman" w:hAnsi="Times New Roman" w:eastAsia="仿宋_GB2312" w:cs="Times New Roman"/>
      <w:sz w:val="30"/>
      <w:szCs w:val="20"/>
    </w:rPr>
  </w:style>
  <w:style w:type="character" w:customStyle="1" w:styleId="221">
    <w:name w:val="普通文字 Char Char1"/>
    <w:qFormat/>
    <w:uiPriority w:val="0"/>
    <w:rPr>
      <w:rFonts w:ascii="宋体" w:hAnsi="Courier New"/>
      <w:kern w:val="2"/>
      <w:sz w:val="28"/>
      <w:szCs w:val="28"/>
    </w:rPr>
  </w:style>
  <w:style w:type="character" w:customStyle="1" w:styleId="222">
    <w:name w:val="明显参考1"/>
    <w:qFormat/>
    <w:uiPriority w:val="0"/>
    <w:rPr>
      <w:b/>
      <w:bCs/>
      <w:smallCaps/>
      <w:color w:val="C0504D"/>
      <w:spacing w:val="5"/>
      <w:u w:val="single"/>
    </w:rPr>
  </w:style>
  <w:style w:type="character" w:customStyle="1" w:styleId="223">
    <w:name w:val="正文文本缩进 Char1"/>
    <w:qFormat/>
    <w:uiPriority w:val="0"/>
    <w:rPr>
      <w:kern w:val="2"/>
      <w:sz w:val="21"/>
      <w:szCs w:val="24"/>
    </w:rPr>
  </w:style>
  <w:style w:type="character" w:customStyle="1" w:styleId="224">
    <w:name w:val="页眉 Char"/>
    <w:qFormat/>
    <w:uiPriority w:val="0"/>
    <w:rPr>
      <w:sz w:val="18"/>
      <w:szCs w:val="18"/>
    </w:rPr>
  </w:style>
  <w:style w:type="character" w:customStyle="1" w:styleId="225">
    <w:name w:val="style31"/>
    <w:qFormat/>
    <w:uiPriority w:val="0"/>
    <w:rPr>
      <w:sz w:val="10"/>
      <w:szCs w:val="10"/>
    </w:rPr>
  </w:style>
  <w:style w:type="character" w:customStyle="1" w:styleId="226">
    <w:name w:val="日期 Char"/>
    <w:qFormat/>
    <w:uiPriority w:val="0"/>
    <w:rPr>
      <w:rFonts w:eastAsia="宋体"/>
      <w:szCs w:val="24"/>
    </w:rPr>
  </w:style>
  <w:style w:type="character" w:customStyle="1" w:styleId="227">
    <w:name w:val="标题 1 Char1"/>
    <w:qFormat/>
    <w:uiPriority w:val="0"/>
    <w:rPr>
      <w:rFonts w:ascii="Times New Roman" w:hAnsi="Times New Roman" w:eastAsia="宋体" w:cs="Times New Roman"/>
      <w:b/>
      <w:bCs/>
      <w:kern w:val="44"/>
      <w:sz w:val="44"/>
      <w:szCs w:val="44"/>
    </w:rPr>
  </w:style>
  <w:style w:type="character" w:customStyle="1" w:styleId="228">
    <w:name w:val="main_tdbg_7601"/>
    <w:qFormat/>
    <w:uiPriority w:val="0"/>
    <w:rPr>
      <w:sz w:val="14"/>
      <w:szCs w:val="14"/>
    </w:rPr>
  </w:style>
  <w:style w:type="character" w:customStyle="1" w:styleId="229">
    <w:name w:val="尾注文本 Char1"/>
    <w:qFormat/>
    <w:uiPriority w:val="0"/>
    <w:rPr>
      <w:rFonts w:ascii="Arial" w:hAnsi="Arial" w:cs="Arial"/>
      <w:szCs w:val="24"/>
      <w:lang w:eastAsia="en-US"/>
    </w:rPr>
  </w:style>
  <w:style w:type="character" w:customStyle="1" w:styleId="230">
    <w:name w:val="副标题 Char2"/>
    <w:qFormat/>
    <w:uiPriority w:val="11"/>
    <w:rPr>
      <w:rFonts w:ascii="Cambria" w:hAnsi="Cambria" w:eastAsia="宋体" w:cs="Times New Roman"/>
      <w:b/>
      <w:bCs/>
      <w:kern w:val="28"/>
      <w:sz w:val="32"/>
      <w:szCs w:val="32"/>
    </w:rPr>
  </w:style>
  <w:style w:type="character" w:customStyle="1" w:styleId="231">
    <w:name w:val="正文文本缩进 3 Char2"/>
    <w:semiHidden/>
    <w:qFormat/>
    <w:uiPriority w:val="99"/>
    <w:rPr>
      <w:rFonts w:ascii="Calibri" w:hAnsi="Calibri" w:eastAsia="宋体" w:cs="Times New Roman"/>
      <w:sz w:val="16"/>
      <w:szCs w:val="16"/>
    </w:rPr>
  </w:style>
  <w:style w:type="character" w:customStyle="1" w:styleId="232">
    <w:name w:val="Char Char34"/>
    <w:qFormat/>
    <w:uiPriority w:val="0"/>
    <w:rPr>
      <w:rFonts w:ascii="仿宋_GB2312" w:eastAsia="仿宋_GB2312" w:cs="MingLiU"/>
      <w:b/>
      <w:spacing w:val="1"/>
      <w:w w:val="99"/>
      <w:sz w:val="28"/>
      <w:szCs w:val="32"/>
    </w:rPr>
  </w:style>
  <w:style w:type="character" w:customStyle="1" w:styleId="233">
    <w:name w:val="docpro"/>
    <w:basedOn w:val="48"/>
    <w:qFormat/>
    <w:uiPriority w:val="0"/>
  </w:style>
  <w:style w:type="character" w:customStyle="1" w:styleId="234">
    <w:name w:val="正文文本 Char4"/>
    <w:link w:val="2"/>
    <w:qFormat/>
    <w:uiPriority w:val="0"/>
    <w:rPr>
      <w:rFonts w:eastAsia="宋体"/>
      <w:kern w:val="2"/>
      <w:sz w:val="21"/>
      <w:szCs w:val="24"/>
      <w:lang w:val="en-US" w:eastAsia="zh-CN" w:bidi="ar-SA"/>
    </w:rPr>
  </w:style>
  <w:style w:type="character" w:customStyle="1" w:styleId="235">
    <w:name w:val="ITTHEADER1 Char"/>
    <w:qFormat/>
    <w:uiPriority w:val="0"/>
    <w:rPr>
      <w:rFonts w:eastAsia="黑体"/>
      <w:kern w:val="2"/>
      <w:sz w:val="44"/>
      <w:szCs w:val="44"/>
      <w:lang w:val="en-US" w:eastAsia="zh-CN" w:bidi="ar-SA"/>
    </w:rPr>
  </w:style>
  <w:style w:type="character" w:customStyle="1" w:styleId="236">
    <w:name w:val="副标题 Char"/>
    <w:qFormat/>
    <w:uiPriority w:val="0"/>
    <w:rPr>
      <w:rFonts w:ascii="Cambria" w:hAnsi="Cambria" w:eastAsia="宋体" w:cs="Times New Roman"/>
      <w:b/>
      <w:bCs/>
      <w:kern w:val="28"/>
      <w:sz w:val="32"/>
      <w:szCs w:val="32"/>
    </w:rPr>
  </w:style>
  <w:style w:type="character" w:customStyle="1" w:styleId="237">
    <w:name w:val="标题 6 Char2"/>
    <w:link w:val="8"/>
    <w:qFormat/>
    <w:uiPriority w:val="0"/>
    <w:rPr>
      <w:rFonts w:hAnsi="Arial" w:eastAsia="仿宋_GB2312"/>
      <w:sz w:val="30"/>
      <w:lang w:val="en-US" w:eastAsia="zh-CN" w:bidi="ar-SA"/>
    </w:rPr>
  </w:style>
  <w:style w:type="character" w:customStyle="1" w:styleId="238">
    <w:name w:val="标题 Char2"/>
    <w:qFormat/>
    <w:uiPriority w:val="10"/>
    <w:rPr>
      <w:rFonts w:ascii="Cambria" w:hAnsi="Cambria" w:eastAsia="宋体" w:cs="Times New Roman"/>
      <w:b/>
      <w:bCs/>
      <w:sz w:val="32"/>
      <w:szCs w:val="32"/>
    </w:rPr>
  </w:style>
  <w:style w:type="character" w:customStyle="1" w:styleId="239">
    <w:name w:val="正文文本 Char2"/>
    <w:qFormat/>
    <w:uiPriority w:val="99"/>
    <w:rPr>
      <w:kern w:val="2"/>
      <w:sz w:val="21"/>
      <w:szCs w:val="24"/>
    </w:rPr>
  </w:style>
  <w:style w:type="character" w:customStyle="1" w:styleId="240">
    <w:name w:val="正文文本 2 Char"/>
    <w:link w:val="39"/>
    <w:qFormat/>
    <w:uiPriority w:val="0"/>
    <w:rPr>
      <w:i/>
      <w:iCs/>
      <w:kern w:val="2"/>
      <w:sz w:val="26"/>
      <w:szCs w:val="24"/>
    </w:rPr>
  </w:style>
  <w:style w:type="character" w:customStyle="1" w:styleId="241">
    <w:name w:val="0d1471"/>
    <w:qFormat/>
    <w:uiPriority w:val="0"/>
    <w:rPr>
      <w:color w:val="000000"/>
      <w:sz w:val="11"/>
      <w:szCs w:val="11"/>
      <w:u w:val="none"/>
    </w:rPr>
  </w:style>
  <w:style w:type="character" w:customStyle="1" w:styleId="242">
    <w:name w:val="批注主题 Char"/>
    <w:qFormat/>
    <w:uiPriority w:val="0"/>
    <w:rPr>
      <w:rFonts w:ascii="宋体" w:hAnsi="宋体" w:eastAsia="宋体"/>
      <w:kern w:val="2"/>
      <w:sz w:val="24"/>
      <w:szCs w:val="28"/>
      <w:lang w:val="en-US" w:eastAsia="zh-CN" w:bidi="ar-SA"/>
    </w:rPr>
  </w:style>
  <w:style w:type="character" w:customStyle="1" w:styleId="243">
    <w:name w:val="正文文本 2 Char1"/>
    <w:semiHidden/>
    <w:qFormat/>
    <w:uiPriority w:val="99"/>
    <w:rPr>
      <w:rFonts w:ascii="Calibri" w:hAnsi="Calibri" w:eastAsia="宋体" w:cs="Times New Roman"/>
      <w:szCs w:val="24"/>
    </w:rPr>
  </w:style>
  <w:style w:type="character" w:customStyle="1" w:styleId="244">
    <w:name w:val="批注框文本 Char1"/>
    <w:qFormat/>
    <w:uiPriority w:val="99"/>
    <w:rPr>
      <w:kern w:val="2"/>
      <w:sz w:val="18"/>
      <w:szCs w:val="18"/>
    </w:rPr>
  </w:style>
  <w:style w:type="character" w:customStyle="1" w:styleId="245">
    <w:name w:val="标题 Char3"/>
    <w:link w:val="43"/>
    <w:qFormat/>
    <w:uiPriority w:val="0"/>
    <w:rPr>
      <w:rFonts w:eastAsia="宋体"/>
      <w:szCs w:val="24"/>
      <w:u w:val="single"/>
      <w:lang w:val="en-US" w:eastAsia="en-US" w:bidi="ar-SA"/>
    </w:rPr>
  </w:style>
  <w:style w:type="character" w:customStyle="1" w:styleId="246">
    <w:name w:val="正文文本缩进 2 Char3"/>
    <w:link w:val="26"/>
    <w:qFormat/>
    <w:uiPriority w:val="0"/>
    <w:rPr>
      <w:rFonts w:eastAsia="宋体"/>
      <w:sz w:val="28"/>
      <w:szCs w:val="24"/>
      <w:lang w:val="en-US" w:eastAsia="zh-CN" w:bidi="ar-SA"/>
    </w:rPr>
  </w:style>
  <w:style w:type="character" w:customStyle="1" w:styleId="247">
    <w:name w:val="引用 Char"/>
    <w:link w:val="124"/>
    <w:qFormat/>
    <w:uiPriority w:val="0"/>
    <w:rPr>
      <w:rFonts w:ascii="Times New Roman" w:hAnsi="Times New Roman" w:eastAsia="宋体" w:cs="Times New Roman"/>
      <w:i/>
      <w:iCs/>
      <w:color w:val="000000"/>
      <w:kern w:val="2"/>
      <w:sz w:val="21"/>
      <w:szCs w:val="24"/>
    </w:rPr>
  </w:style>
  <w:style w:type="character" w:customStyle="1" w:styleId="248">
    <w:name w:val="font161"/>
    <w:qFormat/>
    <w:uiPriority w:val="0"/>
    <w:rPr>
      <w:b/>
      <w:bCs/>
      <w:sz w:val="32"/>
      <w:szCs w:val="32"/>
    </w:rPr>
  </w:style>
  <w:style w:type="character" w:customStyle="1" w:styleId="249">
    <w:name w:val="正文文本缩进 Char3"/>
    <w:link w:val="18"/>
    <w:qFormat/>
    <w:uiPriority w:val="0"/>
    <w:rPr>
      <w:rFonts w:eastAsia="宋体"/>
      <w:kern w:val="2"/>
      <w:sz w:val="21"/>
      <w:szCs w:val="24"/>
      <w:lang w:val="en-US" w:eastAsia="zh-CN" w:bidi="ar-SA"/>
    </w:rPr>
  </w:style>
  <w:style w:type="character" w:customStyle="1" w:styleId="250">
    <w:name w:val="标题 9 Char2"/>
    <w:link w:val="12"/>
    <w:qFormat/>
    <w:uiPriority w:val="0"/>
    <w:rPr>
      <w:rFonts w:eastAsia="仿宋_GB2312"/>
      <w:sz w:val="30"/>
      <w:lang w:val="en-US" w:eastAsia="zh-CN" w:bidi="ar-SA"/>
    </w:rPr>
  </w:style>
  <w:style w:type="character" w:customStyle="1" w:styleId="251">
    <w:name w:val="标题 8 Char2"/>
    <w:link w:val="11"/>
    <w:qFormat/>
    <w:uiPriority w:val="0"/>
    <w:rPr>
      <w:rFonts w:hAnsi="Arial" w:eastAsia="仿宋_GB2312"/>
      <w:sz w:val="30"/>
      <w:lang w:val="en-US" w:eastAsia="zh-CN" w:bidi="ar-SA"/>
    </w:rPr>
  </w:style>
  <w:style w:type="character" w:customStyle="1" w:styleId="252">
    <w:name w:val="Char Char32"/>
    <w:qFormat/>
    <w:uiPriority w:val="0"/>
    <w:rPr>
      <w:rFonts w:ascii="仿宋_GB2312" w:eastAsia="仿宋_GB2312" w:cs="MingLiU"/>
      <w:b/>
      <w:spacing w:val="1"/>
      <w:w w:val="99"/>
      <w:sz w:val="28"/>
      <w:szCs w:val="32"/>
    </w:rPr>
  </w:style>
  <w:style w:type="character" w:customStyle="1" w:styleId="253">
    <w:name w:val="正文文本缩进 3 Char3"/>
    <w:link w:val="36"/>
    <w:qFormat/>
    <w:uiPriority w:val="0"/>
    <w:rPr>
      <w:rFonts w:ascii="宋体" w:hAnsi="宋体" w:eastAsia="宋体"/>
      <w:kern w:val="2"/>
      <w:sz w:val="28"/>
      <w:szCs w:val="28"/>
      <w:lang w:val="en-US" w:eastAsia="zh-CN" w:bidi="ar-SA"/>
    </w:rPr>
  </w:style>
  <w:style w:type="character" w:customStyle="1" w:styleId="254">
    <w:name w:val="标题 2 Char1"/>
    <w:qFormat/>
    <w:uiPriority w:val="0"/>
    <w:rPr>
      <w:rFonts w:ascii="Cambria" w:hAnsi="Cambria" w:eastAsia="宋体" w:cs="Times New Roman"/>
      <w:b/>
      <w:bCs/>
      <w:kern w:val="2"/>
      <w:sz w:val="32"/>
      <w:szCs w:val="32"/>
    </w:rPr>
  </w:style>
  <w:style w:type="character" w:customStyle="1" w:styleId="255">
    <w:name w:val="ss16"/>
    <w:qFormat/>
    <w:uiPriority w:val="0"/>
    <w:rPr>
      <w:rFonts w:hint="eastAsia" w:ascii="宋体" w:hAnsi="宋体" w:eastAsia="宋体"/>
      <w:color w:val="000000"/>
      <w:sz w:val="9"/>
      <w:szCs w:val="9"/>
    </w:rPr>
  </w:style>
  <w:style w:type="character" w:customStyle="1" w:styleId="256">
    <w:name w:val="批注主题 Char3"/>
    <w:semiHidden/>
    <w:qFormat/>
    <w:uiPriority w:val="99"/>
    <w:rPr>
      <w:rFonts w:ascii="Calibri" w:hAnsi="Calibri" w:eastAsia="宋体" w:cs="Times New Roman"/>
      <w:b/>
      <w:bCs/>
      <w:szCs w:val="24"/>
    </w:rPr>
  </w:style>
  <w:style w:type="character" w:customStyle="1" w:styleId="257">
    <w:name w:val="明显引用 Char1"/>
    <w:link w:val="141"/>
    <w:qFormat/>
    <w:uiPriority w:val="30"/>
    <w:rPr>
      <w:b/>
      <w:bCs/>
      <w:i/>
      <w:iCs/>
      <w:color w:val="4F81BD"/>
      <w:kern w:val="2"/>
      <w:sz w:val="21"/>
    </w:rPr>
  </w:style>
  <w:style w:type="character" w:customStyle="1" w:styleId="258">
    <w:name w:val="HTML 预设格式 Char2"/>
    <w:semiHidden/>
    <w:qFormat/>
    <w:uiPriority w:val="99"/>
    <w:rPr>
      <w:rFonts w:ascii="Courier New" w:hAnsi="Courier New" w:eastAsia="宋体" w:cs="Courier New"/>
      <w:sz w:val="20"/>
      <w:szCs w:val="20"/>
    </w:rPr>
  </w:style>
  <w:style w:type="character" w:customStyle="1" w:styleId="259">
    <w:name w:val="Char Char17"/>
    <w:qFormat/>
    <w:uiPriority w:val="0"/>
    <w:rPr>
      <w:kern w:val="2"/>
      <w:sz w:val="26"/>
      <w:szCs w:val="24"/>
    </w:rPr>
  </w:style>
  <w:style w:type="character" w:customStyle="1" w:styleId="260">
    <w:name w:val="标题 3 Char1"/>
    <w:qFormat/>
    <w:uiPriority w:val="0"/>
    <w:rPr>
      <w:rFonts w:ascii="Times New Roman" w:hAnsi="Times New Roman" w:eastAsia="宋体" w:cs="Times New Roman"/>
      <w:b/>
      <w:bCs/>
      <w:kern w:val="2"/>
      <w:sz w:val="32"/>
      <w:szCs w:val="32"/>
    </w:rPr>
  </w:style>
  <w:style w:type="character" w:customStyle="1" w:styleId="261">
    <w:name w:val="标题 5 Char"/>
    <w:qFormat/>
    <w:uiPriority w:val="9"/>
    <w:rPr>
      <w:rFonts w:ascii="Calibri" w:hAnsi="Calibri" w:eastAsia="宋体" w:cs="Times New Roman"/>
      <w:b/>
      <w:bCs/>
      <w:sz w:val="28"/>
      <w:szCs w:val="28"/>
    </w:rPr>
  </w:style>
  <w:style w:type="character" w:customStyle="1" w:styleId="262">
    <w:name w:val="页脚 Char1"/>
    <w:semiHidden/>
    <w:qFormat/>
    <w:uiPriority w:val="99"/>
    <w:rPr>
      <w:kern w:val="2"/>
      <w:sz w:val="18"/>
      <w:szCs w:val="18"/>
    </w:rPr>
  </w:style>
  <w:style w:type="character" w:customStyle="1" w:styleId="263">
    <w:name w:val="unnamed1"/>
    <w:basedOn w:val="48"/>
    <w:qFormat/>
    <w:uiPriority w:val="0"/>
  </w:style>
  <w:style w:type="character" w:customStyle="1" w:styleId="264">
    <w:name w:val="Char Char9"/>
    <w:qFormat/>
    <w:locked/>
    <w:uiPriority w:val="0"/>
    <w:rPr>
      <w:rFonts w:ascii="仿宋_GB2312" w:eastAsia="仿宋_GB2312" w:cs="MingLiU"/>
      <w:b/>
      <w:sz w:val="24"/>
      <w:szCs w:val="28"/>
      <w:lang w:val="en-US" w:eastAsia="zh-CN" w:bidi="ar-SA"/>
    </w:rPr>
  </w:style>
  <w:style w:type="character" w:customStyle="1" w:styleId="265">
    <w:name w:val="批注主题 Char1"/>
    <w:qFormat/>
    <w:uiPriority w:val="99"/>
    <w:rPr>
      <w:b/>
      <w:bCs/>
      <w:kern w:val="2"/>
      <w:sz w:val="21"/>
      <w:szCs w:val="22"/>
    </w:rPr>
  </w:style>
  <w:style w:type="character" w:customStyle="1" w:styleId="266">
    <w:name w:val="正文文本 3 Char3"/>
    <w:link w:val="17"/>
    <w:qFormat/>
    <w:uiPriority w:val="0"/>
    <w:rPr>
      <w:rFonts w:eastAsia="宋体"/>
      <w:kern w:val="2"/>
      <w:sz w:val="16"/>
      <w:szCs w:val="16"/>
      <w:lang w:val="en-US" w:eastAsia="zh-CN" w:bidi="ar-SA"/>
    </w:rPr>
  </w:style>
  <w:style w:type="character" w:customStyle="1" w:styleId="267">
    <w:name w:val="纯文本 Char2"/>
    <w:semiHidden/>
    <w:qFormat/>
    <w:uiPriority w:val="99"/>
    <w:rPr>
      <w:rFonts w:ascii="宋体" w:hAnsi="Courier New" w:eastAsia="宋体" w:cs="Courier New"/>
      <w:szCs w:val="21"/>
    </w:rPr>
  </w:style>
  <w:style w:type="character" w:customStyle="1" w:styleId="268">
    <w:name w:val="intel3"/>
    <w:basedOn w:val="48"/>
    <w:qFormat/>
    <w:uiPriority w:val="0"/>
  </w:style>
  <w:style w:type="character" w:customStyle="1" w:styleId="269">
    <w:name w:val="subhead1"/>
    <w:qFormat/>
    <w:uiPriority w:val="0"/>
    <w:rPr>
      <w:rFonts w:hint="default" w:ascii="Tahoma" w:hAnsi="Tahoma" w:cs="Tahoma"/>
      <w:color w:val="000000"/>
      <w:sz w:val="18"/>
      <w:szCs w:val="18"/>
      <w:u w:val="none"/>
      <w:shd w:val="clear" w:color="auto" w:fill="FFFFFF"/>
    </w:rPr>
  </w:style>
  <w:style w:type="character" w:customStyle="1" w:styleId="270">
    <w:name w:val="脚注文本 Char"/>
    <w:qFormat/>
    <w:uiPriority w:val="0"/>
    <w:rPr>
      <w:rFonts w:ascii="Arial" w:hAnsi="Arial" w:eastAsia="宋体" w:cs="Arial"/>
      <w:sz w:val="18"/>
      <w:szCs w:val="18"/>
      <w:lang w:eastAsia="en-US"/>
    </w:rPr>
  </w:style>
  <w:style w:type="character" w:customStyle="1" w:styleId="271">
    <w:name w:val="引用 Char1"/>
    <w:link w:val="146"/>
    <w:qFormat/>
    <w:uiPriority w:val="29"/>
    <w:rPr>
      <w:i/>
      <w:iCs/>
      <w:color w:val="000000"/>
      <w:kern w:val="2"/>
      <w:sz w:val="21"/>
    </w:rPr>
  </w:style>
  <w:style w:type="character" w:customStyle="1" w:styleId="272">
    <w:name w:val="正文文本缩进 2 Char"/>
    <w:qFormat/>
    <w:uiPriority w:val="0"/>
    <w:rPr>
      <w:kern w:val="2"/>
      <w:sz w:val="21"/>
      <w:szCs w:val="24"/>
    </w:rPr>
  </w:style>
  <w:style w:type="character" w:customStyle="1" w:styleId="273">
    <w:name w:val="脚注文本 Char2"/>
    <w:semiHidden/>
    <w:qFormat/>
    <w:uiPriority w:val="99"/>
    <w:rPr>
      <w:rFonts w:ascii="Calibri" w:hAnsi="Calibri" w:eastAsia="宋体" w:cs="Times New Roman"/>
      <w:sz w:val="18"/>
      <w:szCs w:val="18"/>
    </w:rPr>
  </w:style>
  <w:style w:type="character" w:customStyle="1" w:styleId="274">
    <w:name w:val="ca-141"/>
    <w:qFormat/>
    <w:uiPriority w:val="0"/>
    <w:rPr>
      <w:rFonts w:hint="eastAsia" w:ascii="仿宋_GB2312" w:eastAsia="仿宋_GB2312"/>
      <w:sz w:val="21"/>
      <w:szCs w:val="21"/>
    </w:rPr>
  </w:style>
  <w:style w:type="character" w:customStyle="1" w:styleId="275">
    <w:name w:val="标题 Char1"/>
    <w:qFormat/>
    <w:uiPriority w:val="10"/>
    <w:rPr>
      <w:szCs w:val="24"/>
      <w:u w:val="single"/>
      <w:lang w:eastAsia="en-US"/>
    </w:rPr>
  </w:style>
  <w:style w:type="character" w:customStyle="1" w:styleId="276">
    <w:name w:val="style161"/>
    <w:qFormat/>
    <w:uiPriority w:val="0"/>
    <w:rPr>
      <w:b/>
      <w:bCs/>
      <w:color w:val="333333"/>
    </w:rPr>
  </w:style>
  <w:style w:type="character" w:customStyle="1" w:styleId="277">
    <w:name w:val="Char Char11"/>
    <w:qFormat/>
    <w:locked/>
    <w:uiPriority w:val="0"/>
    <w:rPr>
      <w:rFonts w:eastAsia="黑体"/>
      <w:kern w:val="2"/>
      <w:sz w:val="44"/>
      <w:szCs w:val="44"/>
      <w:lang w:val="en-US" w:eastAsia="zh-CN" w:bidi="ar-SA"/>
    </w:rPr>
  </w:style>
  <w:style w:type="character" w:customStyle="1" w:styleId="278">
    <w:name w:val="标题 7 Char"/>
    <w:qFormat/>
    <w:uiPriority w:val="0"/>
    <w:rPr>
      <w:rFonts w:ascii="Calibri" w:hAnsi="Calibri" w:eastAsia="宋体" w:cs="Times New Roman"/>
      <w:b/>
      <w:bCs/>
      <w:sz w:val="24"/>
      <w:szCs w:val="24"/>
    </w:rPr>
  </w:style>
  <w:style w:type="character" w:customStyle="1" w:styleId="279">
    <w:name w:val="批注文字 Char1"/>
    <w:qFormat/>
    <w:uiPriority w:val="0"/>
    <w:rPr>
      <w:rFonts w:ascii="Times New Roman" w:hAnsi="Times New Roman" w:eastAsia="宋体" w:cs="Times New Roman"/>
      <w:szCs w:val="24"/>
    </w:rPr>
  </w:style>
  <w:style w:type="character" w:customStyle="1" w:styleId="280">
    <w:name w:val="明显引用 Char"/>
    <w:qFormat/>
    <w:uiPriority w:val="0"/>
    <w:rPr>
      <w:rFonts w:ascii="Times New Roman" w:hAnsi="Times New Roman" w:eastAsia="宋体" w:cs="Times New Roman"/>
      <w:b/>
      <w:bCs/>
      <w:i/>
      <w:iCs/>
      <w:color w:val="4F81BD"/>
      <w:kern w:val="2"/>
      <w:sz w:val="21"/>
      <w:szCs w:val="24"/>
    </w:rPr>
  </w:style>
  <w:style w:type="character" w:customStyle="1" w:styleId="281">
    <w:name w:val="标题 5 Char2"/>
    <w:link w:val="7"/>
    <w:qFormat/>
    <w:uiPriority w:val="9"/>
    <w:rPr>
      <w:rFonts w:ascii="宋体" w:hAnsi="宋体" w:eastAsia="宋体" w:cs="宋体"/>
      <w:b/>
      <w:bCs/>
      <w:lang w:val="en-US" w:eastAsia="zh-CN" w:bidi="ar-SA"/>
    </w:rPr>
  </w:style>
  <w:style w:type="character" w:customStyle="1" w:styleId="282">
    <w:name w:val="正文文本缩进 3 Char1"/>
    <w:qFormat/>
    <w:uiPriority w:val="0"/>
    <w:rPr>
      <w:rFonts w:ascii="宋体" w:hAnsi="宋体"/>
      <w:kern w:val="2"/>
      <w:sz w:val="28"/>
      <w:szCs w:val="28"/>
    </w:rPr>
  </w:style>
  <w:style w:type="character" w:customStyle="1" w:styleId="283">
    <w:name w:val="正文文本 Char"/>
    <w:qFormat/>
    <w:uiPriority w:val="0"/>
    <w:rPr>
      <w:sz w:val="26"/>
      <w:szCs w:val="24"/>
    </w:rPr>
  </w:style>
  <w:style w:type="character" w:customStyle="1" w:styleId="284">
    <w:name w:val="明显引用 Char4"/>
    <w:link w:val="90"/>
    <w:qFormat/>
    <w:uiPriority w:val="0"/>
    <w:rPr>
      <w:b/>
      <w:bCs/>
      <w:i/>
      <w:iCs/>
      <w:color w:val="4F81BD"/>
      <w:kern w:val="2"/>
      <w:sz w:val="21"/>
      <w:szCs w:val="22"/>
      <w:lang w:bidi="ar-SA"/>
    </w:rPr>
  </w:style>
  <w:style w:type="character" w:customStyle="1" w:styleId="285">
    <w:name w:val="Char Char12"/>
    <w:qFormat/>
    <w:uiPriority w:val="0"/>
    <w:rPr>
      <w:rFonts w:eastAsia="黑体"/>
      <w:kern w:val="2"/>
      <w:sz w:val="44"/>
      <w:szCs w:val="44"/>
      <w:lang w:val="en-US" w:eastAsia="zh-CN" w:bidi="ar-SA"/>
    </w:rPr>
  </w:style>
  <w:style w:type="character" w:customStyle="1" w:styleId="286">
    <w:name w:val="标题 4 Char"/>
    <w:qFormat/>
    <w:uiPriority w:val="0"/>
    <w:rPr>
      <w:rFonts w:ascii="仿宋_GB2312" w:hAnsi="Calibri" w:eastAsia="仿宋_GB2312" w:cs="Times New Roman"/>
      <w:b/>
      <w:kern w:val="0"/>
      <w:sz w:val="24"/>
      <w:szCs w:val="28"/>
    </w:rPr>
  </w:style>
  <w:style w:type="character" w:customStyle="1" w:styleId="287">
    <w:name w:val="明显引用 Char3"/>
    <w:qFormat/>
    <w:uiPriority w:val="30"/>
    <w:rPr>
      <w:rFonts w:ascii="Calibri" w:hAnsi="Calibri" w:eastAsia="宋体" w:cs="Times New Roman"/>
      <w:b/>
      <w:bCs/>
      <w:i/>
      <w:iCs/>
      <w:color w:val="4F81BD"/>
      <w:szCs w:val="24"/>
    </w:rPr>
  </w:style>
  <w:style w:type="character" w:customStyle="1" w:styleId="288">
    <w:name w:val="引用 Char2"/>
    <w:qFormat/>
    <w:uiPriority w:val="99"/>
    <w:rPr>
      <w:i/>
      <w:iCs/>
      <w:color w:val="000000"/>
      <w:kern w:val="2"/>
      <w:sz w:val="21"/>
      <w:szCs w:val="24"/>
    </w:rPr>
  </w:style>
  <w:style w:type="character" w:customStyle="1" w:styleId="289">
    <w:name w:val="批注主题 Char4"/>
    <w:link w:val="44"/>
    <w:qFormat/>
    <w:uiPriority w:val="0"/>
    <w:rPr>
      <w:rFonts w:eastAsia="宋体"/>
      <w:b/>
      <w:bCs/>
      <w:kern w:val="2"/>
      <w:sz w:val="21"/>
      <w:szCs w:val="24"/>
      <w:lang w:val="en-US" w:eastAsia="zh-CN" w:bidi="ar-SA"/>
    </w:rPr>
  </w:style>
  <w:style w:type="character" w:customStyle="1" w:styleId="290">
    <w:name w:val="不明显强调1"/>
    <w:qFormat/>
    <w:uiPriority w:val="0"/>
    <w:rPr>
      <w:i/>
      <w:iCs/>
      <w:color w:val="808080"/>
    </w:rPr>
  </w:style>
  <w:style w:type="character" w:customStyle="1" w:styleId="291">
    <w:name w:val="color_red1"/>
    <w:qFormat/>
    <w:uiPriority w:val="0"/>
    <w:rPr>
      <w:color w:val="FA0004"/>
    </w:rPr>
  </w:style>
  <w:style w:type="character" w:customStyle="1" w:styleId="292">
    <w:name w:val="标题 7 Char2"/>
    <w:link w:val="10"/>
    <w:qFormat/>
    <w:uiPriority w:val="0"/>
    <w:rPr>
      <w:rFonts w:eastAsia="仿宋_GB2312"/>
      <w:sz w:val="30"/>
      <w:lang w:val="en-US" w:eastAsia="zh-CN" w:bidi="ar-SA"/>
    </w:rPr>
  </w:style>
  <w:style w:type="character" w:customStyle="1" w:styleId="293">
    <w:name w:val="标题5 Char Char"/>
    <w:link w:val="130"/>
    <w:qFormat/>
    <w:uiPriority w:val="0"/>
    <w:rPr>
      <w:rFonts w:ascii="Arial" w:hAnsi="Arial"/>
      <w:b/>
      <w:bCs/>
      <w:sz w:val="24"/>
      <w:szCs w:val="32"/>
      <w:lang w:bidi="ar-SA"/>
    </w:rPr>
  </w:style>
  <w:style w:type="character" w:customStyle="1" w:styleId="294">
    <w:name w:val="脚注文本 Char3"/>
    <w:link w:val="34"/>
    <w:qFormat/>
    <w:uiPriority w:val="0"/>
    <w:rPr>
      <w:rFonts w:ascii="Arial" w:hAnsi="Arial" w:eastAsia="宋体" w:cs="Arial"/>
      <w:sz w:val="18"/>
      <w:szCs w:val="18"/>
      <w:lang w:val="en-US" w:eastAsia="en-US" w:bidi="ar-SA"/>
    </w:rPr>
  </w:style>
  <w:style w:type="character" w:customStyle="1" w:styleId="295">
    <w:name w:val="标题4 Char Char"/>
    <w:link w:val="100"/>
    <w:qFormat/>
    <w:uiPriority w:val="0"/>
    <w:rPr>
      <w:rFonts w:ascii="Arial" w:hAnsi="Arial"/>
      <w:b/>
      <w:bCs/>
      <w:sz w:val="24"/>
      <w:szCs w:val="32"/>
      <w:lang w:bidi="ar-SA"/>
    </w:rPr>
  </w:style>
  <w:style w:type="character" w:customStyle="1" w:styleId="296">
    <w:name w:val="Char Char13"/>
    <w:qFormat/>
    <w:uiPriority w:val="0"/>
    <w:rPr>
      <w:kern w:val="2"/>
      <w:sz w:val="18"/>
      <w:szCs w:val="18"/>
    </w:rPr>
  </w:style>
  <w:style w:type="character" w:customStyle="1" w:styleId="297">
    <w:name w:val="文档结构图 Char2"/>
    <w:qFormat/>
    <w:uiPriority w:val="99"/>
    <w:rPr>
      <w:kern w:val="2"/>
      <w:sz w:val="21"/>
      <w:szCs w:val="24"/>
      <w:shd w:val="clear" w:color="auto" w:fill="000080"/>
    </w:rPr>
  </w:style>
  <w:style w:type="character" w:customStyle="1" w:styleId="298">
    <w:name w:val="批注文字 Char2"/>
    <w:qFormat/>
    <w:uiPriority w:val="0"/>
    <w:rPr>
      <w:rFonts w:ascii="Calibri" w:hAnsi="Calibri" w:eastAsia="宋体" w:cs="Times New Roman"/>
      <w:szCs w:val="24"/>
    </w:rPr>
  </w:style>
  <w:style w:type="character" w:customStyle="1" w:styleId="299">
    <w:name w:val="标题 8 Char1"/>
    <w:qFormat/>
    <w:uiPriority w:val="0"/>
    <w:rPr>
      <w:rFonts w:ascii="Times New Roman" w:hAnsi="Arial" w:eastAsia="仿宋_GB2312" w:cs="Times New Roman"/>
      <w:sz w:val="30"/>
      <w:szCs w:val="20"/>
    </w:rPr>
  </w:style>
  <w:style w:type="character" w:customStyle="1" w:styleId="300">
    <w:name w:val="页眉 Char2"/>
    <w:link w:val="30"/>
    <w:qFormat/>
    <w:uiPriority w:val="0"/>
    <w:rPr>
      <w:rFonts w:eastAsia="宋体"/>
      <w:kern w:val="2"/>
      <w:sz w:val="18"/>
      <w:szCs w:val="18"/>
      <w:lang w:val="en-US" w:eastAsia="zh-CN" w:bidi="ar-SA"/>
    </w:rPr>
  </w:style>
  <w:style w:type="character" w:customStyle="1" w:styleId="301">
    <w:name w:val="Char Char21"/>
    <w:qFormat/>
    <w:uiPriority w:val="0"/>
    <w:rPr>
      <w:rFonts w:ascii="宋体" w:hAnsi="宋体" w:cs="宋体"/>
      <w:b/>
      <w:bCs/>
      <w:sz w:val="24"/>
      <w:szCs w:val="24"/>
    </w:rPr>
  </w:style>
  <w:style w:type="character" w:customStyle="1" w:styleId="302">
    <w:name w:val="标题 6 Char1"/>
    <w:qFormat/>
    <w:uiPriority w:val="0"/>
    <w:rPr>
      <w:rFonts w:ascii="Times New Roman" w:hAnsi="Arial" w:eastAsia="仿宋_GB2312" w:cs="Times New Roman"/>
      <w:sz w:val="30"/>
      <w:szCs w:val="20"/>
    </w:rPr>
  </w:style>
  <w:style w:type="character" w:customStyle="1" w:styleId="303">
    <w:name w:val="_Style 293"/>
    <w:qFormat/>
    <w:uiPriority w:val="0"/>
    <w:rPr>
      <w:smallCaps/>
      <w:color w:val="C0504D"/>
      <w:u w:val="single"/>
    </w:rPr>
  </w:style>
  <w:style w:type="character" w:customStyle="1" w:styleId="304">
    <w:name w:val="副标题 Char1"/>
    <w:qFormat/>
    <w:uiPriority w:val="0"/>
    <w:rPr>
      <w:szCs w:val="24"/>
      <w:u w:val="single"/>
      <w:lang w:eastAsia="en-US"/>
    </w:rPr>
  </w:style>
  <w:style w:type="character" w:customStyle="1" w:styleId="305">
    <w:name w:val="正文文本 Char3"/>
    <w:semiHidden/>
    <w:qFormat/>
    <w:uiPriority w:val="99"/>
    <w:rPr>
      <w:rFonts w:ascii="Calibri" w:hAnsi="Calibri" w:eastAsia="宋体" w:cs="Times New Roman"/>
      <w:szCs w:val="24"/>
    </w:rPr>
  </w:style>
  <w:style w:type="character" w:customStyle="1" w:styleId="306">
    <w:name w:val="标题 4 Char1"/>
    <w:qFormat/>
    <w:uiPriority w:val="0"/>
    <w:rPr>
      <w:rFonts w:ascii="宋体" w:hAnsi="宋体" w:eastAsia="宋体" w:cs="宋体"/>
      <w:b/>
      <w:bCs/>
      <w:sz w:val="24"/>
      <w:szCs w:val="24"/>
    </w:rPr>
  </w:style>
  <w:style w:type="character" w:customStyle="1" w:styleId="307">
    <w:name w:val="文档结构图 Char3"/>
    <w:semiHidden/>
    <w:qFormat/>
    <w:uiPriority w:val="99"/>
    <w:rPr>
      <w:rFonts w:ascii="宋体" w:hAnsi="Calibri" w:eastAsia="宋体" w:cs="Times New Roman"/>
      <w:sz w:val="18"/>
      <w:szCs w:val="18"/>
    </w:rPr>
  </w:style>
  <w:style w:type="character" w:customStyle="1" w:styleId="308">
    <w:name w:val="标题 3 Char2"/>
    <w:link w:val="5"/>
    <w:qFormat/>
    <w:uiPriority w:val="0"/>
    <w:rPr>
      <w:rFonts w:eastAsia="宋体"/>
      <w:b/>
      <w:bCs/>
      <w:kern w:val="2"/>
      <w:sz w:val="32"/>
      <w:szCs w:val="32"/>
      <w:lang w:val="en-US" w:eastAsia="zh-CN" w:bidi="ar-SA"/>
    </w:rPr>
  </w:style>
  <w:style w:type="character" w:customStyle="1" w:styleId="309">
    <w:name w:val="正文文本 3 Char2"/>
    <w:semiHidden/>
    <w:qFormat/>
    <w:uiPriority w:val="99"/>
    <w:rPr>
      <w:rFonts w:ascii="Calibri" w:hAnsi="Calibri" w:eastAsia="宋体" w:cs="Times New Roman"/>
      <w:sz w:val="16"/>
      <w:szCs w:val="16"/>
    </w:rPr>
  </w:style>
  <w:style w:type="character" w:customStyle="1" w:styleId="310">
    <w:name w:val="Char Char23"/>
    <w:qFormat/>
    <w:uiPriority w:val="0"/>
    <w:rPr>
      <w:rFonts w:ascii="Cambria" w:hAnsi="Cambria" w:eastAsia="宋体" w:cs="Times New Roman"/>
      <w:b/>
      <w:bCs/>
      <w:kern w:val="2"/>
      <w:sz w:val="32"/>
      <w:szCs w:val="32"/>
    </w:rPr>
  </w:style>
  <w:style w:type="character" w:customStyle="1" w:styleId="311">
    <w:name w:val="尾注文本 Char2"/>
    <w:semiHidden/>
    <w:qFormat/>
    <w:uiPriority w:val="99"/>
    <w:rPr>
      <w:rFonts w:ascii="Calibri" w:hAnsi="Calibri" w:eastAsia="宋体" w:cs="Times New Roman"/>
      <w:szCs w:val="24"/>
    </w:rPr>
  </w:style>
  <w:style w:type="character" w:customStyle="1" w:styleId="312">
    <w:name w:val="书籍标题1"/>
    <w:qFormat/>
    <w:uiPriority w:val="0"/>
    <w:rPr>
      <w:b/>
      <w:bCs/>
      <w:smallCaps/>
      <w:spacing w:val="5"/>
    </w:rPr>
  </w:style>
  <w:style w:type="character" w:customStyle="1" w:styleId="313">
    <w:name w:val="ITTHEADER2 Char"/>
    <w:qFormat/>
    <w:uiPriority w:val="0"/>
    <w:rPr>
      <w:rFonts w:ascii="仿宋_GB2312" w:eastAsia="仿宋_GB2312" w:cs="MingLiU"/>
      <w:b/>
      <w:spacing w:val="1"/>
      <w:w w:val="99"/>
      <w:sz w:val="28"/>
      <w:szCs w:val="32"/>
      <w:lang w:val="en-US" w:eastAsia="zh-CN" w:bidi="ar-SA"/>
    </w:rPr>
  </w:style>
  <w:style w:type="character" w:customStyle="1" w:styleId="314">
    <w:name w:val="批注文字 Char3"/>
    <w:link w:val="16"/>
    <w:qFormat/>
    <w:uiPriority w:val="99"/>
    <w:rPr>
      <w:rFonts w:eastAsia="宋体"/>
      <w:kern w:val="2"/>
      <w:sz w:val="21"/>
      <w:szCs w:val="24"/>
      <w:lang w:val="en-US" w:eastAsia="zh-CN" w:bidi="ar-SA"/>
    </w:rPr>
  </w:style>
  <w:style w:type="character" w:customStyle="1" w:styleId="315">
    <w:name w:val="批注文字 Char Char"/>
    <w:qFormat/>
    <w:uiPriority w:val="0"/>
    <w:rPr>
      <w:rFonts w:ascii="宋体" w:hAnsi="Times New Roman" w:eastAsia="宋体" w:cs="Times New Roman"/>
      <w:sz w:val="28"/>
      <w:szCs w:val="20"/>
    </w:rPr>
  </w:style>
  <w:style w:type="character" w:customStyle="1" w:styleId="316">
    <w:name w:val="副标题 Char3"/>
    <w:link w:val="33"/>
    <w:qFormat/>
    <w:uiPriority w:val="0"/>
    <w:rPr>
      <w:rFonts w:eastAsia="宋体"/>
      <w:szCs w:val="24"/>
      <w:u w:val="single"/>
      <w:lang w:val="en-US" w:eastAsia="en-US" w:bidi="ar-SA"/>
    </w:rPr>
  </w:style>
  <w:style w:type="character" w:customStyle="1" w:styleId="317">
    <w:name w:val="批注主题 Char2"/>
    <w:qFormat/>
    <w:uiPriority w:val="99"/>
    <w:rPr>
      <w:b/>
      <w:bCs/>
      <w:kern w:val="2"/>
      <w:sz w:val="21"/>
      <w:szCs w:val="24"/>
    </w:rPr>
  </w:style>
  <w:style w:type="character" w:customStyle="1" w:styleId="318">
    <w:name w:val="normaltext1"/>
    <w:qFormat/>
    <w:uiPriority w:val="0"/>
    <w:rPr>
      <w:rFonts w:hint="default" w:ascii="ˎ̥" w:hAnsi="ˎ̥"/>
      <w:sz w:val="9"/>
      <w:szCs w:val="9"/>
    </w:rPr>
  </w:style>
  <w:style w:type="character" w:customStyle="1" w:styleId="319">
    <w:name w:val="不明显参考1"/>
    <w:qFormat/>
    <w:uiPriority w:val="0"/>
    <w:rPr>
      <w:smallCaps/>
      <w:color w:val="C0504D"/>
      <w:u w:val="single"/>
    </w:rPr>
  </w:style>
  <w:style w:type="character" w:customStyle="1" w:styleId="320">
    <w:name w:val="标题 6 Char"/>
    <w:qFormat/>
    <w:uiPriority w:val="0"/>
    <w:rPr>
      <w:rFonts w:ascii="Arial" w:hAnsi="Arial" w:eastAsia="黑体" w:cs="Times New Roman"/>
      <w:b/>
      <w:bCs/>
      <w:sz w:val="24"/>
      <w:szCs w:val="24"/>
    </w:rPr>
  </w:style>
  <w:style w:type="character" w:customStyle="1" w:styleId="321">
    <w:name w:val="Placeholder Text"/>
    <w:semiHidden/>
    <w:qFormat/>
    <w:uiPriority w:val="99"/>
    <w:rPr>
      <w:color w:val="808080"/>
    </w:rPr>
  </w:style>
  <w:style w:type="paragraph" w:customStyle="1" w:styleId="322">
    <w:name w:val="修订2"/>
    <w:qFormat/>
    <w:uiPriority w:val="99"/>
    <w:rPr>
      <w:rFonts w:ascii="Calibri" w:hAnsi="Calibri" w:eastAsia="宋体" w:cs="Arial"/>
      <w:lang w:val="en-US" w:eastAsia="zh-CN" w:bidi="ar-SA"/>
    </w:rPr>
  </w:style>
  <w:style w:type="paragraph" w:customStyle="1" w:styleId="323">
    <w:name w:val="TOC 标题3"/>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24">
    <w:name w:val="网格型1"/>
    <w:basedOn w:val="46"/>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5">
    <w:name w:val="style_kwd"/>
    <w:basedOn w:val="48"/>
    <w:qFormat/>
    <w:uiPriority w:val="0"/>
  </w:style>
  <w:style w:type="character" w:customStyle="1" w:styleId="326">
    <w:name w:val="Comment Text Char"/>
    <w:qFormat/>
    <w:uiPriority w:val="0"/>
  </w:style>
  <w:style w:type="paragraph" w:customStyle="1" w:styleId="327">
    <w:name w:val="_Style 23"/>
    <w:basedOn w:val="1"/>
    <w:qFormat/>
    <w:uiPriority w:val="0"/>
    <w:pPr>
      <w:widowControl/>
      <w:spacing w:after="160" w:line="240" w:lineRule="exact"/>
      <w:jc w:val="left"/>
    </w:pPr>
    <w:rPr>
      <w:rFonts w:ascii="Calibri" w:hAnsi="Calibri"/>
      <w:szCs w:val="22"/>
    </w:rPr>
  </w:style>
  <w:style w:type="character" w:customStyle="1" w:styleId="328">
    <w:name w:val="正文首行缩进 Char"/>
    <w:basedOn w:val="283"/>
    <w:link w:val="45"/>
    <w:qFormat/>
    <w:uiPriority w:val="0"/>
    <w:rPr>
      <w:kern w:val="2"/>
      <w:sz w:val="21"/>
      <w:szCs w:val="24"/>
    </w:rPr>
  </w:style>
  <w:style w:type="character" w:customStyle="1" w:styleId="329">
    <w:name w:val="正文首行缩进 Char1"/>
    <w:basedOn w:val="234"/>
    <w:qFormat/>
    <w:uiPriority w:val="99"/>
    <w:rPr>
      <w:rFonts w:eastAsia="宋体"/>
      <w:kern w:val="2"/>
      <w:sz w:val="21"/>
      <w:szCs w:val="24"/>
      <w:lang w:val="en-US" w:eastAsia="zh-CN" w:bidi="ar-SA"/>
    </w:rPr>
  </w:style>
  <w:style w:type="paragraph" w:customStyle="1" w:styleId="330">
    <w:name w:val="我的正文"/>
    <w:basedOn w:val="1"/>
    <w:qFormat/>
    <w:uiPriority w:val="0"/>
    <w:rPr>
      <w:rFonts w:ascii="宋体" w:hAnsi="宋体"/>
      <w:sz w:val="24"/>
    </w:rPr>
  </w:style>
  <w:style w:type="paragraph" w:customStyle="1" w:styleId="331">
    <w:name w:val="修订21"/>
    <w:qFormat/>
    <w:uiPriority w:val="0"/>
    <w:rPr>
      <w:rFonts w:ascii="Times New Roman" w:hAnsi="Times New Roman" w:eastAsia="宋体" w:cs="Times New Roman"/>
      <w:kern w:val="2"/>
      <w:sz w:val="21"/>
      <w:szCs w:val="24"/>
      <w:lang w:val="en-US" w:eastAsia="zh-CN" w:bidi="ar-SA"/>
    </w:rPr>
  </w:style>
  <w:style w:type="paragraph" w:customStyle="1" w:styleId="332">
    <w:name w:val="列表段落"/>
    <w:basedOn w:val="1"/>
    <w:qFormat/>
    <w:uiPriority w:val="0"/>
    <w:pPr>
      <w:widowControl/>
      <w:ind w:firstLine="420" w:firstLineChars="200"/>
      <w:jc w:val="left"/>
    </w:pPr>
    <w:rPr>
      <w:rFonts w:cs="Arial"/>
      <w:kern w:val="0"/>
      <w:sz w:val="20"/>
      <w:szCs w:val="20"/>
    </w:rPr>
  </w:style>
  <w:style w:type="table" w:customStyle="1" w:styleId="333">
    <w:name w:val="网格型2"/>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4">
    <w:name w:val="网格型3"/>
    <w:basedOn w:val="46"/>
    <w:qFormat/>
    <w:uiPriority w:val="59"/>
    <w:rPr>
      <w:rFonts w:ascii="Calibri" w:hAnsi="Calibri" w:eastAsia="楷体_GB2312"/>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335">
    <w:name w:val="_Style 56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36">
    <w:name w:val="_Style 721"/>
    <w:qFormat/>
    <w:uiPriority w:val="0"/>
    <w:rPr>
      <w:rFonts w:ascii="Times New Roman" w:hAnsi="Times New Roman" w:eastAsia="宋体" w:cs="Times New Roman"/>
      <w:kern w:val="2"/>
      <w:sz w:val="21"/>
      <w:szCs w:val="24"/>
      <w:lang w:val="en-US" w:eastAsia="zh-CN" w:bidi="ar-SA"/>
    </w:rPr>
  </w:style>
  <w:style w:type="paragraph" w:customStyle="1" w:styleId="337">
    <w:name w:val="Char3"/>
    <w:basedOn w:val="1"/>
    <w:qFormat/>
    <w:uiPriority w:val="0"/>
  </w:style>
  <w:style w:type="character" w:customStyle="1" w:styleId="338">
    <w:name w:val="_Style 1701"/>
    <w:qFormat/>
    <w:uiPriority w:val="0"/>
    <w:rPr>
      <w:i/>
      <w:iCs/>
      <w:color w:val="808080"/>
    </w:rPr>
  </w:style>
  <w:style w:type="character" w:customStyle="1" w:styleId="339">
    <w:name w:val="_Style 1711"/>
    <w:qFormat/>
    <w:uiPriority w:val="0"/>
    <w:rPr>
      <w:b/>
      <w:bCs/>
      <w:smallCaps/>
      <w:color w:val="C0504D"/>
      <w:spacing w:val="5"/>
      <w:u w:val="single"/>
    </w:rPr>
  </w:style>
  <w:style w:type="character" w:customStyle="1" w:styleId="340">
    <w:name w:val="_Style 1741"/>
    <w:qFormat/>
    <w:uiPriority w:val="0"/>
    <w:rPr>
      <w:b/>
      <w:bCs/>
      <w:i/>
      <w:iCs/>
      <w:color w:val="4F81BD"/>
    </w:rPr>
  </w:style>
  <w:style w:type="character" w:customStyle="1" w:styleId="341">
    <w:name w:val="_Style 1971"/>
    <w:qFormat/>
    <w:uiPriority w:val="0"/>
    <w:rPr>
      <w:b/>
      <w:bCs/>
      <w:smallCaps/>
      <w:spacing w:val="5"/>
    </w:rPr>
  </w:style>
  <w:style w:type="character" w:customStyle="1" w:styleId="342">
    <w:name w:val="_Style 2931"/>
    <w:qFormat/>
    <w:uiPriority w:val="0"/>
    <w:rPr>
      <w:smallCaps/>
      <w:color w:val="C0504D"/>
      <w:u w:val="single"/>
    </w:rPr>
  </w:style>
  <w:style w:type="paragraph" w:customStyle="1" w:styleId="343">
    <w:name w:val="TOC 标题31"/>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44">
    <w:name w:val="网格型11"/>
    <w:basedOn w:val="46"/>
    <w:qFormat/>
    <w:uiPriority w:val="39"/>
    <w:rPr>
      <w:rFonts w:ascii="Calibri" w:hAnsi="Calibri" w:eastAsia="楷体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45">
    <w:name w:val="sf_font"/>
    <w:basedOn w:val="48"/>
    <w:qFormat/>
    <w:uiPriority w:val="0"/>
    <w:rPr>
      <w:rFonts w:ascii="微软雅黑" w:hAnsi="微软雅黑" w:eastAsia="微软雅黑" w:cs="微软雅黑"/>
      <w:color w:val="FFFFFF"/>
      <w:sz w:val="16"/>
      <w:szCs w:val="16"/>
    </w:rPr>
  </w:style>
  <w:style w:type="character" w:customStyle="1" w:styleId="346">
    <w:name w:val="sf_logo"/>
    <w:basedOn w:val="48"/>
    <w:qFormat/>
    <w:uiPriority w:val="0"/>
  </w:style>
  <w:style w:type="character" w:customStyle="1" w:styleId="347">
    <w:name w:val="cur"/>
    <w:basedOn w:val="48"/>
    <w:qFormat/>
    <w:uiPriority w:val="0"/>
    <w:rPr>
      <w:color w:val="EB6100"/>
    </w:rPr>
  </w:style>
  <w:style w:type="character" w:customStyle="1" w:styleId="348">
    <w:name w:val="layui-this"/>
    <w:basedOn w:val="48"/>
    <w:qFormat/>
    <w:uiPriority w:val="0"/>
    <w:rPr>
      <w:bdr w:val="single" w:color="EEEEEE" w:sz="4" w:space="0"/>
      <w:shd w:val="clear" w:fill="FFFFFF"/>
    </w:rPr>
  </w:style>
  <w:style w:type="character" w:customStyle="1" w:styleId="349">
    <w:name w:val="first-child"/>
    <w:basedOn w:val="48"/>
    <w:qFormat/>
    <w:uiPriority w:val="0"/>
  </w:style>
  <w:style w:type="character" w:customStyle="1" w:styleId="350">
    <w:name w:val="layui-laypage-curr"/>
    <w:basedOn w:val="48"/>
    <w:qFormat/>
    <w:uiPriority w:val="0"/>
  </w:style>
  <w:style w:type="character" w:customStyle="1" w:styleId="351">
    <w:name w:val="page_act"/>
    <w:basedOn w:val="48"/>
    <w:qFormat/>
    <w:uiPriority w:val="0"/>
    <w:rPr>
      <w:color w:val="555555"/>
      <w:sz w:val="19"/>
      <w:szCs w:val="19"/>
      <w:bdr w:val="single" w:color="EEEEEE" w:sz="4" w:space="0"/>
    </w:rPr>
  </w:style>
  <w:style w:type="character" w:customStyle="1" w:styleId="352">
    <w:name w:val="form-control22"/>
    <w:basedOn w:val="48"/>
    <w:qFormat/>
    <w:uiPriority w:val="0"/>
    <w:rPr>
      <w:sz w:val="16"/>
      <w:szCs w:val="16"/>
    </w:rPr>
  </w:style>
  <w:style w:type="character" w:customStyle="1" w:styleId="353">
    <w:name w:val="page_act2"/>
    <w:basedOn w:val="48"/>
    <w:qFormat/>
    <w:uiPriority w:val="0"/>
    <w:rPr>
      <w:sz w:val="19"/>
      <w:szCs w:val="19"/>
      <w:bdr w:val="single" w:color="EEEEEE" w:sz="4" w:space="0"/>
    </w:rPr>
  </w:style>
  <w:style w:type="character" w:customStyle="1" w:styleId="354">
    <w:name w:val="form-control18"/>
    <w:basedOn w:val="48"/>
    <w:qFormat/>
    <w:uiPriority w:val="0"/>
    <w:rPr>
      <w:sz w:val="16"/>
      <w:szCs w:val="16"/>
    </w:rPr>
  </w:style>
  <w:style w:type="character" w:customStyle="1" w:styleId="355">
    <w:name w:val="laypage_curr"/>
    <w:basedOn w:val="48"/>
    <w:qFormat/>
    <w:uiPriority w:val="0"/>
    <w:rPr>
      <w:color w:val="FFFDF4"/>
      <w:shd w:val="clear" w:fill="0B67A6"/>
    </w:rPr>
  </w:style>
  <w:style w:type="character" w:customStyle="1" w:styleId="356">
    <w:name w:val="dates"/>
    <w:basedOn w:val="48"/>
    <w:qFormat/>
    <w:uiPriority w:val="0"/>
  </w:style>
  <w:style w:type="character" w:customStyle="1" w:styleId="357">
    <w:name w:val="bg01"/>
    <w:basedOn w:val="48"/>
    <w:qFormat/>
    <w:uiPriority w:val="0"/>
  </w:style>
  <w:style w:type="character" w:customStyle="1" w:styleId="358">
    <w:name w:val="name"/>
    <w:basedOn w:val="48"/>
    <w:qFormat/>
    <w:uiPriority w:val="0"/>
    <w:rPr>
      <w:color w:val="6A6A6A"/>
      <w:u w:val="single"/>
    </w:rPr>
  </w:style>
  <w:style w:type="character" w:customStyle="1" w:styleId="359">
    <w:name w:val="m01"/>
    <w:basedOn w:val="48"/>
    <w:qFormat/>
    <w:uiPriority w:val="0"/>
  </w:style>
  <w:style w:type="character" w:customStyle="1" w:styleId="360">
    <w:name w:val="m011"/>
    <w:basedOn w:val="48"/>
    <w:qFormat/>
    <w:uiPriority w:val="0"/>
  </w:style>
  <w:style w:type="character" w:customStyle="1" w:styleId="361">
    <w:name w:val="font"/>
    <w:basedOn w:val="48"/>
    <w:qFormat/>
    <w:uiPriority w:val="0"/>
  </w:style>
  <w:style w:type="character" w:customStyle="1" w:styleId="362">
    <w:name w:val="font1"/>
    <w:basedOn w:val="48"/>
    <w:qFormat/>
    <w:uiPriority w:val="0"/>
  </w:style>
  <w:style w:type="character" w:customStyle="1" w:styleId="363">
    <w:name w:val="more4"/>
    <w:basedOn w:val="48"/>
    <w:qFormat/>
    <w:uiPriority w:val="0"/>
    <w:rPr>
      <w:color w:val="666666"/>
      <w:sz w:val="14"/>
      <w:szCs w:val="14"/>
    </w:rPr>
  </w:style>
  <w:style w:type="character" w:customStyle="1" w:styleId="364">
    <w:name w:val="hover18"/>
    <w:basedOn w:val="48"/>
    <w:qFormat/>
    <w:uiPriority w:val="0"/>
    <w:rPr>
      <w:color w:val="015293"/>
    </w:rPr>
  </w:style>
  <w:style w:type="character" w:customStyle="1" w:styleId="365">
    <w:name w:val="bg02"/>
    <w:basedOn w:val="48"/>
    <w:qFormat/>
    <w:uiPriority w:val="0"/>
  </w:style>
  <w:style w:type="character" w:customStyle="1" w:styleId="366">
    <w:name w:val="tabg"/>
    <w:basedOn w:val="48"/>
    <w:qFormat/>
    <w:uiPriority w:val="0"/>
    <w:rPr>
      <w:color w:val="FFFFFF"/>
      <w:sz w:val="21"/>
      <w:szCs w:val="21"/>
    </w:rPr>
  </w:style>
  <w:style w:type="character" w:customStyle="1" w:styleId="367">
    <w:name w:val="s1"/>
    <w:basedOn w:val="48"/>
    <w:qFormat/>
    <w:uiPriority w:val="0"/>
    <w:rPr>
      <w:color w:val="DDDDDD"/>
      <w:sz w:val="14"/>
      <w:szCs w:val="14"/>
    </w:rPr>
  </w:style>
  <w:style w:type="character" w:customStyle="1" w:styleId="368">
    <w:name w:val="btn-auto-1"/>
    <w:basedOn w:val="48"/>
    <w:qFormat/>
    <w:uiPriority w:val="0"/>
  </w:style>
  <w:style w:type="character" w:customStyle="1" w:styleId="369">
    <w:name w:val="btn-task-gray2"/>
    <w:basedOn w:val="48"/>
    <w:qFormat/>
    <w:uiPriority w:val="0"/>
    <w:rPr>
      <w:color w:val="FFFFFF"/>
      <w:u w:val="none"/>
      <w:shd w:val="clear" w:fill="CCCCCC"/>
    </w:rPr>
  </w:style>
  <w:style w:type="character" w:customStyle="1" w:styleId="370">
    <w:name w:val="btn-task-gray3"/>
    <w:basedOn w:val="48"/>
    <w:qFormat/>
    <w:uiPriority w:val="0"/>
  </w:style>
  <w:style w:type="character" w:customStyle="1" w:styleId="371">
    <w:name w:val="btn-task-gray"/>
    <w:basedOn w:val="48"/>
    <w:qFormat/>
    <w:uiPriority w:val="0"/>
  </w:style>
  <w:style w:type="character" w:customStyle="1" w:styleId="372">
    <w:name w:val="btn-auto-11"/>
    <w:basedOn w:val="48"/>
    <w:qFormat/>
    <w:uiPriority w:val="0"/>
  </w:style>
  <w:style w:type="character" w:customStyle="1" w:styleId="373">
    <w:name w:val="nth-child(2)"/>
    <w:basedOn w:val="48"/>
    <w:qFormat/>
    <w:uiPriority w:val="0"/>
    <w:rPr>
      <w:color w:val="999999"/>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188</Pages>
  <Words>110217</Words>
  <Characters>116235</Characters>
  <Lines>1031</Lines>
  <Paragraphs>290</Paragraphs>
  <TotalTime>0</TotalTime>
  <ScaleCrop>false</ScaleCrop>
  <LinksUpToDate>false</LinksUpToDate>
  <CharactersWithSpaces>129959</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2021-12-10T04:22:00Z</dcterms:created>
  <dc:creator>USER</dc:creator>
  <cp:lastModifiedBy>fgw</cp:lastModifiedBy>
  <cp:lastPrinted>2025-05-28T17:49:00Z</cp:lastPrinted>
  <dcterms:modified xsi:type="dcterms:W3CDTF">2025-09-05T09:45:08Z</dcterms:modified>
  <dc:title>第一卷</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ED9868FCE3D44793A3ADF06DDA02D3EB</vt:lpwstr>
  </property>
</Properties>
</file>