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p>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重庆市水利水电工程勘察设计</w:t>
      </w: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b/>
          <w:color w:val="auto"/>
          <w:sz w:val="84"/>
          <w:szCs w:val="84"/>
          <w:highlight w:val="none"/>
          <w:lang w:val="en-US" w:eastAsia="zh-CN"/>
        </w:rPr>
      </w:pPr>
      <w:r>
        <w:rPr>
          <w:rFonts w:hint="eastAsia" w:ascii="宋体" w:hAnsi="宋体" w:eastAsia="宋体" w:cs="宋体"/>
          <w:b/>
          <w:color w:val="auto"/>
          <w:sz w:val="84"/>
          <w:szCs w:val="84"/>
          <w:highlight w:val="none"/>
        </w:rPr>
        <w:t>招标文件</w:t>
      </w:r>
      <w:r>
        <w:rPr>
          <w:rFonts w:hint="eastAsia" w:ascii="宋体" w:hAnsi="宋体" w:eastAsia="宋体" w:cs="宋体"/>
          <w:b/>
          <w:color w:val="auto"/>
          <w:sz w:val="84"/>
          <w:szCs w:val="84"/>
          <w:highlight w:val="none"/>
          <w:lang w:val="en-US" w:eastAsia="zh-CN"/>
        </w:rPr>
        <w:t>示范文本</w:t>
      </w:r>
    </w:p>
    <w:p>
      <w:pPr>
        <w:pStyle w:val="19"/>
        <w:snapToGrid w:val="0"/>
        <w:spacing w:line="360" w:lineRule="auto"/>
        <w:ind w:left="0" w:right="0" w:firstLine="0" w:firstLineChars="0"/>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w:t>
      </w:r>
      <w:r>
        <w:rPr>
          <w:rFonts w:hint="eastAsia" w:ascii="宋体" w:hAnsi="宋体" w:eastAsia="宋体" w:cs="宋体"/>
          <w:color w:val="auto"/>
          <w:sz w:val="52"/>
          <w:szCs w:val="52"/>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s="宋体"/>
          <w:color w:val="auto"/>
          <w:sz w:val="52"/>
          <w:szCs w:val="52"/>
          <w:highlight w:val="none"/>
        </w:rPr>
        <w:t>）</w:t>
      </w:r>
    </w:p>
    <w:p>
      <w:pPr>
        <w:autoSpaceDE w:val="0"/>
        <w:autoSpaceDN w:val="0"/>
        <w:adjustRightInd w:val="0"/>
        <w:snapToGrid w:val="0"/>
        <w:spacing w:line="360" w:lineRule="auto"/>
        <w:jc w:val="center"/>
        <w:rPr>
          <w:rFonts w:hint="eastAsia" w:ascii="宋体" w:hAnsi="宋体" w:eastAsia="宋体" w:cs="宋体"/>
          <w:kern w:val="0"/>
          <w:position w:val="-5"/>
          <w:sz w:val="44"/>
          <w:szCs w:val="44"/>
          <w:highlight w:val="none"/>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lang w:val="en-US" w:eastAsia="zh-CN"/>
        </w:rPr>
      </w:pPr>
    </w:p>
    <w:p>
      <w:pPr>
        <w:pStyle w:val="2"/>
        <w:jc w:val="center"/>
        <w:rPr>
          <w:rFonts w:hint="eastAsia" w:ascii="宋体" w:hAnsi="宋体" w:eastAsia="宋体" w:cs="宋体"/>
          <w:sz w:val="44"/>
          <w:szCs w:val="44"/>
          <w:lang w:val="en-US" w:eastAsia="zh-CN"/>
        </w:rPr>
      </w:pPr>
    </w:p>
    <w:p>
      <w:pPr>
        <w:pStyle w:val="2"/>
        <w:jc w:val="center"/>
        <w:rPr>
          <w:rFonts w:hint="eastAsia" w:ascii="宋体" w:hAnsi="宋体" w:eastAsia="宋体" w:cs="宋体"/>
          <w:sz w:val="44"/>
          <w:szCs w:val="44"/>
          <w:lang w:val="en-US" w:eastAsia="zh-CN"/>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rPr>
      </w:pPr>
    </w:p>
    <w:p>
      <w:pPr>
        <w:adjustRightInd w:val="0"/>
        <w:snapToGrid w:val="0"/>
        <w:spacing w:line="360" w:lineRule="auto"/>
        <w:jc w:val="center"/>
        <w:rPr>
          <w:rFonts w:hint="eastAsia" w:ascii="宋体" w:hAnsi="宋体" w:eastAsia="宋体" w:cs="宋体"/>
          <w:sz w:val="44"/>
          <w:szCs w:val="44"/>
        </w:rPr>
      </w:pPr>
    </w:p>
    <w:p>
      <w:pPr>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t>重庆市发展和改革委员会 制</w:t>
      </w:r>
    </w:p>
    <w:p>
      <w:pPr>
        <w:spacing w:line="360" w:lineRule="auto"/>
        <w:jc w:val="center"/>
        <w:rPr>
          <w:rFonts w:hint="eastAsia" w:ascii="宋体" w:hAnsi="宋体" w:eastAsia="宋体" w:cs="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r>
        <w:rPr>
          <w:rFonts w:hint="eastAsia" w:ascii="宋体" w:hAnsi="宋体" w:eastAsia="宋体" w:cs="宋体"/>
          <w:kern w:val="0"/>
          <w:position w:val="-5"/>
          <w:sz w:val="36"/>
          <w:szCs w:val="36"/>
        </w:rPr>
        <w:t>20</w:t>
      </w:r>
      <w:r>
        <w:rPr>
          <w:rFonts w:hint="eastAsia" w:ascii="宋体" w:hAnsi="宋体" w:eastAsia="宋体" w:cs="宋体"/>
          <w:kern w:val="0"/>
          <w:position w:val="-5"/>
          <w:sz w:val="36"/>
          <w:szCs w:val="36"/>
          <w:lang w:val="en-US" w:eastAsia="zh-CN"/>
        </w:rPr>
        <w:t>25</w:t>
      </w:r>
      <w:r>
        <w:rPr>
          <w:rFonts w:hint="eastAsia" w:ascii="宋体" w:hAnsi="宋体" w:eastAsia="宋体" w:cs="宋体"/>
          <w:kern w:val="0"/>
          <w:position w:val="-5"/>
          <w:sz w:val="36"/>
          <w:szCs w:val="36"/>
        </w:rPr>
        <w:t>年</w:t>
      </w:r>
      <w:del w:id="0" w:author="fgw" w:date="2025-09-05T09:44:56Z">
        <w:r>
          <w:rPr>
            <w:rFonts w:hint="default" w:ascii="宋体" w:hAnsi="宋体" w:eastAsia="宋体" w:cs="宋体"/>
            <w:kern w:val="0"/>
            <w:position w:val="-5"/>
            <w:sz w:val="36"/>
            <w:szCs w:val="36"/>
            <w:lang w:val="en-US" w:eastAsia="zh-CN"/>
          </w:rPr>
          <w:delText>8</w:delText>
        </w:r>
      </w:del>
      <w:ins w:id="1" w:author="fgw" w:date="2025-09-05T09:44:56Z">
        <w:r>
          <w:rPr>
            <w:rFonts w:hint="eastAsia" w:ascii="宋体" w:hAnsi="宋体" w:cs="宋体"/>
            <w:kern w:val="0"/>
            <w:position w:val="-5"/>
            <w:sz w:val="36"/>
            <w:szCs w:val="36"/>
            <w:lang w:val="en-US" w:eastAsia="zh-CN"/>
          </w:rPr>
          <w:t>9</w:t>
        </w:r>
      </w:ins>
      <w:bookmarkStart w:id="2539" w:name="_GoBack"/>
      <w:bookmarkEnd w:id="2539"/>
      <w:r>
        <w:rPr>
          <w:rFonts w:hint="eastAsia" w:ascii="宋体" w:hAnsi="宋体" w:eastAsia="宋体" w:cs="宋体"/>
          <w:kern w:val="0"/>
          <w:position w:val="-5"/>
          <w:sz w:val="36"/>
          <w:szCs w:val="36"/>
        </w:rPr>
        <w:t>月</w:t>
      </w:r>
    </w:p>
    <w:p>
      <w:pPr>
        <w:autoSpaceDE w:val="0"/>
        <w:autoSpaceDN w:val="0"/>
        <w:adjustRightInd w:val="0"/>
        <w:snapToGrid w:val="0"/>
        <w:spacing w:line="590" w:lineRule="exact"/>
        <w:jc w:val="center"/>
        <w:rPr>
          <w:rFonts w:hint="eastAsia" w:ascii="宋体" w:hAnsi="宋体" w:eastAsia="宋体" w:cs="宋体"/>
          <w:color w:val="auto"/>
          <w:kern w:val="0"/>
          <w:sz w:val="44"/>
          <w:szCs w:val="44"/>
          <w:highlight w:val="none"/>
        </w:rPr>
      </w:pPr>
      <w:bookmarkStart w:id="0" w:name="_Toc287620665"/>
      <w:r>
        <w:rPr>
          <w:rFonts w:hint="eastAsia" w:ascii="宋体" w:hAnsi="宋体" w:eastAsia="宋体" w:cs="宋体"/>
          <w:color w:val="auto"/>
          <w:kern w:val="0"/>
          <w:sz w:val="44"/>
          <w:szCs w:val="44"/>
          <w:highlight w:val="none"/>
        </w:rPr>
        <w:t>使 用 说 明</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44"/>
          <w:szCs w:val="4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一、《重庆市水利水电工程勘察设计招标文件示范文本》是以《中华人民共和国标准勘察招标文件》（2017年版）、《中华人民共和国标准设计招标文件》（2017年版）为框架，贯彻《中华人民共和国招标投标法》</w:t>
      </w:r>
      <w:r>
        <w:rPr>
          <w:rFonts w:hint="eastAsia" w:ascii="宋体" w:hAnsi="宋体" w:eastAsia="宋体" w:cs="宋体"/>
          <w:kern w:val="0"/>
          <w:szCs w:val="21"/>
          <w:lang w:val="zh-CN"/>
        </w:rPr>
        <w:t>《中华人民共和国招标投标法实施条例》《</w:t>
      </w:r>
      <w:r>
        <w:rPr>
          <w:rFonts w:hint="eastAsia" w:ascii="宋体" w:hAnsi="宋体" w:eastAsia="宋体" w:cs="宋体"/>
          <w:kern w:val="0"/>
          <w:szCs w:val="21"/>
        </w:rPr>
        <w:t>重庆市招标投标条例</w:t>
      </w:r>
      <w:r>
        <w:rPr>
          <w:rFonts w:hint="eastAsia" w:ascii="宋体" w:hAnsi="宋体" w:eastAsia="宋体" w:cs="宋体"/>
          <w:kern w:val="0"/>
          <w:szCs w:val="21"/>
          <w:lang w:val="zh-CN"/>
        </w:rPr>
        <w:t>》</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电子招标投标办法</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zh-CN"/>
        </w:rPr>
        <w:t>等文件精神编制。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二、《重庆市水利水电工程勘察设计招标文件示范文本》</w:t>
      </w:r>
      <w:r>
        <w:rPr>
          <w:rFonts w:hint="eastAsia" w:ascii="宋体" w:hAnsi="宋体" w:eastAsia="宋体" w:cs="宋体"/>
          <w:color w:val="auto"/>
          <w:kern w:val="0"/>
          <w:szCs w:val="21"/>
          <w:highlight w:val="none"/>
          <w:lang w:val="en-US" w:eastAsia="zh-CN"/>
        </w:rPr>
        <w:t>用于指导招标人编制</w:t>
      </w:r>
      <w:r>
        <w:rPr>
          <w:rFonts w:hint="eastAsia" w:ascii="宋体" w:hAnsi="宋体" w:eastAsia="宋体" w:cs="宋体"/>
          <w:color w:val="auto"/>
          <w:kern w:val="0"/>
          <w:szCs w:val="21"/>
          <w:highlight w:val="none"/>
          <w:lang w:val="zh-CN"/>
        </w:rPr>
        <w:t>水利水电工程勘察设计</w:t>
      </w:r>
      <w:r>
        <w:rPr>
          <w:rFonts w:hint="eastAsia" w:ascii="宋体" w:hAnsi="宋体" w:eastAsia="宋体" w:cs="宋体"/>
          <w:color w:val="auto"/>
          <w:kern w:val="0"/>
          <w:szCs w:val="21"/>
          <w:highlight w:val="none"/>
          <w:lang w:val="en-US" w:eastAsia="zh-CN"/>
        </w:rPr>
        <w:t>招标文件</w:t>
      </w:r>
      <w:r>
        <w:rPr>
          <w:rFonts w:hint="eastAsia" w:ascii="宋体" w:hAnsi="宋体" w:eastAsia="宋体" w:cs="宋体"/>
          <w:color w:val="auto"/>
          <w:kern w:val="0"/>
          <w:szCs w:val="21"/>
          <w:highlight w:val="none"/>
          <w:lang w:val="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三、</w:t>
      </w:r>
      <w:r>
        <w:rPr>
          <w:rFonts w:hint="eastAsia" w:ascii="宋体" w:hAnsi="宋体" w:eastAsia="宋体" w:cs="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eastAsia="宋体" w:cs="宋体"/>
          <w:kern w:val="0"/>
          <w:szCs w:val="21"/>
          <w:lang w:eastAsia="zh-CN"/>
        </w:rPr>
        <w:t>。</w:t>
      </w:r>
      <w:r>
        <w:rPr>
          <w:rFonts w:hint="eastAsia" w:ascii="宋体" w:hAnsi="宋体" w:eastAsia="宋体" w:cs="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eastAsia="宋体" w:cs="宋体"/>
          <w:kern w:val="0"/>
          <w:szCs w:val="21"/>
          <w:lang w:eastAsia="zh-CN"/>
        </w:rPr>
        <w:t>；</w:t>
      </w:r>
      <w:r>
        <w:rPr>
          <w:rFonts w:hint="eastAsia" w:ascii="宋体" w:hAnsi="宋体" w:eastAsia="宋体" w:cs="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eastAsia="宋体" w:cs="宋体"/>
          <w:kern w:val="0"/>
          <w:szCs w:val="21"/>
          <w:lang w:eastAsia="zh-CN"/>
        </w:rPr>
        <w:t>。</w:t>
      </w:r>
      <w:r>
        <w:rPr>
          <w:rFonts w:hint="eastAsia" w:ascii="宋体" w:hAnsi="宋体" w:eastAsia="宋体" w:cs="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eastAsia="宋体" w:cs="宋体"/>
          <w:kern w:val="0"/>
          <w:szCs w:val="21"/>
          <w:lang w:val="en-US" w:eastAsia="zh-CN"/>
        </w:rPr>
        <w:t>的</w:t>
      </w:r>
      <w:r>
        <w:rPr>
          <w:rFonts w:hint="eastAsia" w:ascii="宋体" w:hAnsi="宋体" w:eastAsia="宋体" w:cs="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eastAsia="宋体" w:cs="宋体"/>
          <w:kern w:val="0"/>
          <w:szCs w:val="21"/>
          <w:lang w:eastAsia="zh-CN"/>
        </w:rPr>
        <w:t>。</w:t>
      </w:r>
      <w:r>
        <w:rPr>
          <w:rFonts w:hint="eastAsia" w:ascii="宋体" w:hAnsi="宋体" w:eastAsia="宋体" w:cs="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不得强制要求投标人在投标环节提供原件；不得强制要求投标人的法定代表人、技术负责人、项目负责人或者其他特定人员在开标环节到场</w:t>
      </w:r>
      <w:r>
        <w:rPr>
          <w:rFonts w:hint="eastAsia" w:ascii="宋体" w:hAnsi="宋体" w:eastAsia="宋体" w:cs="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四</w:t>
      </w:r>
      <w:r>
        <w:rPr>
          <w:rFonts w:hint="eastAsia" w:ascii="宋体" w:hAnsi="宋体" w:eastAsia="宋体" w:cs="宋体"/>
          <w:color w:val="auto"/>
          <w:kern w:val="0"/>
          <w:szCs w:val="21"/>
          <w:highlight w:val="none"/>
          <w:lang w:val="zh-CN"/>
        </w:rPr>
        <w:t>、招标人按照《重庆市水利水电工程勘察设计招标文件示范文本》第一章的格式发布招标公告或发出投标邀请书后，将实际发布的招标公告或实际发出的投标邀请书编入招标文件中，作为投标邀请。其中，招标公告应同时注明发布所在地所有指定媒介名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五</w:t>
      </w:r>
      <w:r>
        <w:rPr>
          <w:rFonts w:hint="eastAsia" w:ascii="宋体" w:hAnsi="宋体" w:eastAsia="宋体" w:cs="宋体"/>
          <w:color w:val="auto"/>
          <w:kern w:val="0"/>
          <w:szCs w:val="21"/>
          <w:highlight w:val="none"/>
          <w:lang w:val="zh-CN"/>
        </w:rPr>
        <w:t>、《重庆市水利水电工程勘察设计招标文件示范文本》第三章“评标办法”</w:t>
      </w:r>
      <w:r>
        <w:rPr>
          <w:rFonts w:hint="eastAsia" w:ascii="宋体" w:hAnsi="宋体" w:eastAsia="宋体" w:cs="宋体"/>
          <w:color w:val="auto"/>
          <w:kern w:val="0"/>
          <w:szCs w:val="21"/>
          <w:highlight w:val="none"/>
        </w:rPr>
        <w:t>分别规定了综合评估法和经评审的最低投标价法两种评标办法供招标人选择。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lang w:val="zh-CN"/>
        </w:rPr>
        <w:t>、《重庆市水利水电工程</w:t>
      </w:r>
      <w:r>
        <w:rPr>
          <w:rFonts w:hint="eastAsia" w:ascii="宋体" w:hAnsi="宋体" w:eastAsia="宋体" w:cs="宋体"/>
          <w:color w:val="auto"/>
          <w:kern w:val="0"/>
          <w:szCs w:val="21"/>
          <w:highlight w:val="none"/>
        </w:rPr>
        <w:t>勘察设计</w:t>
      </w:r>
      <w:r>
        <w:rPr>
          <w:rFonts w:hint="eastAsia" w:ascii="宋体" w:hAnsi="宋体" w:eastAsia="宋体" w:cs="宋体"/>
          <w:color w:val="auto"/>
          <w:kern w:val="0"/>
          <w:szCs w:val="21"/>
          <w:highlight w:val="none"/>
          <w:lang w:eastAsia="zh-CN"/>
        </w:rPr>
        <w:t>招标文件示范文本</w:t>
      </w:r>
      <w:r>
        <w:rPr>
          <w:rFonts w:hint="eastAsia" w:ascii="宋体" w:hAnsi="宋体" w:eastAsia="宋体" w:cs="宋体"/>
          <w:color w:val="auto"/>
          <w:kern w:val="0"/>
          <w:szCs w:val="21"/>
          <w:highlight w:val="none"/>
        </w:rPr>
        <w:t>》第四章“合同条款及格式” 依据《中华人民共和国招标投标法》、《中华人民共和国建筑法》、《中华人民共和国民法典》、《建设工程勘察设计管理条例》以及相关法律法规，制定了《重庆市建设工程勘察设计合同(水利水电工程)》（以下简称《勘察设计合同》），</w:t>
      </w:r>
      <w:r>
        <w:rPr>
          <w:rFonts w:hint="eastAsia" w:ascii="宋体" w:hAnsi="宋体" w:eastAsia="宋体" w:cs="宋体"/>
          <w:color w:val="auto"/>
          <w:kern w:val="0"/>
          <w:szCs w:val="21"/>
          <w:highlight w:val="none"/>
          <w:lang w:val="zh-CN"/>
        </w:rPr>
        <w:t>内容由合同协议书、通用合同条款和专用合同条款三部分组成。</w:t>
      </w:r>
      <w:r>
        <w:rPr>
          <w:rFonts w:hint="eastAsia" w:ascii="宋体" w:hAnsi="宋体" w:eastAsia="宋体" w:cs="宋体"/>
          <w:color w:val="auto"/>
          <w:kern w:val="0"/>
          <w:szCs w:val="21"/>
          <w:highlight w:val="none"/>
        </w:rPr>
        <w:t>合同协议书共计11条，主要包括：合同文件构成、解释优先顺序、项目名称投资及勘察设计内容、签约合同价、项目负责人、质量标准、设计人承诺、发包人承诺、勘察设计服务期、合同生效、合同份数等重要内容，集中约定合同当事人的基本合同权利义务。通用合同条款共计15条，主要包括：一般约定、发包人义务、发包人管理、设计人义务、勘察设计要求、开始勘察设计和完成勘察设计、暂停勘察设计、勘察设计文件、勘察设计责任与保险、施工期间配合、合同变更、合同价格与支付、不可抗力、违约、争议的解决。专用合同条款共计16条，以合同为中心的履约管理机制，重点对变更原则、价格调整机制、合同实施中合同当事人的权利、义务等作了原则性规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七</w:t>
      </w:r>
      <w:r>
        <w:rPr>
          <w:rFonts w:hint="eastAsia" w:ascii="宋体" w:hAnsi="宋体" w:eastAsia="宋体" w:cs="宋体"/>
          <w:color w:val="auto"/>
          <w:kern w:val="0"/>
          <w:szCs w:val="21"/>
          <w:highlight w:val="none"/>
          <w:lang w:val="zh-CN"/>
        </w:rPr>
        <w:t>、《重庆市水利水电工程勘察设计招标文件示范文本》</w:t>
      </w:r>
      <w:r>
        <w:rPr>
          <w:rFonts w:hint="eastAsia" w:ascii="宋体" w:hAnsi="宋体" w:eastAsia="宋体" w:cs="宋体"/>
          <w:color w:val="auto"/>
          <w:kern w:val="0"/>
          <w:szCs w:val="21"/>
          <w:highlight w:val="none"/>
          <w:lang w:val="en-US"/>
        </w:rPr>
        <w:t>中的</w:t>
      </w:r>
      <w:r>
        <w:rPr>
          <w:rFonts w:hint="eastAsia" w:ascii="宋体" w:hAnsi="宋体" w:eastAsia="宋体" w:cs="宋体"/>
          <w:color w:val="auto"/>
          <w:kern w:val="0"/>
          <w:szCs w:val="21"/>
          <w:highlight w:val="none"/>
          <w:lang w:val="zh-CN"/>
        </w:rPr>
        <w:t>第五章“发包人要求”</w:t>
      </w:r>
      <w:r>
        <w:rPr>
          <w:rFonts w:hint="eastAsia" w:ascii="宋体" w:hAnsi="宋体" w:eastAsia="宋体" w:cs="宋体"/>
          <w:color w:val="auto"/>
          <w:kern w:val="0"/>
          <w:szCs w:val="21"/>
          <w:highlight w:val="none"/>
          <w:lang w:val="en-US"/>
        </w:rPr>
        <w:t>供</w:t>
      </w:r>
      <w:r>
        <w:rPr>
          <w:rFonts w:hint="eastAsia" w:ascii="宋体" w:hAnsi="宋体" w:eastAsia="宋体" w:cs="宋体"/>
          <w:color w:val="auto"/>
          <w:kern w:val="0"/>
          <w:szCs w:val="21"/>
          <w:highlight w:val="none"/>
          <w:lang w:val="zh-CN"/>
        </w:rPr>
        <w:t>招标人</w:t>
      </w:r>
      <w:r>
        <w:rPr>
          <w:rFonts w:hint="eastAsia" w:ascii="宋体" w:hAnsi="宋体" w:eastAsia="宋体" w:cs="宋体"/>
          <w:color w:val="auto"/>
          <w:kern w:val="0"/>
          <w:szCs w:val="21"/>
          <w:highlight w:val="none"/>
          <w:lang w:val="en-US"/>
        </w:rPr>
        <w:t>在编制“发包人要求”时参考，招标人应</w:t>
      </w:r>
      <w:r>
        <w:rPr>
          <w:rFonts w:hint="eastAsia" w:ascii="宋体" w:hAnsi="宋体" w:eastAsia="宋体" w:cs="宋体"/>
          <w:color w:val="auto"/>
          <w:kern w:val="0"/>
          <w:szCs w:val="21"/>
          <w:highlight w:val="none"/>
          <w:lang w:val="zh-CN"/>
        </w:rPr>
        <w:t>根据</w:t>
      </w:r>
      <w:r>
        <w:rPr>
          <w:rFonts w:hint="eastAsia" w:ascii="宋体" w:hAnsi="宋体" w:eastAsia="宋体" w:cs="宋体"/>
          <w:color w:val="auto"/>
          <w:kern w:val="0"/>
          <w:szCs w:val="21"/>
          <w:highlight w:val="none"/>
        </w:rPr>
        <w:t>水利水电工程技术标准、</w:t>
      </w:r>
      <w:r>
        <w:rPr>
          <w:rFonts w:hint="eastAsia" w:ascii="宋体" w:hAnsi="宋体" w:eastAsia="宋体" w:cs="宋体"/>
          <w:color w:val="auto"/>
          <w:kern w:val="0"/>
          <w:szCs w:val="21"/>
          <w:highlight w:val="none"/>
          <w:lang w:val="zh-CN"/>
        </w:rPr>
        <w:t>招标项目具体特</w:t>
      </w:r>
      <w:r>
        <w:rPr>
          <w:rFonts w:hint="eastAsia" w:ascii="宋体" w:hAnsi="宋体" w:eastAsia="宋体" w:cs="宋体"/>
          <w:color w:val="auto"/>
          <w:sz w:val="24"/>
          <w:highlight w:val="none"/>
        </w:rPr>
        <w:t>点</w:t>
      </w:r>
      <w:r>
        <w:rPr>
          <w:rFonts w:hint="eastAsia" w:ascii="宋体" w:hAnsi="宋体" w:eastAsia="宋体" w:cs="宋体"/>
          <w:color w:val="auto"/>
          <w:kern w:val="0"/>
          <w:szCs w:val="21"/>
          <w:highlight w:val="none"/>
          <w:lang w:val="zh-CN"/>
        </w:rPr>
        <w:t>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八</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rPr>
        <w:t>第二章“</w:t>
      </w:r>
      <w:r>
        <w:rPr>
          <w:rFonts w:hint="eastAsia" w:ascii="宋体" w:hAnsi="宋体" w:eastAsia="宋体" w:cs="宋体"/>
          <w:color w:val="auto"/>
          <w:kern w:val="0"/>
          <w:szCs w:val="21"/>
          <w:highlight w:val="none"/>
          <w:lang w:val="zh-CN"/>
        </w:rPr>
        <w:t>投标人须知前附表”与其正文不一致的以“投标人须知前附表”为准，</w:t>
      </w:r>
      <w:r>
        <w:rPr>
          <w:rFonts w:hint="eastAsia" w:ascii="宋体" w:hAnsi="宋体" w:eastAsia="宋体" w:cs="宋体"/>
          <w:color w:val="auto"/>
          <w:kern w:val="0"/>
          <w:szCs w:val="21"/>
          <w:highlight w:val="none"/>
        </w:rPr>
        <w:t>第三章“</w:t>
      </w:r>
      <w:r>
        <w:rPr>
          <w:rFonts w:hint="eastAsia" w:ascii="宋体" w:hAnsi="宋体" w:eastAsia="宋体" w:cs="宋体"/>
          <w:color w:val="auto"/>
          <w:kern w:val="0"/>
          <w:szCs w:val="21"/>
          <w:highlight w:val="none"/>
          <w:lang w:val="zh-CN"/>
        </w:rPr>
        <w:t>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en-US" w:eastAsia="zh-CN"/>
        </w:rPr>
        <w:sectPr>
          <w:headerReference r:id="rId6" w:type="default"/>
          <w:footerReference r:id="rId7"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eastAsia="宋体" w:cs="宋体"/>
          <w:color w:val="auto"/>
          <w:kern w:val="0"/>
          <w:szCs w:val="21"/>
          <w:highlight w:val="none"/>
          <w:lang w:val="zh-CN"/>
        </w:rPr>
        <w:t>九、《重庆市水利水电工程勘察设计招标文件示范文本》将根据实际执行过程中出现的问题及时进行修改。各使用单位或个人对《重庆市水利水电工程勘察设计招标文件示范文本》的修改意见和建议，可向重庆市</w:t>
      </w:r>
      <w:r>
        <w:rPr>
          <w:rFonts w:hint="eastAsia" w:ascii="宋体" w:hAnsi="宋体" w:eastAsia="宋体" w:cs="宋体"/>
          <w:color w:val="auto"/>
          <w:kern w:val="0"/>
          <w:szCs w:val="21"/>
          <w:highlight w:val="none"/>
          <w:lang w:val="en-US" w:eastAsia="zh-CN"/>
        </w:rPr>
        <w:t>发展和改革委员会</w:t>
      </w:r>
      <w:r>
        <w:rPr>
          <w:rFonts w:hint="eastAsia" w:ascii="宋体" w:hAnsi="宋体" w:eastAsia="宋体" w:cs="宋体"/>
          <w:color w:val="auto"/>
          <w:kern w:val="0"/>
          <w:szCs w:val="21"/>
          <w:highlight w:val="none"/>
          <w:lang w:val="zh-CN"/>
        </w:rPr>
        <w:t>反映。联系电话：023-6757</w:t>
      </w:r>
      <w:r>
        <w:rPr>
          <w:rFonts w:hint="eastAsia" w:ascii="宋体" w:hAnsi="宋体" w:eastAsia="宋体" w:cs="宋体"/>
          <w:color w:val="auto"/>
          <w:kern w:val="0"/>
          <w:szCs w:val="21"/>
          <w:highlight w:val="none"/>
          <w:lang w:val="en-US" w:eastAsia="zh-CN"/>
        </w:rPr>
        <w:t>5759</w:t>
      </w:r>
      <w:r>
        <w:rPr>
          <w:rFonts w:hint="eastAsia" w:ascii="宋体" w:hAnsi="宋体" w:eastAsia="宋体" w:cs="宋体"/>
          <w:color w:val="auto"/>
          <w:kern w:val="0"/>
          <w:szCs w:val="21"/>
          <w:highlight w:val="none"/>
          <w:lang w:val="zh-CN"/>
        </w:rPr>
        <w:t>或023-6</w:t>
      </w:r>
      <w:r>
        <w:rPr>
          <w:rFonts w:hint="eastAsia" w:ascii="宋体" w:hAnsi="宋体" w:eastAsia="宋体" w:cs="宋体"/>
          <w:color w:val="auto"/>
          <w:kern w:val="0"/>
          <w:szCs w:val="21"/>
          <w:highlight w:val="none"/>
          <w:lang w:val="en-US" w:eastAsia="zh-CN"/>
        </w:rPr>
        <w:t>7575877</w:t>
      </w:r>
      <w:r>
        <w:rPr>
          <w:rFonts w:hint="eastAsia" w:ascii="宋体" w:hAnsi="宋体" w:eastAsia="宋体" w:cs="宋体"/>
          <w:color w:val="auto"/>
          <w:kern w:val="0"/>
          <w:szCs w:val="21"/>
          <w:highlight w:val="none"/>
          <w:lang w:val="zh-CN"/>
        </w:rPr>
        <w:t>。</w:t>
      </w:r>
    </w:p>
    <w:p>
      <w:pPr>
        <w:jc w:val="center"/>
        <w:rPr>
          <w:rFonts w:hint="eastAsia" w:ascii="宋体" w:hAnsi="宋体" w:eastAsia="宋体" w:cs="宋体"/>
          <w:b/>
          <w:color w:val="auto"/>
          <w:sz w:val="44"/>
          <w:szCs w:val="44"/>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勘察设计招标文件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jc w:val="center"/>
        <w:rPr>
          <w:rFonts w:hint="eastAsia" w:ascii="宋体" w:hAnsi="宋体" w:eastAsia="宋体" w:cs="宋体"/>
          <w:bCs/>
          <w:color w:val="auto"/>
          <w:w w:val="99"/>
          <w:kern w:val="0"/>
          <w:sz w:val="28"/>
          <w:szCs w:val="28"/>
          <w:highlight w:val="none"/>
        </w:rPr>
      </w:pPr>
      <w:r>
        <w:rPr>
          <w:rFonts w:hint="eastAsia" w:ascii="宋体" w:hAnsi="宋体" w:eastAsia="宋体" w:cs="宋体"/>
          <w:bCs/>
          <w:color w:val="auto"/>
          <w:w w:val="99"/>
          <w:kern w:val="0"/>
          <w:sz w:val="28"/>
          <w:szCs w:val="28"/>
          <w:highlight w:val="none"/>
        </w:rPr>
        <w:t>招   标   人：</w:t>
      </w:r>
      <w:r>
        <w:rPr>
          <w:rFonts w:hint="eastAsia" w:ascii="宋体" w:hAnsi="宋体" w:eastAsia="宋体" w:cs="宋体"/>
          <w:bCs/>
          <w:color w:val="auto"/>
          <w:kern w:val="0"/>
          <w:sz w:val="28"/>
          <w:szCs w:val="28"/>
          <w:highlight w:val="none"/>
          <w:u w:val="single"/>
        </w:rPr>
        <w:tab/>
      </w:r>
      <w:r>
        <w:rPr>
          <w:rFonts w:hint="eastAsia" w:ascii="宋体" w:hAnsi="宋体" w:eastAsia="宋体" w:cs="宋体"/>
          <w:bCs/>
          <w:color w:val="auto"/>
          <w:kern w:val="0"/>
          <w:sz w:val="28"/>
          <w:szCs w:val="28"/>
          <w:highlight w:val="none"/>
          <w:u w:val="single"/>
        </w:rPr>
        <w:t xml:space="preserve">   </w:t>
      </w:r>
      <w:r>
        <w:rPr>
          <w:rFonts w:hint="eastAsia" w:ascii="宋体" w:hAnsi="宋体" w:eastAsia="宋体" w:cs="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hint="eastAsia" w:ascii="宋体" w:hAnsi="宋体" w:eastAsia="宋体" w:cs="宋体"/>
          <w:bCs/>
          <w:color w:val="auto"/>
          <w:w w:val="99"/>
          <w:kern w:val="0"/>
          <w:sz w:val="28"/>
          <w:szCs w:val="28"/>
          <w:highlight w:val="none"/>
        </w:rPr>
      </w:pPr>
      <w:r>
        <w:rPr>
          <w:rFonts w:hint="eastAsia" w:ascii="宋体" w:hAnsi="宋体" w:eastAsia="宋体" w:cs="宋体"/>
          <w:bCs/>
          <w:color w:val="auto"/>
          <w:spacing w:val="8"/>
          <w:kern w:val="0"/>
          <w:sz w:val="28"/>
          <w:szCs w:val="28"/>
          <w:highlight w:val="none"/>
        </w:rPr>
        <w:t>招标代理机构：</w:t>
      </w:r>
      <w:r>
        <w:rPr>
          <w:rFonts w:hint="eastAsia" w:ascii="宋体" w:hAnsi="宋体" w:eastAsia="宋体" w:cs="宋体"/>
          <w:bCs/>
          <w:color w:val="auto"/>
          <w:kern w:val="0"/>
          <w:sz w:val="28"/>
          <w:szCs w:val="28"/>
          <w:highlight w:val="none"/>
          <w:u w:val="single"/>
        </w:rPr>
        <w:tab/>
      </w:r>
      <w:r>
        <w:rPr>
          <w:rFonts w:hint="eastAsia" w:ascii="宋体" w:hAnsi="宋体" w:eastAsia="宋体" w:cs="宋体"/>
          <w:bCs/>
          <w:color w:val="auto"/>
          <w:kern w:val="0"/>
          <w:sz w:val="28"/>
          <w:szCs w:val="28"/>
          <w:highlight w:val="none"/>
          <w:u w:val="single"/>
        </w:rPr>
        <w:t xml:space="preserve">   </w:t>
      </w:r>
      <w:r>
        <w:rPr>
          <w:rFonts w:hint="eastAsia" w:ascii="宋体" w:hAnsi="宋体" w:eastAsia="宋体" w:cs="宋体"/>
          <w:bCs/>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Cs/>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Cs/>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bCs/>
          <w:color w:val="auto"/>
          <w:kern w:val="0"/>
          <w:sz w:val="28"/>
          <w:szCs w:val="28"/>
          <w:highlight w:val="none"/>
        </w:rPr>
      </w:pPr>
    </w:p>
    <w:p>
      <w:pPr>
        <w:autoSpaceDE w:val="0"/>
        <w:autoSpaceDN w:val="0"/>
        <w:adjustRightInd w:val="0"/>
        <w:snapToGrid w:val="0"/>
        <w:spacing w:line="360" w:lineRule="auto"/>
        <w:rPr>
          <w:rFonts w:hint="eastAsia" w:ascii="宋体" w:hAnsi="宋体" w:eastAsia="宋体" w:cs="宋体"/>
          <w:bCs/>
          <w:color w:val="auto"/>
          <w:kern w:val="0"/>
          <w:sz w:val="20"/>
          <w:szCs w:val="20"/>
          <w:highlight w:val="none"/>
        </w:rPr>
      </w:pPr>
    </w:p>
    <w:p>
      <w:pPr>
        <w:tabs>
          <w:tab w:val="left" w:pos="6252"/>
        </w:tabs>
        <w:autoSpaceDE w:val="0"/>
        <w:autoSpaceDN w:val="0"/>
        <w:adjustRightInd w:val="0"/>
        <w:snapToGrid w:val="0"/>
        <w:spacing w:line="360" w:lineRule="auto"/>
        <w:jc w:val="center"/>
        <w:rPr>
          <w:rFonts w:hint="eastAsia" w:ascii="宋体" w:hAnsi="宋体" w:eastAsia="宋体" w:cs="宋体"/>
          <w:bCs/>
          <w:color w:val="auto"/>
          <w:spacing w:val="8"/>
          <w:kern w:val="0"/>
          <w:sz w:val="28"/>
          <w:szCs w:val="28"/>
          <w:highlight w:val="none"/>
        </w:rPr>
      </w:pPr>
      <w:bookmarkStart w:id="1" w:name="_Toc536797277"/>
      <w:bookmarkStart w:id="2" w:name="_Toc536796736"/>
      <w:bookmarkStart w:id="3" w:name="_Toc509218549"/>
      <w:bookmarkStart w:id="4" w:name="_Toc536621766"/>
      <w:bookmarkStart w:id="5" w:name="_Toc13210649"/>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年</w:t>
      </w:r>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月</w:t>
      </w:r>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日</w:t>
      </w:r>
      <w:bookmarkEnd w:id="1"/>
      <w:bookmarkEnd w:id="2"/>
      <w:bookmarkEnd w:id="3"/>
      <w:bookmarkEnd w:id="4"/>
      <w:bookmarkEnd w:id="5"/>
    </w:p>
    <w:p>
      <w:pPr>
        <w:pStyle w:val="3"/>
        <w:spacing w:line="360" w:lineRule="auto"/>
        <w:rPr>
          <w:rFonts w:hint="eastAsia" w:ascii="宋体" w:hAnsi="宋体" w:eastAsia="宋体" w:cs="宋体"/>
          <w:color w:val="auto"/>
          <w:w w:val="99"/>
          <w:kern w:val="0"/>
          <w:sz w:val="24"/>
          <w:highlight w:val="none"/>
        </w:rPr>
        <w:sectPr>
          <w:footerReference r:id="rId8" w:type="default"/>
          <w:pgSz w:w="11907" w:h="16840"/>
          <w:pgMar w:top="1304" w:right="1134" w:bottom="1304" w:left="1304" w:header="851" w:footer="992" w:gutter="0"/>
          <w:pgNumType w:fmt="numberInDash" w:start="1"/>
          <w:cols w:space="720" w:num="1"/>
          <w:docGrid w:linePitch="312" w:charSpace="0"/>
        </w:sectPr>
      </w:pPr>
    </w:p>
    <w:p>
      <w:pPr>
        <w:pStyle w:val="65"/>
        <w:jc w:val="center"/>
        <w:rPr>
          <w:rFonts w:hint="eastAsia" w:ascii="宋体" w:hAnsi="宋体" w:eastAsia="宋体" w:cs="宋体"/>
          <w:color w:val="auto"/>
          <w:sz w:val="44"/>
          <w:szCs w:val="44"/>
          <w:highlight w:val="none"/>
        </w:rPr>
      </w:pPr>
      <w:bookmarkStart w:id="6" w:name="_Toc23843"/>
      <w:r>
        <w:rPr>
          <w:rFonts w:hint="eastAsia" w:ascii="宋体" w:hAnsi="宋体" w:eastAsia="宋体" w:cs="宋体"/>
          <w:color w:val="auto"/>
          <w:sz w:val="44"/>
          <w:szCs w:val="44"/>
          <w:highlight w:val="none"/>
          <w:lang w:val="zh-CN"/>
        </w:rPr>
        <w:t>目 录</w:t>
      </w:r>
      <w:bookmarkEnd w:id="6"/>
    </w:p>
    <w:p>
      <w:pPr>
        <w:pStyle w:val="31"/>
        <w:tabs>
          <w:tab w:val="right" w:leader="dot" w:pos="9469"/>
        </w:tabs>
        <w:rPr>
          <w:i w:val="0"/>
          <w:iCs w:val="0"/>
        </w:rPr>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_Toc22888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一 卷</w:t>
      </w:r>
      <w:r>
        <w:rPr>
          <w:i w:val="0"/>
          <w:iCs w:val="0"/>
        </w:rPr>
        <w:tab/>
      </w:r>
      <w:r>
        <w:rPr>
          <w:i w:val="0"/>
          <w:iCs w:val="0"/>
        </w:rPr>
        <w:fldChar w:fldCharType="begin"/>
      </w:r>
      <w:r>
        <w:rPr>
          <w:i w:val="0"/>
          <w:iCs w:val="0"/>
        </w:rPr>
        <w:instrText xml:space="preserve"> PAGEREF _Toc22888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_Toc15691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kern w:val="0"/>
          <w:highlight w:val="none"/>
        </w:rPr>
        <w:t>第一章  招标公告（适用于公开招标）</w:t>
      </w:r>
      <w:r>
        <w:rPr>
          <w:i w:val="0"/>
          <w:iCs w:val="0"/>
        </w:rPr>
        <w:tab/>
      </w:r>
      <w:r>
        <w:rPr>
          <w:i w:val="0"/>
          <w:iCs w:val="0"/>
        </w:rPr>
        <w:fldChar w:fldCharType="begin"/>
      </w:r>
      <w:r>
        <w:rPr>
          <w:i w:val="0"/>
          <w:iCs w:val="0"/>
        </w:rPr>
        <w:instrText xml:space="preserve"> PAGEREF _Toc15691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_Toc10716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_Toc10716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_Toc2220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_Toc30498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_Toc30498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_Toc25021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技术成果经济补偿</w:t>
      </w:r>
      <w:r>
        <w:rPr>
          <w:i w:val="0"/>
          <w:iCs w:val="0"/>
        </w:rPr>
        <w:tab/>
      </w:r>
      <w:r>
        <w:rPr>
          <w:i w:val="0"/>
          <w:iCs w:val="0"/>
        </w:rPr>
        <w:fldChar w:fldCharType="begin"/>
      </w:r>
      <w:r>
        <w:rPr>
          <w:i w:val="0"/>
          <w:iCs w:val="0"/>
        </w:rPr>
        <w:instrText xml:space="preserve"> PAGEREF _Toc25021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_Toc15331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5.  招标文件的获取</w:t>
      </w:r>
      <w:r>
        <w:rPr>
          <w:i w:val="0"/>
          <w:iCs w:val="0"/>
        </w:rPr>
        <w:tab/>
      </w:r>
      <w:r>
        <w:rPr>
          <w:i w:val="0"/>
          <w:iCs w:val="0"/>
        </w:rPr>
        <w:fldChar w:fldCharType="begin"/>
      </w:r>
      <w:r>
        <w:rPr>
          <w:i w:val="0"/>
          <w:iCs w:val="0"/>
        </w:rPr>
        <w:instrText xml:space="preserve"> PAGEREF _Toc15331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_Toc27586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6.  投标文件的递交</w:t>
      </w:r>
      <w:r>
        <w:rPr>
          <w:i w:val="0"/>
          <w:iCs w:val="0"/>
        </w:rPr>
        <w:tab/>
      </w:r>
      <w:r>
        <w:rPr>
          <w:i w:val="0"/>
          <w:iCs w:val="0"/>
        </w:rPr>
        <w:fldChar w:fldCharType="begin"/>
      </w:r>
      <w:r>
        <w:rPr>
          <w:i w:val="0"/>
          <w:iCs w:val="0"/>
        </w:rPr>
        <w:instrText xml:space="preserve"> PAGEREF _Toc27586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_Toc15525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7.  发布公告的媒介</w:t>
      </w:r>
      <w:r>
        <w:rPr>
          <w:i w:val="0"/>
          <w:iCs w:val="0"/>
        </w:rPr>
        <w:tab/>
      </w:r>
      <w:r>
        <w:rPr>
          <w:i w:val="0"/>
          <w:iCs w:val="0"/>
        </w:rPr>
        <w:fldChar w:fldCharType="begin"/>
      </w:r>
      <w:r>
        <w:rPr>
          <w:i w:val="0"/>
          <w:iCs w:val="0"/>
        </w:rPr>
        <w:instrText xml:space="preserve"> PAGEREF _Toc15525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_Toc5677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8.  联系方式</w:t>
      </w:r>
      <w:r>
        <w:rPr>
          <w:i w:val="0"/>
          <w:iCs w:val="0"/>
        </w:rPr>
        <w:tab/>
      </w:r>
      <w:r>
        <w:rPr>
          <w:i w:val="0"/>
          <w:iCs w:val="0"/>
        </w:rPr>
        <w:fldChar w:fldCharType="begin"/>
      </w:r>
      <w:r>
        <w:rPr>
          <w:i w:val="0"/>
          <w:iCs w:val="0"/>
        </w:rPr>
        <w:instrText xml:space="preserve"> PAGEREF _Toc5677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第一章  投标邀请书（适用于邀请招标）</w:t>
      </w:r>
      <w:r>
        <w:rPr>
          <w:i w:val="0"/>
          <w:iCs w:val="0"/>
        </w:rPr>
        <w:tab/>
      </w:r>
      <w:r>
        <w:rPr>
          <w:i w:val="0"/>
          <w:iCs w:val="0"/>
        </w:rPr>
        <w:fldChar w:fldCharType="begin"/>
      </w:r>
      <w:r>
        <w:rPr>
          <w:i w:val="0"/>
          <w:iCs w:val="0"/>
        </w:rPr>
        <w:instrText xml:space="preserve"> PAGEREF _Toc7154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_Toc11963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_Toc11963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_Toc14468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_Toc14468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_Toc2410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_Toc2410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_Toc28138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技术成果经济补偿</w:t>
      </w:r>
      <w:r>
        <w:rPr>
          <w:i w:val="0"/>
          <w:iCs w:val="0"/>
        </w:rPr>
        <w:tab/>
      </w:r>
      <w:r>
        <w:rPr>
          <w:i w:val="0"/>
          <w:iCs w:val="0"/>
        </w:rPr>
        <w:fldChar w:fldCharType="begin"/>
      </w:r>
      <w:r>
        <w:rPr>
          <w:i w:val="0"/>
          <w:iCs w:val="0"/>
        </w:rPr>
        <w:instrText xml:space="preserve"> PAGEREF _Toc28138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_Toc5383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5.  招标文件的获取</w:t>
      </w:r>
      <w:r>
        <w:rPr>
          <w:i w:val="0"/>
          <w:iCs w:val="0"/>
        </w:rPr>
        <w:tab/>
      </w:r>
      <w:r>
        <w:rPr>
          <w:i w:val="0"/>
          <w:iCs w:val="0"/>
        </w:rPr>
        <w:fldChar w:fldCharType="begin"/>
      </w:r>
      <w:r>
        <w:rPr>
          <w:i w:val="0"/>
          <w:iCs w:val="0"/>
        </w:rPr>
        <w:instrText xml:space="preserve"> PAGEREF _Toc5383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_Toc21317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6.  投标文件的递交</w:t>
      </w:r>
      <w:r>
        <w:rPr>
          <w:i w:val="0"/>
          <w:iCs w:val="0"/>
        </w:rPr>
        <w:tab/>
      </w:r>
      <w:r>
        <w:rPr>
          <w:i w:val="0"/>
          <w:iCs w:val="0"/>
        </w:rPr>
        <w:fldChar w:fldCharType="begin"/>
      </w:r>
      <w:r>
        <w:rPr>
          <w:i w:val="0"/>
          <w:iCs w:val="0"/>
        </w:rPr>
        <w:instrText xml:space="preserve"> PAGEREF _Toc21317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_Toc10614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7.  确认</w:t>
      </w:r>
      <w:r>
        <w:rPr>
          <w:i w:val="0"/>
          <w:iCs w:val="0"/>
        </w:rPr>
        <w:tab/>
      </w:r>
      <w:r>
        <w:rPr>
          <w:i w:val="0"/>
          <w:iCs w:val="0"/>
        </w:rPr>
        <w:fldChar w:fldCharType="begin"/>
      </w:r>
      <w:r>
        <w:rPr>
          <w:i w:val="0"/>
          <w:iCs w:val="0"/>
        </w:rPr>
        <w:instrText xml:space="preserve"> PAGEREF _Toc10614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_Toc12564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8.  联系方式</w:t>
      </w:r>
      <w:r>
        <w:rPr>
          <w:i w:val="0"/>
          <w:iCs w:val="0"/>
        </w:rPr>
        <w:tab/>
      </w:r>
      <w:r>
        <w:rPr>
          <w:i w:val="0"/>
          <w:iCs w:val="0"/>
        </w:rPr>
        <w:fldChar w:fldCharType="begin"/>
      </w:r>
      <w:r>
        <w:rPr>
          <w:i w:val="0"/>
          <w:iCs w:val="0"/>
        </w:rPr>
        <w:instrText xml:space="preserve"> PAGEREF _Toc12564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第二章  投标人须知</w:t>
      </w:r>
      <w:r>
        <w:rPr>
          <w:i w:val="0"/>
          <w:iCs w:val="0"/>
        </w:rPr>
        <w:tab/>
      </w:r>
      <w:r>
        <w:rPr>
          <w:i w:val="0"/>
          <w:iCs w:val="0"/>
        </w:rPr>
        <w:fldChar w:fldCharType="begin"/>
      </w:r>
      <w:r>
        <w:rPr>
          <w:i w:val="0"/>
          <w:iCs w:val="0"/>
        </w:rPr>
        <w:instrText xml:space="preserve"> PAGEREF _Toc1240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_Toc28192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highlight w:val="none"/>
        </w:rPr>
        <w:t>投标人须知前附表</w:t>
      </w:r>
      <w:r>
        <w:rPr>
          <w:i w:val="0"/>
          <w:iCs w:val="0"/>
        </w:rPr>
        <w:tab/>
      </w:r>
      <w:r>
        <w:rPr>
          <w:i w:val="0"/>
          <w:iCs w:val="0"/>
        </w:rPr>
        <w:fldChar w:fldCharType="begin"/>
      </w:r>
      <w:r>
        <w:rPr>
          <w:i w:val="0"/>
          <w:iCs w:val="0"/>
        </w:rPr>
        <w:instrText xml:space="preserve"> PAGEREF _Toc28192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_Toc22330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  总则</w:t>
      </w:r>
      <w:r>
        <w:rPr>
          <w:i w:val="0"/>
          <w:iCs w:val="0"/>
        </w:rPr>
        <w:tab/>
      </w:r>
      <w:r>
        <w:rPr>
          <w:i w:val="0"/>
          <w:iCs w:val="0"/>
        </w:rPr>
        <w:fldChar w:fldCharType="begin"/>
      </w:r>
      <w:r>
        <w:rPr>
          <w:i w:val="0"/>
          <w:iCs w:val="0"/>
        </w:rPr>
        <w:instrText xml:space="preserve"> PAGEREF _Toc22330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_Toc29960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  项目概况</w:t>
      </w:r>
      <w:r>
        <w:rPr>
          <w:i w:val="0"/>
          <w:iCs w:val="0"/>
        </w:rPr>
        <w:tab/>
      </w:r>
      <w:r>
        <w:rPr>
          <w:i w:val="0"/>
          <w:iCs w:val="0"/>
        </w:rPr>
        <w:fldChar w:fldCharType="begin"/>
      </w:r>
      <w:r>
        <w:rPr>
          <w:i w:val="0"/>
          <w:iCs w:val="0"/>
        </w:rPr>
        <w:instrText xml:space="preserve"> PAGEREF _Toc29960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_Toc30842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1.2  招标项目的资金来源和落实情况</w:t>
      </w:r>
      <w:r>
        <w:rPr>
          <w:i w:val="0"/>
          <w:iCs w:val="0"/>
        </w:rPr>
        <w:tab/>
      </w:r>
      <w:r>
        <w:rPr>
          <w:i w:val="0"/>
          <w:iCs w:val="0"/>
        </w:rPr>
        <w:fldChar w:fldCharType="begin"/>
      </w:r>
      <w:r>
        <w:rPr>
          <w:i w:val="0"/>
          <w:iCs w:val="0"/>
        </w:rPr>
        <w:instrText xml:space="preserve"> PAGEREF _Toc30842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_Toc24324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1.3  招标范围、勘察设计服务期限和质量标准</w:t>
      </w:r>
      <w:r>
        <w:rPr>
          <w:i w:val="0"/>
          <w:iCs w:val="0"/>
        </w:rPr>
        <w:tab/>
      </w:r>
      <w:r>
        <w:rPr>
          <w:i w:val="0"/>
          <w:iCs w:val="0"/>
        </w:rPr>
        <w:fldChar w:fldCharType="begin"/>
      </w:r>
      <w:r>
        <w:rPr>
          <w:i w:val="0"/>
          <w:iCs w:val="0"/>
        </w:rPr>
        <w:instrText xml:space="preserve"> PAGEREF _Toc24324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1.4A  投标人资格要求（适用于已进行资格预审的）</w:t>
      </w:r>
      <w:r>
        <w:rPr>
          <w:i w:val="0"/>
          <w:iCs w:val="0"/>
        </w:rPr>
        <w:tab/>
      </w:r>
      <w:r>
        <w:rPr>
          <w:i w:val="0"/>
          <w:iCs w:val="0"/>
        </w:rPr>
        <w:fldChar w:fldCharType="begin"/>
      </w:r>
      <w:r>
        <w:rPr>
          <w:i w:val="0"/>
          <w:iCs w:val="0"/>
        </w:rPr>
        <w:instrText xml:space="preserve"> PAGEREF _Toc633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_Toc21966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1.4B  投标人资格要求（适用于未进行资格预审的）</w:t>
      </w:r>
      <w:r>
        <w:rPr>
          <w:i w:val="0"/>
          <w:iCs w:val="0"/>
        </w:rPr>
        <w:tab/>
      </w:r>
      <w:r>
        <w:rPr>
          <w:i w:val="0"/>
          <w:iCs w:val="0"/>
        </w:rPr>
        <w:fldChar w:fldCharType="begin"/>
      </w:r>
      <w:r>
        <w:rPr>
          <w:i w:val="0"/>
          <w:iCs w:val="0"/>
        </w:rPr>
        <w:instrText xml:space="preserve"> PAGEREF _Toc21966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_Toc6626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1.5  费用承担</w:t>
      </w:r>
      <w:r>
        <w:rPr>
          <w:i w:val="0"/>
          <w:iCs w:val="0"/>
        </w:rPr>
        <w:tab/>
      </w:r>
      <w:r>
        <w:rPr>
          <w:i w:val="0"/>
          <w:iCs w:val="0"/>
        </w:rPr>
        <w:fldChar w:fldCharType="begin"/>
      </w:r>
      <w:r>
        <w:rPr>
          <w:i w:val="0"/>
          <w:iCs w:val="0"/>
        </w:rPr>
        <w:instrText xml:space="preserve"> PAGEREF _Toc6626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_Toc28123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1.6  保密</w:t>
      </w:r>
      <w:r>
        <w:rPr>
          <w:i w:val="0"/>
          <w:iCs w:val="0"/>
        </w:rPr>
        <w:tab/>
      </w:r>
      <w:r>
        <w:rPr>
          <w:i w:val="0"/>
          <w:iCs w:val="0"/>
        </w:rPr>
        <w:fldChar w:fldCharType="begin"/>
      </w:r>
      <w:r>
        <w:rPr>
          <w:i w:val="0"/>
          <w:iCs w:val="0"/>
        </w:rPr>
        <w:instrText xml:space="preserve"> PAGEREF _Toc28123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_Toc16899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1.7  语言文字</w:t>
      </w:r>
      <w:r>
        <w:rPr>
          <w:i w:val="0"/>
          <w:iCs w:val="0"/>
        </w:rPr>
        <w:tab/>
      </w:r>
      <w:r>
        <w:rPr>
          <w:i w:val="0"/>
          <w:iCs w:val="0"/>
        </w:rPr>
        <w:fldChar w:fldCharType="begin"/>
      </w:r>
      <w:r>
        <w:rPr>
          <w:i w:val="0"/>
          <w:iCs w:val="0"/>
        </w:rPr>
        <w:instrText xml:space="preserve"> PAGEREF _Toc16899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_Toc836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1.8  计量单位</w:t>
      </w:r>
      <w:r>
        <w:rPr>
          <w:i w:val="0"/>
          <w:iCs w:val="0"/>
        </w:rPr>
        <w:tab/>
      </w:r>
      <w:r>
        <w:rPr>
          <w:i w:val="0"/>
          <w:iCs w:val="0"/>
        </w:rPr>
        <w:fldChar w:fldCharType="begin"/>
      </w:r>
      <w:r>
        <w:rPr>
          <w:i w:val="0"/>
          <w:iCs w:val="0"/>
        </w:rPr>
        <w:instrText xml:space="preserve"> PAGEREF _Toc836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_Toc15497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1.9  踏勘现场</w:t>
      </w:r>
      <w:r>
        <w:rPr>
          <w:i w:val="0"/>
          <w:iCs w:val="0"/>
        </w:rPr>
        <w:tab/>
      </w:r>
      <w:r>
        <w:rPr>
          <w:i w:val="0"/>
          <w:iCs w:val="0"/>
        </w:rPr>
        <w:fldChar w:fldCharType="begin"/>
      </w:r>
      <w:r>
        <w:rPr>
          <w:i w:val="0"/>
          <w:iCs w:val="0"/>
        </w:rPr>
        <w:instrText xml:space="preserve"> PAGEREF _Toc15497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_Toc14095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1.10  投标预备会</w:t>
      </w:r>
      <w:r>
        <w:rPr>
          <w:i w:val="0"/>
          <w:iCs w:val="0"/>
        </w:rPr>
        <w:tab/>
      </w:r>
      <w:r>
        <w:rPr>
          <w:i w:val="0"/>
          <w:iCs w:val="0"/>
        </w:rPr>
        <w:fldChar w:fldCharType="begin"/>
      </w:r>
      <w:r>
        <w:rPr>
          <w:i w:val="0"/>
          <w:iCs w:val="0"/>
        </w:rPr>
        <w:instrText xml:space="preserve"> PAGEREF _Toc14095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_Toc15403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1.11  分包</w:t>
      </w:r>
      <w:r>
        <w:rPr>
          <w:i w:val="0"/>
          <w:iCs w:val="0"/>
        </w:rPr>
        <w:tab/>
      </w:r>
      <w:r>
        <w:rPr>
          <w:i w:val="0"/>
          <w:iCs w:val="0"/>
        </w:rPr>
        <w:fldChar w:fldCharType="begin"/>
      </w:r>
      <w:r>
        <w:rPr>
          <w:i w:val="0"/>
          <w:iCs w:val="0"/>
        </w:rPr>
        <w:instrText xml:space="preserve"> PAGEREF _Toc15403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_Toc22463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highlight w:val="none"/>
        </w:rPr>
        <w:t>1.12响应和偏离</w:t>
      </w:r>
      <w:r>
        <w:rPr>
          <w:i w:val="0"/>
          <w:iCs w:val="0"/>
        </w:rPr>
        <w:tab/>
      </w:r>
      <w:r>
        <w:rPr>
          <w:i w:val="0"/>
          <w:iCs w:val="0"/>
        </w:rPr>
        <w:fldChar w:fldCharType="begin"/>
      </w:r>
      <w:r>
        <w:rPr>
          <w:i w:val="0"/>
          <w:iCs w:val="0"/>
        </w:rPr>
        <w:instrText xml:space="preserve"> PAGEREF _Toc22463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_Toc10619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2.  招标文件</w:t>
      </w:r>
      <w:r>
        <w:rPr>
          <w:i w:val="0"/>
          <w:iCs w:val="0"/>
        </w:rPr>
        <w:tab/>
      </w:r>
      <w:r>
        <w:rPr>
          <w:i w:val="0"/>
          <w:iCs w:val="0"/>
        </w:rPr>
        <w:fldChar w:fldCharType="begin"/>
      </w:r>
      <w:r>
        <w:rPr>
          <w:i w:val="0"/>
          <w:iCs w:val="0"/>
        </w:rPr>
        <w:instrText xml:space="preserve"> PAGEREF _Toc10619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_Toc5965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2.1  招标文件的组成</w:t>
      </w:r>
      <w:r>
        <w:rPr>
          <w:i w:val="0"/>
          <w:iCs w:val="0"/>
        </w:rPr>
        <w:tab/>
      </w:r>
      <w:r>
        <w:rPr>
          <w:i w:val="0"/>
          <w:iCs w:val="0"/>
        </w:rPr>
        <w:fldChar w:fldCharType="begin"/>
      </w:r>
      <w:r>
        <w:rPr>
          <w:i w:val="0"/>
          <w:iCs w:val="0"/>
        </w:rPr>
        <w:instrText xml:space="preserve"> PAGEREF _Toc5965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_Toc29562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2.2  招标文件的澄清</w:t>
      </w:r>
      <w:r>
        <w:rPr>
          <w:i w:val="0"/>
          <w:iCs w:val="0"/>
        </w:rPr>
        <w:tab/>
      </w:r>
      <w:r>
        <w:rPr>
          <w:i w:val="0"/>
          <w:iCs w:val="0"/>
        </w:rPr>
        <w:fldChar w:fldCharType="begin"/>
      </w:r>
      <w:r>
        <w:rPr>
          <w:i w:val="0"/>
          <w:iCs w:val="0"/>
        </w:rPr>
        <w:instrText xml:space="preserve"> PAGEREF _Toc29562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_Toc16885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2.3  招标文件的修改</w:t>
      </w:r>
      <w:r>
        <w:rPr>
          <w:i w:val="0"/>
          <w:iCs w:val="0"/>
        </w:rPr>
        <w:tab/>
      </w:r>
      <w:r>
        <w:rPr>
          <w:i w:val="0"/>
          <w:iCs w:val="0"/>
        </w:rPr>
        <w:fldChar w:fldCharType="begin"/>
      </w:r>
      <w:r>
        <w:rPr>
          <w:i w:val="0"/>
          <w:iCs w:val="0"/>
        </w:rPr>
        <w:instrText xml:space="preserve"> PAGEREF _Toc16885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_Toc1161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2.4 招标文件的异议</w:t>
      </w:r>
      <w:r>
        <w:rPr>
          <w:i w:val="0"/>
          <w:iCs w:val="0"/>
        </w:rPr>
        <w:tab/>
      </w:r>
      <w:r>
        <w:rPr>
          <w:i w:val="0"/>
          <w:iCs w:val="0"/>
        </w:rPr>
        <w:fldChar w:fldCharType="begin"/>
      </w:r>
      <w:r>
        <w:rPr>
          <w:i w:val="0"/>
          <w:iCs w:val="0"/>
        </w:rPr>
        <w:instrText xml:space="preserve"> PAGEREF _Toc1161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_Toc19365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3.  投标文件</w:t>
      </w:r>
      <w:r>
        <w:rPr>
          <w:i w:val="0"/>
          <w:iCs w:val="0"/>
        </w:rPr>
        <w:tab/>
      </w:r>
      <w:r>
        <w:rPr>
          <w:i w:val="0"/>
          <w:iCs w:val="0"/>
        </w:rPr>
        <w:fldChar w:fldCharType="begin"/>
      </w:r>
      <w:r>
        <w:rPr>
          <w:i w:val="0"/>
          <w:iCs w:val="0"/>
        </w:rPr>
        <w:instrText xml:space="preserve"> PAGEREF _Toc19365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3.1  投标文件的组成</w:t>
      </w:r>
      <w:r>
        <w:rPr>
          <w:i w:val="0"/>
          <w:iCs w:val="0"/>
        </w:rPr>
        <w:tab/>
      </w:r>
      <w:r>
        <w:rPr>
          <w:i w:val="0"/>
          <w:iCs w:val="0"/>
        </w:rPr>
        <w:fldChar w:fldCharType="begin"/>
      </w:r>
      <w:r>
        <w:rPr>
          <w:i w:val="0"/>
          <w:iCs w:val="0"/>
        </w:rPr>
        <w:instrText xml:space="preserve"> PAGEREF _Toc1563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_Toc14985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3.2  投标报价</w:t>
      </w:r>
      <w:r>
        <w:rPr>
          <w:i w:val="0"/>
          <w:iCs w:val="0"/>
        </w:rPr>
        <w:tab/>
      </w:r>
      <w:r>
        <w:rPr>
          <w:i w:val="0"/>
          <w:iCs w:val="0"/>
        </w:rPr>
        <w:fldChar w:fldCharType="begin"/>
      </w:r>
      <w:r>
        <w:rPr>
          <w:i w:val="0"/>
          <w:iCs w:val="0"/>
        </w:rPr>
        <w:instrText xml:space="preserve"> PAGEREF _Toc14985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_Toc30786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3.3  投标有效期</w:t>
      </w:r>
      <w:r>
        <w:rPr>
          <w:i w:val="0"/>
          <w:iCs w:val="0"/>
        </w:rPr>
        <w:tab/>
      </w:r>
      <w:r>
        <w:rPr>
          <w:i w:val="0"/>
          <w:iCs w:val="0"/>
        </w:rPr>
        <w:fldChar w:fldCharType="begin"/>
      </w:r>
      <w:r>
        <w:rPr>
          <w:i w:val="0"/>
          <w:iCs w:val="0"/>
        </w:rPr>
        <w:instrText xml:space="preserve"> PAGEREF _Toc30786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_Toc23229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3.4  投标保证金</w:t>
      </w:r>
      <w:r>
        <w:rPr>
          <w:i w:val="0"/>
          <w:iCs w:val="0"/>
        </w:rPr>
        <w:tab/>
      </w:r>
      <w:r>
        <w:rPr>
          <w:i w:val="0"/>
          <w:iCs w:val="0"/>
        </w:rPr>
        <w:fldChar w:fldCharType="begin"/>
      </w:r>
      <w:r>
        <w:rPr>
          <w:i w:val="0"/>
          <w:iCs w:val="0"/>
        </w:rPr>
        <w:instrText xml:space="preserve"> PAGEREF _Toc23229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_Toc6730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1"/>
          <w:highlight w:val="none"/>
        </w:rPr>
        <w:t>（4）法律法规规定的其他情形。</w:t>
      </w:r>
      <w:r>
        <w:rPr>
          <w:i w:val="0"/>
          <w:iCs w:val="0"/>
        </w:rPr>
        <w:tab/>
      </w:r>
      <w:r>
        <w:rPr>
          <w:i w:val="0"/>
          <w:iCs w:val="0"/>
        </w:rPr>
        <w:fldChar w:fldCharType="begin"/>
      </w:r>
      <w:r>
        <w:rPr>
          <w:i w:val="0"/>
          <w:iCs w:val="0"/>
        </w:rPr>
        <w:instrText xml:space="preserve"> PAGEREF _Toc6730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_Toc14550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3.5A  资格审查资料</w:t>
      </w:r>
      <w:r>
        <w:rPr>
          <w:i w:val="0"/>
          <w:iCs w:val="0"/>
        </w:rPr>
        <w:tab/>
      </w:r>
      <w:r>
        <w:rPr>
          <w:i w:val="0"/>
          <w:iCs w:val="0"/>
        </w:rPr>
        <w:fldChar w:fldCharType="begin"/>
      </w:r>
      <w:r>
        <w:rPr>
          <w:i w:val="0"/>
          <w:iCs w:val="0"/>
        </w:rPr>
        <w:instrText xml:space="preserve"> PAGEREF _Toc14550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_Toc20231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3.5B  资格审查资料</w:t>
      </w:r>
      <w:r>
        <w:rPr>
          <w:i w:val="0"/>
          <w:iCs w:val="0"/>
        </w:rPr>
        <w:tab/>
      </w:r>
      <w:r>
        <w:rPr>
          <w:i w:val="0"/>
          <w:iCs w:val="0"/>
        </w:rPr>
        <w:fldChar w:fldCharType="begin"/>
      </w:r>
      <w:r>
        <w:rPr>
          <w:i w:val="0"/>
          <w:iCs w:val="0"/>
        </w:rPr>
        <w:instrText xml:space="preserve"> PAGEREF _Toc20231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_Toc23206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3.6  备选投标方案</w:t>
      </w:r>
      <w:r>
        <w:rPr>
          <w:i w:val="0"/>
          <w:iCs w:val="0"/>
        </w:rPr>
        <w:tab/>
      </w:r>
      <w:r>
        <w:rPr>
          <w:i w:val="0"/>
          <w:iCs w:val="0"/>
        </w:rPr>
        <w:fldChar w:fldCharType="begin"/>
      </w:r>
      <w:r>
        <w:rPr>
          <w:i w:val="0"/>
          <w:iCs w:val="0"/>
        </w:rPr>
        <w:instrText xml:space="preserve"> PAGEREF _Toc23206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_Toc8743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3.7  投标文件的编制</w:t>
      </w:r>
      <w:r>
        <w:rPr>
          <w:i w:val="0"/>
          <w:iCs w:val="0"/>
        </w:rPr>
        <w:tab/>
      </w:r>
      <w:r>
        <w:rPr>
          <w:i w:val="0"/>
          <w:iCs w:val="0"/>
        </w:rPr>
        <w:fldChar w:fldCharType="begin"/>
      </w:r>
      <w:r>
        <w:rPr>
          <w:i w:val="0"/>
          <w:iCs w:val="0"/>
        </w:rPr>
        <w:instrText xml:space="preserve"> PAGEREF _Toc8743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_Toc19895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4.  投标</w:t>
      </w:r>
      <w:r>
        <w:rPr>
          <w:i w:val="0"/>
          <w:iCs w:val="0"/>
        </w:rPr>
        <w:tab/>
      </w:r>
      <w:r>
        <w:rPr>
          <w:i w:val="0"/>
          <w:iCs w:val="0"/>
        </w:rPr>
        <w:fldChar w:fldCharType="begin"/>
      </w:r>
      <w:r>
        <w:rPr>
          <w:i w:val="0"/>
          <w:iCs w:val="0"/>
        </w:rPr>
        <w:instrText xml:space="preserve"> PAGEREF _Toc19895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_Toc20170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4.1  投标文件的密封和标记</w:t>
      </w:r>
      <w:r>
        <w:rPr>
          <w:i w:val="0"/>
          <w:iCs w:val="0"/>
        </w:rPr>
        <w:tab/>
      </w:r>
      <w:r>
        <w:rPr>
          <w:i w:val="0"/>
          <w:iCs w:val="0"/>
        </w:rPr>
        <w:fldChar w:fldCharType="begin"/>
      </w:r>
      <w:r>
        <w:rPr>
          <w:i w:val="0"/>
          <w:iCs w:val="0"/>
        </w:rPr>
        <w:instrText xml:space="preserve"> PAGEREF _Toc20170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_Toc19907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4.2  投标文件的递交</w:t>
      </w:r>
      <w:r>
        <w:rPr>
          <w:i w:val="0"/>
          <w:iCs w:val="0"/>
        </w:rPr>
        <w:tab/>
      </w:r>
      <w:r>
        <w:rPr>
          <w:i w:val="0"/>
          <w:iCs w:val="0"/>
        </w:rPr>
        <w:fldChar w:fldCharType="begin"/>
      </w:r>
      <w:r>
        <w:rPr>
          <w:i w:val="0"/>
          <w:iCs w:val="0"/>
        </w:rPr>
        <w:instrText xml:space="preserve"> PAGEREF _Toc19907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_Toc31241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4.3  投标文件的修改与撤回</w:t>
      </w:r>
      <w:r>
        <w:rPr>
          <w:i w:val="0"/>
          <w:iCs w:val="0"/>
        </w:rPr>
        <w:tab/>
      </w:r>
      <w:r>
        <w:rPr>
          <w:i w:val="0"/>
          <w:iCs w:val="0"/>
        </w:rPr>
        <w:fldChar w:fldCharType="begin"/>
      </w:r>
      <w:r>
        <w:rPr>
          <w:i w:val="0"/>
          <w:iCs w:val="0"/>
        </w:rPr>
        <w:instrText xml:space="preserve"> PAGEREF _Toc31241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_Toc22804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5.  开标</w:t>
      </w:r>
      <w:r>
        <w:rPr>
          <w:i w:val="0"/>
          <w:iCs w:val="0"/>
        </w:rPr>
        <w:tab/>
      </w:r>
      <w:r>
        <w:rPr>
          <w:i w:val="0"/>
          <w:iCs w:val="0"/>
        </w:rPr>
        <w:fldChar w:fldCharType="begin"/>
      </w:r>
      <w:r>
        <w:rPr>
          <w:i w:val="0"/>
          <w:iCs w:val="0"/>
        </w:rPr>
        <w:instrText xml:space="preserve"> PAGEREF _Toc22804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_Toc12814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5.1  开标时间和地点</w:t>
      </w:r>
      <w:r>
        <w:rPr>
          <w:i w:val="0"/>
          <w:iCs w:val="0"/>
        </w:rPr>
        <w:tab/>
      </w:r>
      <w:r>
        <w:rPr>
          <w:i w:val="0"/>
          <w:iCs w:val="0"/>
        </w:rPr>
        <w:fldChar w:fldCharType="begin"/>
      </w:r>
      <w:r>
        <w:rPr>
          <w:i w:val="0"/>
          <w:iCs w:val="0"/>
        </w:rPr>
        <w:instrText xml:space="preserve"> PAGEREF _Toc12814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_Toc8128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5.2  开标程序</w:t>
      </w:r>
      <w:r>
        <w:rPr>
          <w:i w:val="0"/>
          <w:iCs w:val="0"/>
        </w:rPr>
        <w:tab/>
      </w:r>
      <w:r>
        <w:rPr>
          <w:i w:val="0"/>
          <w:iCs w:val="0"/>
        </w:rPr>
        <w:fldChar w:fldCharType="begin"/>
      </w:r>
      <w:r>
        <w:rPr>
          <w:i w:val="0"/>
          <w:iCs w:val="0"/>
        </w:rPr>
        <w:instrText xml:space="preserve"> PAGEREF _Toc8128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_Toc7157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5.3  开标异议</w:t>
      </w:r>
      <w:r>
        <w:rPr>
          <w:i w:val="0"/>
          <w:iCs w:val="0"/>
        </w:rPr>
        <w:tab/>
      </w:r>
      <w:r>
        <w:rPr>
          <w:i w:val="0"/>
          <w:iCs w:val="0"/>
        </w:rPr>
        <w:fldChar w:fldCharType="begin"/>
      </w:r>
      <w:r>
        <w:rPr>
          <w:i w:val="0"/>
          <w:iCs w:val="0"/>
        </w:rPr>
        <w:instrText xml:space="preserve"> PAGEREF _Toc7157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6.  评标</w:t>
      </w:r>
      <w:r>
        <w:rPr>
          <w:i w:val="0"/>
          <w:iCs w:val="0"/>
        </w:rPr>
        <w:tab/>
      </w:r>
      <w:r>
        <w:rPr>
          <w:i w:val="0"/>
          <w:iCs w:val="0"/>
        </w:rPr>
        <w:fldChar w:fldCharType="begin"/>
      </w:r>
      <w:r>
        <w:rPr>
          <w:i w:val="0"/>
          <w:iCs w:val="0"/>
        </w:rPr>
        <w:instrText xml:space="preserve"> PAGEREF _Toc2537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_Toc16646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6.1  评标委员会</w:t>
      </w:r>
      <w:r>
        <w:rPr>
          <w:i w:val="0"/>
          <w:iCs w:val="0"/>
        </w:rPr>
        <w:tab/>
      </w:r>
      <w:r>
        <w:rPr>
          <w:i w:val="0"/>
          <w:iCs w:val="0"/>
        </w:rPr>
        <w:fldChar w:fldCharType="begin"/>
      </w:r>
      <w:r>
        <w:rPr>
          <w:i w:val="0"/>
          <w:iCs w:val="0"/>
        </w:rPr>
        <w:instrText xml:space="preserve"> PAGEREF _Toc16646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_Toc24246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6.2  评标原则</w:t>
      </w:r>
      <w:r>
        <w:rPr>
          <w:i w:val="0"/>
          <w:iCs w:val="0"/>
        </w:rPr>
        <w:tab/>
      </w:r>
      <w:r>
        <w:rPr>
          <w:i w:val="0"/>
          <w:iCs w:val="0"/>
        </w:rPr>
        <w:fldChar w:fldCharType="begin"/>
      </w:r>
      <w:r>
        <w:rPr>
          <w:i w:val="0"/>
          <w:iCs w:val="0"/>
        </w:rPr>
        <w:instrText xml:space="preserve"> PAGEREF _Toc24246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_Toc10948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6.3  评标</w:t>
      </w:r>
      <w:r>
        <w:rPr>
          <w:i w:val="0"/>
          <w:iCs w:val="0"/>
        </w:rPr>
        <w:tab/>
      </w:r>
      <w:r>
        <w:rPr>
          <w:i w:val="0"/>
          <w:iCs w:val="0"/>
        </w:rPr>
        <w:fldChar w:fldCharType="begin"/>
      </w:r>
      <w:r>
        <w:rPr>
          <w:i w:val="0"/>
          <w:iCs w:val="0"/>
        </w:rPr>
        <w:instrText xml:space="preserve"> PAGEREF _Toc10948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_Toc19629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0"/>
          <w:highlight w:val="none"/>
        </w:rPr>
        <w:t>7. 合同授予</w:t>
      </w:r>
      <w:r>
        <w:rPr>
          <w:i w:val="0"/>
          <w:iCs w:val="0"/>
        </w:rPr>
        <w:tab/>
      </w:r>
      <w:r>
        <w:rPr>
          <w:i w:val="0"/>
          <w:iCs w:val="0"/>
        </w:rPr>
        <w:fldChar w:fldCharType="begin"/>
      </w:r>
      <w:r>
        <w:rPr>
          <w:i w:val="0"/>
          <w:iCs w:val="0"/>
        </w:rPr>
        <w:instrText xml:space="preserve"> PAGEREF _Toc19629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_Toc13412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7.1 中标候选人公示</w:t>
      </w:r>
      <w:r>
        <w:rPr>
          <w:i w:val="0"/>
          <w:iCs w:val="0"/>
        </w:rPr>
        <w:tab/>
      </w:r>
      <w:r>
        <w:rPr>
          <w:i w:val="0"/>
          <w:iCs w:val="0"/>
        </w:rPr>
        <w:fldChar w:fldCharType="begin"/>
      </w:r>
      <w:r>
        <w:rPr>
          <w:i w:val="0"/>
          <w:iCs w:val="0"/>
        </w:rPr>
        <w:instrText xml:space="preserve"> PAGEREF _Toc13412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_Toc13780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7.2 评标结果异议</w:t>
      </w:r>
      <w:r>
        <w:rPr>
          <w:i w:val="0"/>
          <w:iCs w:val="0"/>
        </w:rPr>
        <w:tab/>
      </w:r>
      <w:r>
        <w:rPr>
          <w:i w:val="0"/>
          <w:iCs w:val="0"/>
        </w:rPr>
        <w:fldChar w:fldCharType="begin"/>
      </w:r>
      <w:r>
        <w:rPr>
          <w:i w:val="0"/>
          <w:iCs w:val="0"/>
        </w:rPr>
        <w:instrText xml:space="preserve"> PAGEREF _Toc13780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_Toc25844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7.3 中标候选人履约能力审查</w:t>
      </w:r>
      <w:r>
        <w:rPr>
          <w:i w:val="0"/>
          <w:iCs w:val="0"/>
        </w:rPr>
        <w:tab/>
      </w:r>
      <w:r>
        <w:rPr>
          <w:i w:val="0"/>
          <w:iCs w:val="0"/>
        </w:rPr>
        <w:fldChar w:fldCharType="begin"/>
      </w:r>
      <w:r>
        <w:rPr>
          <w:i w:val="0"/>
          <w:iCs w:val="0"/>
        </w:rPr>
        <w:instrText xml:space="preserve"> PAGEREF _Toc25844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_Toc26040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7.4 定标</w:t>
      </w:r>
      <w:r>
        <w:rPr>
          <w:i w:val="0"/>
          <w:iCs w:val="0"/>
        </w:rPr>
        <w:tab/>
      </w:r>
      <w:r>
        <w:rPr>
          <w:i w:val="0"/>
          <w:iCs w:val="0"/>
        </w:rPr>
        <w:fldChar w:fldCharType="begin"/>
      </w:r>
      <w:r>
        <w:rPr>
          <w:i w:val="0"/>
          <w:iCs w:val="0"/>
        </w:rPr>
        <w:instrText xml:space="preserve"> PAGEREF _Toc26040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_Toc32695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7.5 中标通知</w:t>
      </w:r>
      <w:r>
        <w:rPr>
          <w:i w:val="0"/>
          <w:iCs w:val="0"/>
        </w:rPr>
        <w:tab/>
      </w:r>
      <w:r>
        <w:rPr>
          <w:i w:val="0"/>
          <w:iCs w:val="0"/>
        </w:rPr>
        <w:fldChar w:fldCharType="begin"/>
      </w:r>
      <w:r>
        <w:rPr>
          <w:i w:val="0"/>
          <w:iCs w:val="0"/>
        </w:rPr>
        <w:instrText xml:space="preserve"> PAGEREF _Toc32695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_Toc18635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7.6 技术成果经济补偿</w:t>
      </w:r>
      <w:r>
        <w:rPr>
          <w:i w:val="0"/>
          <w:iCs w:val="0"/>
        </w:rPr>
        <w:tab/>
      </w:r>
      <w:r>
        <w:rPr>
          <w:i w:val="0"/>
          <w:iCs w:val="0"/>
        </w:rPr>
        <w:fldChar w:fldCharType="begin"/>
      </w:r>
      <w:r>
        <w:rPr>
          <w:i w:val="0"/>
          <w:iCs w:val="0"/>
        </w:rPr>
        <w:instrText xml:space="preserve"> PAGEREF _Toc18635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_Toc9355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7.7 履约保证金</w:t>
      </w:r>
      <w:r>
        <w:rPr>
          <w:i w:val="0"/>
          <w:iCs w:val="0"/>
        </w:rPr>
        <w:tab/>
      </w:r>
      <w:r>
        <w:rPr>
          <w:i w:val="0"/>
          <w:iCs w:val="0"/>
        </w:rPr>
        <w:fldChar w:fldCharType="begin"/>
      </w:r>
      <w:r>
        <w:rPr>
          <w:i w:val="0"/>
          <w:iCs w:val="0"/>
        </w:rPr>
        <w:instrText xml:space="preserve"> PAGEREF _Toc9355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_Toc14278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7.8 签订合同</w:t>
      </w:r>
      <w:r>
        <w:rPr>
          <w:i w:val="0"/>
          <w:iCs w:val="0"/>
        </w:rPr>
        <w:tab/>
      </w:r>
      <w:r>
        <w:rPr>
          <w:i w:val="0"/>
          <w:iCs w:val="0"/>
        </w:rPr>
        <w:fldChar w:fldCharType="begin"/>
      </w:r>
      <w:r>
        <w:rPr>
          <w:i w:val="0"/>
          <w:iCs w:val="0"/>
        </w:rPr>
        <w:instrText xml:space="preserve"> PAGEREF _Toc14278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_Toc26706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8.  重新招标和不再招标</w:t>
      </w:r>
      <w:r>
        <w:rPr>
          <w:i w:val="0"/>
          <w:iCs w:val="0"/>
        </w:rPr>
        <w:tab/>
      </w:r>
      <w:r>
        <w:rPr>
          <w:i w:val="0"/>
          <w:iCs w:val="0"/>
        </w:rPr>
        <w:fldChar w:fldCharType="begin"/>
      </w:r>
      <w:r>
        <w:rPr>
          <w:i w:val="0"/>
          <w:iCs w:val="0"/>
        </w:rPr>
        <w:instrText xml:space="preserve"> PAGEREF _Toc26706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_Toc16103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8.1  重新招标的情形</w:t>
      </w:r>
      <w:r>
        <w:rPr>
          <w:i w:val="0"/>
          <w:iCs w:val="0"/>
        </w:rPr>
        <w:tab/>
      </w:r>
      <w:r>
        <w:rPr>
          <w:i w:val="0"/>
          <w:iCs w:val="0"/>
        </w:rPr>
        <w:fldChar w:fldCharType="begin"/>
      </w:r>
      <w:r>
        <w:rPr>
          <w:i w:val="0"/>
          <w:iCs w:val="0"/>
        </w:rPr>
        <w:instrText xml:space="preserve"> PAGEREF _Toc16103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_Toc19883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8.2  重新招标和不再招标</w:t>
      </w:r>
      <w:r>
        <w:rPr>
          <w:i w:val="0"/>
          <w:iCs w:val="0"/>
        </w:rPr>
        <w:tab/>
      </w:r>
      <w:r>
        <w:rPr>
          <w:i w:val="0"/>
          <w:iCs w:val="0"/>
        </w:rPr>
        <w:fldChar w:fldCharType="begin"/>
      </w:r>
      <w:r>
        <w:rPr>
          <w:i w:val="0"/>
          <w:iCs w:val="0"/>
        </w:rPr>
        <w:instrText xml:space="preserve"> PAGEREF _Toc19883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_Toc18498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9.  纪律和监督</w:t>
      </w:r>
      <w:r>
        <w:rPr>
          <w:i w:val="0"/>
          <w:iCs w:val="0"/>
        </w:rPr>
        <w:tab/>
      </w:r>
      <w:r>
        <w:rPr>
          <w:i w:val="0"/>
          <w:iCs w:val="0"/>
        </w:rPr>
        <w:fldChar w:fldCharType="begin"/>
      </w:r>
      <w:r>
        <w:rPr>
          <w:i w:val="0"/>
          <w:iCs w:val="0"/>
        </w:rPr>
        <w:instrText xml:space="preserve"> PAGEREF _Toc18498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9.1  对招标人的纪律要求</w:t>
      </w:r>
      <w:r>
        <w:rPr>
          <w:i w:val="0"/>
          <w:iCs w:val="0"/>
        </w:rPr>
        <w:tab/>
      </w:r>
      <w:r>
        <w:rPr>
          <w:i w:val="0"/>
          <w:iCs w:val="0"/>
        </w:rPr>
        <w:fldChar w:fldCharType="begin"/>
      </w:r>
      <w:r>
        <w:rPr>
          <w:i w:val="0"/>
          <w:iCs w:val="0"/>
        </w:rPr>
        <w:instrText xml:space="preserve"> PAGEREF _Toc2185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9.2  对投标人的纪律要求</w:t>
      </w:r>
      <w:r>
        <w:rPr>
          <w:i w:val="0"/>
          <w:iCs w:val="0"/>
        </w:rPr>
        <w:tab/>
      </w:r>
      <w:r>
        <w:rPr>
          <w:i w:val="0"/>
          <w:iCs w:val="0"/>
        </w:rPr>
        <w:fldChar w:fldCharType="begin"/>
      </w:r>
      <w:r>
        <w:rPr>
          <w:i w:val="0"/>
          <w:iCs w:val="0"/>
        </w:rPr>
        <w:instrText xml:space="preserve"> PAGEREF _Toc2431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_Toc2919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9.3  对评标委员会成员的纪律要求</w:t>
      </w:r>
      <w:r>
        <w:rPr>
          <w:i w:val="0"/>
          <w:iCs w:val="0"/>
        </w:rPr>
        <w:tab/>
      </w:r>
      <w:r>
        <w:rPr>
          <w:i w:val="0"/>
          <w:iCs w:val="0"/>
        </w:rPr>
        <w:fldChar w:fldCharType="begin"/>
      </w:r>
      <w:r>
        <w:rPr>
          <w:i w:val="0"/>
          <w:iCs w:val="0"/>
        </w:rPr>
        <w:instrText xml:space="preserve"> PAGEREF _Toc2919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_Toc22724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9.4  对与评标活动有关的工作人员的纪律要求</w:t>
      </w:r>
      <w:r>
        <w:rPr>
          <w:i w:val="0"/>
          <w:iCs w:val="0"/>
        </w:rPr>
        <w:tab/>
      </w:r>
      <w:r>
        <w:rPr>
          <w:i w:val="0"/>
          <w:iCs w:val="0"/>
        </w:rPr>
        <w:fldChar w:fldCharType="begin"/>
      </w:r>
      <w:r>
        <w:rPr>
          <w:i w:val="0"/>
          <w:iCs w:val="0"/>
        </w:rPr>
        <w:instrText xml:space="preserve"> PAGEREF _Toc22724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_Toc4900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9.5  投诉</w:t>
      </w:r>
      <w:r>
        <w:rPr>
          <w:i w:val="0"/>
          <w:iCs w:val="0"/>
        </w:rPr>
        <w:tab/>
      </w:r>
      <w:r>
        <w:rPr>
          <w:i w:val="0"/>
          <w:iCs w:val="0"/>
        </w:rPr>
        <w:fldChar w:fldCharType="begin"/>
      </w:r>
      <w:r>
        <w:rPr>
          <w:i w:val="0"/>
          <w:iCs w:val="0"/>
        </w:rPr>
        <w:instrText xml:space="preserve"> PAGEREF _Toc4900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_Toc27024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10. 需要补充的其他内容</w:t>
      </w:r>
      <w:r>
        <w:rPr>
          <w:i w:val="0"/>
          <w:iCs w:val="0"/>
        </w:rPr>
        <w:tab/>
      </w:r>
      <w:r>
        <w:rPr>
          <w:i w:val="0"/>
          <w:iCs w:val="0"/>
        </w:rPr>
        <w:fldChar w:fldCharType="begin"/>
      </w:r>
      <w:r>
        <w:rPr>
          <w:i w:val="0"/>
          <w:iCs w:val="0"/>
        </w:rPr>
        <w:instrText xml:space="preserve"> PAGEREF _Toc27024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_Toc20181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第三章评标办法（综合评估法）</w:t>
      </w:r>
      <w:r>
        <w:rPr>
          <w:i w:val="0"/>
          <w:iCs w:val="0"/>
        </w:rPr>
        <w:tab/>
      </w:r>
      <w:r>
        <w:rPr>
          <w:i w:val="0"/>
          <w:iCs w:val="0"/>
        </w:rPr>
        <w:fldChar w:fldCharType="begin"/>
      </w:r>
      <w:r>
        <w:rPr>
          <w:i w:val="0"/>
          <w:iCs w:val="0"/>
        </w:rPr>
        <w:instrText xml:space="preserve"> PAGEREF _Toc20181 \h </w:instrText>
      </w:r>
      <w:r>
        <w:rPr>
          <w:i w:val="0"/>
          <w:iCs w:val="0"/>
        </w:rPr>
        <w:fldChar w:fldCharType="separate"/>
      </w:r>
      <w:r>
        <w:rPr>
          <w:i w:val="0"/>
          <w:iCs w:val="0"/>
        </w:rPr>
        <w:t>56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_Toc14808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评标办法前附表</w:t>
      </w:r>
      <w:r>
        <w:rPr>
          <w:i w:val="0"/>
          <w:iCs w:val="0"/>
        </w:rPr>
        <w:tab/>
      </w:r>
      <w:r>
        <w:rPr>
          <w:i w:val="0"/>
          <w:iCs w:val="0"/>
        </w:rPr>
        <w:fldChar w:fldCharType="begin"/>
      </w:r>
      <w:r>
        <w:rPr>
          <w:i w:val="0"/>
          <w:iCs w:val="0"/>
        </w:rPr>
        <w:instrText xml:space="preserve"> PAGEREF _Toc14808 \h </w:instrText>
      </w:r>
      <w:r>
        <w:rPr>
          <w:i w:val="0"/>
          <w:iCs w:val="0"/>
        </w:rPr>
        <w:fldChar w:fldCharType="separate"/>
      </w:r>
      <w:r>
        <w:rPr>
          <w:i w:val="0"/>
          <w:iCs w:val="0"/>
        </w:rPr>
        <w:t>56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_Toc27405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 评标方法</w:t>
      </w:r>
      <w:r>
        <w:rPr>
          <w:i w:val="0"/>
          <w:iCs w:val="0"/>
        </w:rPr>
        <w:tab/>
      </w:r>
      <w:r>
        <w:rPr>
          <w:i w:val="0"/>
          <w:iCs w:val="0"/>
        </w:rPr>
        <w:fldChar w:fldCharType="begin"/>
      </w:r>
      <w:r>
        <w:rPr>
          <w:i w:val="0"/>
          <w:iCs w:val="0"/>
        </w:rPr>
        <w:instrText xml:space="preserve"> PAGEREF _Toc27405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_Toc30885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 评审标准</w:t>
      </w:r>
      <w:r>
        <w:rPr>
          <w:i w:val="0"/>
          <w:iCs w:val="0"/>
        </w:rPr>
        <w:tab/>
      </w:r>
      <w:r>
        <w:rPr>
          <w:i w:val="0"/>
          <w:iCs w:val="0"/>
        </w:rPr>
        <w:fldChar w:fldCharType="begin"/>
      </w:r>
      <w:r>
        <w:rPr>
          <w:i w:val="0"/>
          <w:iCs w:val="0"/>
        </w:rPr>
        <w:instrText xml:space="preserve"> PAGEREF _Toc30885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_Toc17508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2.1 初步评审标准</w:t>
      </w:r>
      <w:r>
        <w:rPr>
          <w:i w:val="0"/>
          <w:iCs w:val="0"/>
        </w:rPr>
        <w:tab/>
      </w:r>
      <w:r>
        <w:rPr>
          <w:i w:val="0"/>
          <w:iCs w:val="0"/>
        </w:rPr>
        <w:fldChar w:fldCharType="begin"/>
      </w:r>
      <w:r>
        <w:rPr>
          <w:i w:val="0"/>
          <w:iCs w:val="0"/>
        </w:rPr>
        <w:instrText xml:space="preserve"> PAGEREF _Toc17508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_Toc15105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2.2 分值构成与评分标准</w:t>
      </w:r>
      <w:r>
        <w:rPr>
          <w:i w:val="0"/>
          <w:iCs w:val="0"/>
        </w:rPr>
        <w:tab/>
      </w:r>
      <w:r>
        <w:rPr>
          <w:i w:val="0"/>
          <w:iCs w:val="0"/>
        </w:rPr>
        <w:fldChar w:fldCharType="begin"/>
      </w:r>
      <w:r>
        <w:rPr>
          <w:i w:val="0"/>
          <w:iCs w:val="0"/>
        </w:rPr>
        <w:instrText xml:space="preserve"> PAGEREF _Toc15105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_Toc25420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 评标程序</w:t>
      </w:r>
      <w:r>
        <w:rPr>
          <w:i w:val="0"/>
          <w:iCs w:val="0"/>
        </w:rPr>
        <w:tab/>
      </w:r>
      <w:r>
        <w:rPr>
          <w:i w:val="0"/>
          <w:iCs w:val="0"/>
        </w:rPr>
        <w:fldChar w:fldCharType="begin"/>
      </w:r>
      <w:r>
        <w:rPr>
          <w:i w:val="0"/>
          <w:iCs w:val="0"/>
        </w:rPr>
        <w:instrText xml:space="preserve"> PAGEREF _Toc25420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_Toc13168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3.1 初步评审</w:t>
      </w:r>
      <w:r>
        <w:rPr>
          <w:i w:val="0"/>
          <w:iCs w:val="0"/>
        </w:rPr>
        <w:tab/>
      </w:r>
      <w:r>
        <w:rPr>
          <w:i w:val="0"/>
          <w:iCs w:val="0"/>
        </w:rPr>
        <w:fldChar w:fldCharType="begin"/>
      </w:r>
      <w:r>
        <w:rPr>
          <w:i w:val="0"/>
          <w:iCs w:val="0"/>
        </w:rPr>
        <w:instrText xml:space="preserve"> PAGEREF _Toc13168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_Toc23549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3.2 详细评审</w:t>
      </w:r>
      <w:r>
        <w:rPr>
          <w:i w:val="0"/>
          <w:iCs w:val="0"/>
        </w:rPr>
        <w:tab/>
      </w:r>
      <w:r>
        <w:rPr>
          <w:i w:val="0"/>
          <w:iCs w:val="0"/>
        </w:rPr>
        <w:fldChar w:fldCharType="begin"/>
      </w:r>
      <w:r>
        <w:rPr>
          <w:i w:val="0"/>
          <w:iCs w:val="0"/>
        </w:rPr>
        <w:instrText xml:space="preserve"> PAGEREF _Toc23549 \h </w:instrText>
      </w:r>
      <w:r>
        <w:rPr>
          <w:i w:val="0"/>
          <w:iCs w:val="0"/>
        </w:rPr>
        <w:fldChar w:fldCharType="separate"/>
      </w:r>
      <w:r>
        <w:rPr>
          <w:i w:val="0"/>
          <w:iCs w:val="0"/>
        </w:rPr>
        <w:t>68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_Toc15157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3.3 投标文件的澄清</w:t>
      </w:r>
      <w:r>
        <w:rPr>
          <w:i w:val="0"/>
          <w:iCs w:val="0"/>
        </w:rPr>
        <w:tab/>
      </w:r>
      <w:r>
        <w:rPr>
          <w:i w:val="0"/>
          <w:iCs w:val="0"/>
        </w:rPr>
        <w:fldChar w:fldCharType="begin"/>
      </w:r>
      <w:r>
        <w:rPr>
          <w:i w:val="0"/>
          <w:iCs w:val="0"/>
        </w:rPr>
        <w:instrText xml:space="preserve"> PAGEREF _Toc15157 \h </w:instrText>
      </w:r>
      <w:r>
        <w:rPr>
          <w:i w:val="0"/>
          <w:iCs w:val="0"/>
        </w:rPr>
        <w:fldChar w:fldCharType="separate"/>
      </w:r>
      <w:r>
        <w:rPr>
          <w:i w:val="0"/>
          <w:iCs w:val="0"/>
        </w:rPr>
        <w:t>68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_Toc28896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3.4 评标结果</w:t>
      </w:r>
      <w:r>
        <w:rPr>
          <w:i w:val="0"/>
          <w:iCs w:val="0"/>
        </w:rPr>
        <w:tab/>
      </w:r>
      <w:r>
        <w:rPr>
          <w:i w:val="0"/>
          <w:iCs w:val="0"/>
        </w:rPr>
        <w:fldChar w:fldCharType="begin"/>
      </w:r>
      <w:r>
        <w:rPr>
          <w:i w:val="0"/>
          <w:iCs w:val="0"/>
        </w:rPr>
        <w:instrText xml:space="preserve"> PAGEREF _Toc28896 \h </w:instrText>
      </w:r>
      <w:r>
        <w:rPr>
          <w:i w:val="0"/>
          <w:iCs w:val="0"/>
        </w:rPr>
        <w:fldChar w:fldCharType="separate"/>
      </w:r>
      <w:r>
        <w:rPr>
          <w:i w:val="0"/>
          <w:iCs w:val="0"/>
        </w:rPr>
        <w:t>68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_Toc31764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附件：综合评估法否决投标情况一览表</w:t>
      </w:r>
      <w:r>
        <w:rPr>
          <w:i w:val="0"/>
          <w:iCs w:val="0"/>
        </w:rPr>
        <w:tab/>
      </w:r>
      <w:r>
        <w:rPr>
          <w:i w:val="0"/>
          <w:iCs w:val="0"/>
        </w:rPr>
        <w:fldChar w:fldCharType="begin"/>
      </w:r>
      <w:r>
        <w:rPr>
          <w:i w:val="0"/>
          <w:iCs w:val="0"/>
        </w:rPr>
        <w:instrText xml:space="preserve"> PAGEREF _Toc31764 \h </w:instrText>
      </w:r>
      <w:r>
        <w:rPr>
          <w:i w:val="0"/>
          <w:iCs w:val="0"/>
        </w:rPr>
        <w:fldChar w:fldCharType="separate"/>
      </w:r>
      <w:r>
        <w:rPr>
          <w:i w:val="0"/>
          <w:iCs w:val="0"/>
        </w:rPr>
        <w:t>69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_Toc9035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kern w:val="0"/>
          <w:szCs w:val="44"/>
          <w:highlight w:val="none"/>
        </w:rPr>
        <w:t>第三章  评标办法（经评审的最低投标价法）</w:t>
      </w:r>
      <w:r>
        <w:rPr>
          <w:i w:val="0"/>
          <w:iCs w:val="0"/>
        </w:rPr>
        <w:tab/>
      </w:r>
      <w:r>
        <w:rPr>
          <w:i w:val="0"/>
          <w:iCs w:val="0"/>
        </w:rPr>
        <w:fldChar w:fldCharType="begin"/>
      </w:r>
      <w:r>
        <w:rPr>
          <w:i w:val="0"/>
          <w:iCs w:val="0"/>
        </w:rPr>
        <w:instrText xml:space="preserve"> PAGEREF _Toc9035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32"/>
          <w:highlight w:val="none"/>
        </w:rPr>
        <w:t>评标办法前附表</w:t>
      </w:r>
      <w:r>
        <w:rPr>
          <w:i w:val="0"/>
          <w:iCs w:val="0"/>
        </w:rPr>
        <w:tab/>
      </w:r>
      <w:r>
        <w:rPr>
          <w:i w:val="0"/>
          <w:iCs w:val="0"/>
        </w:rPr>
        <w:fldChar w:fldCharType="begin"/>
      </w:r>
      <w:r>
        <w:rPr>
          <w:i w:val="0"/>
          <w:iCs w:val="0"/>
        </w:rPr>
        <w:instrText xml:space="preserve"> PAGEREF _Toc10976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_Toc21859 </w:instrText>
      </w:r>
      <w:r>
        <w:rPr>
          <w:rFonts w:hint="eastAsia" w:ascii="宋体" w:hAnsi="宋体" w:eastAsia="宋体" w:cs="宋体"/>
          <w:bCs/>
          <w:i w:val="0"/>
          <w:iCs w:val="0"/>
          <w:szCs w:val="20"/>
          <w:highlight w:val="none"/>
          <w:lang w:val="zh-CN"/>
        </w:rPr>
        <w:fldChar w:fldCharType="separate"/>
      </w:r>
      <w:r>
        <w:rPr>
          <w:rFonts w:hint="default" w:ascii="宋体" w:hAnsi="宋体"/>
          <w:i w:val="0"/>
          <w:iCs w:val="0"/>
          <w:kern w:val="0"/>
          <w:highlight w:val="none"/>
        </w:rPr>
        <w:t>条款号</w:t>
      </w:r>
      <w:r>
        <w:rPr>
          <w:i w:val="0"/>
          <w:iCs w:val="0"/>
        </w:rPr>
        <w:tab/>
      </w:r>
      <w:r>
        <w:rPr>
          <w:i w:val="0"/>
          <w:iCs w:val="0"/>
        </w:rPr>
        <w:fldChar w:fldCharType="begin"/>
      </w:r>
      <w:r>
        <w:rPr>
          <w:i w:val="0"/>
          <w:iCs w:val="0"/>
        </w:rPr>
        <w:instrText xml:space="preserve"> PAGEREF _Toc21859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_Toc10048 </w:instrText>
      </w:r>
      <w:r>
        <w:rPr>
          <w:rFonts w:hint="eastAsia" w:ascii="宋体" w:hAnsi="宋体" w:eastAsia="宋体" w:cs="宋体"/>
          <w:bCs/>
          <w:i w:val="0"/>
          <w:iCs w:val="0"/>
          <w:szCs w:val="20"/>
          <w:highlight w:val="none"/>
          <w:lang w:val="zh-CN"/>
        </w:rPr>
        <w:fldChar w:fldCharType="separate"/>
      </w:r>
      <w:r>
        <w:rPr>
          <w:rFonts w:hint="default" w:ascii="宋体" w:hAnsi="宋体"/>
          <w:i w:val="0"/>
          <w:iCs w:val="0"/>
          <w:kern w:val="0"/>
          <w:highlight w:val="none"/>
        </w:rPr>
        <w:t>评审因素</w:t>
      </w:r>
      <w:r>
        <w:rPr>
          <w:i w:val="0"/>
          <w:iCs w:val="0"/>
        </w:rPr>
        <w:tab/>
      </w:r>
      <w:r>
        <w:rPr>
          <w:i w:val="0"/>
          <w:iCs w:val="0"/>
        </w:rPr>
        <w:fldChar w:fldCharType="begin"/>
      </w:r>
      <w:r>
        <w:rPr>
          <w:i w:val="0"/>
          <w:iCs w:val="0"/>
        </w:rPr>
        <w:instrText xml:space="preserve"> PAGEREF _Toc10048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_Toc15851 </w:instrText>
      </w:r>
      <w:r>
        <w:rPr>
          <w:rFonts w:hint="eastAsia" w:ascii="宋体" w:hAnsi="宋体" w:eastAsia="宋体" w:cs="宋体"/>
          <w:bCs/>
          <w:i w:val="0"/>
          <w:iCs w:val="0"/>
          <w:szCs w:val="20"/>
          <w:highlight w:val="none"/>
          <w:lang w:val="zh-CN"/>
        </w:rPr>
        <w:fldChar w:fldCharType="separate"/>
      </w:r>
      <w:r>
        <w:rPr>
          <w:rFonts w:hint="default" w:ascii="宋体" w:hAnsi="宋体"/>
          <w:i w:val="0"/>
          <w:iCs w:val="0"/>
          <w:kern w:val="0"/>
          <w:highlight w:val="none"/>
        </w:rPr>
        <w:t>评审标准</w:t>
      </w:r>
      <w:r>
        <w:rPr>
          <w:i w:val="0"/>
          <w:iCs w:val="0"/>
        </w:rPr>
        <w:tab/>
      </w:r>
      <w:r>
        <w:rPr>
          <w:i w:val="0"/>
          <w:iCs w:val="0"/>
        </w:rPr>
        <w:fldChar w:fldCharType="begin"/>
      </w:r>
      <w:r>
        <w:rPr>
          <w:i w:val="0"/>
          <w:iCs w:val="0"/>
        </w:rPr>
        <w:instrText xml:space="preserve"> PAGEREF _Toc15851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_Toc5082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1.  评标方法</w:t>
      </w:r>
      <w:r>
        <w:rPr>
          <w:i w:val="0"/>
          <w:iCs w:val="0"/>
        </w:rPr>
        <w:tab/>
      </w:r>
      <w:r>
        <w:rPr>
          <w:i w:val="0"/>
          <w:iCs w:val="0"/>
        </w:rPr>
        <w:fldChar w:fldCharType="begin"/>
      </w:r>
      <w:r>
        <w:rPr>
          <w:i w:val="0"/>
          <w:iCs w:val="0"/>
        </w:rPr>
        <w:instrText xml:space="preserve"> PAGEREF _Toc5082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_Toc18475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2.  评审标准</w:t>
      </w:r>
      <w:r>
        <w:rPr>
          <w:i w:val="0"/>
          <w:iCs w:val="0"/>
        </w:rPr>
        <w:tab/>
      </w:r>
      <w:r>
        <w:rPr>
          <w:i w:val="0"/>
          <w:iCs w:val="0"/>
        </w:rPr>
        <w:fldChar w:fldCharType="begin"/>
      </w:r>
      <w:r>
        <w:rPr>
          <w:i w:val="0"/>
          <w:iCs w:val="0"/>
        </w:rPr>
        <w:instrText xml:space="preserve"> PAGEREF _Toc18475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_Toc15627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21"/>
          <w:highlight w:val="none"/>
        </w:rPr>
        <w:t>2.1报价排序标准</w:t>
      </w:r>
      <w:r>
        <w:rPr>
          <w:i w:val="0"/>
          <w:iCs w:val="0"/>
        </w:rPr>
        <w:tab/>
      </w:r>
      <w:r>
        <w:rPr>
          <w:i w:val="0"/>
          <w:iCs w:val="0"/>
        </w:rPr>
        <w:fldChar w:fldCharType="begin"/>
      </w:r>
      <w:r>
        <w:rPr>
          <w:i w:val="0"/>
          <w:iCs w:val="0"/>
        </w:rPr>
        <w:instrText xml:space="preserve"> PAGEREF _Toc15627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_Toc10778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21"/>
          <w:highlight w:val="none"/>
        </w:rPr>
        <w:t>2.2符合性审查标准</w:t>
      </w:r>
      <w:r>
        <w:rPr>
          <w:i w:val="0"/>
          <w:iCs w:val="0"/>
        </w:rPr>
        <w:tab/>
      </w:r>
      <w:r>
        <w:rPr>
          <w:i w:val="0"/>
          <w:iCs w:val="0"/>
        </w:rPr>
        <w:fldChar w:fldCharType="begin"/>
      </w:r>
      <w:r>
        <w:rPr>
          <w:i w:val="0"/>
          <w:iCs w:val="0"/>
        </w:rPr>
        <w:instrText xml:space="preserve"> PAGEREF _Toc10778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_Toc21834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3.  评标程序</w:t>
      </w:r>
      <w:r>
        <w:rPr>
          <w:i w:val="0"/>
          <w:iCs w:val="0"/>
        </w:rPr>
        <w:tab/>
      </w:r>
      <w:r>
        <w:rPr>
          <w:i w:val="0"/>
          <w:iCs w:val="0"/>
        </w:rPr>
        <w:fldChar w:fldCharType="begin"/>
      </w:r>
      <w:r>
        <w:rPr>
          <w:i w:val="0"/>
          <w:iCs w:val="0"/>
        </w:rPr>
        <w:instrText xml:space="preserve"> PAGEREF _Toc21834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_Toc268 </w:instrText>
      </w:r>
      <w:r>
        <w:rPr>
          <w:rFonts w:hint="eastAsia" w:ascii="宋体" w:hAnsi="宋体" w:eastAsia="宋体" w:cs="宋体"/>
          <w:bCs/>
          <w:i w:val="0"/>
          <w:iCs w:val="0"/>
          <w:szCs w:val="20"/>
          <w:highlight w:val="none"/>
          <w:lang w:val="zh-CN"/>
        </w:rPr>
        <w:fldChar w:fldCharType="separate"/>
      </w:r>
      <w:r>
        <w:rPr>
          <w:rFonts w:hint="eastAsia" w:ascii="宋体" w:hAnsi="宋体" w:cs="宋体"/>
          <w:bCs/>
          <w:i w:val="0"/>
          <w:iCs w:val="0"/>
          <w:szCs w:val="21"/>
          <w:highlight w:val="none"/>
        </w:rPr>
        <w:t>3.1报价排序</w:t>
      </w:r>
      <w:r>
        <w:rPr>
          <w:i w:val="0"/>
          <w:iCs w:val="0"/>
        </w:rPr>
        <w:tab/>
      </w:r>
      <w:r>
        <w:rPr>
          <w:i w:val="0"/>
          <w:iCs w:val="0"/>
        </w:rPr>
        <w:fldChar w:fldCharType="begin"/>
      </w:r>
      <w:r>
        <w:rPr>
          <w:i w:val="0"/>
          <w:iCs w:val="0"/>
        </w:rPr>
        <w:instrText xml:space="preserve"> PAGEREF _Toc268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_Toc10551 </w:instrText>
      </w:r>
      <w:r>
        <w:rPr>
          <w:rFonts w:hint="eastAsia" w:ascii="宋体" w:hAnsi="宋体" w:eastAsia="宋体" w:cs="宋体"/>
          <w:bCs/>
          <w:i w:val="0"/>
          <w:iCs w:val="0"/>
          <w:szCs w:val="20"/>
          <w:highlight w:val="none"/>
          <w:lang w:val="zh-CN"/>
        </w:rPr>
        <w:fldChar w:fldCharType="separate"/>
      </w:r>
      <w:r>
        <w:rPr>
          <w:rFonts w:hint="eastAsia" w:ascii="宋体" w:hAnsi="宋体" w:cs="宋体"/>
          <w:bCs/>
          <w:i w:val="0"/>
          <w:iCs w:val="0"/>
          <w:szCs w:val="21"/>
          <w:highlight w:val="none"/>
        </w:rPr>
        <w:t>3.2符合性审查</w:t>
      </w:r>
      <w:r>
        <w:rPr>
          <w:i w:val="0"/>
          <w:iCs w:val="0"/>
        </w:rPr>
        <w:tab/>
      </w:r>
      <w:r>
        <w:rPr>
          <w:i w:val="0"/>
          <w:iCs w:val="0"/>
        </w:rPr>
        <w:fldChar w:fldCharType="begin"/>
      </w:r>
      <w:r>
        <w:rPr>
          <w:i w:val="0"/>
          <w:iCs w:val="0"/>
        </w:rPr>
        <w:instrText xml:space="preserve"> PAGEREF _Toc10551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_Toc6226 </w:instrText>
      </w:r>
      <w:r>
        <w:rPr>
          <w:rFonts w:hint="eastAsia" w:ascii="宋体" w:hAnsi="宋体" w:eastAsia="宋体" w:cs="宋体"/>
          <w:bCs/>
          <w:i w:val="0"/>
          <w:iCs w:val="0"/>
          <w:szCs w:val="20"/>
          <w:highlight w:val="none"/>
          <w:lang w:val="zh-CN"/>
        </w:rPr>
        <w:fldChar w:fldCharType="separate"/>
      </w:r>
      <w:r>
        <w:rPr>
          <w:rFonts w:hint="eastAsia" w:ascii="宋体" w:hAnsi="宋体" w:cs="宋体"/>
          <w:bCs/>
          <w:i w:val="0"/>
          <w:iCs w:val="0"/>
          <w:szCs w:val="21"/>
          <w:highlight w:val="none"/>
        </w:rPr>
        <w:t>3.3 投标文件的澄清</w:t>
      </w:r>
      <w:r>
        <w:rPr>
          <w:i w:val="0"/>
          <w:iCs w:val="0"/>
        </w:rPr>
        <w:tab/>
      </w:r>
      <w:r>
        <w:rPr>
          <w:i w:val="0"/>
          <w:iCs w:val="0"/>
        </w:rPr>
        <w:fldChar w:fldCharType="begin"/>
      </w:r>
      <w:r>
        <w:rPr>
          <w:i w:val="0"/>
          <w:iCs w:val="0"/>
        </w:rPr>
        <w:instrText xml:space="preserve"> PAGEREF _Toc6226 \h </w:instrText>
      </w:r>
      <w:r>
        <w:rPr>
          <w:i w:val="0"/>
          <w:iCs w:val="0"/>
        </w:rPr>
        <w:fldChar w:fldCharType="separate"/>
      </w:r>
      <w:r>
        <w:rPr>
          <w:i w:val="0"/>
          <w:iCs w:val="0"/>
        </w:rPr>
        <w:t>78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_Toc29572 </w:instrText>
      </w:r>
      <w:r>
        <w:rPr>
          <w:rFonts w:hint="eastAsia" w:ascii="宋体" w:hAnsi="宋体" w:eastAsia="宋体" w:cs="宋体"/>
          <w:bCs/>
          <w:i w:val="0"/>
          <w:iCs w:val="0"/>
          <w:szCs w:val="20"/>
          <w:highlight w:val="none"/>
          <w:lang w:val="zh-CN"/>
        </w:rPr>
        <w:fldChar w:fldCharType="separate"/>
      </w:r>
      <w:r>
        <w:rPr>
          <w:rFonts w:hint="eastAsia" w:ascii="宋体" w:hAnsi="宋体" w:cs="宋体"/>
          <w:bCs/>
          <w:i w:val="0"/>
          <w:iCs w:val="0"/>
          <w:szCs w:val="21"/>
          <w:highlight w:val="none"/>
        </w:rPr>
        <w:t>3.4 评标结果</w:t>
      </w:r>
      <w:r>
        <w:rPr>
          <w:i w:val="0"/>
          <w:iCs w:val="0"/>
        </w:rPr>
        <w:tab/>
      </w:r>
      <w:r>
        <w:rPr>
          <w:i w:val="0"/>
          <w:iCs w:val="0"/>
        </w:rPr>
        <w:fldChar w:fldCharType="begin"/>
      </w:r>
      <w:r>
        <w:rPr>
          <w:i w:val="0"/>
          <w:iCs w:val="0"/>
        </w:rPr>
        <w:instrText xml:space="preserve"> PAGEREF _Toc29572 \h </w:instrText>
      </w:r>
      <w:r>
        <w:rPr>
          <w:i w:val="0"/>
          <w:iCs w:val="0"/>
        </w:rPr>
        <w:fldChar w:fldCharType="separate"/>
      </w:r>
      <w:r>
        <w:rPr>
          <w:i w:val="0"/>
          <w:iCs w:val="0"/>
        </w:rPr>
        <w:t>78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_Toc27096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8"/>
          <w:highlight w:val="none"/>
        </w:rPr>
        <w:t>附件A：经评审的最低投标价法否决投标情况一览表</w:t>
      </w:r>
      <w:r>
        <w:rPr>
          <w:i w:val="0"/>
          <w:iCs w:val="0"/>
        </w:rPr>
        <w:tab/>
      </w:r>
      <w:r>
        <w:rPr>
          <w:i w:val="0"/>
          <w:iCs w:val="0"/>
        </w:rPr>
        <w:fldChar w:fldCharType="begin"/>
      </w:r>
      <w:r>
        <w:rPr>
          <w:i w:val="0"/>
          <w:iCs w:val="0"/>
        </w:rPr>
        <w:instrText xml:space="preserve"> PAGEREF _Toc27096 \h </w:instrText>
      </w:r>
      <w:r>
        <w:rPr>
          <w:i w:val="0"/>
          <w:iCs w:val="0"/>
        </w:rPr>
        <w:fldChar w:fldCharType="separate"/>
      </w:r>
      <w:r>
        <w:rPr>
          <w:i w:val="0"/>
          <w:iCs w:val="0"/>
        </w:rPr>
        <w:t>79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_Toc25239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highlight w:val="none"/>
        </w:rPr>
        <w:t>第四章  合同条款及格式</w:t>
      </w:r>
      <w:r>
        <w:rPr>
          <w:i w:val="0"/>
          <w:iCs w:val="0"/>
        </w:rPr>
        <w:tab/>
      </w:r>
      <w:r>
        <w:rPr>
          <w:i w:val="0"/>
          <w:iCs w:val="0"/>
        </w:rPr>
        <w:fldChar w:fldCharType="begin"/>
      </w:r>
      <w:r>
        <w:rPr>
          <w:i w:val="0"/>
          <w:iCs w:val="0"/>
        </w:rPr>
        <w:instrText xml:space="preserve"> PAGEREF _Toc25239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_Toc5721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第一节 合同协议书</w:t>
      </w:r>
      <w:r>
        <w:rPr>
          <w:i w:val="0"/>
          <w:iCs w:val="0"/>
        </w:rPr>
        <w:tab/>
      </w:r>
      <w:r>
        <w:rPr>
          <w:i w:val="0"/>
          <w:iCs w:val="0"/>
        </w:rPr>
        <w:fldChar w:fldCharType="begin"/>
      </w:r>
      <w:r>
        <w:rPr>
          <w:i w:val="0"/>
          <w:iCs w:val="0"/>
        </w:rPr>
        <w:instrText xml:space="preserve"> PAGEREF _Toc5721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_Toc19842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第二节 通用合同条款</w:t>
      </w:r>
      <w:r>
        <w:rPr>
          <w:i w:val="0"/>
          <w:iCs w:val="0"/>
        </w:rPr>
        <w:tab/>
      </w:r>
      <w:r>
        <w:rPr>
          <w:i w:val="0"/>
          <w:iCs w:val="0"/>
        </w:rPr>
        <w:fldChar w:fldCharType="begin"/>
      </w:r>
      <w:r>
        <w:rPr>
          <w:i w:val="0"/>
          <w:iCs w:val="0"/>
        </w:rPr>
        <w:instrText xml:space="preserve"> PAGEREF _Toc19842 \h </w:instrText>
      </w:r>
      <w:r>
        <w:rPr>
          <w:i w:val="0"/>
          <w:iCs w:val="0"/>
        </w:rPr>
        <w:fldChar w:fldCharType="separate"/>
      </w:r>
      <w:r>
        <w:rPr>
          <w:i w:val="0"/>
          <w:iCs w:val="0"/>
        </w:rPr>
        <w:t>86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_Toc27499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1.一般约定</w:t>
      </w:r>
      <w:r>
        <w:rPr>
          <w:i w:val="0"/>
          <w:iCs w:val="0"/>
        </w:rPr>
        <w:tab/>
      </w:r>
      <w:r>
        <w:rPr>
          <w:i w:val="0"/>
          <w:iCs w:val="0"/>
        </w:rPr>
        <w:fldChar w:fldCharType="begin"/>
      </w:r>
      <w:r>
        <w:rPr>
          <w:i w:val="0"/>
          <w:iCs w:val="0"/>
        </w:rPr>
        <w:instrText xml:space="preserve"> PAGEREF _Toc27499 \h </w:instrText>
      </w:r>
      <w:r>
        <w:rPr>
          <w:i w:val="0"/>
          <w:iCs w:val="0"/>
        </w:rPr>
        <w:fldChar w:fldCharType="separate"/>
      </w:r>
      <w:r>
        <w:rPr>
          <w:i w:val="0"/>
          <w:iCs w:val="0"/>
        </w:rPr>
        <w:t>86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_Toc22390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2.发包人义务</w:t>
      </w:r>
      <w:r>
        <w:rPr>
          <w:i w:val="0"/>
          <w:iCs w:val="0"/>
        </w:rPr>
        <w:tab/>
      </w:r>
      <w:r>
        <w:rPr>
          <w:i w:val="0"/>
          <w:iCs w:val="0"/>
        </w:rPr>
        <w:fldChar w:fldCharType="begin"/>
      </w:r>
      <w:r>
        <w:rPr>
          <w:i w:val="0"/>
          <w:iCs w:val="0"/>
        </w:rPr>
        <w:instrText xml:space="preserve"> PAGEREF _Toc22390 \h </w:instrText>
      </w:r>
      <w:r>
        <w:rPr>
          <w:i w:val="0"/>
          <w:iCs w:val="0"/>
        </w:rPr>
        <w:fldChar w:fldCharType="separate"/>
      </w:r>
      <w:r>
        <w:rPr>
          <w:i w:val="0"/>
          <w:iCs w:val="0"/>
        </w:rPr>
        <w:t>90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_Toc21043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3.发包人管理</w:t>
      </w:r>
      <w:r>
        <w:rPr>
          <w:i w:val="0"/>
          <w:iCs w:val="0"/>
        </w:rPr>
        <w:tab/>
      </w:r>
      <w:r>
        <w:rPr>
          <w:i w:val="0"/>
          <w:iCs w:val="0"/>
        </w:rPr>
        <w:fldChar w:fldCharType="begin"/>
      </w:r>
      <w:r>
        <w:rPr>
          <w:i w:val="0"/>
          <w:iCs w:val="0"/>
        </w:rPr>
        <w:instrText xml:space="preserve"> PAGEREF _Toc21043 \h </w:instrText>
      </w:r>
      <w:r>
        <w:rPr>
          <w:i w:val="0"/>
          <w:iCs w:val="0"/>
        </w:rPr>
        <w:fldChar w:fldCharType="separate"/>
      </w:r>
      <w:r>
        <w:rPr>
          <w:i w:val="0"/>
          <w:iCs w:val="0"/>
        </w:rPr>
        <w:t>91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_Toc13523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4.设计人义务</w:t>
      </w:r>
      <w:r>
        <w:rPr>
          <w:i w:val="0"/>
          <w:iCs w:val="0"/>
        </w:rPr>
        <w:tab/>
      </w:r>
      <w:r>
        <w:rPr>
          <w:i w:val="0"/>
          <w:iCs w:val="0"/>
        </w:rPr>
        <w:fldChar w:fldCharType="begin"/>
      </w:r>
      <w:r>
        <w:rPr>
          <w:i w:val="0"/>
          <w:iCs w:val="0"/>
        </w:rPr>
        <w:instrText xml:space="preserve"> PAGEREF _Toc13523 \h </w:instrText>
      </w:r>
      <w:r>
        <w:rPr>
          <w:i w:val="0"/>
          <w:iCs w:val="0"/>
        </w:rPr>
        <w:fldChar w:fldCharType="separate"/>
      </w:r>
      <w:r>
        <w:rPr>
          <w:i w:val="0"/>
          <w:iCs w:val="0"/>
        </w:rPr>
        <w:t>92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_Toc9754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5.勘察设计要求</w:t>
      </w:r>
      <w:r>
        <w:rPr>
          <w:i w:val="0"/>
          <w:iCs w:val="0"/>
        </w:rPr>
        <w:tab/>
      </w:r>
      <w:r>
        <w:rPr>
          <w:i w:val="0"/>
          <w:iCs w:val="0"/>
        </w:rPr>
        <w:fldChar w:fldCharType="begin"/>
      </w:r>
      <w:r>
        <w:rPr>
          <w:i w:val="0"/>
          <w:iCs w:val="0"/>
        </w:rPr>
        <w:instrText xml:space="preserve"> PAGEREF _Toc9754 \h </w:instrText>
      </w:r>
      <w:r>
        <w:rPr>
          <w:i w:val="0"/>
          <w:iCs w:val="0"/>
        </w:rPr>
        <w:fldChar w:fldCharType="separate"/>
      </w:r>
      <w:r>
        <w:rPr>
          <w:i w:val="0"/>
          <w:iCs w:val="0"/>
        </w:rPr>
        <w:t>95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_Toc4547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6.开始勘察设计和完成勘察设计</w:t>
      </w:r>
      <w:r>
        <w:rPr>
          <w:i w:val="0"/>
          <w:iCs w:val="0"/>
        </w:rPr>
        <w:tab/>
      </w:r>
      <w:r>
        <w:rPr>
          <w:i w:val="0"/>
          <w:iCs w:val="0"/>
        </w:rPr>
        <w:fldChar w:fldCharType="begin"/>
      </w:r>
      <w:r>
        <w:rPr>
          <w:i w:val="0"/>
          <w:iCs w:val="0"/>
        </w:rPr>
        <w:instrText xml:space="preserve"> PAGEREF _Toc4547 \h </w:instrText>
      </w:r>
      <w:r>
        <w:rPr>
          <w:i w:val="0"/>
          <w:iCs w:val="0"/>
        </w:rPr>
        <w:fldChar w:fldCharType="separate"/>
      </w:r>
      <w:r>
        <w:rPr>
          <w:i w:val="0"/>
          <w:iCs w:val="0"/>
        </w:rPr>
        <w:t>99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_Toc12156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7.暂停勘察设计</w:t>
      </w:r>
      <w:r>
        <w:rPr>
          <w:i w:val="0"/>
          <w:iCs w:val="0"/>
        </w:rPr>
        <w:tab/>
      </w:r>
      <w:r>
        <w:rPr>
          <w:i w:val="0"/>
          <w:iCs w:val="0"/>
        </w:rPr>
        <w:fldChar w:fldCharType="begin"/>
      </w:r>
      <w:r>
        <w:rPr>
          <w:i w:val="0"/>
          <w:iCs w:val="0"/>
        </w:rPr>
        <w:instrText xml:space="preserve"> PAGEREF _Toc12156 \h </w:instrText>
      </w:r>
      <w:r>
        <w:rPr>
          <w:i w:val="0"/>
          <w:iCs w:val="0"/>
        </w:rPr>
        <w:fldChar w:fldCharType="separate"/>
      </w:r>
      <w:r>
        <w:rPr>
          <w:i w:val="0"/>
          <w:iCs w:val="0"/>
        </w:rPr>
        <w:t>100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_Toc5792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8.勘察设计文件</w:t>
      </w:r>
      <w:r>
        <w:rPr>
          <w:i w:val="0"/>
          <w:iCs w:val="0"/>
        </w:rPr>
        <w:tab/>
      </w:r>
      <w:r>
        <w:rPr>
          <w:i w:val="0"/>
          <w:iCs w:val="0"/>
        </w:rPr>
        <w:fldChar w:fldCharType="begin"/>
      </w:r>
      <w:r>
        <w:rPr>
          <w:i w:val="0"/>
          <w:iCs w:val="0"/>
        </w:rPr>
        <w:instrText xml:space="preserve"> PAGEREF _Toc5792 \h </w:instrText>
      </w:r>
      <w:r>
        <w:rPr>
          <w:i w:val="0"/>
          <w:iCs w:val="0"/>
        </w:rPr>
        <w:fldChar w:fldCharType="separate"/>
      </w:r>
      <w:r>
        <w:rPr>
          <w:i w:val="0"/>
          <w:iCs w:val="0"/>
        </w:rPr>
        <w:t>101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_Toc16524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9.勘察设计责任与保险</w:t>
      </w:r>
      <w:r>
        <w:rPr>
          <w:i w:val="0"/>
          <w:iCs w:val="0"/>
        </w:rPr>
        <w:tab/>
      </w:r>
      <w:r>
        <w:rPr>
          <w:i w:val="0"/>
          <w:iCs w:val="0"/>
        </w:rPr>
        <w:fldChar w:fldCharType="begin"/>
      </w:r>
      <w:r>
        <w:rPr>
          <w:i w:val="0"/>
          <w:iCs w:val="0"/>
        </w:rPr>
        <w:instrText xml:space="preserve"> PAGEREF _Toc16524 \h </w:instrText>
      </w:r>
      <w:r>
        <w:rPr>
          <w:i w:val="0"/>
          <w:iCs w:val="0"/>
        </w:rPr>
        <w:fldChar w:fldCharType="separate"/>
      </w:r>
      <w:r>
        <w:rPr>
          <w:i w:val="0"/>
          <w:iCs w:val="0"/>
        </w:rPr>
        <w:t>102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_Toc15394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10.施工期间配合</w:t>
      </w:r>
      <w:r>
        <w:rPr>
          <w:i w:val="0"/>
          <w:iCs w:val="0"/>
        </w:rPr>
        <w:tab/>
      </w:r>
      <w:r>
        <w:rPr>
          <w:i w:val="0"/>
          <w:iCs w:val="0"/>
        </w:rPr>
        <w:fldChar w:fldCharType="begin"/>
      </w:r>
      <w:r>
        <w:rPr>
          <w:i w:val="0"/>
          <w:iCs w:val="0"/>
        </w:rPr>
        <w:instrText xml:space="preserve"> PAGEREF _Toc15394 \h </w:instrText>
      </w:r>
      <w:r>
        <w:rPr>
          <w:i w:val="0"/>
          <w:iCs w:val="0"/>
        </w:rPr>
        <w:fldChar w:fldCharType="separate"/>
      </w:r>
      <w:r>
        <w:rPr>
          <w:i w:val="0"/>
          <w:iCs w:val="0"/>
        </w:rPr>
        <w:t>103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_Toc14320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11.合同变更</w:t>
      </w:r>
      <w:r>
        <w:rPr>
          <w:i w:val="0"/>
          <w:iCs w:val="0"/>
        </w:rPr>
        <w:tab/>
      </w:r>
      <w:r>
        <w:rPr>
          <w:i w:val="0"/>
          <w:iCs w:val="0"/>
        </w:rPr>
        <w:fldChar w:fldCharType="begin"/>
      </w:r>
      <w:r>
        <w:rPr>
          <w:i w:val="0"/>
          <w:iCs w:val="0"/>
        </w:rPr>
        <w:instrText xml:space="preserve"> PAGEREF _Toc14320 \h </w:instrText>
      </w:r>
      <w:r>
        <w:rPr>
          <w:i w:val="0"/>
          <w:iCs w:val="0"/>
        </w:rPr>
        <w:fldChar w:fldCharType="separate"/>
      </w:r>
      <w:r>
        <w:rPr>
          <w:i w:val="0"/>
          <w:iCs w:val="0"/>
        </w:rPr>
        <w:t>103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_Toc18566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12.合同价格与支付</w:t>
      </w:r>
      <w:r>
        <w:rPr>
          <w:i w:val="0"/>
          <w:iCs w:val="0"/>
        </w:rPr>
        <w:tab/>
      </w:r>
      <w:r>
        <w:rPr>
          <w:i w:val="0"/>
          <w:iCs w:val="0"/>
        </w:rPr>
        <w:fldChar w:fldCharType="begin"/>
      </w:r>
      <w:r>
        <w:rPr>
          <w:i w:val="0"/>
          <w:iCs w:val="0"/>
        </w:rPr>
        <w:instrText xml:space="preserve"> PAGEREF _Toc18566 \h </w:instrText>
      </w:r>
      <w:r>
        <w:rPr>
          <w:i w:val="0"/>
          <w:iCs w:val="0"/>
        </w:rPr>
        <w:fldChar w:fldCharType="separate"/>
      </w:r>
      <w:r>
        <w:rPr>
          <w:i w:val="0"/>
          <w:iCs w:val="0"/>
        </w:rPr>
        <w:t>104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_Toc23476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13.不可抗力</w:t>
      </w:r>
      <w:r>
        <w:rPr>
          <w:i w:val="0"/>
          <w:iCs w:val="0"/>
        </w:rPr>
        <w:tab/>
      </w:r>
      <w:r>
        <w:rPr>
          <w:i w:val="0"/>
          <w:iCs w:val="0"/>
        </w:rPr>
        <w:fldChar w:fldCharType="begin"/>
      </w:r>
      <w:r>
        <w:rPr>
          <w:i w:val="0"/>
          <w:iCs w:val="0"/>
        </w:rPr>
        <w:instrText xml:space="preserve"> PAGEREF _Toc23476 \h </w:instrText>
      </w:r>
      <w:r>
        <w:rPr>
          <w:i w:val="0"/>
          <w:iCs w:val="0"/>
        </w:rPr>
        <w:fldChar w:fldCharType="separate"/>
      </w:r>
      <w:r>
        <w:rPr>
          <w:i w:val="0"/>
          <w:iCs w:val="0"/>
        </w:rPr>
        <w:t>105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_Toc8326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14.违约</w:t>
      </w:r>
      <w:r>
        <w:rPr>
          <w:i w:val="0"/>
          <w:iCs w:val="0"/>
        </w:rPr>
        <w:tab/>
      </w:r>
      <w:r>
        <w:rPr>
          <w:i w:val="0"/>
          <w:iCs w:val="0"/>
        </w:rPr>
        <w:fldChar w:fldCharType="begin"/>
      </w:r>
      <w:r>
        <w:rPr>
          <w:i w:val="0"/>
          <w:iCs w:val="0"/>
        </w:rPr>
        <w:instrText xml:space="preserve"> PAGEREF _Toc8326 \h </w:instrText>
      </w:r>
      <w:r>
        <w:rPr>
          <w:i w:val="0"/>
          <w:iCs w:val="0"/>
        </w:rPr>
        <w:fldChar w:fldCharType="separate"/>
      </w:r>
      <w:r>
        <w:rPr>
          <w:i w:val="0"/>
          <w:iCs w:val="0"/>
        </w:rPr>
        <w:t>106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_Toc12142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15.争议的解决</w:t>
      </w:r>
      <w:r>
        <w:rPr>
          <w:i w:val="0"/>
          <w:iCs w:val="0"/>
        </w:rPr>
        <w:tab/>
      </w:r>
      <w:r>
        <w:rPr>
          <w:i w:val="0"/>
          <w:iCs w:val="0"/>
        </w:rPr>
        <w:fldChar w:fldCharType="begin"/>
      </w:r>
      <w:r>
        <w:rPr>
          <w:i w:val="0"/>
          <w:iCs w:val="0"/>
        </w:rPr>
        <w:instrText xml:space="preserve"> PAGEREF _Toc12142 \h </w:instrText>
      </w:r>
      <w:r>
        <w:rPr>
          <w:i w:val="0"/>
          <w:iCs w:val="0"/>
        </w:rPr>
        <w:fldChar w:fldCharType="separate"/>
      </w:r>
      <w:r>
        <w:rPr>
          <w:i w:val="0"/>
          <w:iCs w:val="0"/>
        </w:rPr>
        <w:t>107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_Toc8525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第三节 专用合同条款</w:t>
      </w:r>
      <w:r>
        <w:rPr>
          <w:i w:val="0"/>
          <w:iCs w:val="0"/>
        </w:rPr>
        <w:tab/>
      </w:r>
      <w:r>
        <w:rPr>
          <w:i w:val="0"/>
          <w:iCs w:val="0"/>
        </w:rPr>
        <w:fldChar w:fldCharType="begin"/>
      </w:r>
      <w:r>
        <w:rPr>
          <w:i w:val="0"/>
          <w:iCs w:val="0"/>
        </w:rPr>
        <w:instrText xml:space="preserve"> PAGEREF _Toc8525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1.一般约定</w:t>
      </w:r>
      <w:r>
        <w:rPr>
          <w:i w:val="0"/>
          <w:iCs w:val="0"/>
        </w:rPr>
        <w:tab/>
      </w:r>
      <w:r>
        <w:rPr>
          <w:i w:val="0"/>
          <w:iCs w:val="0"/>
        </w:rPr>
        <w:fldChar w:fldCharType="begin"/>
      </w:r>
      <w:r>
        <w:rPr>
          <w:i w:val="0"/>
          <w:iCs w:val="0"/>
        </w:rPr>
        <w:instrText xml:space="preserve"> PAGEREF _Toc3038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_Toc30674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2.发包人义务</w:t>
      </w:r>
      <w:r>
        <w:rPr>
          <w:i w:val="0"/>
          <w:iCs w:val="0"/>
        </w:rPr>
        <w:tab/>
      </w:r>
      <w:r>
        <w:rPr>
          <w:i w:val="0"/>
          <w:iCs w:val="0"/>
        </w:rPr>
        <w:fldChar w:fldCharType="begin"/>
      </w:r>
      <w:r>
        <w:rPr>
          <w:i w:val="0"/>
          <w:iCs w:val="0"/>
        </w:rPr>
        <w:instrText xml:space="preserve"> PAGEREF _Toc30674 \h </w:instrText>
      </w:r>
      <w:r>
        <w:rPr>
          <w:i w:val="0"/>
          <w:iCs w:val="0"/>
        </w:rPr>
        <w:fldChar w:fldCharType="separate"/>
      </w:r>
      <w:r>
        <w:rPr>
          <w:i w:val="0"/>
          <w:iCs w:val="0"/>
        </w:rPr>
        <w:t>109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_Toc11373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3.发包人管理</w:t>
      </w:r>
      <w:r>
        <w:rPr>
          <w:i w:val="0"/>
          <w:iCs w:val="0"/>
        </w:rPr>
        <w:tab/>
      </w:r>
      <w:r>
        <w:rPr>
          <w:i w:val="0"/>
          <w:iCs w:val="0"/>
        </w:rPr>
        <w:fldChar w:fldCharType="begin"/>
      </w:r>
      <w:r>
        <w:rPr>
          <w:i w:val="0"/>
          <w:iCs w:val="0"/>
        </w:rPr>
        <w:instrText xml:space="preserve"> PAGEREF _Toc11373 \h </w:instrText>
      </w:r>
      <w:r>
        <w:rPr>
          <w:i w:val="0"/>
          <w:iCs w:val="0"/>
        </w:rPr>
        <w:fldChar w:fldCharType="separate"/>
      </w:r>
      <w:r>
        <w:rPr>
          <w:i w:val="0"/>
          <w:iCs w:val="0"/>
        </w:rPr>
        <w:t>109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_Toc29415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4.设计人义务</w:t>
      </w:r>
      <w:r>
        <w:rPr>
          <w:i w:val="0"/>
          <w:iCs w:val="0"/>
        </w:rPr>
        <w:tab/>
      </w:r>
      <w:r>
        <w:rPr>
          <w:i w:val="0"/>
          <w:iCs w:val="0"/>
        </w:rPr>
        <w:fldChar w:fldCharType="begin"/>
      </w:r>
      <w:r>
        <w:rPr>
          <w:i w:val="0"/>
          <w:iCs w:val="0"/>
        </w:rPr>
        <w:instrText xml:space="preserve"> PAGEREF _Toc29415 \h </w:instrText>
      </w:r>
      <w:r>
        <w:rPr>
          <w:i w:val="0"/>
          <w:iCs w:val="0"/>
        </w:rPr>
        <w:fldChar w:fldCharType="separate"/>
      </w:r>
      <w:r>
        <w:rPr>
          <w:i w:val="0"/>
          <w:iCs w:val="0"/>
        </w:rPr>
        <w:t>110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_Toc18828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5.勘察设计要求</w:t>
      </w:r>
      <w:r>
        <w:rPr>
          <w:i w:val="0"/>
          <w:iCs w:val="0"/>
        </w:rPr>
        <w:tab/>
      </w:r>
      <w:r>
        <w:rPr>
          <w:i w:val="0"/>
          <w:iCs w:val="0"/>
        </w:rPr>
        <w:fldChar w:fldCharType="begin"/>
      </w:r>
      <w:r>
        <w:rPr>
          <w:i w:val="0"/>
          <w:iCs w:val="0"/>
        </w:rPr>
        <w:instrText xml:space="preserve"> PAGEREF _Toc18828 \h </w:instrText>
      </w:r>
      <w:r>
        <w:rPr>
          <w:i w:val="0"/>
          <w:iCs w:val="0"/>
        </w:rPr>
        <w:fldChar w:fldCharType="separate"/>
      </w:r>
      <w:r>
        <w:rPr>
          <w:i w:val="0"/>
          <w:iCs w:val="0"/>
        </w:rPr>
        <w:t>112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_Toc653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6.开始勘察设计和完成勘察设计</w:t>
      </w:r>
      <w:r>
        <w:rPr>
          <w:i w:val="0"/>
          <w:iCs w:val="0"/>
        </w:rPr>
        <w:tab/>
      </w:r>
      <w:r>
        <w:rPr>
          <w:i w:val="0"/>
          <w:iCs w:val="0"/>
        </w:rPr>
        <w:fldChar w:fldCharType="begin"/>
      </w:r>
      <w:r>
        <w:rPr>
          <w:i w:val="0"/>
          <w:iCs w:val="0"/>
        </w:rPr>
        <w:instrText xml:space="preserve"> PAGEREF _Toc653 \h </w:instrText>
      </w:r>
      <w:r>
        <w:rPr>
          <w:i w:val="0"/>
          <w:iCs w:val="0"/>
        </w:rPr>
        <w:fldChar w:fldCharType="separate"/>
      </w:r>
      <w:r>
        <w:rPr>
          <w:i w:val="0"/>
          <w:iCs w:val="0"/>
        </w:rPr>
        <w:t>113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_Toc12073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8.勘察设计文件</w:t>
      </w:r>
      <w:r>
        <w:rPr>
          <w:i w:val="0"/>
          <w:iCs w:val="0"/>
        </w:rPr>
        <w:tab/>
      </w:r>
      <w:r>
        <w:rPr>
          <w:i w:val="0"/>
          <w:iCs w:val="0"/>
        </w:rPr>
        <w:fldChar w:fldCharType="begin"/>
      </w:r>
      <w:r>
        <w:rPr>
          <w:i w:val="0"/>
          <w:iCs w:val="0"/>
        </w:rPr>
        <w:instrText xml:space="preserve"> PAGEREF _Toc12073 \h </w:instrText>
      </w:r>
      <w:r>
        <w:rPr>
          <w:i w:val="0"/>
          <w:iCs w:val="0"/>
        </w:rPr>
        <w:fldChar w:fldCharType="separate"/>
      </w:r>
      <w:r>
        <w:rPr>
          <w:i w:val="0"/>
          <w:iCs w:val="0"/>
        </w:rPr>
        <w:t>114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_Toc14125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9.勘察设计责任与保险</w:t>
      </w:r>
      <w:r>
        <w:rPr>
          <w:i w:val="0"/>
          <w:iCs w:val="0"/>
        </w:rPr>
        <w:tab/>
      </w:r>
      <w:r>
        <w:rPr>
          <w:i w:val="0"/>
          <w:iCs w:val="0"/>
        </w:rPr>
        <w:fldChar w:fldCharType="begin"/>
      </w:r>
      <w:r>
        <w:rPr>
          <w:i w:val="0"/>
          <w:iCs w:val="0"/>
        </w:rPr>
        <w:instrText xml:space="preserve"> PAGEREF _Toc14125 \h </w:instrText>
      </w:r>
      <w:r>
        <w:rPr>
          <w:i w:val="0"/>
          <w:iCs w:val="0"/>
        </w:rPr>
        <w:fldChar w:fldCharType="separate"/>
      </w:r>
      <w:r>
        <w:rPr>
          <w:i w:val="0"/>
          <w:iCs w:val="0"/>
        </w:rPr>
        <w:t>114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_Toc30600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10.施工期间配合</w:t>
      </w:r>
      <w:r>
        <w:rPr>
          <w:i w:val="0"/>
          <w:iCs w:val="0"/>
        </w:rPr>
        <w:tab/>
      </w:r>
      <w:r>
        <w:rPr>
          <w:i w:val="0"/>
          <w:iCs w:val="0"/>
        </w:rPr>
        <w:fldChar w:fldCharType="begin"/>
      </w:r>
      <w:r>
        <w:rPr>
          <w:i w:val="0"/>
          <w:iCs w:val="0"/>
        </w:rPr>
        <w:instrText xml:space="preserve"> PAGEREF _Toc30600 \h </w:instrText>
      </w:r>
      <w:r>
        <w:rPr>
          <w:i w:val="0"/>
          <w:iCs w:val="0"/>
        </w:rPr>
        <w:fldChar w:fldCharType="separate"/>
      </w:r>
      <w:r>
        <w:rPr>
          <w:i w:val="0"/>
          <w:iCs w:val="0"/>
        </w:rPr>
        <w:t>115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_Toc26477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11.合同变更</w:t>
      </w:r>
      <w:r>
        <w:rPr>
          <w:i w:val="0"/>
          <w:iCs w:val="0"/>
        </w:rPr>
        <w:tab/>
      </w:r>
      <w:r>
        <w:rPr>
          <w:i w:val="0"/>
          <w:iCs w:val="0"/>
        </w:rPr>
        <w:fldChar w:fldCharType="begin"/>
      </w:r>
      <w:r>
        <w:rPr>
          <w:i w:val="0"/>
          <w:iCs w:val="0"/>
        </w:rPr>
        <w:instrText xml:space="preserve"> PAGEREF _Toc26477 \h </w:instrText>
      </w:r>
      <w:r>
        <w:rPr>
          <w:i w:val="0"/>
          <w:iCs w:val="0"/>
        </w:rPr>
        <w:fldChar w:fldCharType="separate"/>
      </w:r>
      <w:r>
        <w:rPr>
          <w:i w:val="0"/>
          <w:iCs w:val="0"/>
        </w:rPr>
        <w:t>115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_Toc5711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12.合同价格与支付</w:t>
      </w:r>
      <w:r>
        <w:rPr>
          <w:i w:val="0"/>
          <w:iCs w:val="0"/>
        </w:rPr>
        <w:tab/>
      </w:r>
      <w:r>
        <w:rPr>
          <w:i w:val="0"/>
          <w:iCs w:val="0"/>
        </w:rPr>
        <w:fldChar w:fldCharType="begin"/>
      </w:r>
      <w:r>
        <w:rPr>
          <w:i w:val="0"/>
          <w:iCs w:val="0"/>
        </w:rPr>
        <w:instrText xml:space="preserve"> PAGEREF _Toc5711 \h </w:instrText>
      </w:r>
      <w:r>
        <w:rPr>
          <w:i w:val="0"/>
          <w:iCs w:val="0"/>
        </w:rPr>
        <w:fldChar w:fldCharType="separate"/>
      </w:r>
      <w:r>
        <w:rPr>
          <w:i w:val="0"/>
          <w:iCs w:val="0"/>
        </w:rPr>
        <w:t>115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_Toc6570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13.不可抗力</w:t>
      </w:r>
      <w:r>
        <w:rPr>
          <w:i w:val="0"/>
          <w:iCs w:val="0"/>
        </w:rPr>
        <w:tab/>
      </w:r>
      <w:r>
        <w:rPr>
          <w:i w:val="0"/>
          <w:iCs w:val="0"/>
        </w:rPr>
        <w:fldChar w:fldCharType="begin"/>
      </w:r>
      <w:r>
        <w:rPr>
          <w:i w:val="0"/>
          <w:iCs w:val="0"/>
        </w:rPr>
        <w:instrText xml:space="preserve"> PAGEREF _Toc6570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_Toc31876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14.违约</w:t>
      </w:r>
      <w:r>
        <w:rPr>
          <w:i w:val="0"/>
          <w:iCs w:val="0"/>
        </w:rPr>
        <w:tab/>
      </w:r>
      <w:r>
        <w:rPr>
          <w:i w:val="0"/>
          <w:iCs w:val="0"/>
        </w:rPr>
        <w:fldChar w:fldCharType="begin"/>
      </w:r>
      <w:r>
        <w:rPr>
          <w:i w:val="0"/>
          <w:iCs w:val="0"/>
        </w:rPr>
        <w:instrText xml:space="preserve"> PAGEREF _Toc31876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_Toc30316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15.争议的解决</w:t>
      </w:r>
      <w:r>
        <w:rPr>
          <w:i w:val="0"/>
          <w:iCs w:val="0"/>
        </w:rPr>
        <w:tab/>
      </w:r>
      <w:r>
        <w:rPr>
          <w:i w:val="0"/>
          <w:iCs w:val="0"/>
        </w:rPr>
        <w:fldChar w:fldCharType="begin"/>
      </w:r>
      <w:r>
        <w:rPr>
          <w:i w:val="0"/>
          <w:iCs w:val="0"/>
        </w:rPr>
        <w:instrText xml:space="preserve"> PAGEREF _Toc30316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_Toc9664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16.合同附件</w:t>
      </w:r>
      <w:r>
        <w:rPr>
          <w:i w:val="0"/>
          <w:iCs w:val="0"/>
        </w:rPr>
        <w:tab/>
      </w:r>
      <w:r>
        <w:rPr>
          <w:i w:val="0"/>
          <w:iCs w:val="0"/>
        </w:rPr>
        <w:fldChar w:fldCharType="begin"/>
      </w:r>
      <w:r>
        <w:rPr>
          <w:i w:val="0"/>
          <w:iCs w:val="0"/>
        </w:rPr>
        <w:instrText xml:space="preserve"> PAGEREF _Toc9664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_Toc29516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二 卷</w:t>
      </w:r>
      <w:r>
        <w:rPr>
          <w:i w:val="0"/>
          <w:iCs w:val="0"/>
        </w:rPr>
        <w:tab/>
      </w:r>
      <w:r>
        <w:rPr>
          <w:i w:val="0"/>
          <w:iCs w:val="0"/>
        </w:rPr>
        <w:fldChar w:fldCharType="begin"/>
      </w:r>
      <w:r>
        <w:rPr>
          <w:i w:val="0"/>
          <w:iCs w:val="0"/>
        </w:rPr>
        <w:instrText xml:space="preserve"> PAGEREF _Toc29516 \h </w:instrText>
      </w:r>
      <w:r>
        <w:rPr>
          <w:i w:val="0"/>
          <w:iCs w:val="0"/>
        </w:rPr>
        <w:fldChar w:fldCharType="separate"/>
      </w:r>
      <w:r>
        <w:rPr>
          <w:i w:val="0"/>
          <w:iCs w:val="0"/>
        </w:rPr>
        <w:t>126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_Toc8189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20"/>
          <w:highlight w:val="none"/>
        </w:rPr>
        <w:t>第五章  发包人要求</w:t>
      </w:r>
      <w:r>
        <w:rPr>
          <w:i w:val="0"/>
          <w:iCs w:val="0"/>
        </w:rPr>
        <w:tab/>
      </w:r>
      <w:r>
        <w:rPr>
          <w:i w:val="0"/>
          <w:iCs w:val="0"/>
        </w:rPr>
        <w:fldChar w:fldCharType="begin"/>
      </w:r>
      <w:r>
        <w:rPr>
          <w:i w:val="0"/>
          <w:iCs w:val="0"/>
        </w:rPr>
        <w:instrText xml:space="preserve"> PAGEREF _Toc8189 \h </w:instrText>
      </w:r>
      <w:r>
        <w:rPr>
          <w:i w:val="0"/>
          <w:iCs w:val="0"/>
        </w:rPr>
        <w:fldChar w:fldCharType="separate"/>
      </w:r>
      <w:r>
        <w:rPr>
          <w:i w:val="0"/>
          <w:iCs w:val="0"/>
        </w:rPr>
        <w:t>127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_Toc8733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第三卷</w:t>
      </w:r>
      <w:r>
        <w:rPr>
          <w:i w:val="0"/>
          <w:iCs w:val="0"/>
        </w:rPr>
        <w:tab/>
      </w:r>
      <w:r>
        <w:rPr>
          <w:i w:val="0"/>
          <w:iCs w:val="0"/>
        </w:rPr>
        <w:fldChar w:fldCharType="begin"/>
      </w:r>
      <w:r>
        <w:rPr>
          <w:i w:val="0"/>
          <w:iCs w:val="0"/>
        </w:rPr>
        <w:instrText xml:space="preserve"> PAGEREF _Toc8733 \h </w:instrText>
      </w:r>
      <w:r>
        <w:rPr>
          <w:i w:val="0"/>
          <w:iCs w:val="0"/>
        </w:rPr>
        <w:fldChar w:fldCharType="separate"/>
      </w:r>
      <w:r>
        <w:rPr>
          <w:i w:val="0"/>
          <w:iCs w:val="0"/>
        </w:rPr>
        <w:t>130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_Toc27282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第六章  投标文件格式</w:t>
      </w:r>
      <w:r>
        <w:rPr>
          <w:i w:val="0"/>
          <w:iCs w:val="0"/>
        </w:rPr>
        <w:tab/>
      </w:r>
      <w:r>
        <w:rPr>
          <w:i w:val="0"/>
          <w:iCs w:val="0"/>
        </w:rPr>
        <w:fldChar w:fldCharType="begin"/>
      </w:r>
      <w:r>
        <w:rPr>
          <w:i w:val="0"/>
          <w:iCs w:val="0"/>
        </w:rPr>
        <w:instrText xml:space="preserve"> PAGEREF _Toc27282 \h </w:instrText>
      </w:r>
      <w:r>
        <w:rPr>
          <w:i w:val="0"/>
          <w:iCs w:val="0"/>
        </w:rPr>
        <w:fldChar w:fldCharType="separate"/>
      </w:r>
      <w:r>
        <w:rPr>
          <w:i w:val="0"/>
          <w:iCs w:val="0"/>
        </w:rPr>
        <w:t>131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_Toc11871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一、投标函部分</w:t>
      </w:r>
      <w:r>
        <w:rPr>
          <w:i w:val="0"/>
          <w:iCs w:val="0"/>
        </w:rPr>
        <w:tab/>
      </w:r>
      <w:r>
        <w:rPr>
          <w:i w:val="0"/>
          <w:iCs w:val="0"/>
        </w:rPr>
        <w:fldChar w:fldCharType="begin"/>
      </w:r>
      <w:r>
        <w:rPr>
          <w:i w:val="0"/>
          <w:iCs w:val="0"/>
        </w:rPr>
        <w:instrText xml:space="preserve"> PAGEREF _Toc11871 \h </w:instrText>
      </w:r>
      <w:r>
        <w:rPr>
          <w:i w:val="0"/>
          <w:iCs w:val="0"/>
        </w:rPr>
        <w:fldChar w:fldCharType="separate"/>
      </w:r>
      <w:r>
        <w:rPr>
          <w:i w:val="0"/>
          <w:iCs w:val="0"/>
        </w:rPr>
        <w:t>133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（一）投标函</w:t>
      </w:r>
      <w:r>
        <w:rPr>
          <w:i w:val="0"/>
          <w:iCs w:val="0"/>
        </w:rPr>
        <w:tab/>
      </w:r>
      <w:r>
        <w:rPr>
          <w:i w:val="0"/>
          <w:iCs w:val="0"/>
        </w:rPr>
        <w:fldChar w:fldCharType="begin"/>
      </w:r>
      <w:r>
        <w:rPr>
          <w:i w:val="0"/>
          <w:iCs w:val="0"/>
        </w:rPr>
        <w:instrText xml:space="preserve"> PAGEREF _Toc11877 \h </w:instrText>
      </w:r>
      <w:r>
        <w:rPr>
          <w:i w:val="0"/>
          <w:iCs w:val="0"/>
        </w:rPr>
        <w:fldChar w:fldCharType="separate"/>
      </w:r>
      <w:r>
        <w:rPr>
          <w:i w:val="0"/>
          <w:iCs w:val="0"/>
        </w:rPr>
        <w:t>135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_Toc9025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（二）投标函附录</w:t>
      </w:r>
      <w:r>
        <w:rPr>
          <w:i w:val="0"/>
          <w:iCs w:val="0"/>
        </w:rPr>
        <w:tab/>
      </w:r>
      <w:r>
        <w:rPr>
          <w:i w:val="0"/>
          <w:iCs w:val="0"/>
        </w:rPr>
        <w:fldChar w:fldCharType="begin"/>
      </w:r>
      <w:r>
        <w:rPr>
          <w:i w:val="0"/>
          <w:iCs w:val="0"/>
        </w:rPr>
        <w:instrText xml:space="preserve"> PAGEREF _Toc9025 \h </w:instrText>
      </w:r>
      <w:r>
        <w:rPr>
          <w:i w:val="0"/>
          <w:iCs w:val="0"/>
        </w:rPr>
        <w:fldChar w:fldCharType="separate"/>
      </w:r>
      <w:r>
        <w:rPr>
          <w:i w:val="0"/>
          <w:iCs w:val="0"/>
        </w:rPr>
        <w:t>137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_Toc8280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（三）法定代表人身份证明或授权委托书</w:t>
      </w:r>
      <w:r>
        <w:rPr>
          <w:i w:val="0"/>
          <w:iCs w:val="0"/>
        </w:rPr>
        <w:tab/>
      </w:r>
      <w:r>
        <w:rPr>
          <w:i w:val="0"/>
          <w:iCs w:val="0"/>
        </w:rPr>
        <w:fldChar w:fldCharType="begin"/>
      </w:r>
      <w:r>
        <w:rPr>
          <w:i w:val="0"/>
          <w:iCs w:val="0"/>
        </w:rPr>
        <w:instrText xml:space="preserve"> PAGEREF _Toc8280 \h </w:instrText>
      </w:r>
      <w:r>
        <w:rPr>
          <w:i w:val="0"/>
          <w:iCs w:val="0"/>
        </w:rPr>
        <w:fldChar w:fldCharType="separate"/>
      </w:r>
      <w:r>
        <w:rPr>
          <w:i w:val="0"/>
          <w:iCs w:val="0"/>
        </w:rPr>
        <w:t>138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_Toc10368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kern w:val="2"/>
          <w:szCs w:val="20"/>
        </w:rPr>
        <w:t xml:space="preserve">（四） </w:t>
      </w:r>
      <w:r>
        <w:rPr>
          <w:rFonts w:hint="eastAsia" w:ascii="宋体" w:hAnsi="宋体" w:eastAsia="宋体" w:cs="宋体"/>
          <w:bCs w:val="0"/>
          <w:i w:val="0"/>
          <w:iCs w:val="0"/>
          <w:szCs w:val="20"/>
          <w:highlight w:val="none"/>
        </w:rPr>
        <w:t>投标报价合理性说明（如有）</w:t>
      </w:r>
      <w:r>
        <w:rPr>
          <w:i w:val="0"/>
          <w:iCs w:val="0"/>
        </w:rPr>
        <w:tab/>
      </w:r>
      <w:r>
        <w:rPr>
          <w:i w:val="0"/>
          <w:iCs w:val="0"/>
        </w:rPr>
        <w:fldChar w:fldCharType="begin"/>
      </w:r>
      <w:r>
        <w:rPr>
          <w:i w:val="0"/>
          <w:iCs w:val="0"/>
        </w:rPr>
        <w:instrText xml:space="preserve"> PAGEREF _Toc10368 \h </w:instrText>
      </w:r>
      <w:r>
        <w:rPr>
          <w:i w:val="0"/>
          <w:iCs w:val="0"/>
        </w:rPr>
        <w:fldChar w:fldCharType="separate"/>
      </w:r>
      <w:r>
        <w:rPr>
          <w:i w:val="0"/>
          <w:iCs w:val="0"/>
        </w:rPr>
        <w:t>140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_Toc31382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五</w:t>
      </w:r>
      <w:r>
        <w:rPr>
          <w:rFonts w:hint="eastAsia" w:ascii="宋体" w:hAnsi="宋体" w:eastAsia="宋体" w:cs="宋体"/>
          <w:i w:val="0"/>
          <w:iCs w:val="0"/>
          <w:szCs w:val="20"/>
          <w:highlight w:val="none"/>
        </w:rPr>
        <w:t>）勘察费用清单（如有）</w:t>
      </w:r>
      <w:r>
        <w:rPr>
          <w:i w:val="0"/>
          <w:iCs w:val="0"/>
        </w:rPr>
        <w:tab/>
      </w:r>
      <w:r>
        <w:rPr>
          <w:i w:val="0"/>
          <w:iCs w:val="0"/>
        </w:rPr>
        <w:fldChar w:fldCharType="begin"/>
      </w:r>
      <w:r>
        <w:rPr>
          <w:i w:val="0"/>
          <w:iCs w:val="0"/>
        </w:rPr>
        <w:instrText xml:space="preserve"> PAGEREF _Toc31382 \h </w:instrText>
      </w:r>
      <w:r>
        <w:rPr>
          <w:i w:val="0"/>
          <w:iCs w:val="0"/>
        </w:rPr>
        <w:fldChar w:fldCharType="separate"/>
      </w:r>
      <w:r>
        <w:rPr>
          <w:i w:val="0"/>
          <w:iCs w:val="0"/>
        </w:rPr>
        <w:t>141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_Toc23102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六</w:t>
      </w:r>
      <w:r>
        <w:rPr>
          <w:rFonts w:hint="eastAsia" w:ascii="宋体" w:hAnsi="宋体" w:eastAsia="宋体" w:cs="宋体"/>
          <w:i w:val="0"/>
          <w:iCs w:val="0"/>
          <w:szCs w:val="20"/>
          <w:highlight w:val="none"/>
        </w:rPr>
        <w:t>）设计费用清单（如有）</w:t>
      </w:r>
      <w:r>
        <w:rPr>
          <w:i w:val="0"/>
          <w:iCs w:val="0"/>
        </w:rPr>
        <w:tab/>
      </w:r>
      <w:r>
        <w:rPr>
          <w:i w:val="0"/>
          <w:iCs w:val="0"/>
        </w:rPr>
        <w:fldChar w:fldCharType="begin"/>
      </w:r>
      <w:r>
        <w:rPr>
          <w:i w:val="0"/>
          <w:iCs w:val="0"/>
        </w:rPr>
        <w:instrText xml:space="preserve"> PAGEREF _Toc23102 \h </w:instrText>
      </w:r>
      <w:r>
        <w:rPr>
          <w:i w:val="0"/>
          <w:iCs w:val="0"/>
        </w:rPr>
        <w:fldChar w:fldCharType="separate"/>
      </w:r>
      <w:r>
        <w:rPr>
          <w:i w:val="0"/>
          <w:iCs w:val="0"/>
        </w:rPr>
        <w:t>142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_Toc527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二、商务部分</w:t>
      </w:r>
      <w:r>
        <w:rPr>
          <w:i w:val="0"/>
          <w:iCs w:val="0"/>
        </w:rPr>
        <w:tab/>
      </w:r>
      <w:r>
        <w:rPr>
          <w:i w:val="0"/>
          <w:iCs w:val="0"/>
        </w:rPr>
        <w:fldChar w:fldCharType="begin"/>
      </w:r>
      <w:r>
        <w:rPr>
          <w:i w:val="0"/>
          <w:iCs w:val="0"/>
        </w:rPr>
        <w:instrText xml:space="preserve"> PAGEREF _Toc527 \h </w:instrText>
      </w:r>
      <w:r>
        <w:rPr>
          <w:i w:val="0"/>
          <w:iCs w:val="0"/>
        </w:rPr>
        <w:fldChar w:fldCharType="separate"/>
      </w:r>
      <w:r>
        <w:rPr>
          <w:i w:val="0"/>
          <w:iCs w:val="0"/>
        </w:rPr>
        <w:t>143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_Toc17647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三、技术部分</w:t>
      </w:r>
      <w:r>
        <w:rPr>
          <w:i w:val="0"/>
          <w:iCs w:val="0"/>
        </w:rPr>
        <w:tab/>
      </w:r>
      <w:r>
        <w:rPr>
          <w:i w:val="0"/>
          <w:iCs w:val="0"/>
        </w:rPr>
        <w:fldChar w:fldCharType="begin"/>
      </w:r>
      <w:r>
        <w:rPr>
          <w:i w:val="0"/>
          <w:iCs w:val="0"/>
        </w:rPr>
        <w:instrText xml:space="preserve"> PAGEREF _Toc17647 \h </w:instrText>
      </w:r>
      <w:r>
        <w:rPr>
          <w:i w:val="0"/>
          <w:iCs w:val="0"/>
        </w:rPr>
        <w:fldChar w:fldCharType="separate"/>
      </w:r>
      <w:r>
        <w:rPr>
          <w:i w:val="0"/>
          <w:iCs w:val="0"/>
        </w:rPr>
        <w:t>147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_Toc32202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四、资格审查部分</w:t>
      </w:r>
      <w:r>
        <w:rPr>
          <w:i w:val="0"/>
          <w:iCs w:val="0"/>
        </w:rPr>
        <w:tab/>
      </w:r>
      <w:r>
        <w:rPr>
          <w:i w:val="0"/>
          <w:iCs w:val="0"/>
        </w:rPr>
        <w:fldChar w:fldCharType="begin"/>
      </w:r>
      <w:r>
        <w:rPr>
          <w:i w:val="0"/>
          <w:iCs w:val="0"/>
        </w:rPr>
        <w:instrText xml:space="preserve"> PAGEREF _Toc32202 \h </w:instrText>
      </w:r>
      <w:r>
        <w:rPr>
          <w:i w:val="0"/>
          <w:iCs w:val="0"/>
        </w:rPr>
        <w:fldChar w:fldCharType="separate"/>
      </w:r>
      <w:r>
        <w:rPr>
          <w:i w:val="0"/>
          <w:iCs w:val="0"/>
        </w:rPr>
        <w:t>149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_Toc32118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一</w:t>
      </w:r>
      <w:r>
        <w:rPr>
          <w:rFonts w:hint="eastAsia" w:ascii="宋体" w:hAnsi="宋体" w:eastAsia="宋体" w:cs="宋体"/>
          <w:i w:val="0"/>
          <w:iCs w:val="0"/>
          <w:szCs w:val="20"/>
          <w:highlight w:val="none"/>
        </w:rPr>
        <w:t>）法定代表人身份证明或授权委托书</w:t>
      </w:r>
      <w:r>
        <w:rPr>
          <w:i w:val="0"/>
          <w:iCs w:val="0"/>
        </w:rPr>
        <w:tab/>
      </w:r>
      <w:r>
        <w:rPr>
          <w:i w:val="0"/>
          <w:iCs w:val="0"/>
        </w:rPr>
        <w:fldChar w:fldCharType="begin"/>
      </w:r>
      <w:r>
        <w:rPr>
          <w:i w:val="0"/>
          <w:iCs w:val="0"/>
        </w:rPr>
        <w:instrText xml:space="preserve"> PAGEREF _Toc32118 \h </w:instrText>
      </w:r>
      <w:r>
        <w:rPr>
          <w:i w:val="0"/>
          <w:iCs w:val="0"/>
        </w:rPr>
        <w:fldChar w:fldCharType="separate"/>
      </w:r>
      <w:r>
        <w:rPr>
          <w:i w:val="0"/>
          <w:iCs w:val="0"/>
        </w:rPr>
        <w:t>152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_Toc13228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二</w:t>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eastAsia="zh-CN"/>
        </w:rPr>
        <w:t>共同投标协议</w:t>
      </w:r>
      <w:r>
        <w:rPr>
          <w:rFonts w:hint="eastAsia" w:ascii="宋体" w:hAnsi="宋体" w:eastAsia="宋体" w:cs="宋体"/>
          <w:i w:val="0"/>
          <w:iCs w:val="0"/>
          <w:szCs w:val="20"/>
          <w:highlight w:val="none"/>
        </w:rPr>
        <w:t>（如有）</w:t>
      </w:r>
      <w:r>
        <w:rPr>
          <w:i w:val="0"/>
          <w:iCs w:val="0"/>
        </w:rPr>
        <w:tab/>
      </w:r>
      <w:r>
        <w:rPr>
          <w:i w:val="0"/>
          <w:iCs w:val="0"/>
        </w:rPr>
        <w:fldChar w:fldCharType="begin"/>
      </w:r>
      <w:r>
        <w:rPr>
          <w:i w:val="0"/>
          <w:iCs w:val="0"/>
        </w:rPr>
        <w:instrText xml:space="preserve"> PAGEREF _Toc13228 \h </w:instrText>
      </w:r>
      <w:r>
        <w:rPr>
          <w:i w:val="0"/>
          <w:iCs w:val="0"/>
        </w:rPr>
        <w:fldChar w:fldCharType="separate"/>
      </w:r>
      <w:r>
        <w:rPr>
          <w:i w:val="0"/>
          <w:iCs w:val="0"/>
        </w:rPr>
        <w:t>154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_Toc5513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三</w:t>
      </w:r>
      <w:r>
        <w:rPr>
          <w:rFonts w:hint="eastAsia" w:ascii="宋体" w:hAnsi="宋体" w:eastAsia="宋体" w:cs="宋体"/>
          <w:i w:val="0"/>
          <w:iCs w:val="0"/>
          <w:szCs w:val="20"/>
          <w:highlight w:val="none"/>
        </w:rPr>
        <w:t>）承诺</w:t>
      </w:r>
      <w:r>
        <w:rPr>
          <w:i w:val="0"/>
          <w:iCs w:val="0"/>
        </w:rPr>
        <w:tab/>
      </w:r>
      <w:r>
        <w:rPr>
          <w:i w:val="0"/>
          <w:iCs w:val="0"/>
        </w:rPr>
        <w:fldChar w:fldCharType="begin"/>
      </w:r>
      <w:r>
        <w:rPr>
          <w:i w:val="0"/>
          <w:iCs w:val="0"/>
        </w:rPr>
        <w:instrText xml:space="preserve"> PAGEREF _Toc5513 \h </w:instrText>
      </w:r>
      <w:r>
        <w:rPr>
          <w:i w:val="0"/>
          <w:iCs w:val="0"/>
        </w:rPr>
        <w:fldChar w:fldCharType="separate"/>
      </w:r>
      <w:r>
        <w:rPr>
          <w:i w:val="0"/>
          <w:iCs w:val="0"/>
        </w:rPr>
        <w:t>156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_Toc13798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四</w:t>
      </w:r>
      <w:r>
        <w:rPr>
          <w:rFonts w:hint="eastAsia" w:ascii="宋体" w:hAnsi="宋体" w:eastAsia="宋体" w:cs="宋体"/>
          <w:i w:val="0"/>
          <w:iCs w:val="0"/>
          <w:szCs w:val="20"/>
          <w:highlight w:val="none"/>
        </w:rPr>
        <w:t>）其他资料</w:t>
      </w:r>
      <w:r>
        <w:rPr>
          <w:i w:val="0"/>
          <w:iCs w:val="0"/>
        </w:rPr>
        <w:tab/>
      </w:r>
      <w:r>
        <w:rPr>
          <w:i w:val="0"/>
          <w:iCs w:val="0"/>
        </w:rPr>
        <w:fldChar w:fldCharType="begin"/>
      </w:r>
      <w:r>
        <w:rPr>
          <w:i w:val="0"/>
          <w:iCs w:val="0"/>
        </w:rPr>
        <w:instrText xml:space="preserve"> PAGEREF _Toc13798 \h </w:instrText>
      </w:r>
      <w:r>
        <w:rPr>
          <w:i w:val="0"/>
          <w:iCs w:val="0"/>
        </w:rPr>
        <w:fldChar w:fldCharType="separate"/>
      </w:r>
      <w:r>
        <w:rPr>
          <w:i w:val="0"/>
          <w:iCs w:val="0"/>
        </w:rPr>
        <w:t>158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i w:val="0"/>
          <w:iCs w:val="0"/>
          <w:color w:val="auto"/>
          <w:highlight w:val="none"/>
        </w:rPr>
        <w:sectPr>
          <w:footerReference r:id="rId9" w:type="default"/>
          <w:pgSz w:w="11907" w:h="16840"/>
          <w:pgMar w:top="1304" w:right="1134" w:bottom="1304" w:left="1304" w:header="851" w:footer="992" w:gutter="0"/>
          <w:pgNumType w:fmt="numberInDash" w:start="1"/>
          <w:cols w:space="720" w:num="1"/>
          <w:docGrid w:linePitch="312" w:charSpace="0"/>
        </w:sectPr>
      </w:pPr>
      <w:r>
        <w:rPr>
          <w:rFonts w:hint="eastAsia" w:ascii="宋体" w:hAnsi="宋体" w:eastAsia="宋体" w:cs="宋体"/>
          <w:bCs/>
          <w:i w:val="0"/>
          <w:iCs w:val="0"/>
          <w:color w:val="auto"/>
          <w:szCs w:val="20"/>
          <w:highlight w:val="none"/>
          <w:lang w:val="zh-CN"/>
        </w:rPr>
        <w:fldChar w:fldCharType="end"/>
      </w:r>
      <w:bookmarkEnd w:id="0"/>
      <w:bookmarkStart w:id="7" w:name="_Toc430530414"/>
    </w:p>
    <w:bookmarkEnd w:id="7"/>
    <w:p>
      <w:pPr>
        <w:spacing w:line="360" w:lineRule="auto"/>
        <w:rPr>
          <w:rFonts w:hint="eastAsia" w:ascii="宋体" w:hAnsi="宋体" w:eastAsia="宋体" w:cs="宋体"/>
          <w:color w:val="auto"/>
          <w:highlight w:val="none"/>
        </w:rPr>
      </w:pPr>
    </w:p>
    <w:p>
      <w:pPr>
        <w:pStyle w:val="3"/>
        <w:spacing w:before="0" w:after="0" w:line="480" w:lineRule="auto"/>
        <w:jc w:val="center"/>
        <w:rPr>
          <w:rFonts w:hint="eastAsia" w:ascii="宋体" w:hAnsi="宋体" w:eastAsia="宋体" w:cs="宋体"/>
          <w:color w:val="auto"/>
          <w:sz w:val="52"/>
          <w:szCs w:val="52"/>
          <w:highlight w:val="none"/>
        </w:rPr>
      </w:pPr>
      <w:bookmarkStart w:id="8" w:name="_Toc22700"/>
      <w:bookmarkStart w:id="9" w:name="_Toc22888"/>
      <w:bookmarkStart w:id="10" w:name="_Toc509218690"/>
      <w:bookmarkStart w:id="11" w:name="_Toc29317"/>
      <w:bookmarkStart w:id="12" w:name="_Toc75856793"/>
      <w:bookmarkStart w:id="13" w:name="_Toc12921"/>
      <w:bookmarkStart w:id="14" w:name="_Toc26780"/>
      <w:bookmarkStart w:id="15" w:name="_Toc29320"/>
      <w:bookmarkStart w:id="16" w:name="_Toc14873"/>
      <w:bookmarkStart w:id="17" w:name="_Toc23297"/>
      <w:bookmarkStart w:id="18" w:name="_Toc14296"/>
      <w:r>
        <w:rPr>
          <w:rFonts w:hint="eastAsia" w:ascii="宋体" w:hAnsi="宋体" w:eastAsia="宋体" w:cs="宋体"/>
          <w:color w:val="auto"/>
          <w:sz w:val="52"/>
          <w:szCs w:val="52"/>
          <w:highlight w:val="none"/>
        </w:rPr>
        <w:t>第 一 卷</w:t>
      </w:r>
      <w:bookmarkEnd w:id="8"/>
      <w:bookmarkEnd w:id="9"/>
      <w:bookmarkEnd w:id="10"/>
      <w:bookmarkEnd w:id="11"/>
      <w:bookmarkEnd w:id="12"/>
      <w:bookmarkEnd w:id="13"/>
      <w:bookmarkEnd w:id="14"/>
      <w:bookmarkEnd w:id="15"/>
      <w:bookmarkEnd w:id="16"/>
      <w:bookmarkEnd w:id="17"/>
      <w:bookmarkEnd w:id="18"/>
    </w:p>
    <w:p>
      <w:pPr>
        <w:spacing w:line="20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3"/>
        <w:spacing w:line="360" w:lineRule="auto"/>
        <w:jc w:val="center"/>
        <w:rPr>
          <w:rFonts w:hint="eastAsia" w:ascii="宋体" w:hAnsi="宋体" w:eastAsia="宋体" w:cs="宋体"/>
          <w:snapToGrid w:val="0"/>
          <w:color w:val="auto"/>
          <w:kern w:val="0"/>
          <w:highlight w:val="none"/>
        </w:rPr>
      </w:pPr>
      <w:bookmarkStart w:id="19" w:name="_Toc224103298"/>
      <w:bookmarkStart w:id="20" w:name="_Toc24153"/>
      <w:bookmarkStart w:id="21" w:name="_Toc430530415"/>
      <w:bookmarkStart w:id="22" w:name="_Toc26678"/>
      <w:bookmarkStart w:id="23" w:name="_Toc287620666"/>
      <w:bookmarkStart w:id="24" w:name="_Toc14161"/>
      <w:bookmarkStart w:id="25" w:name="_Toc6131"/>
      <w:bookmarkStart w:id="26" w:name="_Toc18717"/>
      <w:bookmarkStart w:id="27" w:name="_Toc10951"/>
      <w:bookmarkStart w:id="28" w:name="_Toc75856794"/>
      <w:bookmarkStart w:id="29" w:name="_Toc15691"/>
      <w:bookmarkStart w:id="30" w:name="_Toc509218691"/>
      <w:bookmarkStart w:id="31" w:name="_Toc277082535"/>
      <w:bookmarkStart w:id="32" w:name="_Toc25222"/>
      <w:bookmarkStart w:id="33" w:name="_Toc287607727"/>
      <w:bookmarkStart w:id="34" w:name="_Toc21429"/>
      <w:r>
        <w:rPr>
          <w:rFonts w:hint="eastAsia" w:ascii="宋体" w:hAnsi="宋体" w:eastAsia="宋体" w:cs="宋体"/>
          <w:snapToGrid w:val="0"/>
          <w:color w:val="auto"/>
          <w:kern w:val="0"/>
          <w:highlight w:val="none"/>
        </w:rPr>
        <w:t>第一章  招标公告（适用于公开招标）</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autoSpaceDE w:val="0"/>
        <w:autoSpaceDN w:val="0"/>
        <w:adjustRightInd w:val="0"/>
        <w:snapToGrid w:val="0"/>
        <w:spacing w:line="360" w:lineRule="auto"/>
        <w:jc w:val="center"/>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u w:val="single"/>
        </w:rPr>
        <w:t xml:space="preserve">                 （项目名称）</w:t>
      </w:r>
      <w:r>
        <w:rPr>
          <w:rFonts w:hint="eastAsia" w:ascii="宋体" w:hAnsi="宋体" w:eastAsia="宋体" w:cs="宋体"/>
          <w:snapToGrid w:val="0"/>
          <w:color w:val="auto"/>
          <w:w w:val="99"/>
          <w:kern w:val="0"/>
          <w:sz w:val="28"/>
          <w:szCs w:val="28"/>
          <w:highlight w:val="none"/>
        </w:rPr>
        <w:t>招标公告</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35" w:name="_Toc224103299"/>
      <w:bookmarkStart w:id="36" w:name="_Toc200359427"/>
      <w:bookmarkStart w:id="37" w:name="_Toc430530416"/>
      <w:bookmarkStart w:id="38" w:name="_Toc277082536"/>
      <w:bookmarkStart w:id="39" w:name="_Toc287620667"/>
      <w:bookmarkStart w:id="40" w:name="_Toc287607728"/>
      <w:bookmarkStart w:id="41" w:name="_Toc22699"/>
      <w:bookmarkStart w:id="42" w:name="_Toc12375"/>
      <w:bookmarkStart w:id="43" w:name="_Toc75856795"/>
      <w:bookmarkStart w:id="44" w:name="_Toc10716"/>
      <w:bookmarkStart w:id="45" w:name="_Toc12268"/>
      <w:bookmarkStart w:id="46" w:name="_Toc509218692"/>
      <w:bookmarkStart w:id="47" w:name="_Toc200359238"/>
      <w:bookmarkStart w:id="48" w:name="_Toc16600"/>
      <w:bookmarkStart w:id="49" w:name="_Toc13755"/>
      <w:bookmarkStart w:id="50" w:name="_Toc19178"/>
      <w:bookmarkStart w:id="51" w:name="_Toc14227"/>
      <w:bookmarkStart w:id="52" w:name="_Toc10275"/>
      <w:r>
        <w:rPr>
          <w:rFonts w:hint="eastAsia" w:ascii="宋体" w:hAnsi="宋体" w:eastAsia="宋体" w:cs="宋体"/>
          <w:snapToGrid w:val="0"/>
          <w:color w:val="auto"/>
          <w:sz w:val="28"/>
          <w:szCs w:val="28"/>
          <w:highlight w:val="none"/>
        </w:rPr>
        <w:t>1.  招标条件</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 xml:space="preserve">                 （工程名称）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（项目审批</w:t>
      </w:r>
      <w:r>
        <w:rPr>
          <w:rFonts w:hint="eastAsia" w:ascii="宋体" w:hAnsi="宋体" w:eastAsia="宋体" w:cs="宋体"/>
          <w:snapToGrid w:val="0"/>
          <w:color w:val="auto"/>
          <w:kern w:val="0"/>
          <w:szCs w:val="21"/>
          <w:highlight w:val="none"/>
          <w:u w:val="single"/>
          <w:lang w:eastAsia="zh-CN"/>
        </w:rPr>
        <w:t>或</w:t>
      </w:r>
      <w:r>
        <w:rPr>
          <w:rFonts w:hint="eastAsia" w:ascii="宋体" w:hAnsi="宋体" w:eastAsia="宋体" w:cs="宋体"/>
          <w:snapToGrid w:val="0"/>
          <w:color w:val="auto"/>
          <w:kern w:val="0"/>
          <w:szCs w:val="21"/>
          <w:highlight w:val="none"/>
          <w:u w:val="single"/>
        </w:rPr>
        <w:t>核准机关名称）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（批文名称及编号）</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（资金来源）</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rPr>
        <w:t>该工程的勘察设计</w:t>
      </w:r>
      <w:r>
        <w:rPr>
          <w:rFonts w:hint="eastAsia" w:ascii="宋体" w:hAnsi="宋体" w:eastAsia="宋体" w:cs="宋体"/>
          <w:snapToGrid w:val="0"/>
          <w:color w:val="auto"/>
          <w:kern w:val="0"/>
          <w:position w:val="-2"/>
          <w:szCs w:val="21"/>
          <w:highlight w:val="none"/>
        </w:rPr>
        <w:t>进行公开招标。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53" w:name="_Toc200359428"/>
      <w:bookmarkStart w:id="54" w:name="_Toc509218693"/>
      <w:bookmarkStart w:id="55" w:name="_Toc7150"/>
      <w:bookmarkStart w:id="56" w:name="_Toc5994"/>
      <w:bookmarkStart w:id="57" w:name="_Toc430530417"/>
      <w:bookmarkStart w:id="58" w:name="_Toc1894"/>
      <w:bookmarkStart w:id="59" w:name="_Toc224103300"/>
      <w:bookmarkStart w:id="60" w:name="_Toc287607729"/>
      <w:bookmarkStart w:id="61" w:name="_Toc1771"/>
      <w:bookmarkStart w:id="62" w:name="_Toc10897"/>
      <w:bookmarkStart w:id="63" w:name="_Toc200359239"/>
      <w:bookmarkStart w:id="64" w:name="_Toc277082537"/>
      <w:bookmarkStart w:id="65" w:name="_Toc287620668"/>
      <w:bookmarkStart w:id="66" w:name="_Toc75856796"/>
      <w:bookmarkStart w:id="67" w:name="_Toc18881"/>
      <w:bookmarkStart w:id="68" w:name="_Toc2220"/>
      <w:bookmarkStart w:id="69" w:name="_Toc11340"/>
      <w:bookmarkStart w:id="70" w:name="_Toc11076"/>
      <w:r>
        <w:rPr>
          <w:rFonts w:hint="eastAsia" w:ascii="宋体" w:hAnsi="宋体" w:eastAsia="宋体" w:cs="宋体"/>
          <w:snapToGrid w:val="0"/>
          <w:color w:val="auto"/>
          <w:sz w:val="28"/>
          <w:szCs w:val="28"/>
          <w:highlight w:val="none"/>
        </w:rPr>
        <w:t>2.  项目概况与招标范围</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w:t>
      </w:r>
      <w:r>
        <w:rPr>
          <w:rFonts w:hint="eastAsia" w:ascii="宋体" w:hAnsi="宋体" w:eastAsia="宋体" w:cs="宋体"/>
          <w:i/>
          <w:snapToGrid w:val="0"/>
          <w:color w:val="auto"/>
          <w:kern w:val="0"/>
          <w:szCs w:val="21"/>
          <w:highlight w:val="none"/>
        </w:rPr>
        <w:t>项目性质、建设规模、</w:t>
      </w:r>
      <w:r>
        <w:rPr>
          <w:rFonts w:hint="eastAsia" w:ascii="宋体" w:hAnsi="宋体" w:eastAsia="宋体" w:cs="宋体"/>
          <w:i/>
          <w:color w:val="auto"/>
          <w:szCs w:val="21"/>
          <w:highlight w:val="none"/>
        </w:rPr>
        <w:t>勘察等级、设计规模或等级、</w:t>
      </w:r>
      <w:r>
        <w:rPr>
          <w:rFonts w:hint="eastAsia" w:ascii="宋体" w:hAnsi="宋体" w:eastAsia="宋体" w:cs="宋体"/>
          <w:i/>
          <w:color w:val="auto"/>
          <w:kern w:val="2"/>
          <w:sz w:val="21"/>
          <w:szCs w:val="21"/>
          <w:highlight w:val="none"/>
        </w:rPr>
        <w:t>抗震设防烈度</w:t>
      </w:r>
      <w:r>
        <w:rPr>
          <w:rFonts w:hint="eastAsia" w:ascii="宋体" w:hAnsi="宋体" w:eastAsia="宋体" w:cs="宋体"/>
          <w:i/>
          <w:color w:val="auto"/>
          <w:szCs w:val="21"/>
          <w:highlight w:val="none"/>
        </w:rPr>
        <w:t>及防洪等级</w:t>
      </w:r>
      <w:r>
        <w:rPr>
          <w:rFonts w:hint="eastAsia" w:ascii="宋体" w:hAnsi="宋体" w:eastAsia="宋体" w:cs="宋体"/>
          <w:i/>
          <w:snapToGrid w:val="0"/>
          <w:color w:val="auto"/>
          <w:kern w:val="0"/>
          <w:szCs w:val="21"/>
          <w:highlight w:val="none"/>
        </w:rPr>
        <w:t>等。]</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2.3 □本项目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w:t>
      </w:r>
      <w:r>
        <w:rPr>
          <w:rFonts w:hint="eastAsia" w:ascii="宋体" w:hAnsi="宋体" w:eastAsia="宋体" w:cs="宋体"/>
          <w:iCs/>
          <w:color w:val="auto"/>
          <w:szCs w:val="21"/>
          <w:highlight w:val="none"/>
        </w:rPr>
        <w:t>工程费估算金额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合同估算金额：</w:t>
      </w:r>
      <w:r>
        <w:rPr>
          <w:rFonts w:hint="eastAsia" w:ascii="宋体" w:hAnsi="宋体" w:eastAsia="宋体" w:cs="宋体"/>
          <w:color w:val="auto"/>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招标范围应准确明了，按照项目审批、核准文件、设计条件及相关内容采用工程专业术语进行填写。</w:t>
      </w:r>
      <w:r>
        <w:rPr>
          <w:rFonts w:hint="eastAsia" w:ascii="宋体" w:hAnsi="宋体" w:eastAsia="宋体" w:cs="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2.5 勘察设计服务期限：</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 标段划分（如有）：</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 其他：</w:t>
      </w:r>
      <w:r>
        <w:rPr>
          <w:rFonts w:hint="eastAsia" w:ascii="宋体" w:hAnsi="宋体" w:eastAsia="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71" w:name="_Toc287607730"/>
      <w:bookmarkStart w:id="72" w:name="_Toc15983"/>
      <w:bookmarkStart w:id="73" w:name="_Toc287620669"/>
      <w:bookmarkStart w:id="74" w:name="_Toc224103301"/>
      <w:bookmarkStart w:id="75" w:name="_Toc9717"/>
      <w:bookmarkStart w:id="76" w:name="_Toc27697"/>
      <w:bookmarkStart w:id="77" w:name="_Toc277082538"/>
      <w:bookmarkStart w:id="78" w:name="_Toc200359429"/>
      <w:bookmarkStart w:id="79" w:name="_Toc12404"/>
      <w:bookmarkStart w:id="80" w:name="_Toc430530418"/>
      <w:bookmarkStart w:id="81" w:name="_Toc200359240"/>
      <w:bookmarkStart w:id="82" w:name="_Toc30498"/>
      <w:bookmarkStart w:id="83" w:name="_Toc25487"/>
      <w:bookmarkStart w:id="84" w:name="_Toc2536"/>
      <w:bookmarkStart w:id="85" w:name="_Toc75856797"/>
      <w:bookmarkStart w:id="86" w:name="_Toc509218694"/>
      <w:bookmarkStart w:id="87" w:name="_Toc29531"/>
      <w:bookmarkStart w:id="88" w:name="_Toc22214"/>
      <w:r>
        <w:rPr>
          <w:rFonts w:hint="eastAsia" w:ascii="宋体" w:hAnsi="宋体" w:eastAsia="宋体" w:cs="宋体"/>
          <w:snapToGrid w:val="0"/>
          <w:color w:val="auto"/>
          <w:sz w:val="28"/>
          <w:szCs w:val="28"/>
          <w:highlight w:val="none"/>
        </w:rPr>
        <w:t>3.  投标人资格要求</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投标人应同时具备建设行政主管部门颁发的下列勘察和设计两类资质：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napToGrid w:val="0"/>
          <w:color w:val="auto"/>
          <w:kern w:val="0"/>
          <w:szCs w:val="21"/>
          <w:highlight w:val="none"/>
        </w:rPr>
        <w:t>投标人应具备下列勘察资质之一：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
          <w:color w:val="auto"/>
          <w:szCs w:val="21"/>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autoSpaceDE w:val="0"/>
        <w:autoSpaceDN w:val="0"/>
        <w:adjustRightInd w:val="0"/>
        <w:snapToGrid w:val="0"/>
        <w:spacing w:line="360" w:lineRule="auto"/>
        <w:ind w:firstLine="420" w:firstLineChars="20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w:t>
      </w:r>
      <w:r>
        <w:rPr>
          <w:rFonts w:hint="eastAsia" w:ascii="宋体" w:hAnsi="宋体" w:eastAsia="宋体" w:cs="宋体"/>
          <w:snapToGrid w:val="0"/>
          <w:color w:val="auto"/>
          <w:kern w:val="0"/>
          <w:szCs w:val="21"/>
          <w:highlight w:val="none"/>
        </w:rPr>
        <w:t>投标人应具备下列设计资质之一：</w:t>
      </w:r>
    </w:p>
    <w:p>
      <w:pPr>
        <w:pageBreakBefore w:val="0"/>
        <w:widowControl w:val="0"/>
        <w:kinsoku/>
        <w:wordWrap/>
        <w:overflowPunct/>
        <w:topLinePunct w:val="0"/>
        <w:autoSpaceDE w:val="0"/>
        <w:autoSpaceDN w:val="0"/>
        <w:bidi w:val="0"/>
        <w:adjustRightInd w:val="0"/>
        <w:snapToGrid w:val="0"/>
        <w:spacing w:line="360" w:lineRule="auto"/>
        <w:ind w:firstLine="84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①工程设计综合甲级资质。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Cs/>
          <w:color w:val="auto"/>
          <w:szCs w:val="21"/>
          <w:highlight w:val="none"/>
        </w:rPr>
      </w:pPr>
      <w:r>
        <w:rPr>
          <w:rFonts w:hint="eastAsia" w:ascii="宋体" w:hAnsi="宋体" w:eastAsia="宋体" w:cs="宋体"/>
          <w:iCs/>
          <w:color w:val="auto"/>
          <w:szCs w:val="21"/>
          <w:highlight w:val="none"/>
        </w:rPr>
        <w:t>②工程设计水利行业</w:t>
      </w:r>
      <w:r>
        <w:rPr>
          <w:rFonts w:hint="eastAsia" w:ascii="宋体" w:hAnsi="宋体" w:eastAsia="宋体" w:cs="宋体"/>
          <w:iCs/>
          <w:color w:val="auto"/>
          <w:szCs w:val="21"/>
          <w:highlight w:val="none"/>
          <w:u w:val="single"/>
        </w:rPr>
        <w:t xml:space="preserve">    </w:t>
      </w:r>
      <w:r>
        <w:rPr>
          <w:rFonts w:hint="eastAsia" w:ascii="宋体" w:hAnsi="宋体" w:eastAsia="宋体" w:cs="宋体"/>
          <w:color w:val="auto"/>
          <w:szCs w:val="21"/>
          <w:highlight w:val="none"/>
          <w:u w:val="single"/>
        </w:rPr>
        <w:t>级及以上</w:t>
      </w:r>
      <w:r>
        <w:rPr>
          <w:rFonts w:hint="eastAsia" w:ascii="宋体" w:hAnsi="宋体" w:eastAsia="宋体" w:cs="宋体"/>
          <w:iCs/>
          <w:color w:val="auto"/>
          <w:szCs w:val="21"/>
          <w:highlight w:val="none"/>
        </w:rPr>
        <w:t>资质；</w:t>
      </w:r>
    </w:p>
    <w:p>
      <w:pPr>
        <w:autoSpaceDE w:val="0"/>
        <w:autoSpaceDN w:val="0"/>
        <w:adjustRightInd w:val="0"/>
        <w:snapToGrid w:val="0"/>
        <w:spacing w:line="360" w:lineRule="auto"/>
        <w:ind w:firstLine="840" w:firstLineChars="400"/>
        <w:rPr>
          <w:rFonts w:hint="eastAsia" w:ascii="宋体" w:hAnsi="宋体" w:eastAsia="宋体" w:cs="宋体"/>
          <w:color w:val="auto"/>
          <w:szCs w:val="21"/>
          <w:highlight w:val="none"/>
        </w:rPr>
      </w:pPr>
      <w:r>
        <w:rPr>
          <w:rFonts w:hint="eastAsia" w:ascii="宋体" w:hAnsi="宋体" w:eastAsia="宋体" w:cs="宋体"/>
          <w:i w:val="0"/>
          <w:iCs/>
          <w:color w:val="auto"/>
          <w:szCs w:val="21"/>
          <w:highlight w:val="none"/>
          <w:lang w:val="en-US" w:eastAsia="zh-CN"/>
        </w:rPr>
        <w:t>③</w:t>
      </w:r>
      <w:r>
        <w:rPr>
          <w:rFonts w:hint="eastAsia" w:ascii="宋体" w:hAnsi="宋体" w:eastAsia="宋体" w:cs="宋体"/>
          <w:i w:val="0"/>
          <w:iCs/>
          <w:color w:val="auto"/>
          <w:szCs w:val="21"/>
          <w:highlight w:val="none"/>
          <w:u w:val="single"/>
          <w:lang w:val="en-US" w:eastAsia="zh-CN"/>
        </w:rPr>
        <w:t xml:space="preserve">         </w:t>
      </w:r>
      <w:r>
        <w:rPr>
          <w:rFonts w:hint="eastAsia" w:ascii="宋体" w:hAnsi="宋体" w:eastAsia="宋体" w:cs="宋体"/>
          <w:color w:val="auto"/>
          <w:highlight w:val="none"/>
        </w:rPr>
        <w:t>；</w:t>
      </w:r>
    </w:p>
    <w:p>
      <w:pPr>
        <w:pStyle w:val="2"/>
        <w:pageBreakBefore w:val="0"/>
        <w:widowControl w:val="0"/>
        <w:kinsoku/>
        <w:wordWrap/>
        <w:overflowPunct/>
        <w:topLinePunct w:val="0"/>
        <w:bidi w:val="0"/>
        <w:spacing w:after="0" w:line="360" w:lineRule="auto"/>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b/>
          <w:bCs/>
          <w:snapToGrid w:val="0"/>
          <w:color w:val="auto"/>
          <w:kern w:val="0"/>
          <w:szCs w:val="21"/>
          <w:highlight w:val="none"/>
        </w:rPr>
      </w:pPr>
      <w:r>
        <w:rPr>
          <w:rFonts w:hint="eastAsia" w:ascii="宋体" w:hAnsi="宋体" w:eastAsia="宋体" w:cs="宋体"/>
          <w:i/>
          <w:color w:val="auto"/>
          <w:szCs w:val="21"/>
          <w:highlight w:val="none"/>
        </w:rPr>
        <w:t>[提示：设计资质的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iCs/>
          <w:snapToGrid w:val="0"/>
          <w:color w:val="auto"/>
          <w:kern w:val="0"/>
          <w:szCs w:val="21"/>
          <w:highlight w:val="none"/>
        </w:rPr>
        <w:t>。</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投标人还应在人员、业绩、设备、资金等方面具有相应的勘察设计能力，详见招标文件第二章投标人须知前附表第1.4.1项内容。</w:t>
      </w:r>
    </w:p>
    <w:p>
      <w:pPr>
        <w:pageBreakBefore w:val="0"/>
        <w:widowControl w:val="0"/>
        <w:tabs>
          <w:tab w:val="left" w:pos="3045"/>
          <w:tab w:val="left" w:pos="831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本次招标□接受 □不接受联合体投标。联合体投标的，应满足下列要求：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89" w:name="_Toc30675"/>
      <w:bookmarkStart w:id="90" w:name="_Toc25021"/>
      <w:bookmarkStart w:id="91" w:name="_Toc21255"/>
      <w:bookmarkStart w:id="92" w:name="_Toc1404"/>
      <w:bookmarkStart w:id="93" w:name="_Toc1413"/>
      <w:bookmarkStart w:id="94" w:name="_Toc25295"/>
      <w:bookmarkStart w:id="95" w:name="_Toc7573"/>
      <w:bookmarkStart w:id="96" w:name="_Toc15298"/>
      <w:bookmarkStart w:id="97" w:name="_Toc287607731"/>
      <w:bookmarkStart w:id="98" w:name="_Toc75856798"/>
      <w:bookmarkStart w:id="99" w:name="_Toc277082539"/>
      <w:bookmarkStart w:id="100" w:name="_Toc200359430"/>
      <w:bookmarkStart w:id="101" w:name="_Toc287620670"/>
      <w:bookmarkStart w:id="102" w:name="_Toc28302"/>
      <w:bookmarkStart w:id="103" w:name="_Toc200359241"/>
      <w:bookmarkStart w:id="104" w:name="_Toc430530419"/>
      <w:bookmarkStart w:id="105" w:name="_Toc509218695"/>
      <w:bookmarkStart w:id="106" w:name="_Toc31979"/>
      <w:bookmarkStart w:id="107" w:name="_Toc224103302"/>
      <w:r>
        <w:rPr>
          <w:rFonts w:hint="eastAsia" w:ascii="宋体" w:hAnsi="宋体" w:eastAsia="宋体" w:cs="宋体"/>
          <w:snapToGrid w:val="0"/>
          <w:color w:val="auto"/>
          <w:sz w:val="28"/>
          <w:szCs w:val="28"/>
          <w:highlight w:val="none"/>
        </w:rPr>
        <w:t>4.  技术成果经济补偿</w:t>
      </w:r>
      <w:bookmarkEnd w:id="89"/>
      <w:bookmarkEnd w:id="90"/>
      <w:bookmarkEnd w:id="91"/>
      <w:bookmarkEnd w:id="92"/>
      <w:bookmarkEnd w:id="93"/>
      <w:bookmarkEnd w:id="94"/>
      <w:bookmarkEnd w:id="95"/>
      <w:bookmarkEnd w:id="96"/>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本次招标对未中标人投标文件中的技术成果</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rPr>
        <w:t>（给予或不给予）经济补偿。</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给予经济补偿的，招标人将按如下标准支付经济补偿费：</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08" w:name="_Toc29896"/>
      <w:bookmarkStart w:id="109" w:name="_Toc18336"/>
      <w:bookmarkStart w:id="110" w:name="_Toc19287"/>
      <w:bookmarkStart w:id="111" w:name="_Toc15331"/>
      <w:bookmarkStart w:id="112" w:name="_Toc24155"/>
      <w:bookmarkStart w:id="113" w:name="_Toc30350"/>
      <w:bookmarkStart w:id="114" w:name="_Toc7693"/>
      <w:r>
        <w:rPr>
          <w:rFonts w:hint="eastAsia" w:ascii="宋体" w:hAnsi="宋体" w:eastAsia="宋体" w:cs="宋体"/>
          <w:snapToGrid w:val="0"/>
          <w:color w:val="auto"/>
          <w:sz w:val="28"/>
          <w:szCs w:val="28"/>
          <w:highlight w:val="none"/>
        </w:rPr>
        <w:t>5.  招标文件的获取</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  本招标项目采用全流程电子招投标，投标人在投标前可在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下载招标文件及其附件、澄清、修改、补充通知、最高限价通知等资料。参与投标的投标人需在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完成市场主体信息登记以及 CA 数字证书办理，办理方式请参见</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  投标人可在附件招标公告规定的时限内在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5.3  招标人应在附件招标公告规定的时限内在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15" w:name="_Toc11650"/>
      <w:bookmarkStart w:id="116" w:name="_Toc224103303"/>
      <w:bookmarkStart w:id="117" w:name="_Toc509218696"/>
      <w:bookmarkStart w:id="118" w:name="_Toc16509"/>
      <w:bookmarkStart w:id="119" w:name="_Toc3309"/>
      <w:bookmarkStart w:id="120" w:name="_Toc9589"/>
      <w:bookmarkStart w:id="121" w:name="_Toc75856799"/>
      <w:bookmarkStart w:id="122" w:name="_Toc200359242"/>
      <w:bookmarkStart w:id="123" w:name="_Toc26279"/>
      <w:bookmarkStart w:id="124" w:name="_Toc27586"/>
      <w:bookmarkStart w:id="125" w:name="_Toc430530420"/>
      <w:bookmarkStart w:id="126" w:name="_Toc28681"/>
      <w:bookmarkStart w:id="127" w:name="_Toc200359431"/>
      <w:bookmarkStart w:id="128" w:name="_Toc29132"/>
      <w:bookmarkStart w:id="129" w:name="_Toc287620671"/>
      <w:bookmarkStart w:id="130" w:name="_Toc5738"/>
      <w:bookmarkStart w:id="131" w:name="_Toc277082540"/>
      <w:bookmarkStart w:id="132" w:name="_Toc287607732"/>
      <w:r>
        <w:rPr>
          <w:rFonts w:hint="eastAsia" w:ascii="宋体" w:hAnsi="宋体" w:eastAsia="宋体" w:cs="宋体"/>
          <w:snapToGrid w:val="0"/>
          <w:color w:val="auto"/>
          <w:sz w:val="28"/>
          <w:szCs w:val="28"/>
          <w:highlight w:val="none"/>
        </w:rPr>
        <w:t>6.  投标文件的递交</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  投标文件递交的截止时间（投标截止时间，下同）详见附件招标公告规定的投标截止时间，投标人应当在投标截止时间前，通过互联网使用CA数字证书登录重庆市电子招投标系统，将加密的电子投标文件上传。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33" w:name="_Toc287607733"/>
      <w:bookmarkStart w:id="134" w:name="_Toc31034"/>
      <w:bookmarkStart w:id="135" w:name="_Toc287620672"/>
      <w:bookmarkStart w:id="136" w:name="_Toc200359243"/>
      <w:bookmarkStart w:id="137" w:name="_Toc75856800"/>
      <w:bookmarkStart w:id="138" w:name="_Toc13522"/>
      <w:bookmarkStart w:id="139" w:name="_Toc7630"/>
      <w:bookmarkStart w:id="140" w:name="_Toc16774"/>
      <w:bookmarkStart w:id="141" w:name="_Toc28658"/>
      <w:bookmarkStart w:id="142" w:name="_Toc200359432"/>
      <w:bookmarkStart w:id="143" w:name="_Toc11947"/>
      <w:bookmarkStart w:id="144" w:name="_Toc509218697"/>
      <w:bookmarkStart w:id="145" w:name="_Toc224103304"/>
      <w:bookmarkStart w:id="146" w:name="_Toc277082541"/>
      <w:bookmarkStart w:id="147" w:name="_Toc15525"/>
      <w:bookmarkStart w:id="148" w:name="_Toc430530421"/>
      <w:bookmarkStart w:id="149" w:name="_Toc16174"/>
      <w:bookmarkStart w:id="150" w:name="_Toc5353"/>
      <w:r>
        <w:rPr>
          <w:rFonts w:hint="eastAsia" w:ascii="宋体" w:hAnsi="宋体" w:eastAsia="宋体" w:cs="宋体"/>
          <w:snapToGrid w:val="0"/>
          <w:color w:val="auto"/>
          <w:sz w:val="28"/>
          <w:szCs w:val="28"/>
          <w:highlight w:val="none"/>
        </w:rPr>
        <w:t>7.  发布公告的媒介</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rPr>
        <w:t xml:space="preserve">                 （发布公告的媒介名称）</w:t>
      </w:r>
      <w:r>
        <w:rPr>
          <w:rFonts w:hint="eastAsia" w:ascii="宋体" w:hAnsi="宋体" w:eastAsia="宋体" w:cs="宋体"/>
          <w:snapToGrid w:val="0"/>
          <w:color w:val="auto"/>
          <w:kern w:val="0"/>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i/>
          <w:snapToGrid w:val="0"/>
          <w:color w:val="auto"/>
          <w:kern w:val="0"/>
          <w:szCs w:val="21"/>
          <w:highlight w:val="none"/>
        </w:rPr>
        <w:t>[提示：依法必须招标项目的招标公告，必须在重庆市公共资源交易监督网发布。]</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51" w:name="_Toc277082542"/>
      <w:bookmarkStart w:id="152" w:name="_Toc5677"/>
      <w:bookmarkStart w:id="153" w:name="_Toc509218698"/>
      <w:bookmarkStart w:id="154" w:name="_Toc865"/>
      <w:bookmarkStart w:id="155" w:name="_Toc287607734"/>
      <w:bookmarkStart w:id="156" w:name="_Toc6486"/>
      <w:bookmarkStart w:id="157" w:name="_Toc14489"/>
      <w:bookmarkStart w:id="158" w:name="_Toc14693"/>
      <w:bookmarkStart w:id="159" w:name="_Toc18617"/>
      <w:bookmarkStart w:id="160" w:name="_Toc430530422"/>
      <w:bookmarkStart w:id="161" w:name="_Toc24245"/>
      <w:bookmarkStart w:id="162" w:name="_Toc75856801"/>
      <w:bookmarkStart w:id="163" w:name="_Toc21078"/>
      <w:bookmarkStart w:id="164" w:name="_Toc30192"/>
      <w:bookmarkStart w:id="165" w:name="_Toc287620673"/>
      <w:bookmarkStart w:id="166" w:name="_Toc224103305"/>
      <w:r>
        <w:rPr>
          <w:rFonts w:hint="eastAsia" w:ascii="宋体" w:hAnsi="宋体" w:eastAsia="宋体" w:cs="宋体"/>
          <w:snapToGrid w:val="0"/>
          <w:color w:val="auto"/>
          <w:sz w:val="28"/>
          <w:szCs w:val="28"/>
          <w:highlight w:val="none"/>
        </w:rPr>
        <w:t>8.  联系方式</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招标代理机构：</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地    址：</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联 系 人：</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    话：</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    真：</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电子邮件：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电子邮件：</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开户银行：</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账    号：</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napToGrid w:val="0"/>
          <w:color w:val="auto"/>
          <w:kern w:val="0"/>
          <w:szCs w:val="21"/>
          <w:highlight w:val="none"/>
          <w:u w:val="single"/>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keepNext w:val="0"/>
        <w:keepLines w:val="0"/>
        <w:autoSpaceDE w:val="0"/>
        <w:autoSpaceDN w:val="0"/>
        <w:adjustRightInd w:val="0"/>
        <w:snapToGrid w:val="0"/>
        <w:spacing w:before="0" w:after="0" w:line="440" w:lineRule="exact"/>
        <w:ind w:firstLine="3906" w:firstLineChars="1860"/>
        <w:jc w:val="right"/>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bookmarkStart w:id="167" w:name="_Toc287607735"/>
      <w:bookmarkStart w:id="168" w:name="_Toc430530423"/>
      <w:bookmarkStart w:id="169" w:name="_Toc287620674"/>
      <w:bookmarkStart w:id="170" w:name="_Toc224103306"/>
    </w:p>
    <w:p>
      <w:pPr>
        <w:pStyle w:val="3"/>
        <w:spacing w:line="360" w:lineRule="auto"/>
        <w:jc w:val="center"/>
        <w:rPr>
          <w:rFonts w:hint="eastAsia" w:ascii="宋体" w:hAnsi="宋体" w:eastAsia="宋体" w:cs="宋体"/>
          <w:snapToGrid w:val="0"/>
          <w:color w:val="auto"/>
          <w:highlight w:val="none"/>
        </w:rPr>
      </w:pPr>
      <w:bookmarkStart w:id="171" w:name="_Toc14140"/>
      <w:bookmarkStart w:id="172" w:name="_Toc28838"/>
      <w:bookmarkStart w:id="173" w:name="_Toc8690"/>
      <w:bookmarkStart w:id="174" w:name="_Toc509218699"/>
      <w:bookmarkStart w:id="175" w:name="_Toc28798"/>
      <w:bookmarkStart w:id="176" w:name="_Toc20250"/>
      <w:bookmarkStart w:id="177" w:name="_Toc75856802"/>
      <w:bookmarkStart w:id="178" w:name="_Toc1160"/>
      <w:bookmarkStart w:id="179" w:name="_Toc27729"/>
      <w:bookmarkStart w:id="180" w:name="_Toc22503"/>
      <w:bookmarkStart w:id="181" w:name="_Toc7154"/>
      <w:r>
        <w:rPr>
          <w:rFonts w:hint="eastAsia" w:ascii="宋体" w:hAnsi="宋体" w:eastAsia="宋体" w:cs="宋体"/>
          <w:snapToGrid w:val="0"/>
          <w:color w:val="auto"/>
          <w:highlight w:val="none"/>
        </w:rPr>
        <w:t>第一章  投标邀请书（适用于邀请招标）</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pPr>
        <w:pageBreakBefore w:val="0"/>
        <w:widowControl w:val="0"/>
        <w:tabs>
          <w:tab w:val="left" w:pos="3425"/>
          <w:tab w:val="left" w:pos="552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color w:val="auto"/>
          <w:kern w:val="0"/>
          <w:sz w:val="28"/>
          <w:szCs w:val="28"/>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w w:val="99"/>
          <w:kern w:val="0"/>
          <w:sz w:val="28"/>
          <w:szCs w:val="28"/>
          <w:highlight w:val="none"/>
        </w:rPr>
        <w:t>投标邀请书</w:t>
      </w:r>
    </w:p>
    <w:p>
      <w:pPr>
        <w:pageBreakBefore w:val="0"/>
        <w:widowControl w:val="0"/>
        <w:tabs>
          <w:tab w:val="left" w:pos="294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snapToGrid w:val="0"/>
          <w:color w:val="auto"/>
          <w:sz w:val="28"/>
          <w:szCs w:val="28"/>
          <w:highlight w:val="none"/>
        </w:rPr>
      </w:pPr>
      <w:r>
        <w:rPr>
          <w:rFonts w:hint="eastAsia" w:ascii="宋体" w:hAnsi="宋体" w:eastAsia="宋体" w:cs="宋体"/>
          <w:snapToGrid w:val="0"/>
          <w:color w:val="auto"/>
          <w:kern w:val="0"/>
          <w:szCs w:val="21"/>
          <w:highlight w:val="none"/>
          <w:u w:val="single"/>
        </w:rPr>
        <w:t xml:space="preserve">                 （被邀请单位名称）</w:t>
      </w:r>
      <w:r>
        <w:rPr>
          <w:rFonts w:hint="eastAsia" w:ascii="宋体" w:hAnsi="宋体" w:eastAsia="宋体" w:cs="宋体"/>
          <w:b/>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82" w:name="_Toc287607736"/>
      <w:bookmarkStart w:id="183" w:name="_Toc10498"/>
      <w:bookmarkStart w:id="184" w:name="_Toc20780"/>
      <w:bookmarkStart w:id="185" w:name="_Toc224103307"/>
      <w:bookmarkStart w:id="186" w:name="_Toc13203"/>
      <w:bookmarkStart w:id="187" w:name="_Toc430530424"/>
      <w:bookmarkStart w:id="188" w:name="_Toc287620675"/>
      <w:bookmarkStart w:id="189" w:name="_Toc1531"/>
      <w:bookmarkStart w:id="190" w:name="_Toc15299"/>
      <w:bookmarkStart w:id="191" w:name="_Toc22289"/>
      <w:bookmarkStart w:id="192" w:name="_Toc277082543"/>
      <w:bookmarkStart w:id="193" w:name="_Toc7537"/>
      <w:bookmarkStart w:id="194" w:name="_Toc11963"/>
      <w:bookmarkStart w:id="195" w:name="_Toc5028"/>
      <w:bookmarkStart w:id="196" w:name="_Toc75856803"/>
      <w:bookmarkStart w:id="197" w:name="_Toc509218700"/>
      <w:r>
        <w:rPr>
          <w:rFonts w:hint="eastAsia" w:ascii="宋体" w:hAnsi="宋体" w:eastAsia="宋体" w:cs="宋体"/>
          <w:snapToGrid w:val="0"/>
          <w:color w:val="auto"/>
          <w:sz w:val="28"/>
          <w:szCs w:val="28"/>
          <w:highlight w:val="none"/>
        </w:rPr>
        <w:t>1.  招标条件</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 xml:space="preserve">                 （工程名称）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（项目审批</w:t>
      </w:r>
      <w:r>
        <w:rPr>
          <w:rFonts w:hint="eastAsia" w:ascii="宋体" w:hAnsi="宋体" w:eastAsia="宋体" w:cs="宋体"/>
          <w:snapToGrid w:val="0"/>
          <w:color w:val="auto"/>
          <w:kern w:val="0"/>
          <w:szCs w:val="21"/>
          <w:highlight w:val="none"/>
          <w:u w:val="single"/>
          <w:lang w:eastAsia="zh-CN"/>
        </w:rPr>
        <w:t>或</w:t>
      </w:r>
      <w:r>
        <w:rPr>
          <w:rFonts w:hint="eastAsia" w:ascii="宋体" w:hAnsi="宋体" w:eastAsia="宋体" w:cs="宋体"/>
          <w:snapToGrid w:val="0"/>
          <w:color w:val="auto"/>
          <w:kern w:val="0"/>
          <w:szCs w:val="21"/>
          <w:highlight w:val="none"/>
          <w:u w:val="single"/>
        </w:rPr>
        <w:t>核准机关名称）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（批文名称及编号）</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（资金来源）</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。项目已具备招标条件，现邀请你单位参加</w:t>
      </w:r>
      <w:r>
        <w:rPr>
          <w:rFonts w:hint="eastAsia" w:ascii="宋体" w:hAnsi="宋体" w:eastAsia="宋体" w:cs="宋体"/>
          <w:snapToGrid w:val="0"/>
          <w:color w:val="auto"/>
          <w:kern w:val="0"/>
          <w:szCs w:val="21"/>
          <w:highlight w:val="none"/>
          <w:u w:val="single"/>
        </w:rPr>
        <w:t>该工程的勘察设计</w:t>
      </w:r>
      <w:r>
        <w:rPr>
          <w:rFonts w:hint="eastAsia" w:ascii="宋体" w:hAnsi="宋体" w:eastAsia="宋体" w:cs="宋体"/>
          <w:snapToGrid w:val="0"/>
          <w:color w:val="auto"/>
          <w:kern w:val="0"/>
          <w:szCs w:val="21"/>
          <w:highlight w:val="none"/>
        </w:rPr>
        <w:t>投标。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98" w:name="_Toc287607737"/>
      <w:bookmarkStart w:id="199" w:name="_Toc224103308"/>
      <w:bookmarkStart w:id="200" w:name="_Toc21126"/>
      <w:bookmarkStart w:id="201" w:name="_Toc430530425"/>
      <w:bookmarkStart w:id="202" w:name="_Toc13000"/>
      <w:bookmarkStart w:id="203" w:name="_Toc26748"/>
      <w:bookmarkStart w:id="204" w:name="_Toc14468"/>
      <w:bookmarkStart w:id="205" w:name="_Toc25529"/>
      <w:bookmarkStart w:id="206" w:name="_Toc1354"/>
      <w:bookmarkStart w:id="207" w:name="_Toc277082544"/>
      <w:bookmarkStart w:id="208" w:name="_Toc23530"/>
      <w:bookmarkStart w:id="209" w:name="_Toc18649"/>
      <w:bookmarkStart w:id="210" w:name="_Toc75856804"/>
      <w:bookmarkStart w:id="211" w:name="_Toc287620676"/>
      <w:bookmarkStart w:id="212" w:name="_Toc509218701"/>
      <w:bookmarkStart w:id="213" w:name="_Toc610"/>
      <w:r>
        <w:rPr>
          <w:rFonts w:hint="eastAsia" w:ascii="宋体" w:hAnsi="宋体" w:eastAsia="宋体" w:cs="宋体"/>
          <w:snapToGrid w:val="0"/>
          <w:color w:val="auto"/>
          <w:sz w:val="28"/>
          <w:szCs w:val="28"/>
          <w:highlight w:val="none"/>
        </w:rPr>
        <w:t>2.  项目概况与招标范围</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w:t>
      </w:r>
      <w:r>
        <w:rPr>
          <w:rFonts w:hint="eastAsia" w:ascii="宋体" w:hAnsi="宋体" w:eastAsia="宋体" w:cs="宋体"/>
          <w:i/>
          <w:snapToGrid w:val="0"/>
          <w:color w:val="auto"/>
          <w:kern w:val="0"/>
          <w:szCs w:val="21"/>
          <w:highlight w:val="none"/>
        </w:rPr>
        <w:t>项目性质、建设规模、</w:t>
      </w:r>
      <w:r>
        <w:rPr>
          <w:rFonts w:hint="eastAsia" w:ascii="宋体" w:hAnsi="宋体" w:eastAsia="宋体" w:cs="宋体"/>
          <w:i/>
          <w:color w:val="auto"/>
          <w:szCs w:val="21"/>
          <w:highlight w:val="none"/>
        </w:rPr>
        <w:t>勘察等级、设计规模或等级、抗震设防烈度及防洪等级</w:t>
      </w:r>
      <w:r>
        <w:rPr>
          <w:rFonts w:hint="eastAsia" w:ascii="宋体" w:hAnsi="宋体" w:eastAsia="宋体" w:cs="宋体"/>
          <w:i/>
          <w:snapToGrid w:val="0"/>
          <w:color w:val="auto"/>
          <w:kern w:val="0"/>
          <w:szCs w:val="21"/>
          <w:highlight w:val="none"/>
        </w:rPr>
        <w:t>等。]</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2.3 □本项目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w:t>
      </w:r>
      <w:r>
        <w:rPr>
          <w:rFonts w:hint="eastAsia" w:ascii="宋体" w:hAnsi="宋体" w:eastAsia="宋体" w:cs="宋体"/>
          <w:iCs/>
          <w:color w:val="auto"/>
          <w:szCs w:val="21"/>
          <w:highlight w:val="none"/>
        </w:rPr>
        <w:t>工程费估算金额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合同估算金额：</w:t>
      </w:r>
      <w:r>
        <w:rPr>
          <w:rFonts w:hint="eastAsia" w:ascii="宋体" w:hAnsi="宋体" w:eastAsia="宋体" w:cs="宋体"/>
          <w:color w:val="auto"/>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招标范围应准确明了，按照项目审批、核准文件、设计条件及相关内容采用工程专业术语进行填写。</w:t>
      </w:r>
      <w:r>
        <w:rPr>
          <w:rFonts w:hint="eastAsia" w:ascii="宋体" w:hAnsi="宋体" w:eastAsia="宋体" w:cs="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2.5 勘察设计服务期限：</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 标段划分（如有）：</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 其他：</w:t>
      </w:r>
      <w:r>
        <w:rPr>
          <w:rFonts w:hint="eastAsia" w:ascii="宋体" w:hAnsi="宋体" w:eastAsia="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14" w:name="_Toc7711"/>
      <w:bookmarkStart w:id="215" w:name="_Toc13766"/>
      <w:bookmarkStart w:id="216" w:name="_Toc509218702"/>
      <w:bookmarkStart w:id="217" w:name="_Toc9201"/>
      <w:bookmarkStart w:id="218" w:name="_Toc17572"/>
      <w:bookmarkStart w:id="219" w:name="_Toc430530426"/>
      <w:bookmarkStart w:id="220" w:name="_Toc12094"/>
      <w:bookmarkStart w:id="221" w:name="_Toc287607738"/>
      <w:bookmarkStart w:id="222" w:name="_Toc224103309"/>
      <w:bookmarkStart w:id="223" w:name="_Toc15005"/>
      <w:bookmarkStart w:id="224" w:name="_Toc75856805"/>
      <w:bookmarkStart w:id="225" w:name="_Toc2410"/>
      <w:bookmarkStart w:id="226" w:name="_Toc287620677"/>
      <w:bookmarkStart w:id="227" w:name="_Toc277082545"/>
      <w:bookmarkStart w:id="228" w:name="_Toc30533"/>
      <w:bookmarkStart w:id="229" w:name="_Toc24136"/>
      <w:r>
        <w:rPr>
          <w:rFonts w:hint="eastAsia" w:ascii="宋体" w:hAnsi="宋体" w:eastAsia="宋体" w:cs="宋体"/>
          <w:snapToGrid w:val="0"/>
          <w:color w:val="auto"/>
          <w:sz w:val="28"/>
          <w:szCs w:val="28"/>
          <w:highlight w:val="none"/>
        </w:rPr>
        <w:t>3.  投标人资格要求</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投标人应同时具备建设行政主管部门颁发的下列勘察和设计两类资质：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napToGrid w:val="0"/>
          <w:color w:val="auto"/>
          <w:kern w:val="0"/>
          <w:szCs w:val="21"/>
          <w:highlight w:val="none"/>
        </w:rPr>
        <w:t>投标人应具备下列勘察资质之一：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autoSpaceDE w:val="0"/>
        <w:autoSpaceDN w:val="0"/>
        <w:adjustRightInd w:val="0"/>
        <w:snapToGrid w:val="0"/>
        <w:spacing w:line="360" w:lineRule="auto"/>
        <w:ind w:firstLine="840" w:firstLineChars="4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w:t>
      </w:r>
      <w:r>
        <w:rPr>
          <w:rFonts w:hint="eastAsia" w:ascii="宋体" w:hAnsi="宋体" w:eastAsia="宋体" w:cs="宋体"/>
          <w:snapToGrid w:val="0"/>
          <w:color w:val="auto"/>
          <w:kern w:val="0"/>
          <w:szCs w:val="21"/>
          <w:highlight w:val="none"/>
        </w:rPr>
        <w:t>投标人应具备下列设计资质之一：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①工程设计综合甲级资质；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Cs/>
          <w:color w:val="auto"/>
          <w:szCs w:val="21"/>
          <w:highlight w:val="none"/>
        </w:rPr>
      </w:pPr>
      <w:r>
        <w:rPr>
          <w:rFonts w:hint="eastAsia" w:ascii="宋体" w:hAnsi="宋体" w:eastAsia="宋体" w:cs="宋体"/>
          <w:iCs/>
          <w:color w:val="auto"/>
          <w:szCs w:val="21"/>
          <w:highlight w:val="none"/>
        </w:rPr>
        <w:t>②工程设计水利行业</w:t>
      </w:r>
      <w:r>
        <w:rPr>
          <w:rFonts w:hint="eastAsia" w:ascii="宋体" w:hAnsi="宋体" w:eastAsia="宋体" w:cs="宋体"/>
          <w:iCs/>
          <w:color w:val="auto"/>
          <w:szCs w:val="21"/>
          <w:highlight w:val="none"/>
          <w:u w:val="single"/>
        </w:rPr>
        <w:t xml:space="preserve">    </w:t>
      </w:r>
      <w:r>
        <w:rPr>
          <w:rFonts w:hint="eastAsia" w:ascii="宋体" w:hAnsi="宋体" w:eastAsia="宋体" w:cs="宋体"/>
          <w:color w:val="auto"/>
          <w:szCs w:val="21"/>
          <w:highlight w:val="none"/>
          <w:u w:val="single"/>
        </w:rPr>
        <w:t>级及以上</w:t>
      </w:r>
      <w:r>
        <w:rPr>
          <w:rFonts w:hint="eastAsia" w:ascii="宋体" w:hAnsi="宋体" w:eastAsia="宋体" w:cs="宋体"/>
          <w:iCs/>
          <w:color w:val="auto"/>
          <w:szCs w:val="21"/>
          <w:highlight w:val="none"/>
        </w:rPr>
        <w:t>资质；</w:t>
      </w:r>
    </w:p>
    <w:p>
      <w:pPr>
        <w:autoSpaceDE w:val="0"/>
        <w:autoSpaceDN w:val="0"/>
        <w:adjustRightInd w:val="0"/>
        <w:snapToGrid w:val="0"/>
        <w:spacing w:line="360" w:lineRule="auto"/>
        <w:ind w:firstLine="840" w:firstLineChars="400"/>
        <w:rPr>
          <w:rFonts w:hint="eastAsia" w:ascii="宋体" w:hAnsi="宋体" w:eastAsia="宋体" w:cs="宋体"/>
          <w:color w:val="auto"/>
          <w:szCs w:val="21"/>
          <w:highlight w:val="none"/>
        </w:rPr>
      </w:pPr>
      <w:r>
        <w:rPr>
          <w:rFonts w:hint="eastAsia" w:ascii="宋体" w:hAnsi="宋体" w:eastAsia="宋体" w:cs="宋体"/>
          <w:i w:val="0"/>
          <w:iCs/>
          <w:color w:val="auto"/>
          <w:szCs w:val="21"/>
          <w:highlight w:val="none"/>
          <w:lang w:val="en-US" w:eastAsia="zh-CN"/>
        </w:rPr>
        <w:t>③</w:t>
      </w:r>
      <w:r>
        <w:rPr>
          <w:rFonts w:hint="eastAsia" w:ascii="宋体" w:hAnsi="宋体" w:eastAsia="宋体" w:cs="宋体"/>
          <w:i w:val="0"/>
          <w:iCs/>
          <w:color w:val="auto"/>
          <w:szCs w:val="21"/>
          <w:highlight w:val="none"/>
          <w:u w:val="single"/>
          <w:lang w:val="en-US" w:eastAsia="zh-CN"/>
        </w:rPr>
        <w:t xml:space="preserve">         </w:t>
      </w:r>
      <w:r>
        <w:rPr>
          <w:rFonts w:hint="eastAsia" w:ascii="宋体" w:hAnsi="宋体" w:eastAsia="宋体" w:cs="宋体"/>
          <w:color w:val="auto"/>
          <w:highlight w:val="none"/>
        </w:rPr>
        <w:t>；</w:t>
      </w:r>
    </w:p>
    <w:p>
      <w:pPr>
        <w:pStyle w:val="2"/>
        <w:pageBreakBefore w:val="0"/>
        <w:widowControl w:val="0"/>
        <w:kinsoku/>
        <w:wordWrap/>
        <w:overflowPunct/>
        <w:topLinePunct w:val="0"/>
        <w:bidi w:val="0"/>
        <w:spacing w:after="0" w:line="360" w:lineRule="auto"/>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bCs/>
          <w:snapToGrid w:val="0"/>
          <w:color w:val="auto"/>
          <w:kern w:val="0"/>
          <w:szCs w:val="21"/>
          <w:highlight w:val="none"/>
        </w:rPr>
      </w:pPr>
      <w:r>
        <w:rPr>
          <w:rFonts w:hint="eastAsia" w:ascii="宋体" w:hAnsi="宋体" w:eastAsia="宋体" w:cs="宋体"/>
          <w:i/>
          <w:color w:val="auto"/>
          <w:szCs w:val="21"/>
          <w:highlight w:val="none"/>
        </w:rPr>
        <w:t xml:space="preserve"> [提示：设计资质的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iCs/>
          <w:snapToGrid w:val="0"/>
          <w:color w:val="auto"/>
          <w:kern w:val="0"/>
          <w:szCs w:val="21"/>
          <w:highlight w:val="none"/>
        </w:rPr>
        <w:t>。</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3.1.2投标人还应在人员、业绩、设备、资金等方面具有相应的勘察设计能力，详见招标文件第二章投标人须知前附表第1.4.1项内容。</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你单位□可以 □不可以组成联合体投标。联合体投标的，应满足下列要求：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30" w:name="_Toc566"/>
      <w:bookmarkStart w:id="231" w:name="_Toc21336"/>
      <w:bookmarkStart w:id="232" w:name="_Toc28894"/>
      <w:bookmarkStart w:id="233" w:name="_Toc8823"/>
      <w:bookmarkStart w:id="234" w:name="_Toc28138"/>
      <w:bookmarkStart w:id="235" w:name="_Toc12854"/>
      <w:bookmarkStart w:id="236" w:name="_Toc21211"/>
      <w:bookmarkStart w:id="237" w:name="_Toc28850"/>
      <w:bookmarkStart w:id="238" w:name="_Toc287607739"/>
      <w:bookmarkStart w:id="239" w:name="_Toc20029"/>
      <w:bookmarkStart w:id="240" w:name="_Toc509218703"/>
      <w:bookmarkStart w:id="241" w:name="_Toc287620678"/>
      <w:bookmarkStart w:id="242" w:name="_Toc430530427"/>
      <w:bookmarkStart w:id="243" w:name="_Toc17892"/>
      <w:bookmarkStart w:id="244" w:name="_Toc75856806"/>
      <w:bookmarkStart w:id="245" w:name="_Toc224103310"/>
      <w:bookmarkStart w:id="246" w:name="_Toc277082546"/>
      <w:r>
        <w:rPr>
          <w:rFonts w:hint="eastAsia" w:ascii="宋体" w:hAnsi="宋体" w:eastAsia="宋体" w:cs="宋体"/>
          <w:snapToGrid w:val="0"/>
          <w:color w:val="auto"/>
          <w:sz w:val="28"/>
          <w:szCs w:val="28"/>
          <w:highlight w:val="none"/>
        </w:rPr>
        <w:t>4.  技术成果经济补偿</w:t>
      </w:r>
      <w:bookmarkEnd w:id="230"/>
      <w:bookmarkEnd w:id="231"/>
      <w:bookmarkEnd w:id="232"/>
      <w:bookmarkEnd w:id="233"/>
      <w:bookmarkEnd w:id="234"/>
      <w:bookmarkEnd w:id="235"/>
      <w:bookmarkEnd w:id="236"/>
      <w:bookmarkEnd w:id="237"/>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本次招标对未中标人投标文件中的技术成果</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（给予或不给予）经济补偿。</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给予经济补偿的，招标人将按如下标准支付经济补偿费：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47" w:name="_Toc5383"/>
      <w:bookmarkStart w:id="248" w:name="_Toc32698"/>
      <w:bookmarkStart w:id="249" w:name="_Toc14854"/>
      <w:bookmarkStart w:id="250" w:name="_Toc15792"/>
      <w:bookmarkStart w:id="251" w:name="_Toc26754"/>
      <w:bookmarkStart w:id="252" w:name="_Toc12744"/>
      <w:bookmarkStart w:id="253" w:name="_Toc28128"/>
      <w:r>
        <w:rPr>
          <w:rFonts w:hint="eastAsia" w:ascii="宋体" w:hAnsi="宋体" w:eastAsia="宋体" w:cs="宋体"/>
          <w:snapToGrid w:val="0"/>
          <w:color w:val="auto"/>
          <w:sz w:val="28"/>
          <w:szCs w:val="28"/>
          <w:highlight w:val="none"/>
        </w:rPr>
        <w:t>5.  招标文件的获取</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bookmarkStart w:id="254" w:name="_Toc224103311"/>
      <w:bookmarkStart w:id="255" w:name="_Toc277082547"/>
      <w:bookmarkStart w:id="256" w:name="_Toc287607740"/>
      <w:bookmarkStart w:id="257" w:name="_Toc287620679"/>
      <w:r>
        <w:rPr>
          <w:rFonts w:hint="eastAsia" w:ascii="宋体" w:hAnsi="宋体" w:eastAsia="宋体" w:cs="宋体"/>
          <w:snapToGrid w:val="0"/>
          <w:color w:val="auto"/>
          <w:kern w:val="0"/>
          <w:szCs w:val="21"/>
          <w:highlight w:val="none"/>
        </w:rPr>
        <w:t>5.1  本招标项目采用全流程电子招投标，招标人必须将招标文件及其附件、澄清、修改、补充通知、最高限价通知等全部招标资料通过重庆市电子招投标系统送达所有被邀请投标人。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  投标人可在附件投标邀请书规定的时限内通过重庆市电子招投标系统对本项目招标文件提出疑问。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5.3 招标人应在附件投标邀请书规定的时限内通过重庆市电子招投标系统发布澄清或修改。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58" w:name="_Toc950"/>
      <w:bookmarkStart w:id="259" w:name="_Toc509218704"/>
      <w:bookmarkStart w:id="260" w:name="_Toc75856807"/>
      <w:bookmarkStart w:id="261" w:name="_Toc21317"/>
      <w:bookmarkStart w:id="262" w:name="_Toc430530428"/>
      <w:bookmarkStart w:id="263" w:name="_Toc5769"/>
      <w:bookmarkStart w:id="264" w:name="_Toc27396"/>
      <w:bookmarkStart w:id="265" w:name="_Toc7856"/>
      <w:bookmarkStart w:id="266" w:name="_Toc15867"/>
      <w:bookmarkStart w:id="267" w:name="_Toc28274"/>
      <w:bookmarkStart w:id="268" w:name="_Toc2039"/>
      <w:bookmarkStart w:id="269" w:name="_Toc11268"/>
      <w:r>
        <w:rPr>
          <w:rFonts w:hint="eastAsia" w:ascii="宋体" w:hAnsi="宋体" w:eastAsia="宋体" w:cs="宋体"/>
          <w:snapToGrid w:val="0"/>
          <w:color w:val="auto"/>
          <w:sz w:val="28"/>
          <w:szCs w:val="28"/>
          <w:highlight w:val="none"/>
        </w:rPr>
        <w:t>6.  投标文件的递交</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  投标文件递交的截止时间（投标截止时间，下同）详见附件投标邀请书规定的投标截止时间，投标人应当在投标截止时间前，通过互联网使用CA数字证书登录重庆市电子招投标系统，将加密的电子投标文件上传。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70" w:name="_Toc16076"/>
      <w:bookmarkStart w:id="271" w:name="_Toc509218705"/>
      <w:bookmarkStart w:id="272" w:name="_Toc224103312"/>
      <w:bookmarkStart w:id="273" w:name="_Toc287620680"/>
      <w:bookmarkStart w:id="274" w:name="_Toc287607741"/>
      <w:bookmarkStart w:id="275" w:name="_Toc10614"/>
      <w:bookmarkStart w:id="276" w:name="_Toc277082548"/>
      <w:bookmarkStart w:id="277" w:name="_Toc430530429"/>
      <w:bookmarkStart w:id="278" w:name="_Toc9212"/>
      <w:bookmarkStart w:id="279" w:name="_Toc23929"/>
      <w:bookmarkStart w:id="280" w:name="_Toc2899"/>
      <w:bookmarkStart w:id="281" w:name="_Toc20620"/>
      <w:bookmarkStart w:id="282" w:name="_Toc75856808"/>
      <w:bookmarkStart w:id="283" w:name="_Toc32755"/>
      <w:bookmarkStart w:id="284" w:name="_Toc5344"/>
      <w:bookmarkStart w:id="285" w:name="_Toc25622"/>
      <w:r>
        <w:rPr>
          <w:rFonts w:hint="eastAsia" w:ascii="宋体" w:hAnsi="宋体" w:eastAsia="宋体" w:cs="宋体"/>
          <w:snapToGrid w:val="0"/>
          <w:color w:val="auto"/>
          <w:sz w:val="28"/>
          <w:szCs w:val="28"/>
          <w:highlight w:val="none"/>
        </w:rPr>
        <w:t>7.  确认</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本招标项目采用全流程电子招投标，被邀请投标人通过重庆市电子招投标系统确认。</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86" w:name="_Toc75856809"/>
      <w:bookmarkStart w:id="287" w:name="_Toc9915"/>
      <w:bookmarkStart w:id="288" w:name="_Toc509218706"/>
      <w:bookmarkStart w:id="289" w:name="_Toc9751"/>
      <w:bookmarkStart w:id="290" w:name="_Toc277082549"/>
      <w:bookmarkStart w:id="291" w:name="_Toc20955"/>
      <w:bookmarkStart w:id="292" w:name="_Toc224103313"/>
      <w:bookmarkStart w:id="293" w:name="_Toc12564"/>
      <w:bookmarkStart w:id="294" w:name="_Toc26462"/>
      <w:bookmarkStart w:id="295" w:name="_Toc28977"/>
      <w:bookmarkStart w:id="296" w:name="_Toc287620681"/>
      <w:bookmarkStart w:id="297" w:name="_Toc18508"/>
      <w:bookmarkStart w:id="298" w:name="_Toc430530430"/>
      <w:bookmarkStart w:id="299" w:name="_Toc11723"/>
      <w:bookmarkStart w:id="300" w:name="_Toc287607742"/>
      <w:bookmarkStart w:id="301" w:name="_Toc18467"/>
      <w:r>
        <w:rPr>
          <w:rFonts w:hint="eastAsia" w:ascii="宋体" w:hAnsi="宋体" w:eastAsia="宋体" w:cs="宋体"/>
          <w:snapToGrid w:val="0"/>
          <w:color w:val="auto"/>
          <w:sz w:val="28"/>
          <w:szCs w:val="28"/>
          <w:highlight w:val="none"/>
        </w:rPr>
        <w:t>8.  联系方式</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招标代理机构：</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地    址：  </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联 系 人：</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    话：</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    真：</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电子邮件：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电子邮件：</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开户银行：</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账    号：</w:t>
      </w:r>
      <w:r>
        <w:rPr>
          <w:rFonts w:hint="eastAsia" w:ascii="宋体" w:hAnsi="宋体" w:eastAsia="宋体" w:cs="宋体"/>
          <w:snapToGrid w:val="0"/>
          <w:color w:val="auto"/>
          <w:kern w:val="0"/>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u w:val="single"/>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u w:val="single"/>
        </w:rPr>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pStyle w:val="3"/>
        <w:spacing w:line="360" w:lineRule="auto"/>
        <w:jc w:val="center"/>
        <w:rPr>
          <w:rFonts w:hint="eastAsia" w:ascii="宋体" w:hAnsi="宋体" w:eastAsia="宋体" w:cs="宋体"/>
          <w:snapToGrid w:val="0"/>
          <w:color w:val="auto"/>
          <w:highlight w:val="none"/>
        </w:rPr>
      </w:pPr>
      <w:r>
        <w:rPr>
          <w:rFonts w:hint="eastAsia" w:ascii="宋体" w:hAnsi="宋体" w:eastAsia="宋体" w:cs="宋体"/>
          <w:snapToGrid w:val="0"/>
          <w:color w:val="auto"/>
          <w:kern w:val="0"/>
          <w:szCs w:val="21"/>
          <w:highlight w:val="none"/>
        </w:rPr>
        <w:br w:type="page"/>
      </w:r>
      <w:bookmarkStart w:id="302" w:name="_Toc30828"/>
      <w:bookmarkStart w:id="303" w:name="_Toc5932"/>
      <w:bookmarkStart w:id="304" w:name="_Toc287620683"/>
      <w:bookmarkStart w:id="305" w:name="_Toc11172"/>
      <w:bookmarkStart w:id="306" w:name="_Toc430530432"/>
      <w:bookmarkStart w:id="307" w:name="_Toc6662"/>
      <w:bookmarkStart w:id="308" w:name="_Toc28762"/>
      <w:bookmarkStart w:id="309" w:name="_Toc4387"/>
      <w:bookmarkStart w:id="310" w:name="_Toc1240"/>
      <w:bookmarkStart w:id="311" w:name="_Toc75856810"/>
      <w:bookmarkStart w:id="312" w:name="_Toc287607744"/>
      <w:bookmarkStart w:id="313" w:name="_Toc26203"/>
      <w:bookmarkStart w:id="314" w:name="_Toc9858"/>
      <w:bookmarkStart w:id="315" w:name="_Toc224103315"/>
      <w:r>
        <w:rPr>
          <w:rFonts w:hint="eastAsia" w:ascii="宋体" w:hAnsi="宋体" w:eastAsia="宋体" w:cs="宋体"/>
          <w:snapToGrid w:val="0"/>
          <w:color w:val="auto"/>
          <w:highlight w:val="none"/>
        </w:rPr>
        <w:t>第二章  投标人须知</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6" w:name="_Toc277082551"/>
      <w:bookmarkStart w:id="317" w:name="_Toc430530433"/>
      <w:bookmarkStart w:id="318" w:name="_Toc287620684"/>
      <w:bookmarkStart w:id="319" w:name="_Toc224103316"/>
      <w:bookmarkStart w:id="320" w:name="_Toc287607745"/>
    </w:p>
    <w:p>
      <w:pPr>
        <w:pStyle w:val="4"/>
        <w:spacing w:before="100" w:after="100" w:line="360" w:lineRule="auto"/>
        <w:rPr>
          <w:rFonts w:hint="eastAsia" w:ascii="宋体" w:hAnsi="宋体" w:eastAsia="宋体" w:cs="宋体"/>
          <w:color w:val="auto"/>
          <w:highlight w:val="none"/>
        </w:rPr>
      </w:pPr>
      <w:bookmarkStart w:id="321" w:name="_Toc12713"/>
      <w:bookmarkStart w:id="322" w:name="_Toc29175"/>
      <w:bookmarkStart w:id="323" w:name="_Toc10192"/>
      <w:bookmarkStart w:id="324" w:name="_Toc75856811"/>
      <w:bookmarkStart w:id="325" w:name="_Toc4155"/>
      <w:bookmarkStart w:id="326" w:name="_Toc29710"/>
      <w:bookmarkStart w:id="327" w:name="_Toc509218708"/>
      <w:bookmarkStart w:id="328" w:name="_Toc28192"/>
      <w:bookmarkStart w:id="329" w:name="_Toc11336"/>
      <w:bookmarkStart w:id="330" w:name="_Toc18797"/>
      <w:bookmarkStart w:id="331" w:name="_Toc20803"/>
      <w:r>
        <w:rPr>
          <w:rFonts w:hint="eastAsia" w:ascii="宋体" w:hAnsi="宋体" w:eastAsia="宋体" w:cs="宋体"/>
          <w:color w:val="auto"/>
          <w:highlight w:val="none"/>
        </w:rPr>
        <w:t>投标人须知前附表</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46"/>
        <w:tblW w:w="91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名称：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名称：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地址：</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招标项目名称</w:t>
            </w:r>
          </w:p>
        </w:tc>
        <w:tc>
          <w:tcPr>
            <w:tcW w:w="6183" w:type="dxa"/>
            <w:vAlign w:val="center"/>
          </w:tcPr>
          <w:p>
            <w:pPr>
              <w:keepNext w:val="0"/>
              <w:keepLines w:val="0"/>
              <w:pageBreakBefore w:val="0"/>
              <w:widowControl w:val="0"/>
              <w:suppressLineNumbers w:val="0"/>
              <w:tabs>
                <w:tab w:val="left" w:pos="3840"/>
                <w:tab w:val="left" w:pos="5300"/>
              </w:tabs>
              <w:kinsoku/>
              <w:wordWrap/>
              <w:overflowPunct/>
              <w:topLinePunct w:val="0"/>
              <w:autoSpaceDE w:val="0"/>
              <w:autoSpaceDN w:val="0"/>
              <w:bidi w:val="0"/>
              <w:adjustRightInd w:val="0"/>
              <w:snapToGrid w:val="0"/>
              <w:spacing w:before="0" w:beforeAutospacing="0" w:after="0" w:afterAutospacing="0" w:line="400" w:lineRule="exact"/>
              <w:ind w:left="0" w:right="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项目建设地点</w:t>
            </w:r>
          </w:p>
        </w:tc>
        <w:tc>
          <w:tcPr>
            <w:tcW w:w="6183" w:type="dxa"/>
            <w:vAlign w:val="center"/>
          </w:tcPr>
          <w:p>
            <w:pPr>
              <w:keepNext w:val="0"/>
              <w:keepLines w:val="0"/>
              <w:pageBreakBefore w:val="0"/>
              <w:widowControl w:val="0"/>
              <w:suppressLineNumbers w:val="0"/>
              <w:tabs>
                <w:tab w:val="left" w:pos="3840"/>
                <w:tab w:val="left" w:pos="5300"/>
              </w:tabs>
              <w:kinsoku/>
              <w:wordWrap/>
              <w:overflowPunct/>
              <w:topLinePunct w:val="0"/>
              <w:autoSpaceDE w:val="0"/>
              <w:autoSpaceDN w:val="0"/>
              <w:bidi w:val="0"/>
              <w:adjustRightInd w:val="0"/>
              <w:snapToGrid w:val="0"/>
              <w:spacing w:before="0" w:beforeAutospacing="0" w:after="0" w:afterAutospacing="0" w:line="400" w:lineRule="exact"/>
              <w:ind w:left="0" w:right="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1.1.6</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项目建设规模</w:t>
            </w:r>
          </w:p>
        </w:tc>
        <w:tc>
          <w:tcPr>
            <w:tcW w:w="6183" w:type="dxa"/>
            <w:vAlign w:val="center"/>
          </w:tcPr>
          <w:p>
            <w:pPr>
              <w:keepNext w:val="0"/>
              <w:keepLines w:val="0"/>
              <w:pageBreakBefore w:val="0"/>
              <w:widowControl w:val="0"/>
              <w:suppressLineNumbers w:val="0"/>
              <w:tabs>
                <w:tab w:val="left" w:pos="3840"/>
                <w:tab w:val="left" w:pos="5300"/>
              </w:tabs>
              <w:kinsoku/>
              <w:wordWrap/>
              <w:overflowPunct/>
              <w:topLinePunct w:val="0"/>
              <w:autoSpaceDE w:val="0"/>
              <w:autoSpaceDN w:val="0"/>
              <w:bidi w:val="0"/>
              <w:adjustRightInd w:val="0"/>
              <w:snapToGrid w:val="0"/>
              <w:spacing w:before="0" w:beforeAutospacing="0" w:after="0" w:afterAutospacing="0" w:line="400" w:lineRule="exact"/>
              <w:ind w:left="0" w:right="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suppressLineNumbers w:val="0"/>
              <w:tabs>
                <w:tab w:val="left" w:pos="3840"/>
                <w:tab w:val="left" w:pos="5300"/>
              </w:tabs>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1.1.7</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项目估算金额</w:t>
            </w:r>
          </w:p>
        </w:tc>
        <w:tc>
          <w:tcPr>
            <w:tcW w:w="6183" w:type="dxa"/>
            <w:vAlign w:val="center"/>
          </w:tcPr>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w:t>
            </w:r>
            <w:r>
              <w:rPr>
                <w:rFonts w:hint="eastAsia" w:ascii="宋体" w:hAnsi="宋体" w:eastAsia="宋体" w:cs="宋体"/>
                <w:iCs/>
                <w:color w:val="auto"/>
                <w:szCs w:val="21"/>
                <w:highlight w:val="none"/>
              </w:rPr>
              <w:t>工程费估算金额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keepNext w:val="0"/>
              <w:keepLines w:val="0"/>
              <w:pageBreakBefore w:val="0"/>
              <w:widowControl w:val="0"/>
              <w:suppressLineNumbers w:val="0"/>
              <w:tabs>
                <w:tab w:val="left" w:pos="3840"/>
                <w:tab w:val="left" w:pos="5300"/>
              </w:tabs>
              <w:kinsoku/>
              <w:wordWrap/>
              <w:overflowPunct/>
              <w:topLinePunct w:val="0"/>
              <w:autoSpaceDE w:val="0"/>
              <w:autoSpaceDN w:val="0"/>
              <w:bidi w:val="0"/>
              <w:adjustRightInd w:val="0"/>
              <w:snapToGrid w:val="0"/>
              <w:spacing w:before="0" w:beforeAutospacing="0" w:after="0" w:afterAutospacing="0" w:line="400" w:lineRule="exact"/>
              <w:ind w:left="0" w:right="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合同估算金额：</w:t>
            </w:r>
            <w:r>
              <w:rPr>
                <w:rFonts w:hint="eastAsia" w:ascii="宋体" w:hAnsi="宋体" w:eastAsia="宋体" w:cs="宋体"/>
                <w:color w:val="auto"/>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6183" w:type="dxa"/>
            <w:vAlign w:val="center"/>
          </w:tcPr>
          <w:p>
            <w:pPr>
              <w:keepNext w:val="0"/>
              <w:keepLines w:val="0"/>
              <w:pageBreakBefore w:val="0"/>
              <w:widowControl w:val="0"/>
              <w:suppressLineNumbers w:val="0"/>
              <w:tabs>
                <w:tab w:val="left" w:pos="3840"/>
                <w:tab w:val="left" w:pos="5300"/>
              </w:tabs>
              <w:kinsoku/>
              <w:wordWrap/>
              <w:overflowPunct/>
              <w:topLinePunct w:val="0"/>
              <w:autoSpaceDE w:val="0"/>
              <w:autoSpaceDN w:val="0"/>
              <w:bidi w:val="0"/>
              <w:adjustRightInd w:val="0"/>
              <w:snapToGrid w:val="0"/>
              <w:spacing w:before="0" w:beforeAutospacing="0" w:after="0" w:afterAutospacing="0" w:line="400" w:lineRule="exact"/>
              <w:ind w:left="0" w:right="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 w:val="21"/>
                <w:szCs w:val="21"/>
                <w:highlight w:val="none"/>
              </w:rPr>
              <w:t>[提示：</w:t>
            </w:r>
            <w:r>
              <w:rPr>
                <w:rFonts w:hint="eastAsia" w:ascii="宋体" w:hAnsi="宋体" w:eastAsia="宋体" w:cs="宋体"/>
                <w:i/>
                <w:snapToGrid w:val="0"/>
                <w:color w:val="auto"/>
                <w:kern w:val="0"/>
                <w:sz w:val="21"/>
                <w:szCs w:val="21"/>
                <w:highlight w:val="none"/>
              </w:rPr>
              <w:t>与招标公告保持一致</w:t>
            </w:r>
            <w:r>
              <w:rPr>
                <w:rFonts w:hint="eastAsia" w:ascii="宋体" w:hAnsi="宋体" w:eastAsia="宋体" w:cs="宋体"/>
                <w:i/>
                <w:color w:val="auto"/>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2"/>
                <w:highlight w:val="none"/>
              </w:rPr>
              <w:t>勘察设计服务期限</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质量标准</w:t>
            </w:r>
          </w:p>
        </w:tc>
        <w:tc>
          <w:tcPr>
            <w:tcW w:w="6183"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highlight w:val="none"/>
              </w:rPr>
              <w:t>工程勘察设计严格执行</w:t>
            </w:r>
            <w:r>
              <w:rPr>
                <w:rFonts w:hint="eastAsia" w:ascii="宋体" w:hAnsi="宋体" w:eastAsia="宋体" w:cs="宋体"/>
                <w:color w:val="auto"/>
                <w:szCs w:val="21"/>
                <w:highlight w:val="none"/>
              </w:rPr>
              <w:t>国家和重庆市现行有关勘察设计</w:t>
            </w:r>
            <w:r>
              <w:rPr>
                <w:rFonts w:hint="eastAsia" w:ascii="宋体" w:hAnsi="宋体" w:eastAsia="宋体" w:cs="宋体"/>
                <w:color w:val="auto"/>
                <w:highlight w:val="none"/>
              </w:rPr>
              <w:t>强制性质量标准，</w:t>
            </w:r>
            <w:r>
              <w:rPr>
                <w:rFonts w:hint="eastAsia" w:ascii="宋体" w:hAnsi="宋体" w:eastAsia="宋体" w:cs="宋体"/>
                <w:color w:val="auto"/>
                <w:highlight w:val="none"/>
                <w:u w:val="single"/>
              </w:rPr>
              <w:t>达到国家现行的水利行业建设标准、勘察设计规范（规程）和勘察设计文件编制深度要求</w:t>
            </w:r>
            <w:r>
              <w:rPr>
                <w:rFonts w:hint="eastAsia" w:ascii="宋体" w:hAnsi="宋体" w:eastAsia="宋体" w:cs="宋体"/>
                <w:color w:val="auto"/>
                <w:szCs w:val="21"/>
                <w:highlight w:val="none"/>
              </w:rPr>
              <w:t>。</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i/>
                <w:color w:val="auto"/>
                <w:szCs w:val="21"/>
                <w:highlight w:val="none"/>
              </w:rPr>
              <w:t>[提示：根据工程实际情况确定合理的质量要求。]</w:t>
            </w:r>
          </w:p>
        </w:tc>
      </w:tr>
    </w:tbl>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br w:type="page"/>
      </w:r>
    </w:p>
    <w:tbl>
      <w:tblPr>
        <w:tblStyle w:val="46"/>
        <w:tblW w:w="91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tc>
        <w:tc>
          <w:tcPr>
            <w:tcW w:w="1644" w:type="dxa"/>
            <w:vAlign w:val="center"/>
          </w:tcPr>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p>
        </w:tc>
        <w:tc>
          <w:tcPr>
            <w:tcW w:w="6183" w:type="dxa"/>
            <w:vAlign w:val="center"/>
          </w:tcPr>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[提示：适用于未进行资格预审的项目，第1、4、5、6项必须具备；第2、3项由招标人根据项目情况选设。]</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bookmarkStart w:id="332" w:name="OLE_LINK1"/>
            <w:r>
              <w:rPr>
                <w:rFonts w:hint="eastAsia" w:ascii="宋体" w:hAnsi="宋体" w:eastAsia="宋体" w:cs="宋体"/>
                <w:color w:val="auto"/>
                <w:szCs w:val="21"/>
                <w:highlight w:val="none"/>
              </w:rPr>
              <w:t>本工程勘察设计招标实行资格后审，投标人应</w:t>
            </w:r>
            <w:bookmarkStart w:id="333" w:name="一是"/>
            <w:bookmarkEnd w:id="333"/>
            <w:r>
              <w:rPr>
                <w:rFonts w:hint="eastAsia" w:ascii="宋体" w:hAnsi="宋体" w:eastAsia="宋体" w:cs="宋体"/>
                <w:color w:val="auto"/>
                <w:szCs w:val="21"/>
                <w:highlight w:val="none"/>
              </w:rPr>
              <w:t>具备以下资格条件：</w:t>
            </w:r>
          </w:p>
          <w:bookmarkEnd w:id="332"/>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rPr>
              <w:t>1.资质条件、</w:t>
            </w:r>
            <w:r>
              <w:rPr>
                <w:rFonts w:hint="eastAsia" w:ascii="宋体" w:hAnsi="宋体" w:cs="宋体"/>
                <w:b/>
                <w:color w:val="auto"/>
                <w:szCs w:val="21"/>
                <w:highlight w:val="none"/>
                <w:lang w:eastAsia="zh-CN"/>
              </w:rPr>
              <w:t>独立法人资格</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rPr>
              <w:t>设计资质的</w:t>
            </w:r>
            <w:r>
              <w:rPr>
                <w:rFonts w:hint="eastAsia" w:ascii="宋体" w:hAnsi="宋体" w:eastAsia="宋体" w:cs="宋体"/>
                <w:i/>
                <w:szCs w:val="21"/>
              </w:rPr>
              <w:t>设置按照</w:t>
            </w:r>
            <w:r>
              <w:rPr>
                <w:rFonts w:hint="eastAsia" w:ascii="宋体" w:hAnsi="宋体" w:eastAsia="宋体" w:cs="宋体"/>
                <w:i/>
                <w:szCs w:val="21"/>
                <w:lang w:val="en-US" w:eastAsia="zh-CN"/>
              </w:rPr>
              <w:t>住房城乡建设行业主管部门相关规定执行</w:t>
            </w:r>
            <w:r>
              <w:rPr>
                <w:rFonts w:hint="eastAsia" w:ascii="宋体" w:hAnsi="宋体" w:eastAsia="宋体" w:cs="宋体"/>
                <w:i/>
                <w:szCs w:val="21"/>
              </w:rPr>
              <w:t>。</w:t>
            </w:r>
            <w:r>
              <w:rPr>
                <w:rFonts w:hint="eastAsia" w:ascii="宋体" w:hAnsi="宋体" w:eastAsia="宋体" w:cs="宋体"/>
                <w:i/>
                <w:color w:val="auto"/>
                <w:szCs w:val="21"/>
                <w:highlight w:val="none"/>
              </w:rPr>
              <w:t>]</w:t>
            </w:r>
          </w:p>
          <w:p>
            <w:pPr>
              <w:keepNext w:val="0"/>
              <w:keepLines w:val="0"/>
              <w:suppressLineNumbers w:val="0"/>
              <w:tabs>
                <w:tab w:val="left" w:pos="2420"/>
                <w:tab w:val="left" w:pos="5445"/>
              </w:tabs>
              <w:autoSpaceDE w:val="0"/>
              <w:autoSpaceDN w:val="0"/>
              <w:adjustRightInd w:val="0"/>
              <w:snapToGrid w:val="0"/>
              <w:spacing w:before="0" w:beforeAutospacing="0" w:after="0" w:afterAutospacing="0" w:line="400" w:lineRule="exact"/>
              <w:ind w:left="0" w:right="0" w:firstLine="42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napToGrid w:val="0"/>
                <w:color w:val="auto"/>
                <w:kern w:val="0"/>
                <w:szCs w:val="21"/>
                <w:highlight w:val="none"/>
              </w:rPr>
              <w:t>投标人应同时具备建设行政主管部门颁发的有效的下列勘察和设计两类资质：</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I、</w:t>
            </w:r>
            <w:r>
              <w:rPr>
                <w:rFonts w:hint="eastAsia" w:ascii="宋体" w:hAnsi="宋体" w:eastAsia="宋体" w:cs="宋体"/>
                <w:snapToGrid w:val="0"/>
                <w:color w:val="auto"/>
                <w:kern w:val="0"/>
                <w:szCs w:val="21"/>
                <w:highlight w:val="none"/>
              </w:rPr>
              <w:t>投标人应具备下列勘察资质之一：</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843" w:firstLineChars="400"/>
              <w:rPr>
                <w:rFonts w:hint="eastAsia" w:ascii="宋体" w:hAnsi="宋体" w:eastAsia="宋体" w:cs="宋体"/>
                <w:b/>
                <w:color w:val="auto"/>
                <w:highlight w:val="none"/>
              </w:rPr>
            </w:pPr>
            <w:r>
              <w:rPr>
                <w:rFonts w:hint="eastAsia" w:ascii="宋体" w:hAnsi="宋体" w:eastAsia="宋体" w:cs="宋体"/>
                <w:b/>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II、</w:t>
            </w:r>
            <w:r>
              <w:rPr>
                <w:rFonts w:hint="eastAsia" w:ascii="宋体" w:hAnsi="宋体" w:eastAsia="宋体" w:cs="宋体"/>
                <w:snapToGrid w:val="0"/>
                <w:color w:val="auto"/>
                <w:kern w:val="0"/>
                <w:szCs w:val="21"/>
                <w:highlight w:val="none"/>
              </w:rPr>
              <w:t>投标人应具备下列设计资质之一：</w:t>
            </w:r>
          </w:p>
          <w:p>
            <w:pPr>
              <w:keepNext w:val="0"/>
              <w:keepLines w:val="0"/>
              <w:suppressLineNumbers w:val="0"/>
              <w:autoSpaceDE w:val="0"/>
              <w:autoSpaceDN w:val="0"/>
              <w:adjustRightInd w:val="0"/>
              <w:snapToGrid w:val="0"/>
              <w:spacing w:before="0" w:beforeAutospacing="0" w:after="0" w:afterAutospacing="0" w:line="400" w:lineRule="exact"/>
              <w:ind w:left="0" w:right="0" w:firstLine="63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①工程设计综合甲级资质。 </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iCs/>
                <w:color w:val="auto"/>
                <w:szCs w:val="21"/>
                <w:highlight w:val="none"/>
              </w:rPr>
            </w:pPr>
            <w:r>
              <w:rPr>
                <w:rFonts w:hint="eastAsia" w:ascii="宋体" w:hAnsi="宋体" w:eastAsia="宋体" w:cs="宋体"/>
                <w:iCs/>
                <w:color w:val="auto"/>
                <w:szCs w:val="21"/>
                <w:highlight w:val="none"/>
              </w:rPr>
              <w:t>②工程设计水利行业</w:t>
            </w:r>
            <w:r>
              <w:rPr>
                <w:rFonts w:hint="eastAsia" w:ascii="宋体" w:hAnsi="宋体" w:eastAsia="宋体" w:cs="宋体"/>
                <w:iCs/>
                <w:color w:val="auto"/>
                <w:szCs w:val="21"/>
                <w:highlight w:val="none"/>
                <w:u w:val="single"/>
              </w:rPr>
              <w:t xml:space="preserve">    </w:t>
            </w:r>
            <w:r>
              <w:rPr>
                <w:rFonts w:hint="eastAsia" w:ascii="宋体" w:hAnsi="宋体" w:eastAsia="宋体" w:cs="宋体"/>
                <w:color w:val="auto"/>
                <w:szCs w:val="21"/>
                <w:highlight w:val="none"/>
                <w:u w:val="single"/>
              </w:rPr>
              <w:t>级及以上</w:t>
            </w:r>
            <w:r>
              <w:rPr>
                <w:rFonts w:hint="eastAsia" w:ascii="宋体" w:hAnsi="宋体" w:eastAsia="宋体" w:cs="宋体"/>
                <w:iCs/>
                <w:color w:val="auto"/>
                <w:szCs w:val="21"/>
                <w:highlight w:val="none"/>
              </w:rPr>
              <w:t>资质；</w:t>
            </w:r>
          </w:p>
          <w:p>
            <w:pPr>
              <w:pStyle w:val="2"/>
              <w:keepNext w:val="0"/>
              <w:keepLines w:val="0"/>
              <w:suppressLineNumbers w:val="0"/>
              <w:spacing w:before="0" w:beforeAutospacing="0" w:afterAutospacing="0" w:line="400" w:lineRule="exact"/>
              <w:ind w:left="0" w:right="0" w:firstLine="630" w:firstLineChars="300"/>
              <w:rPr>
                <w:rFonts w:hint="eastAsia" w:ascii="宋体" w:hAnsi="宋体" w:eastAsia="宋体" w:cs="宋体"/>
                <w:i w:val="0"/>
                <w:iCs/>
                <w:color w:val="auto"/>
                <w:szCs w:val="21"/>
                <w:highlight w:val="none"/>
                <w:u w:val="single"/>
                <w:lang w:val="en-US" w:eastAsia="zh-CN"/>
              </w:rPr>
            </w:pPr>
            <w:r>
              <w:rPr>
                <w:rFonts w:hint="eastAsia" w:ascii="宋体" w:hAnsi="宋体" w:eastAsia="宋体" w:cs="宋体"/>
                <w:i w:val="0"/>
                <w:iCs/>
                <w:color w:val="auto"/>
                <w:szCs w:val="21"/>
                <w:highlight w:val="none"/>
                <w:lang w:val="en-US" w:eastAsia="zh-CN"/>
              </w:rPr>
              <w:t>③</w:t>
            </w:r>
            <w:r>
              <w:rPr>
                <w:rFonts w:hint="eastAsia" w:ascii="宋体" w:hAnsi="宋体" w:eastAsia="宋体" w:cs="宋体"/>
                <w:i w:val="0"/>
                <w:iCs/>
                <w:color w:val="auto"/>
                <w:szCs w:val="21"/>
                <w:highlight w:val="none"/>
                <w:u w:val="single"/>
                <w:lang w:val="en-US" w:eastAsia="zh-CN"/>
              </w:rPr>
              <w:t xml:space="preserve">         </w:t>
            </w:r>
            <w:r>
              <w:rPr>
                <w:rFonts w:hint="eastAsia" w:ascii="宋体" w:hAnsi="宋体" w:eastAsia="宋体" w:cs="宋体"/>
                <w:i w:val="0"/>
                <w:iCs/>
                <w:color w:val="auto"/>
                <w:szCs w:val="21"/>
                <w:highlight w:val="none"/>
                <w:u w:val="none"/>
                <w:lang w:val="en-US" w:eastAsia="zh-CN"/>
              </w:rPr>
              <w:t>；</w:t>
            </w:r>
          </w:p>
          <w:p>
            <w:pPr>
              <w:pStyle w:val="2"/>
              <w:keepNext w:val="0"/>
              <w:keepLines w:val="0"/>
              <w:pageBreakBefore w:val="0"/>
              <w:suppressLineNumbers w:val="0"/>
              <w:kinsoku/>
              <w:wordWrap/>
              <w:overflowPunct/>
              <w:topLinePunct w:val="0"/>
              <w:autoSpaceDE w:val="0"/>
              <w:autoSpaceDN w:val="0"/>
              <w:bidi w:val="0"/>
              <w:adjustRightInd w:val="0"/>
              <w:snapToGrid w:val="0"/>
              <w:spacing w:before="0" w:beforeAutospacing="0" w:afterAutospacing="0" w:line="400" w:lineRule="exact"/>
              <w:ind w:left="0" w:right="0" w:firstLine="843" w:firstLineChars="400"/>
              <w:textAlignment w:val="auto"/>
              <w:rPr>
                <w:rFonts w:hint="eastAsia" w:ascii="宋体" w:hAnsi="宋体" w:eastAsia="宋体" w:cs="宋体"/>
                <w:color w:val="auto"/>
                <w:sz w:val="21"/>
                <w:szCs w:val="21"/>
                <w:highlight w:val="none"/>
              </w:rPr>
            </w:pPr>
            <w:r>
              <w:rPr>
                <w:rFonts w:hint="eastAsia" w:ascii="宋体" w:hAnsi="宋体" w:eastAsia="宋体" w:cs="宋体"/>
                <w:b/>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有效的资质证书。</w:t>
            </w:r>
          </w:p>
          <w:p>
            <w:pPr>
              <w:keepNext w:val="0"/>
              <w:keepLines w:val="0"/>
              <w:suppressLineNumbers w:val="0"/>
              <w:spacing w:before="0" w:beforeAutospacing="0" w:after="0" w:afterAutospacing="0" w:line="400" w:lineRule="exact"/>
              <w:ind w:left="0" w:right="0" w:firstLine="630" w:firstLineChars="300"/>
              <w:rPr>
                <w:rFonts w:hint="eastAsia" w:ascii="宋体" w:hAnsi="宋体" w:eastAsia="宋体" w:cs="宋体"/>
              </w:rPr>
            </w:pP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联合体投标的，</w:t>
            </w:r>
            <w:r>
              <w:rPr>
                <w:rFonts w:hint="eastAsia" w:ascii="宋体" w:hAnsi="宋体" w:eastAsia="宋体" w:cs="宋体"/>
                <w:lang w:val="en-US" w:eastAsia="zh-CN"/>
              </w:rPr>
              <w:t>须提供共同投标协议，并</w:t>
            </w:r>
            <w:r>
              <w:rPr>
                <w:rFonts w:hint="eastAsia" w:ascii="宋体" w:hAnsi="宋体" w:eastAsia="宋体" w:cs="宋体"/>
              </w:rPr>
              <w:t>按</w:t>
            </w:r>
            <w:r>
              <w:rPr>
                <w:rFonts w:hint="eastAsia" w:ascii="宋体" w:hAnsi="宋体" w:eastAsia="宋体" w:cs="宋体"/>
                <w:lang w:val="en-US" w:eastAsia="zh-CN"/>
              </w:rPr>
              <w:t>共同投标协议</w:t>
            </w:r>
            <w:r>
              <w:rPr>
                <w:rFonts w:hint="eastAsia" w:ascii="宋体" w:hAnsi="宋体" w:eastAsia="宋体" w:cs="宋体"/>
              </w:rPr>
              <w:t>约定的分工提供</w:t>
            </w:r>
            <w:r>
              <w:rPr>
                <w:rFonts w:hint="eastAsia" w:ascii="宋体" w:hAnsi="宋体" w:eastAsia="宋体" w:cs="宋体"/>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（2）具备</w:t>
            </w:r>
            <w:r>
              <w:rPr>
                <w:rFonts w:hint="eastAsia" w:ascii="宋体" w:hAnsi="宋体" w:eastAsia="宋体" w:cs="宋体"/>
                <w:color w:val="auto"/>
                <w:szCs w:val="21"/>
                <w:highlight w:val="none"/>
                <w:lang w:val="en-US" w:eastAsia="zh-CN"/>
              </w:rPr>
              <w:t>独立法人资格</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注：不得将投标人营业执照记载的经营范围作为评审因素。</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有效的营业执照。</w:t>
            </w:r>
          </w:p>
          <w:p>
            <w:pPr>
              <w:keepNext w:val="0"/>
              <w:keepLines w:val="0"/>
              <w:suppressLineNumbers w:val="0"/>
              <w:autoSpaceDE w:val="0"/>
              <w:autoSpaceDN w:val="0"/>
              <w:adjustRightInd w:val="0"/>
              <w:snapToGrid w:val="0"/>
              <w:spacing w:before="0" w:beforeAutospacing="0" w:after="0" w:afterAutospacing="0" w:line="400" w:lineRule="exact"/>
              <w:ind w:left="0" w:right="0" w:firstLine="630" w:firstLineChars="300"/>
              <w:rPr>
                <w:rFonts w:hint="eastAsia" w:ascii="宋体" w:hAnsi="宋体" w:eastAsia="宋体" w:cs="宋体"/>
                <w:color w:val="auto"/>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联合体投标的，联合体各方均</w:t>
            </w:r>
            <w:r>
              <w:rPr>
                <w:rFonts w:hint="eastAsia" w:ascii="宋体" w:hAnsi="宋体" w:eastAsia="宋体" w:cs="宋体"/>
                <w:color w:val="auto"/>
                <w:highlight w:val="none"/>
                <w:lang w:val="en-US" w:eastAsia="zh-CN"/>
              </w:rPr>
              <w:t>须满足并</w:t>
            </w:r>
            <w:r>
              <w:rPr>
                <w:rFonts w:hint="eastAsia" w:ascii="宋体" w:hAnsi="宋体" w:eastAsia="宋体" w:cs="宋体"/>
                <w:color w:val="auto"/>
                <w:highlight w:val="none"/>
              </w:rPr>
              <w:t>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□2.财务要求</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kern w:val="0"/>
                <w:szCs w:val="21"/>
              </w:rPr>
            </w:pPr>
            <w:r>
              <w:rPr>
                <w:rFonts w:hint="eastAsia" w:ascii="宋体" w:hAnsi="宋体" w:eastAsia="宋体" w:cs="宋体"/>
                <w:i/>
                <w:kern w:val="0"/>
                <w:szCs w:val="21"/>
              </w:rPr>
              <w:t>[提示：招标人</w:t>
            </w:r>
            <w:r>
              <w:rPr>
                <w:rFonts w:hint="eastAsia" w:ascii="宋体" w:hAnsi="宋体" w:eastAsia="宋体" w:cs="宋体"/>
                <w:i/>
                <w:kern w:val="0"/>
                <w:szCs w:val="21"/>
                <w:lang w:val="en-US" w:eastAsia="zh-CN"/>
              </w:rPr>
              <w:t>可选择以下三种方式之一，</w:t>
            </w:r>
            <w:r>
              <w:rPr>
                <w:rFonts w:hint="eastAsia" w:ascii="宋体" w:hAnsi="宋体" w:eastAsia="宋体" w:cs="宋体"/>
                <w:i/>
                <w:kern w:val="0"/>
                <w:szCs w:val="21"/>
              </w:rPr>
              <w:t>可</w:t>
            </w:r>
            <w:r>
              <w:rPr>
                <w:rFonts w:hint="eastAsia" w:ascii="宋体" w:hAnsi="宋体" w:eastAsia="宋体" w:cs="宋体"/>
                <w:i/>
                <w:kern w:val="0"/>
                <w:szCs w:val="21"/>
                <w:lang w:val="en-US" w:eastAsia="zh-CN"/>
              </w:rPr>
              <w:t>设置近</w:t>
            </w:r>
            <w:r>
              <w:rPr>
                <w:rFonts w:hint="eastAsia" w:ascii="宋体" w:hAnsi="宋体" w:eastAsia="宋体" w:cs="宋体"/>
                <w:i/>
                <w:kern w:val="0"/>
                <w:szCs w:val="21"/>
              </w:rPr>
              <w:t>1至3年的年度财务要求。]</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szCs w:val="21"/>
                <w:highlight w:val="none"/>
                <w:u w:val="none"/>
              </w:rPr>
              <w:t>□</w:t>
            </w:r>
            <w:r>
              <w:rPr>
                <w:rFonts w:hint="eastAsia" w:ascii="宋体" w:hAnsi="宋体" w:eastAsia="宋体" w:cs="宋体"/>
                <w:color w:val="auto"/>
                <w:kern w:val="0"/>
                <w:szCs w:val="21"/>
                <w:highlight w:val="none"/>
                <w:u w:val="none"/>
                <w:lang w:val="en-US" w:eastAsia="zh-CN"/>
              </w:rPr>
              <w:t>方式一</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年的</w:t>
            </w:r>
            <w:r>
              <w:rPr>
                <w:rFonts w:hint="eastAsia" w:ascii="宋体" w:hAnsi="宋体" w:eastAsia="宋体" w:cs="宋体"/>
                <w:color w:val="auto"/>
                <w:kern w:val="0"/>
                <w:szCs w:val="21"/>
                <w:highlight w:val="none"/>
                <w:lang w:eastAsia="zh-CN"/>
              </w:rPr>
              <w:t>各</w:t>
            </w:r>
            <w:r>
              <w:rPr>
                <w:rFonts w:hint="eastAsia" w:ascii="宋体" w:hAnsi="宋体" w:eastAsia="宋体" w:cs="宋体"/>
                <w:color w:val="auto"/>
                <w:kern w:val="0"/>
                <w:szCs w:val="21"/>
                <w:highlight w:val="none"/>
              </w:rPr>
              <w:t>年度财务状况不亏损。</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szCs w:val="21"/>
                <w:highlight w:val="none"/>
                <w:u w:val="none"/>
              </w:rPr>
              <w:t>□</w:t>
            </w:r>
            <w:r>
              <w:rPr>
                <w:rFonts w:hint="eastAsia" w:ascii="宋体" w:hAnsi="宋体" w:eastAsia="宋体" w:cs="宋体"/>
                <w:color w:val="auto"/>
                <w:kern w:val="0"/>
                <w:szCs w:val="21"/>
                <w:highlight w:val="none"/>
                <w:u w:val="none"/>
                <w:lang w:val="en-US" w:eastAsia="zh-CN"/>
              </w:rPr>
              <w:t>方式二</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399" w:leftChars="190" w:right="0" w:firstLine="0" w:firstLineChars="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val="en-US" w:eastAsia="zh-CN"/>
              </w:rPr>
              <w:t>的年度财务状况累计不亏损。</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399" w:leftChars="190" w:right="0" w:firstLine="0" w:firstLineChars="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eastAsia="zh-CN"/>
              </w:rPr>
              <w:t>方式</w:t>
            </w:r>
            <w:r>
              <w:rPr>
                <w:rFonts w:hint="eastAsia" w:ascii="宋体" w:hAnsi="宋体" w:eastAsia="宋体" w:cs="宋体"/>
                <w:color w:val="auto"/>
                <w:kern w:val="0"/>
                <w:szCs w:val="21"/>
                <w:highlight w:val="none"/>
                <w:lang w:val="en-US" w:eastAsia="zh-CN"/>
              </w:rPr>
              <w:t>三</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lang w:val="en-US" w:eastAsia="zh-CN"/>
              </w:rPr>
              <w:t>年度</w:t>
            </w:r>
            <w:r>
              <w:rPr>
                <w:rFonts w:hint="eastAsia" w:ascii="宋体" w:hAnsi="宋体" w:eastAsia="宋体" w:cs="宋体"/>
                <w:color w:val="auto"/>
                <w:kern w:val="0"/>
                <w:szCs w:val="21"/>
                <w:highlight w:val="none"/>
                <w:lang w:eastAsia="zh-CN"/>
              </w:rPr>
              <w:t>财务状况未出现连续亏损。</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会计师事务所或审计机构出具的合法有效的财务审计报告及财务报表，财务报表须至少包括现金流量表、资产负债表、利润表。</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联合体投标的，联合体各方均</w:t>
            </w:r>
            <w:r>
              <w:rPr>
                <w:rFonts w:hint="eastAsia" w:ascii="宋体" w:hAnsi="宋体" w:eastAsia="宋体" w:cs="宋体"/>
                <w:color w:val="auto"/>
                <w:szCs w:val="21"/>
                <w:highlight w:val="none"/>
                <w:lang w:val="en-US" w:eastAsia="zh-CN"/>
              </w:rPr>
              <w:t>须</w:t>
            </w:r>
            <w:r>
              <w:rPr>
                <w:rFonts w:hint="eastAsia" w:ascii="宋体" w:hAnsi="宋体" w:eastAsia="宋体" w:cs="宋体"/>
                <w:color w:val="auto"/>
                <w:szCs w:val="21"/>
                <w:highlight w:val="none"/>
              </w:rPr>
              <w:t>满足</w:t>
            </w:r>
            <w:r>
              <w:rPr>
                <w:rFonts w:hint="eastAsia" w:ascii="宋体" w:hAnsi="宋体" w:eastAsia="宋体" w:cs="宋体"/>
                <w:color w:val="auto"/>
                <w:szCs w:val="21"/>
                <w:highlight w:val="none"/>
                <w:lang w:val="en-US" w:eastAsia="zh-CN"/>
              </w:rPr>
              <w:t>并提供</w:t>
            </w:r>
            <w:r>
              <w:rPr>
                <w:rFonts w:hint="eastAsia" w:ascii="宋体" w:hAnsi="宋体" w:eastAsia="宋体" w:cs="宋体"/>
                <w:color w:val="auto"/>
                <w:szCs w:val="21"/>
                <w:highlight w:val="none"/>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□3.业绩要求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i/>
                <w:szCs w:val="21"/>
                <w:highlight w:val="none"/>
                <w:lang w:val="en-US" w:eastAsia="zh-CN"/>
              </w:rPr>
            </w:pPr>
            <w:r>
              <w:rPr>
                <w:rFonts w:hint="eastAsia" w:ascii="宋体" w:hAnsi="宋体" w:eastAsia="宋体" w:cs="宋体"/>
                <w:color w:val="auto"/>
                <w:kern w:val="0"/>
                <w:szCs w:val="21"/>
                <w:highlight w:val="none"/>
              </w:rPr>
              <w:t>3.1勘察业绩要求</w:t>
            </w:r>
            <w:r>
              <w:rPr>
                <w:rFonts w:hint="eastAsia" w:ascii="宋体" w:hAnsi="宋体" w:eastAsia="宋体" w:cs="宋体"/>
                <w:i/>
                <w:szCs w:val="21"/>
                <w:highlight w:val="none"/>
                <w:lang w:val="en-US" w:eastAsia="zh-CN"/>
              </w:rPr>
              <w:t>[提示：设置的业绩指标不得超过本项目对应指标。]</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w:t>
            </w:r>
            <w:r>
              <w:rPr>
                <w:rFonts w:hint="eastAsia" w:ascii="宋体" w:hAnsi="宋体" w:eastAsia="宋体" w:cs="宋体"/>
                <w:color w:val="auto"/>
                <w:kern w:val="0"/>
                <w:szCs w:val="21"/>
                <w:highlight w:val="none"/>
                <w:lang w:val="en-US" w:eastAsia="zh-CN"/>
              </w:rPr>
              <w:t>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年1月1日起</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rPr>
              <w:t>指</w:t>
            </w:r>
            <w:r>
              <w:rPr>
                <w:rFonts w:hint="eastAsia" w:ascii="宋体" w:hAnsi="宋体" w:eastAsia="宋体" w:cs="宋体"/>
                <w:i/>
                <w:color w:val="auto"/>
                <w:kern w:val="0"/>
                <w:szCs w:val="21"/>
                <w:highlight w:val="none"/>
              </w:rPr>
              <w:t>投标截止日前</w:t>
            </w:r>
            <w:r>
              <w:rPr>
                <w:rFonts w:hint="eastAsia" w:ascii="宋体" w:hAnsi="宋体" w:eastAsia="宋体" w:cs="宋体"/>
                <w:i/>
                <w:iCs w:val="0"/>
                <w:color w:val="auto"/>
                <w:kern w:val="0"/>
                <w:szCs w:val="21"/>
                <w:highlight w:val="none"/>
                <w:lang w:eastAsia="zh-CN"/>
              </w:rPr>
              <w:t>3年</w:t>
            </w:r>
            <w:r>
              <w:rPr>
                <w:rFonts w:hint="eastAsia" w:ascii="宋体" w:hAnsi="宋体" w:eastAsia="宋体" w:cs="宋体"/>
                <w:i/>
                <w:iCs w:val="0"/>
                <w:color w:val="auto"/>
                <w:kern w:val="0"/>
                <w:szCs w:val="21"/>
                <w:highlight w:val="none"/>
                <w:lang w:val="en-US" w:eastAsia="zh-CN"/>
              </w:rPr>
              <w:t>及以上，</w:t>
            </w:r>
            <w:r>
              <w:rPr>
                <w:rFonts w:hint="eastAsia" w:ascii="宋体" w:hAnsi="宋体" w:eastAsia="宋体" w:cs="宋体"/>
                <w:i/>
                <w:color w:val="auto"/>
                <w:kern w:val="0"/>
                <w:szCs w:val="21"/>
                <w:highlight w:val="none"/>
              </w:rPr>
              <w:t>不包含投标截止日当年]</w:t>
            </w:r>
            <w:r>
              <w:rPr>
                <w:rFonts w:hint="eastAsia" w:ascii="宋体" w:hAnsi="宋体" w:eastAsia="宋体" w:cs="宋体"/>
                <w:color w:val="auto"/>
                <w:kern w:val="0"/>
                <w:szCs w:val="21"/>
                <w:highlight w:val="none"/>
              </w:rPr>
              <w:t>至投标截止日止（</w:t>
            </w:r>
            <w:r>
              <w:rPr>
                <w:rFonts w:hint="eastAsia" w:ascii="宋体" w:hAnsi="宋体" w:eastAsia="宋体" w:cs="宋体"/>
                <w:color w:val="auto"/>
                <w:kern w:val="0"/>
                <w:szCs w:val="21"/>
                <w:highlight w:val="none"/>
                <w:u w:val="none"/>
              </w:rPr>
              <w:t>以</w:t>
            </w:r>
            <w:r>
              <w:rPr>
                <w:rFonts w:hint="eastAsia" w:ascii="宋体" w:hAnsi="宋体" w:eastAsia="宋体" w:cs="宋体"/>
                <w:color w:val="auto"/>
                <w:kern w:val="0"/>
                <w:szCs w:val="21"/>
                <w:highlight w:val="none"/>
                <w:u w:val="single"/>
              </w:rPr>
              <w:t>初步设计批复</w:t>
            </w:r>
            <w:r>
              <w:rPr>
                <w:rFonts w:hint="eastAsia" w:ascii="宋体" w:hAnsi="宋体" w:eastAsia="宋体" w:cs="宋体"/>
                <w:color w:val="auto"/>
                <w:kern w:val="0"/>
                <w:szCs w:val="21"/>
                <w:highlight w:val="none"/>
                <w:u w:val="none"/>
              </w:rPr>
              <w:t>时间为准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highlight w:val="none"/>
                <w:lang w:val="en-US" w:eastAsia="zh-CN"/>
              </w:rPr>
              <w:t>完成过1个</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勘察业绩</w:t>
            </w:r>
            <w:r>
              <w:rPr>
                <w:rFonts w:hint="eastAsia" w:ascii="宋体" w:hAnsi="宋体" w:eastAsia="宋体" w:cs="宋体"/>
                <w:color w:val="auto"/>
                <w:kern w:val="0"/>
                <w:szCs w:val="21"/>
                <w:highlight w:val="none"/>
                <w:lang w:val="en-US"/>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合同协议书</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kern w:val="0"/>
                <w:szCs w:val="21"/>
                <w:highlight w:val="none"/>
              </w:rPr>
              <w:t>。若提供的上述业绩证明材料不能体现</w:t>
            </w:r>
            <w:r>
              <w:rPr>
                <w:rFonts w:hint="eastAsia" w:ascii="宋体" w:hAnsi="宋体" w:eastAsia="宋体" w:cs="宋体"/>
                <w:color w:val="auto"/>
                <w:kern w:val="0"/>
                <w:szCs w:val="21"/>
                <w:highlight w:val="none"/>
                <w:lang w:val="en-US" w:eastAsia="zh-CN"/>
              </w:rPr>
              <w:t>上述业绩指标</w:t>
            </w:r>
            <w:r>
              <w:rPr>
                <w:rFonts w:hint="eastAsia" w:ascii="宋体" w:hAnsi="宋体" w:eastAsia="宋体" w:cs="宋体"/>
                <w:color w:val="auto"/>
                <w:kern w:val="0"/>
                <w:szCs w:val="21"/>
                <w:highlight w:val="none"/>
              </w:rPr>
              <w:t>的，应</w:t>
            </w:r>
            <w:r>
              <w:rPr>
                <w:rFonts w:hint="eastAsia" w:ascii="宋体" w:hAnsi="宋体" w:eastAsia="宋体" w:cs="宋体"/>
                <w:color w:val="auto"/>
                <w:kern w:val="0"/>
                <w:szCs w:val="21"/>
                <w:highlight w:val="none"/>
                <w:lang w:val="en-US" w:eastAsia="zh-CN"/>
              </w:rPr>
              <w:t>补充</w:t>
            </w:r>
            <w:r>
              <w:rPr>
                <w:rFonts w:hint="eastAsia" w:ascii="宋体" w:hAnsi="宋体" w:eastAsia="宋体" w:cs="宋体"/>
                <w:color w:val="auto"/>
                <w:kern w:val="0"/>
                <w:szCs w:val="21"/>
                <w:highlight w:val="none"/>
              </w:rPr>
              <w:t>提供业主证明。</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注：（1）当上述资料中针对同一指标存在不一致时</w:t>
            </w:r>
            <w:r>
              <w:rPr>
                <w:rFonts w:hint="eastAsia" w:ascii="宋体" w:hAnsi="宋体" w:eastAsia="宋体" w:cs="宋体"/>
                <w:color w:val="auto"/>
                <w:kern w:val="0"/>
                <w:szCs w:val="21"/>
                <w:highlight w:val="none"/>
              </w:rPr>
              <w:t>，</w:t>
            </w:r>
            <w:r>
              <w:rPr>
                <w:rFonts w:hint="eastAsia" w:ascii="宋体" w:hAnsi="宋体" w:cs="宋体"/>
                <w:color w:val="auto"/>
                <w:szCs w:val="21"/>
                <w:highlight w:val="none"/>
                <w:u w:val="none"/>
              </w:rPr>
              <w:t>以初步设计批复文件为准</w:t>
            </w:r>
            <w:r>
              <w:rPr>
                <w:rFonts w:hint="eastAsia" w:ascii="宋体" w:hAnsi="宋体" w:eastAsia="宋体" w:cs="宋体"/>
                <w:color w:val="auto"/>
                <w:szCs w:val="21"/>
                <w:highlight w:val="none"/>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（2）投标人提供的业绩为联合体业绩的，其在该业绩中的工作分工应与本项目承担的工作一致。</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i/>
                <w:szCs w:val="21"/>
                <w:highlight w:val="none"/>
                <w:lang w:val="en-US" w:eastAsia="zh-CN"/>
              </w:rPr>
            </w:pPr>
            <w:r>
              <w:rPr>
                <w:rFonts w:hint="eastAsia" w:ascii="宋体" w:hAnsi="宋体" w:eastAsia="宋体" w:cs="宋体"/>
                <w:color w:val="auto"/>
                <w:kern w:val="0"/>
                <w:szCs w:val="21"/>
                <w:highlight w:val="none"/>
              </w:rPr>
              <w:t>3.2 设计业绩要求</w:t>
            </w:r>
            <w:r>
              <w:rPr>
                <w:rFonts w:hint="eastAsia" w:ascii="宋体" w:hAnsi="宋体" w:eastAsia="宋体" w:cs="宋体"/>
                <w:i/>
                <w:szCs w:val="21"/>
                <w:highlight w:val="none"/>
                <w:lang w:val="en-US" w:eastAsia="zh-CN"/>
              </w:rPr>
              <w:t>[提示：设置的业绩指标不得超过本项目对应指标。]</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val="en-US" w:eastAsia="zh-CN"/>
              </w:rPr>
              <w:t>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年1月1日起</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rPr>
              <w:t>指</w:t>
            </w:r>
            <w:r>
              <w:rPr>
                <w:rFonts w:hint="eastAsia" w:ascii="宋体" w:hAnsi="宋体" w:eastAsia="宋体" w:cs="宋体"/>
                <w:i/>
                <w:color w:val="auto"/>
                <w:kern w:val="0"/>
                <w:szCs w:val="21"/>
                <w:highlight w:val="none"/>
              </w:rPr>
              <w:t>投标截止日前</w:t>
            </w:r>
            <w:r>
              <w:rPr>
                <w:rFonts w:hint="eastAsia" w:ascii="宋体" w:hAnsi="宋体" w:eastAsia="宋体" w:cs="宋体"/>
                <w:i/>
                <w:iCs w:val="0"/>
                <w:color w:val="auto"/>
                <w:kern w:val="0"/>
                <w:szCs w:val="21"/>
                <w:highlight w:val="none"/>
                <w:lang w:eastAsia="zh-CN"/>
              </w:rPr>
              <w:t>3年</w:t>
            </w:r>
            <w:r>
              <w:rPr>
                <w:rFonts w:hint="eastAsia" w:ascii="宋体" w:hAnsi="宋体" w:eastAsia="宋体" w:cs="宋体"/>
                <w:i/>
                <w:iCs w:val="0"/>
                <w:color w:val="auto"/>
                <w:kern w:val="0"/>
                <w:szCs w:val="21"/>
                <w:highlight w:val="none"/>
                <w:lang w:val="en-US" w:eastAsia="zh-CN"/>
              </w:rPr>
              <w:t>及以上，</w:t>
            </w:r>
            <w:r>
              <w:rPr>
                <w:rFonts w:hint="eastAsia" w:ascii="宋体" w:hAnsi="宋体" w:eastAsia="宋体" w:cs="宋体"/>
                <w:i/>
                <w:color w:val="auto"/>
                <w:kern w:val="0"/>
                <w:szCs w:val="21"/>
                <w:highlight w:val="none"/>
              </w:rPr>
              <w:t>不包含投标截止日当年]</w:t>
            </w:r>
            <w:r>
              <w:rPr>
                <w:rFonts w:hint="eastAsia" w:ascii="宋体" w:hAnsi="宋体" w:eastAsia="宋体" w:cs="宋体"/>
                <w:color w:val="auto"/>
                <w:szCs w:val="21"/>
                <w:highlight w:val="none"/>
              </w:rPr>
              <w:t>至投标截止日止（</w:t>
            </w:r>
            <w:r>
              <w:rPr>
                <w:rFonts w:hint="eastAsia" w:ascii="宋体" w:hAnsi="宋体" w:eastAsia="宋体" w:cs="宋体"/>
                <w:color w:val="auto"/>
                <w:szCs w:val="21"/>
                <w:highlight w:val="none"/>
                <w:u w:val="none"/>
              </w:rPr>
              <w:t>以</w:t>
            </w:r>
            <w:r>
              <w:rPr>
                <w:rFonts w:hint="eastAsia" w:ascii="宋体" w:hAnsi="宋体" w:eastAsia="宋体" w:cs="宋体"/>
                <w:color w:val="auto"/>
                <w:szCs w:val="21"/>
                <w:highlight w:val="none"/>
                <w:u w:val="single"/>
              </w:rPr>
              <w:t>初步设计批复</w:t>
            </w:r>
            <w:r>
              <w:rPr>
                <w:rFonts w:hint="eastAsia" w:ascii="宋体" w:hAnsi="宋体" w:eastAsia="宋体" w:cs="宋体"/>
                <w:color w:val="auto"/>
                <w:szCs w:val="21"/>
                <w:highlight w:val="none"/>
                <w:u w:val="none"/>
              </w:rPr>
              <w:t>时间为准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w:t>
            </w:r>
            <w:r>
              <w:rPr>
                <w:rFonts w:hint="eastAsia" w:ascii="宋体" w:hAnsi="宋体" w:eastAsia="宋体" w:cs="宋体"/>
                <w:color w:val="auto"/>
                <w:highlight w:val="none"/>
                <w:lang w:val="en-US" w:eastAsia="zh-CN"/>
              </w:rPr>
              <w:t>完成过1个</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设计业绩</w:t>
            </w:r>
            <w:r>
              <w:rPr>
                <w:rFonts w:hint="eastAsia" w:ascii="宋体" w:hAnsi="宋体" w:eastAsia="宋体" w:cs="宋体"/>
                <w:b w:val="0"/>
                <w:bCs w:val="0"/>
                <w:i w:val="0"/>
                <w:iCs w:val="0"/>
                <w:color w:val="auto"/>
                <w:kern w:val="0"/>
                <w:sz w:val="21"/>
                <w:szCs w:val="21"/>
                <w:highlight w:val="none"/>
                <w:vertAlign w:val="baseline"/>
                <w:lang w:val="en-US" w:eastAsia="zh-CN" w:bidi="ar-SA"/>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合同协议书、</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。若提供的上述业绩证明材料不能体现</w:t>
            </w:r>
            <w:r>
              <w:rPr>
                <w:rFonts w:hint="eastAsia" w:ascii="宋体" w:hAnsi="宋体" w:eastAsia="宋体" w:cs="宋体"/>
                <w:color w:val="auto"/>
                <w:szCs w:val="21"/>
                <w:highlight w:val="none"/>
                <w:lang w:val="en-US" w:eastAsia="zh-CN"/>
              </w:rPr>
              <w:t>上述业绩指标</w:t>
            </w:r>
            <w:r>
              <w:rPr>
                <w:rFonts w:hint="eastAsia" w:ascii="宋体" w:hAnsi="宋体" w:eastAsia="宋体" w:cs="宋体"/>
                <w:color w:val="auto"/>
                <w:szCs w:val="21"/>
                <w:highlight w:val="none"/>
              </w:rPr>
              <w:t>的，应</w:t>
            </w:r>
            <w:r>
              <w:rPr>
                <w:rFonts w:hint="eastAsia" w:ascii="宋体" w:hAnsi="宋体" w:eastAsia="宋体" w:cs="宋体"/>
                <w:color w:val="auto"/>
                <w:szCs w:val="21"/>
                <w:highlight w:val="none"/>
                <w:lang w:val="en-US" w:eastAsia="zh-CN"/>
              </w:rPr>
              <w:t>补充</w:t>
            </w:r>
            <w:r>
              <w:rPr>
                <w:rFonts w:hint="eastAsia" w:ascii="宋体" w:hAnsi="宋体" w:eastAsia="宋体" w:cs="宋体"/>
                <w:color w:val="auto"/>
                <w:szCs w:val="21"/>
                <w:highlight w:val="none"/>
              </w:rPr>
              <w:t>提供业主证明。</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注：（1）当上述资料中针对同一指标存在不一致时，</w:t>
            </w:r>
            <w:r>
              <w:rPr>
                <w:rFonts w:hint="eastAsia" w:ascii="宋体" w:hAnsi="宋体" w:eastAsia="宋体" w:cs="宋体"/>
                <w:color w:val="auto"/>
                <w:szCs w:val="21"/>
                <w:highlight w:val="none"/>
                <w:u w:val="none"/>
              </w:rPr>
              <w:t>以</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u w:val="none"/>
              </w:rPr>
              <w:t>为准</w:t>
            </w:r>
            <w:r>
              <w:rPr>
                <w:rFonts w:hint="eastAsia" w:ascii="宋体" w:hAnsi="宋体" w:eastAsia="宋体" w:cs="宋体"/>
                <w:color w:val="auto"/>
                <w:szCs w:val="21"/>
                <w:highlight w:val="none"/>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kern w:val="0"/>
                <w:szCs w:val="21"/>
                <w:highlight w:val="none"/>
              </w:rPr>
              <w:t>投标人提供的业绩为联合体业绩的，其在该业绩中的工作分工应与本项目承担的工作一致。</w:t>
            </w:r>
          </w:p>
          <w:p>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若同一业绩同时满足3.1</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和3.2</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的，则符合本项目的业绩要求</w:t>
            </w:r>
            <w:r>
              <w:rPr>
                <w:rFonts w:hint="eastAsia" w:ascii="宋体" w:hAnsi="宋体" w:eastAsia="宋体" w:cs="宋体"/>
                <w:i/>
                <w:iCs/>
                <w:color w:val="auto"/>
                <w:sz w:val="21"/>
                <w:szCs w:val="21"/>
                <w:highlight w:val="none"/>
                <w:lang w:val="en-US" w:eastAsia="zh-CN"/>
              </w:rPr>
              <w:t>。</w:t>
            </w:r>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4.投标截止日投标资格情况</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投标人不得存在下列情形之一：</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w:t>
            </w:r>
            <w:r>
              <w:rPr>
                <w:rFonts w:hint="eastAsia" w:ascii="宋体" w:hAnsi="宋体" w:eastAsia="宋体" w:cs="宋体"/>
                <w:color w:val="auto"/>
                <w:sz w:val="21"/>
                <w:szCs w:val="21"/>
                <w:highlight w:val="none"/>
                <w:lang w:val="en-US" w:eastAsia="zh-CN"/>
              </w:rPr>
              <w:t>或暂停在渝承揽新业务，且在暂停期限内。</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承诺（格式见第六章投标文件格式）。</w:t>
            </w:r>
          </w:p>
          <w:p>
            <w:pPr>
              <w:keepNext w:val="0"/>
              <w:keepLines w:val="0"/>
              <w:suppressLineNumbers w:val="0"/>
              <w:snapToGrid/>
              <w:spacing w:before="0" w:beforeAutospacing="0" w:after="0" w:afterAutospacing="0" w:line="400" w:lineRule="exact"/>
              <w:ind w:left="0" w:right="0" w:firstLine="420" w:firstLineChars="200"/>
              <w:rPr>
                <w:rFonts w:hint="eastAsia" w:ascii="宋体" w:hAnsi="宋体" w:eastAsia="宋体" w:cs="宋体"/>
                <w:b/>
                <w:color w:val="auto"/>
                <w:szCs w:val="21"/>
                <w:highlight w:val="none"/>
              </w:rPr>
            </w:pPr>
            <w:r>
              <w:rPr>
                <w:rFonts w:hint="eastAsia" w:ascii="宋体" w:hAnsi="宋体" w:eastAsia="宋体" w:cs="宋体"/>
                <w:b w:val="0"/>
                <w:bCs w:val="0"/>
                <w:i w:val="0"/>
                <w:iCs w:val="0"/>
                <w:color w:val="auto"/>
                <w:kern w:val="0"/>
                <w:sz w:val="21"/>
                <w:szCs w:val="21"/>
                <w:highlight w:val="none"/>
                <w:vertAlign w:val="baseline"/>
                <w:lang w:val="en-US" w:eastAsia="zh-CN" w:bidi="ar-SA"/>
              </w:rPr>
              <w:t>□</w:t>
            </w:r>
            <w:r>
              <w:rPr>
                <w:rFonts w:hint="eastAsia" w:ascii="宋体" w:hAnsi="宋体" w:eastAsia="宋体" w:cs="宋体"/>
                <w:b w:val="0"/>
                <w:bCs w:val="0"/>
                <w:i w:val="0"/>
                <w:iCs w:val="0"/>
                <w:color w:val="auto"/>
                <w:kern w:val="2"/>
                <w:sz w:val="21"/>
                <w:szCs w:val="24"/>
                <w:highlight w:val="none"/>
                <w:vertAlign w:val="baseline"/>
                <w:lang w:val="en-US" w:eastAsia="zh-CN" w:bidi="ar-SA"/>
              </w:rPr>
              <w:t>联合体投标的，联合体各成员均不得存在以上情形之一，由联合体牵头人代表联合体各成员进行承诺。</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宋体" w:hAnsi="宋体" w:eastAsia="宋体" w:cs="宋体"/>
                <w:color w:val="auto"/>
                <w:szCs w:val="21"/>
                <w:highlight w:val="none"/>
              </w:rPr>
              <w:t>。</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5.项目总负责人、勘察负责人及设计负责人资格要求</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5.1项目总负责人</w:t>
            </w:r>
            <w:r>
              <w:rPr>
                <w:rFonts w:hint="eastAsia" w:ascii="宋体" w:hAnsi="宋体" w:eastAsia="宋体" w:cs="宋体"/>
                <w:i/>
                <w:iCs/>
                <w:color w:val="auto"/>
                <w:kern w:val="0"/>
                <w:szCs w:val="21"/>
                <w:highlight w:val="none"/>
              </w:rPr>
              <w:t>[提示：项目总负责人兼任情况由招标人在下列选项中选择其一进行设置]</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szCs w:val="21"/>
                <w:highlight w:val="none"/>
              </w:rPr>
              <w:t>选项一：</w:t>
            </w:r>
            <w:r>
              <w:rPr>
                <w:rFonts w:hint="eastAsia" w:ascii="宋体" w:hAnsi="宋体" w:eastAsia="宋体" w:cs="宋体"/>
                <w:color w:val="auto"/>
                <w:kern w:val="0"/>
                <w:szCs w:val="21"/>
                <w:highlight w:val="none"/>
              </w:rPr>
              <w:t>不允许项目总负责人兼任；</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color w:val="auto"/>
                <w:szCs w:val="21"/>
                <w:highlight w:val="none"/>
              </w:rPr>
              <w:t>选项二：</w:t>
            </w:r>
            <w:r>
              <w:rPr>
                <w:rFonts w:hint="eastAsia" w:ascii="宋体" w:hAnsi="宋体" w:eastAsia="宋体" w:cs="宋体"/>
                <w:color w:val="auto"/>
                <w:kern w:val="0"/>
                <w:szCs w:val="21"/>
                <w:highlight w:val="none"/>
              </w:rPr>
              <w:t>允许项目总负责人兼任</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勘察负责人</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设计负责人（注：投标人选择拟派项目负责人兼任的，该项目负责人应同时满足相应人员的要求）；</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bookmarkStart w:id="334" w:name="OLE_LINK2"/>
            <w:r>
              <w:rPr>
                <w:rFonts w:hint="eastAsia" w:ascii="宋体" w:hAnsi="宋体" w:eastAsia="宋体" w:cs="宋体"/>
                <w:color w:val="auto"/>
                <w:szCs w:val="21"/>
                <w:highlight w:val="none"/>
              </w:rPr>
              <w:t>5.1.1投标人拟派的项目总负责人必须是投标人本单位人员，</w:t>
            </w:r>
            <w:r>
              <w:rPr>
                <w:rFonts w:hint="eastAsia" w:ascii="宋体" w:hAnsi="宋体" w:eastAsia="宋体" w:cs="宋体"/>
                <w:color w:val="auto"/>
                <w:highlight w:val="none"/>
              </w:rPr>
              <w:t>□</w:t>
            </w:r>
            <w:r>
              <w:rPr>
                <w:rFonts w:hint="eastAsia" w:ascii="宋体" w:hAnsi="宋体" w:eastAsia="宋体" w:cs="宋体"/>
                <w:color w:val="auto"/>
                <w:szCs w:val="21"/>
                <w:highlight w:val="none"/>
              </w:rPr>
              <w:t>具备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级及以上</w:t>
            </w:r>
            <w:r>
              <w:rPr>
                <w:rFonts w:hint="eastAsia" w:ascii="宋体" w:hAnsi="宋体" w:eastAsia="宋体" w:cs="宋体"/>
                <w:color w:val="auto"/>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职称；</w:t>
            </w:r>
            <w:r>
              <w:rPr>
                <w:rFonts w:hint="eastAsia" w:ascii="宋体" w:hAnsi="宋体" w:eastAsia="宋体" w:cs="宋体"/>
                <w:color w:val="auto"/>
                <w:highlight w:val="none"/>
              </w:rPr>
              <w:t>□同时</w:t>
            </w:r>
            <w:r>
              <w:rPr>
                <w:rFonts w:hint="eastAsia" w:ascii="宋体" w:hAnsi="宋体" w:eastAsia="宋体" w:cs="宋体"/>
                <w:color w:val="auto"/>
                <w:szCs w:val="21"/>
                <w:highlight w:val="none"/>
              </w:rPr>
              <w:t>具有注册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执业资格并已在投标人本单位注册。</w:t>
            </w:r>
          </w:p>
          <w:bookmarkEnd w:id="334"/>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拟派项目总负责人</w:t>
            </w:r>
            <w:r>
              <w:rPr>
                <w:rFonts w:hint="eastAsia" w:ascii="宋体" w:hAnsi="宋体" w:eastAsia="宋体" w:cs="宋体"/>
                <w:color w:val="auto"/>
                <w:kern w:val="0"/>
                <w:szCs w:val="21"/>
                <w:highlight w:val="none"/>
                <w:lang w:val="en-US" w:eastAsia="zh-CN"/>
              </w:rPr>
              <w:t>有效</w:t>
            </w:r>
            <w:r>
              <w:rPr>
                <w:rFonts w:hint="eastAsia" w:ascii="宋体" w:hAnsi="宋体" w:eastAsia="宋体" w:cs="宋体"/>
                <w:color w:val="auto"/>
                <w:kern w:val="0"/>
                <w:szCs w:val="21"/>
                <w:highlight w:val="none"/>
              </w:rPr>
              <w:t>的身份证、</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职称证</w:t>
            </w:r>
            <w:r>
              <w:rPr>
                <w:rFonts w:hint="eastAsia" w:ascii="宋体" w:hAnsi="宋体" w:eastAsia="宋体" w:cs="宋体"/>
                <w:color w:val="auto"/>
                <w:kern w:val="0"/>
                <w:szCs w:val="21"/>
                <w:highlight w:val="none"/>
                <w:lang w:val="en-US"/>
              </w:rPr>
              <w:t>、</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注册证，投标人为其缴纳的养老保险证明材料。</w:t>
            </w:r>
          </w:p>
          <w:p>
            <w:pPr>
              <w:pStyle w:val="2"/>
              <w:keepNext w:val="0"/>
              <w:keepLines w:val="0"/>
              <w:pageBreakBefore w:val="0"/>
              <w:widowControl w:val="0"/>
              <w:numPr>
                <w:ilvl w:val="0"/>
                <w:numId w:val="0"/>
              </w:numPr>
              <w:suppressLineNumbers w:val="0"/>
              <w:kinsoku/>
              <w:wordWrap/>
              <w:overflowPunct/>
              <w:topLinePunct w:val="0"/>
              <w:bidi w:val="0"/>
              <w:snapToGrid w:val="0"/>
              <w:spacing w:before="0" w:beforeAutospacing="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b w:val="0"/>
                <w:bCs w:val="0"/>
                <w:i w:val="0"/>
                <w:iCs w:val="0"/>
                <w:color w:val="auto"/>
                <w:kern w:val="0"/>
                <w:sz w:val="21"/>
                <w:szCs w:val="21"/>
                <w:highlight w:val="none"/>
                <w:vertAlign w:val="baseline"/>
                <w:lang w:val="en-US" w:eastAsia="zh-CN" w:bidi="ar-SA"/>
              </w:rPr>
              <w:t>□</w:t>
            </w:r>
            <w:r>
              <w:rPr>
                <w:rFonts w:hint="eastAsia" w:ascii="宋体" w:hAnsi="宋体" w:eastAsia="宋体" w:cs="宋体"/>
                <w:b w:val="0"/>
                <w:bCs w:val="0"/>
                <w:i w:val="0"/>
                <w:iCs w:val="0"/>
                <w:color w:val="auto"/>
                <w:kern w:val="2"/>
                <w:sz w:val="21"/>
                <w:szCs w:val="21"/>
                <w:highlight w:val="none"/>
                <w:vertAlign w:val="baseline"/>
                <w:lang w:val="en-US" w:eastAsia="zh-CN" w:bidi="ar-SA"/>
              </w:rPr>
              <w:t>联合体投标的，由联合体牵头人提供。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5.1.2投标人须承诺拟派项目总负责人履职和未被禁止参与投标。</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履职承诺要求：承诺拟派项目总负责人中标后在本项目履职，签订合同时拟派的项目负责人必须与投标文件中的项目总负责人一致，并满足办理相关手续的要求。不能按承诺履职的，招标人将按合同相关条款要求投标人承担责任并上报行政主管部门，给招标人造成损失的，投标人依法承担赔偿责任或违约责任。拟派项目总负责人中标后不得随意更换。</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（2）未被禁止参与投标承诺要求：承诺拟派项目总负责人未被</w:t>
            </w:r>
            <w:r>
              <w:rPr>
                <w:rFonts w:hint="eastAsia" w:ascii="宋体" w:hAnsi="宋体" w:eastAsia="宋体" w:cs="宋体"/>
                <w:color w:val="auto"/>
                <w:highlight w:val="none"/>
              </w:rPr>
              <w:t>重庆市（含市或任意区县）有关行业</w:t>
            </w:r>
            <w:r>
              <w:rPr>
                <w:rFonts w:hint="eastAsia" w:ascii="宋体" w:hAnsi="宋体" w:eastAsia="宋体" w:cs="宋体"/>
                <w:color w:val="auto"/>
                <w:szCs w:val="21"/>
                <w:highlight w:val="none"/>
              </w:rPr>
              <w:t>主管部门暂停</w:t>
            </w:r>
            <w:r>
              <w:rPr>
                <w:rFonts w:hint="eastAsia" w:ascii="宋体" w:hAnsi="宋体" w:eastAsia="宋体" w:cs="宋体"/>
                <w:color w:val="auto"/>
                <w:szCs w:val="21"/>
                <w:highlight w:val="none"/>
                <w:lang w:val="en-US" w:eastAsia="zh-CN"/>
              </w:rPr>
              <w:t>其</w:t>
            </w:r>
            <w:r>
              <w:rPr>
                <w:rFonts w:hint="eastAsia" w:ascii="宋体" w:hAnsi="宋体" w:eastAsia="宋体" w:cs="宋体"/>
                <w:color w:val="auto"/>
                <w:szCs w:val="21"/>
                <w:highlight w:val="none"/>
              </w:rPr>
              <w:t>在渝承揽的新业务</w:t>
            </w:r>
            <w:r>
              <w:rPr>
                <w:rFonts w:hint="eastAsia" w:ascii="宋体" w:hAnsi="宋体" w:eastAsia="宋体" w:cs="宋体"/>
                <w:color w:val="auto"/>
                <w:szCs w:val="21"/>
                <w:highlight w:val="none"/>
                <w:lang w:val="en-US" w:eastAsia="zh-CN"/>
              </w:rPr>
              <w:t>中任职</w:t>
            </w:r>
            <w:r>
              <w:rPr>
                <w:rFonts w:hint="eastAsia" w:ascii="宋体" w:hAnsi="宋体" w:eastAsia="宋体" w:cs="宋体"/>
                <w:color w:val="auto"/>
                <w:szCs w:val="21"/>
                <w:highlight w:val="none"/>
              </w:rPr>
              <w:t>。若</w:t>
            </w:r>
            <w:r>
              <w:rPr>
                <w:rFonts w:hint="eastAsia" w:ascii="宋体" w:hAnsi="宋体" w:eastAsia="宋体" w:cs="宋体"/>
                <w:color w:val="auto"/>
                <w:szCs w:val="21"/>
                <w:highlight w:val="none"/>
                <w:lang w:eastAsia="zh-CN"/>
              </w:rPr>
              <w:t>其</w:t>
            </w:r>
            <w:r>
              <w:rPr>
                <w:rFonts w:hint="eastAsia" w:ascii="宋体" w:hAnsi="宋体" w:eastAsia="宋体" w:cs="宋体"/>
                <w:color w:val="auto"/>
                <w:szCs w:val="21"/>
                <w:highlight w:val="none"/>
              </w:rPr>
              <w:t>被暂停在渝承揽的新业务</w:t>
            </w:r>
            <w:r>
              <w:rPr>
                <w:rFonts w:hint="eastAsia" w:ascii="宋体" w:hAnsi="宋体" w:eastAsia="宋体" w:cs="宋体"/>
                <w:color w:val="auto"/>
                <w:szCs w:val="21"/>
                <w:highlight w:val="none"/>
                <w:lang w:eastAsia="zh-CN"/>
              </w:rPr>
              <w:t>中</w:t>
            </w:r>
            <w:r>
              <w:rPr>
                <w:rFonts w:hint="eastAsia" w:ascii="宋体" w:hAnsi="宋体" w:eastAsia="宋体" w:cs="宋体"/>
                <w:color w:val="auto"/>
                <w:szCs w:val="21"/>
                <w:highlight w:val="none"/>
                <w:lang w:val="en-US" w:eastAsia="zh-CN"/>
              </w:rPr>
              <w:t>任职</w:t>
            </w:r>
            <w:r>
              <w:rPr>
                <w:rFonts w:hint="eastAsia" w:ascii="宋体" w:hAnsi="宋体" w:eastAsia="宋体" w:cs="宋体"/>
                <w:color w:val="auto"/>
                <w:szCs w:val="21"/>
                <w:highlight w:val="none"/>
              </w:rPr>
              <w:t>但仍参加投标，将被否决投标；已取得中标候选人资格或中标资格的，招标人有权取消其中标候选人资格或中标资格；给招标人造成损失的，投标人依法承担赔偿责任或违约责任。</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（3）未提供上述承诺或承诺内容不符合要求的，由评标委员会作否决投标处理。以上承诺同时作为合同的附件。</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拟派项目总负责人履职和未被禁止参与投标的承诺（承诺格式见第六章投标文件格式）。</w:t>
            </w:r>
          </w:p>
          <w:p>
            <w:pPr>
              <w:pStyle w:val="2"/>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 w:val="21"/>
                <w:szCs w:val="21"/>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□5.1.3项目总负责人业绩要求</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i/>
                <w:iCs/>
                <w:color w:val="auto"/>
                <w:kern w:val="0"/>
                <w:szCs w:val="21"/>
                <w:highlight w:val="none"/>
              </w:rPr>
              <w:t>[</w:t>
            </w:r>
            <w:r>
              <w:rPr>
                <w:rFonts w:hint="eastAsia" w:ascii="宋体" w:hAnsi="宋体" w:eastAsia="宋体" w:cs="宋体"/>
                <w:i/>
                <w:iCs/>
                <w:color w:val="auto"/>
                <w:kern w:val="0"/>
                <w:sz w:val="21"/>
                <w:szCs w:val="21"/>
                <w:highlight w:val="none"/>
                <w:lang w:val="en-US" w:eastAsia="zh-CN"/>
              </w:rPr>
              <w:t>提示：项目总负责人业绩</w:t>
            </w:r>
            <w:r>
              <w:rPr>
                <w:rFonts w:hint="eastAsia" w:ascii="宋体" w:hAnsi="宋体" w:eastAsia="宋体" w:cs="宋体"/>
                <w:i/>
                <w:iCs/>
                <w:sz w:val="21"/>
                <w:szCs w:val="21"/>
                <w:highlight w:val="none"/>
                <w:lang w:val="en-US" w:eastAsia="zh-CN"/>
              </w:rPr>
              <w:t>指标不得超过本项目对应指标。可单独勾选方式一勘察业绩或方式二设计业绩，也可同时勾选方式一勘察业绩和方式二设计业绩。</w:t>
            </w:r>
            <w:r>
              <w:rPr>
                <w:rFonts w:hint="eastAsia" w:ascii="宋体" w:hAnsi="宋体" w:eastAsia="宋体" w:cs="宋体"/>
                <w:i/>
                <w:iCs/>
                <w:color w:val="auto"/>
                <w:kern w:val="0"/>
                <w:szCs w:val="21"/>
                <w:highlight w:val="none"/>
              </w:rPr>
              <w:t>]</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□方式一</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勘察业绩</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bookmarkStart w:id="335" w:name="OLE_LINK3"/>
            <w:r>
              <w:rPr>
                <w:rFonts w:hint="eastAsia" w:ascii="宋体" w:hAnsi="宋体" w:eastAsia="宋体" w:cs="宋体"/>
                <w:color w:val="auto"/>
                <w:kern w:val="0"/>
                <w:szCs w:val="21"/>
                <w:highlight w:val="none"/>
              </w:rPr>
              <w:t>拟派项目总负责人</w:t>
            </w:r>
            <w:r>
              <w:rPr>
                <w:rFonts w:hint="eastAsia" w:ascii="宋体" w:hAnsi="宋体" w:eastAsia="宋体" w:cs="宋体"/>
                <w:color w:val="auto"/>
                <w:kern w:val="0"/>
                <w:szCs w:val="21"/>
                <w:highlight w:val="none"/>
                <w:lang w:val="en-US" w:eastAsia="zh-CN"/>
              </w:rPr>
              <w:t>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年1月1日起</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rPr>
              <w:t>指</w:t>
            </w:r>
            <w:r>
              <w:rPr>
                <w:rFonts w:hint="eastAsia" w:ascii="宋体" w:hAnsi="宋体" w:eastAsia="宋体" w:cs="宋体"/>
                <w:i/>
                <w:color w:val="auto"/>
                <w:kern w:val="0"/>
                <w:szCs w:val="21"/>
                <w:highlight w:val="none"/>
              </w:rPr>
              <w:t>投标截止日前</w:t>
            </w:r>
            <w:r>
              <w:rPr>
                <w:rFonts w:hint="eastAsia" w:ascii="宋体" w:hAnsi="宋体" w:eastAsia="宋体" w:cs="宋体"/>
                <w:i/>
                <w:iCs w:val="0"/>
                <w:color w:val="auto"/>
                <w:kern w:val="0"/>
                <w:szCs w:val="21"/>
                <w:highlight w:val="none"/>
                <w:lang w:eastAsia="zh-CN"/>
              </w:rPr>
              <w:t>3年</w:t>
            </w:r>
            <w:r>
              <w:rPr>
                <w:rFonts w:hint="eastAsia" w:ascii="宋体" w:hAnsi="宋体" w:eastAsia="宋体" w:cs="宋体"/>
                <w:i/>
                <w:iCs w:val="0"/>
                <w:color w:val="auto"/>
                <w:kern w:val="0"/>
                <w:szCs w:val="21"/>
                <w:highlight w:val="none"/>
                <w:lang w:val="en-US" w:eastAsia="zh-CN"/>
              </w:rPr>
              <w:t>及以上，</w:t>
            </w:r>
            <w:r>
              <w:rPr>
                <w:rFonts w:hint="eastAsia" w:ascii="宋体" w:hAnsi="宋体" w:eastAsia="宋体" w:cs="宋体"/>
                <w:i/>
                <w:color w:val="auto"/>
                <w:kern w:val="0"/>
                <w:szCs w:val="21"/>
                <w:highlight w:val="none"/>
              </w:rPr>
              <w:t>不包含投标截止日当年]</w:t>
            </w:r>
            <w:r>
              <w:rPr>
                <w:rFonts w:hint="eastAsia" w:ascii="宋体" w:hAnsi="宋体" w:eastAsia="宋体" w:cs="宋体"/>
                <w:color w:val="auto"/>
                <w:kern w:val="0"/>
                <w:szCs w:val="21"/>
                <w:highlight w:val="none"/>
              </w:rPr>
              <w:t>至投标截止日止（</w:t>
            </w:r>
            <w:r>
              <w:rPr>
                <w:rFonts w:hint="eastAsia" w:ascii="宋体" w:hAnsi="宋体" w:eastAsia="宋体" w:cs="宋体"/>
                <w:color w:val="auto"/>
                <w:kern w:val="0"/>
                <w:szCs w:val="21"/>
                <w:highlight w:val="none"/>
                <w:u w:val="none"/>
              </w:rPr>
              <w:t>以</w:t>
            </w:r>
            <w:r>
              <w:rPr>
                <w:rFonts w:hint="eastAsia" w:ascii="宋体" w:hAnsi="宋体" w:eastAsia="宋体" w:cs="宋体"/>
                <w:color w:val="auto"/>
                <w:kern w:val="0"/>
                <w:szCs w:val="21"/>
                <w:highlight w:val="none"/>
                <w:u w:val="single"/>
              </w:rPr>
              <w:t>初步设计批复</w:t>
            </w:r>
            <w:r>
              <w:rPr>
                <w:rFonts w:hint="eastAsia" w:ascii="宋体" w:hAnsi="宋体" w:eastAsia="宋体" w:cs="宋体"/>
                <w:color w:val="auto"/>
                <w:kern w:val="0"/>
                <w:szCs w:val="21"/>
                <w:highlight w:val="none"/>
                <w:u w:val="none"/>
              </w:rPr>
              <w:t>时间为准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完成过1个</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lang w:val="en-US" w:eastAsia="zh-CN"/>
              </w:rPr>
              <w:t>勘察</w:t>
            </w:r>
            <w:r>
              <w:rPr>
                <w:rFonts w:hint="eastAsia" w:ascii="宋体" w:hAnsi="宋体" w:eastAsia="宋体" w:cs="宋体"/>
                <w:color w:val="auto"/>
                <w:kern w:val="0"/>
                <w:szCs w:val="21"/>
                <w:highlight w:val="none"/>
              </w:rPr>
              <w:t>业绩</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并在该业绩中担任</w:t>
            </w:r>
            <w:r>
              <w:rPr>
                <w:rFonts w:hint="eastAsia" w:ascii="宋体" w:hAnsi="宋体" w:eastAsia="宋体" w:cs="宋体"/>
                <w:color w:val="auto"/>
                <w:kern w:val="0"/>
                <w:szCs w:val="21"/>
                <w:highlight w:val="none"/>
                <w:u w:val="single"/>
                <w:lang w:val="en-US" w:eastAsia="zh-CN"/>
              </w:rPr>
              <w:t>项目负责人（或勘察</w:t>
            </w:r>
            <w:r>
              <w:rPr>
                <w:rFonts w:hint="eastAsia" w:ascii="宋体" w:hAnsi="宋体" w:cs="宋体"/>
                <w:color w:val="auto"/>
                <w:kern w:val="0"/>
                <w:szCs w:val="21"/>
                <w:highlight w:val="none"/>
                <w:u w:val="single"/>
                <w:lang w:val="en-US" w:eastAsia="zh-CN"/>
              </w:rPr>
              <w:t>项目</w:t>
            </w:r>
            <w:r>
              <w:rPr>
                <w:rFonts w:hint="eastAsia" w:ascii="宋体" w:hAnsi="宋体" w:eastAsia="宋体" w:cs="宋体"/>
                <w:color w:val="auto"/>
                <w:kern w:val="0"/>
                <w:szCs w:val="21"/>
                <w:highlight w:val="none"/>
                <w:u w:val="single"/>
                <w:lang w:val="en-US" w:eastAsia="zh-CN"/>
              </w:rPr>
              <w:t>负责人）</w:t>
            </w:r>
            <w:r>
              <w:rPr>
                <w:rFonts w:hint="eastAsia" w:ascii="宋体" w:hAnsi="宋体" w:eastAsia="宋体" w:cs="宋体"/>
                <w:color w:val="auto"/>
                <w:kern w:val="0"/>
                <w:szCs w:val="21"/>
                <w:highlight w:val="none"/>
                <w:lang w:eastAsia="zh-CN"/>
              </w:rPr>
              <w:t>。</w:t>
            </w:r>
          </w:p>
          <w:bookmarkEnd w:id="335"/>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合同协议书</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kern w:val="0"/>
                <w:szCs w:val="21"/>
                <w:highlight w:val="none"/>
              </w:rPr>
              <w:t>。若提供的上述业绩证明材料不能体现</w:t>
            </w:r>
            <w:r>
              <w:rPr>
                <w:rFonts w:hint="eastAsia" w:ascii="宋体" w:hAnsi="宋体" w:eastAsia="宋体" w:cs="宋体"/>
                <w:color w:val="auto"/>
                <w:kern w:val="0"/>
                <w:szCs w:val="21"/>
                <w:highlight w:val="none"/>
                <w:lang w:val="en-US" w:eastAsia="zh-CN"/>
              </w:rPr>
              <w:t>上述业绩指标</w:t>
            </w:r>
            <w:r>
              <w:rPr>
                <w:rFonts w:hint="eastAsia" w:ascii="宋体" w:hAnsi="宋体" w:eastAsia="宋体" w:cs="宋体"/>
                <w:color w:val="auto"/>
                <w:kern w:val="0"/>
                <w:szCs w:val="21"/>
                <w:highlight w:val="none"/>
              </w:rPr>
              <w:t>的，应</w:t>
            </w:r>
            <w:r>
              <w:rPr>
                <w:rFonts w:hint="eastAsia" w:ascii="宋体" w:hAnsi="宋体" w:eastAsia="宋体" w:cs="宋体"/>
                <w:color w:val="auto"/>
                <w:kern w:val="0"/>
                <w:szCs w:val="21"/>
                <w:highlight w:val="none"/>
                <w:lang w:val="en-US" w:eastAsia="zh-CN"/>
              </w:rPr>
              <w:t>补充</w:t>
            </w:r>
            <w:r>
              <w:rPr>
                <w:rFonts w:hint="eastAsia" w:ascii="宋体" w:hAnsi="宋体" w:eastAsia="宋体" w:cs="宋体"/>
                <w:color w:val="auto"/>
                <w:kern w:val="0"/>
                <w:szCs w:val="21"/>
                <w:highlight w:val="none"/>
              </w:rPr>
              <w:t>提供业主证明。</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szCs w:val="21"/>
                <w:highlight w:val="none"/>
              </w:rPr>
              <w:t>当上述资料中针对同一指标存在不一致时</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以</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为准。</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□方式二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设计业绩</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u w:val="single"/>
              </w:rPr>
            </w:pPr>
            <w:bookmarkStart w:id="336" w:name="OLE_LINK4"/>
            <w:r>
              <w:rPr>
                <w:rFonts w:hint="eastAsia" w:ascii="宋体" w:hAnsi="宋体" w:eastAsia="宋体" w:cs="宋体"/>
                <w:color w:val="auto"/>
                <w:szCs w:val="21"/>
                <w:highlight w:val="none"/>
              </w:rPr>
              <w:t>拟派项目总负责人</w:t>
            </w:r>
            <w:r>
              <w:rPr>
                <w:rFonts w:hint="eastAsia" w:ascii="宋体" w:hAnsi="宋体" w:eastAsia="宋体" w:cs="宋体"/>
                <w:color w:val="auto"/>
                <w:szCs w:val="21"/>
                <w:highlight w:val="none"/>
                <w:lang w:val="en-US" w:eastAsia="zh-CN"/>
              </w:rPr>
              <w:t>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年1月1日起</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rPr>
              <w:t>指</w:t>
            </w:r>
            <w:r>
              <w:rPr>
                <w:rFonts w:hint="eastAsia" w:ascii="宋体" w:hAnsi="宋体" w:eastAsia="宋体" w:cs="宋体"/>
                <w:i/>
                <w:color w:val="auto"/>
                <w:kern w:val="0"/>
                <w:szCs w:val="21"/>
                <w:highlight w:val="none"/>
              </w:rPr>
              <w:t>投标截止日前</w:t>
            </w:r>
            <w:r>
              <w:rPr>
                <w:rFonts w:hint="eastAsia" w:ascii="宋体" w:hAnsi="宋体" w:eastAsia="宋体" w:cs="宋体"/>
                <w:i/>
                <w:color w:val="auto"/>
                <w:kern w:val="0"/>
                <w:szCs w:val="21"/>
                <w:highlight w:val="none"/>
                <w:lang w:eastAsia="zh-CN"/>
              </w:rPr>
              <w:t>3年</w:t>
            </w:r>
            <w:r>
              <w:rPr>
                <w:rFonts w:hint="eastAsia" w:ascii="宋体" w:hAnsi="宋体" w:eastAsia="宋体" w:cs="宋体"/>
                <w:i/>
                <w:color w:val="auto"/>
                <w:kern w:val="0"/>
                <w:szCs w:val="21"/>
                <w:highlight w:val="none"/>
                <w:lang w:val="en-US" w:eastAsia="zh-CN"/>
              </w:rPr>
              <w:t>及以上，</w:t>
            </w:r>
            <w:r>
              <w:rPr>
                <w:rFonts w:hint="eastAsia" w:ascii="宋体" w:hAnsi="宋体" w:eastAsia="宋体" w:cs="宋体"/>
                <w:i/>
                <w:color w:val="auto"/>
                <w:kern w:val="0"/>
                <w:szCs w:val="21"/>
                <w:highlight w:val="none"/>
              </w:rPr>
              <w:t>不包含投标截止日当年]</w:t>
            </w:r>
            <w:r>
              <w:rPr>
                <w:rFonts w:hint="eastAsia" w:ascii="宋体" w:hAnsi="宋体" w:eastAsia="宋体" w:cs="宋体"/>
                <w:color w:val="auto"/>
                <w:szCs w:val="21"/>
                <w:highlight w:val="none"/>
              </w:rPr>
              <w:t>至投标截止日止（</w:t>
            </w:r>
            <w:r>
              <w:rPr>
                <w:rFonts w:hint="eastAsia" w:ascii="宋体" w:hAnsi="宋体" w:eastAsia="宋体" w:cs="宋体"/>
                <w:color w:val="auto"/>
                <w:szCs w:val="21"/>
                <w:highlight w:val="none"/>
                <w:u w:val="none"/>
              </w:rPr>
              <w:t>以</w:t>
            </w:r>
            <w:r>
              <w:rPr>
                <w:rFonts w:hint="eastAsia" w:ascii="宋体" w:hAnsi="宋体" w:eastAsia="宋体" w:cs="宋体"/>
                <w:color w:val="auto"/>
                <w:szCs w:val="21"/>
                <w:highlight w:val="none"/>
                <w:u w:val="single"/>
              </w:rPr>
              <w:t>初步设计批复</w:t>
            </w:r>
            <w:r>
              <w:rPr>
                <w:rFonts w:hint="eastAsia" w:ascii="宋体" w:hAnsi="宋体" w:eastAsia="宋体" w:cs="宋体"/>
                <w:color w:val="auto"/>
                <w:szCs w:val="21"/>
                <w:highlight w:val="none"/>
                <w:u w:val="none"/>
              </w:rPr>
              <w:t>时间为准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完成过1个</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lang w:val="en-US" w:eastAsia="zh-CN"/>
              </w:rPr>
              <w:t>设计</w:t>
            </w:r>
            <w:r>
              <w:rPr>
                <w:rFonts w:hint="eastAsia" w:ascii="宋体" w:hAnsi="宋体" w:eastAsia="宋体" w:cs="宋体"/>
                <w:color w:val="auto"/>
                <w:kern w:val="0"/>
                <w:szCs w:val="21"/>
                <w:highlight w:val="none"/>
              </w:rPr>
              <w:t>业绩</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并在该业绩中担任</w:t>
            </w:r>
            <w:r>
              <w:rPr>
                <w:rFonts w:hint="eastAsia" w:ascii="宋体" w:hAnsi="宋体" w:eastAsia="宋体" w:cs="宋体"/>
                <w:color w:val="auto"/>
                <w:kern w:val="0"/>
                <w:szCs w:val="21"/>
                <w:highlight w:val="none"/>
                <w:u w:val="single"/>
                <w:lang w:val="en-US" w:eastAsia="zh-CN"/>
              </w:rPr>
              <w:t>项目负责人（或设计</w:t>
            </w:r>
            <w:r>
              <w:rPr>
                <w:rFonts w:hint="eastAsia" w:ascii="宋体" w:hAnsi="宋体" w:cs="宋体"/>
                <w:color w:val="auto"/>
                <w:kern w:val="0"/>
                <w:szCs w:val="21"/>
                <w:highlight w:val="none"/>
                <w:u w:val="single"/>
                <w:lang w:val="en-US" w:eastAsia="zh-CN"/>
              </w:rPr>
              <w:t>项目</w:t>
            </w:r>
            <w:r>
              <w:rPr>
                <w:rFonts w:hint="eastAsia" w:ascii="宋体" w:hAnsi="宋体" w:eastAsia="宋体" w:cs="宋体"/>
                <w:color w:val="auto"/>
                <w:kern w:val="0"/>
                <w:szCs w:val="21"/>
                <w:highlight w:val="none"/>
                <w:u w:val="single"/>
                <w:lang w:val="en-US" w:eastAsia="zh-CN"/>
              </w:rPr>
              <w:t>负责人）</w:t>
            </w:r>
            <w:r>
              <w:rPr>
                <w:rFonts w:hint="eastAsia" w:ascii="宋体" w:hAnsi="宋体" w:eastAsia="宋体" w:cs="宋体"/>
                <w:color w:val="auto"/>
                <w:kern w:val="0"/>
                <w:szCs w:val="21"/>
                <w:highlight w:val="none"/>
                <w:lang w:eastAsia="zh-CN"/>
              </w:rPr>
              <w:t>。</w:t>
            </w:r>
          </w:p>
          <w:bookmarkEnd w:id="336"/>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合同协议书、</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。若提供的上述业绩证明材料不能体现</w:t>
            </w:r>
            <w:r>
              <w:rPr>
                <w:rFonts w:hint="eastAsia" w:ascii="宋体" w:hAnsi="宋体" w:eastAsia="宋体" w:cs="宋体"/>
                <w:color w:val="auto"/>
                <w:szCs w:val="21"/>
                <w:highlight w:val="none"/>
                <w:lang w:val="en-US" w:eastAsia="zh-CN"/>
              </w:rPr>
              <w:t>上述业绩指标的</w:t>
            </w:r>
            <w:r>
              <w:rPr>
                <w:rFonts w:hint="eastAsia" w:ascii="宋体" w:hAnsi="宋体" w:eastAsia="宋体" w:cs="宋体"/>
                <w:color w:val="auto"/>
                <w:szCs w:val="21"/>
                <w:highlight w:val="none"/>
              </w:rPr>
              <w:t>的，应</w:t>
            </w:r>
            <w:r>
              <w:rPr>
                <w:rFonts w:hint="eastAsia" w:ascii="宋体" w:hAnsi="宋体" w:eastAsia="宋体" w:cs="宋体"/>
                <w:color w:val="auto"/>
                <w:szCs w:val="21"/>
                <w:highlight w:val="none"/>
                <w:lang w:val="en-US" w:eastAsia="zh-CN"/>
              </w:rPr>
              <w:t>补充</w:t>
            </w:r>
            <w:r>
              <w:rPr>
                <w:rFonts w:hint="eastAsia" w:ascii="宋体" w:hAnsi="宋体" w:eastAsia="宋体" w:cs="宋体"/>
                <w:color w:val="auto"/>
                <w:szCs w:val="21"/>
                <w:highlight w:val="none"/>
              </w:rPr>
              <w:t>提供业主证明。</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注：当上述资料中针对同一指标存在不一致时，以</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为准。</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i/>
                <w:iCs/>
                <w:color w:val="auto"/>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若同一业绩同时满足方式一</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和方式二</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的，则符合</w:t>
            </w:r>
            <w:r>
              <w:rPr>
                <w:rFonts w:hint="eastAsia" w:ascii="宋体" w:hAnsi="宋体" w:eastAsia="宋体" w:cs="宋体"/>
                <w:color w:val="auto"/>
                <w:kern w:val="0"/>
                <w:sz w:val="21"/>
                <w:szCs w:val="21"/>
                <w:highlight w:val="none"/>
                <w:lang w:val="en-US" w:eastAsia="zh-CN"/>
              </w:rPr>
              <w:t>项目总负责人</w:t>
            </w:r>
            <w:r>
              <w:rPr>
                <w:rFonts w:hint="eastAsia" w:ascii="宋体" w:hAnsi="宋体" w:eastAsia="宋体" w:cs="宋体"/>
                <w:color w:val="auto"/>
                <w:kern w:val="0"/>
                <w:sz w:val="21"/>
                <w:szCs w:val="21"/>
                <w:highlight w:val="none"/>
                <w:lang w:eastAsia="zh-CN"/>
              </w:rPr>
              <w:t>的业绩要求</w:t>
            </w:r>
            <w:r>
              <w:rPr>
                <w:rFonts w:hint="eastAsia" w:ascii="宋体" w:hAnsi="宋体" w:eastAsia="宋体" w:cs="宋体"/>
                <w:i/>
                <w:iCs/>
                <w:color w:val="auto"/>
                <w:sz w:val="21"/>
                <w:szCs w:val="21"/>
                <w:highlight w:val="none"/>
                <w:lang w:val="en-US" w:eastAsia="zh-CN"/>
              </w:rPr>
              <w:t>[提示：同时勾选</w:t>
            </w:r>
            <w:r>
              <w:rPr>
                <w:rFonts w:hint="eastAsia" w:ascii="宋体" w:hAnsi="宋体" w:eastAsia="宋体" w:cs="宋体"/>
                <w:i/>
                <w:iCs/>
                <w:color w:val="auto"/>
                <w:kern w:val="0"/>
                <w:sz w:val="21"/>
                <w:szCs w:val="21"/>
                <w:highlight w:val="none"/>
                <w:lang w:val="en-US" w:eastAsia="zh-CN"/>
              </w:rPr>
              <w:t>方式一勘察业绩和方式二</w:t>
            </w:r>
            <w:r>
              <w:rPr>
                <w:rFonts w:hint="eastAsia" w:ascii="宋体" w:hAnsi="宋体" w:eastAsia="宋体" w:cs="宋体"/>
                <w:i/>
                <w:iCs/>
                <w:color w:val="auto"/>
                <w:kern w:val="0"/>
                <w:sz w:val="21"/>
                <w:szCs w:val="21"/>
                <w:highlight w:val="none"/>
              </w:rPr>
              <w:t>设计业绩要求</w:t>
            </w:r>
            <w:r>
              <w:rPr>
                <w:rFonts w:hint="eastAsia" w:ascii="宋体" w:hAnsi="宋体" w:eastAsia="宋体" w:cs="宋体"/>
                <w:i/>
                <w:iCs/>
                <w:color w:val="auto"/>
                <w:kern w:val="0"/>
                <w:sz w:val="21"/>
                <w:szCs w:val="21"/>
                <w:highlight w:val="none"/>
                <w:lang w:eastAsia="zh-CN"/>
              </w:rPr>
              <w:t>时，则必须勾选。</w:t>
            </w:r>
            <w:r>
              <w:rPr>
                <w:rFonts w:hint="eastAsia" w:ascii="宋体" w:hAnsi="宋体" w:eastAsia="宋体" w:cs="宋体"/>
                <w:i/>
                <w:iCs/>
                <w:color w:val="auto"/>
                <w:sz w:val="21"/>
                <w:szCs w:val="21"/>
                <w:highlight w:val="none"/>
                <w:lang w:val="en-US" w:eastAsia="zh-CN"/>
              </w:rPr>
              <w:t>]</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5.2勘察负责人</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□勘察负责人由项目总负责人兼任，具体要求详见5.1项目总负责人；</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5.2.1</w:t>
            </w:r>
            <w:r>
              <w:rPr>
                <w:rFonts w:hint="eastAsia" w:ascii="宋体" w:hAnsi="宋体" w:eastAsia="宋体" w:cs="宋体"/>
                <w:color w:val="auto"/>
                <w:szCs w:val="21"/>
                <w:highlight w:val="none"/>
              </w:rPr>
              <w:t>投标人拟派的勘察负责人必须是投标人本单位人员，</w:t>
            </w:r>
            <w:r>
              <w:rPr>
                <w:rFonts w:hint="eastAsia" w:ascii="宋体" w:hAnsi="宋体" w:eastAsia="宋体" w:cs="宋体"/>
                <w:color w:val="auto"/>
                <w:highlight w:val="none"/>
              </w:rPr>
              <w:t>□</w:t>
            </w:r>
            <w:r>
              <w:rPr>
                <w:rFonts w:hint="eastAsia" w:ascii="宋体" w:hAnsi="宋体" w:eastAsia="宋体" w:cs="宋体"/>
                <w:color w:val="auto"/>
                <w:szCs w:val="21"/>
                <w:highlight w:val="none"/>
              </w:rPr>
              <w:t>具备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级及以上</w:t>
            </w:r>
            <w:r>
              <w:rPr>
                <w:rFonts w:hint="eastAsia" w:ascii="宋体" w:hAnsi="宋体" w:eastAsia="宋体" w:cs="宋体"/>
                <w:color w:val="auto"/>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职称；</w:t>
            </w:r>
            <w:r>
              <w:rPr>
                <w:rFonts w:hint="eastAsia" w:ascii="宋体" w:hAnsi="宋体" w:eastAsia="宋体" w:cs="宋体"/>
                <w:color w:val="auto"/>
                <w:highlight w:val="none"/>
              </w:rPr>
              <w:t>□</w:t>
            </w:r>
            <w:r>
              <w:rPr>
                <w:rFonts w:hint="eastAsia" w:ascii="宋体" w:hAnsi="宋体" w:eastAsia="宋体" w:cs="宋体"/>
                <w:color w:val="auto"/>
                <w:szCs w:val="21"/>
                <w:highlight w:val="none"/>
              </w:rPr>
              <w:t>具有注册土木工程师（岩土）专业或注册土木工程师（水利水电工程）执业资格并已在投标人本单位注册。</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拟派勘察负责人</w:t>
            </w:r>
            <w:r>
              <w:rPr>
                <w:rFonts w:hint="eastAsia" w:ascii="宋体" w:hAnsi="宋体" w:eastAsia="宋体" w:cs="宋体"/>
                <w:color w:val="auto"/>
                <w:kern w:val="0"/>
                <w:szCs w:val="21"/>
                <w:highlight w:val="none"/>
                <w:lang w:val="en-US" w:eastAsia="zh-CN"/>
              </w:rPr>
              <w:t>有效</w:t>
            </w:r>
            <w:r>
              <w:rPr>
                <w:rFonts w:hint="eastAsia" w:ascii="宋体" w:hAnsi="宋体" w:eastAsia="宋体" w:cs="宋体"/>
                <w:color w:val="auto"/>
                <w:kern w:val="0"/>
                <w:szCs w:val="21"/>
                <w:highlight w:val="none"/>
              </w:rPr>
              <w:t>的身份证、</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职称证、</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注册证，投标人为其缴纳的养老保险证明材料。</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联合体投标的，由联合体中负责勘察的单位提供。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□5.2.2勘察负责人业绩要求</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bookmarkStart w:id="337" w:name="OLE_LINK5"/>
            <w:r>
              <w:rPr>
                <w:rFonts w:hint="eastAsia" w:ascii="宋体" w:hAnsi="宋体" w:eastAsia="宋体" w:cs="宋体"/>
                <w:color w:val="auto"/>
                <w:kern w:val="0"/>
                <w:szCs w:val="21"/>
                <w:highlight w:val="none"/>
              </w:rPr>
              <w:t>拟派勘察负责人</w:t>
            </w:r>
            <w:r>
              <w:rPr>
                <w:rFonts w:hint="eastAsia" w:ascii="宋体" w:hAnsi="宋体" w:eastAsia="宋体" w:cs="宋体"/>
                <w:color w:val="auto"/>
                <w:kern w:val="0"/>
                <w:szCs w:val="21"/>
                <w:highlight w:val="none"/>
                <w:lang w:val="en-US" w:eastAsia="zh-CN"/>
              </w:rPr>
              <w:t>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年1月1日起</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rPr>
              <w:t>指</w:t>
            </w:r>
            <w:r>
              <w:rPr>
                <w:rFonts w:hint="eastAsia" w:ascii="宋体" w:hAnsi="宋体" w:eastAsia="宋体" w:cs="宋体"/>
                <w:i/>
                <w:color w:val="auto"/>
                <w:kern w:val="0"/>
                <w:szCs w:val="21"/>
                <w:highlight w:val="none"/>
              </w:rPr>
              <w:t>投标截止日前</w:t>
            </w:r>
            <w:r>
              <w:rPr>
                <w:rFonts w:hint="eastAsia" w:ascii="宋体" w:hAnsi="宋体" w:eastAsia="宋体" w:cs="宋体"/>
                <w:i/>
                <w:iCs w:val="0"/>
                <w:color w:val="auto"/>
                <w:kern w:val="0"/>
                <w:szCs w:val="21"/>
                <w:highlight w:val="none"/>
                <w:lang w:eastAsia="zh-CN"/>
              </w:rPr>
              <w:t>3年</w:t>
            </w:r>
            <w:r>
              <w:rPr>
                <w:rFonts w:hint="eastAsia" w:ascii="宋体" w:hAnsi="宋体" w:eastAsia="宋体" w:cs="宋体"/>
                <w:i/>
                <w:iCs w:val="0"/>
                <w:color w:val="auto"/>
                <w:kern w:val="0"/>
                <w:szCs w:val="21"/>
                <w:highlight w:val="none"/>
                <w:lang w:val="en-US" w:eastAsia="zh-CN"/>
              </w:rPr>
              <w:t>及以上，</w:t>
            </w:r>
            <w:r>
              <w:rPr>
                <w:rFonts w:hint="eastAsia" w:ascii="宋体" w:hAnsi="宋体" w:eastAsia="宋体" w:cs="宋体"/>
                <w:i/>
                <w:color w:val="auto"/>
                <w:kern w:val="0"/>
                <w:szCs w:val="21"/>
                <w:highlight w:val="none"/>
              </w:rPr>
              <w:t>不包含投标截止日当年]</w:t>
            </w:r>
            <w:r>
              <w:rPr>
                <w:rFonts w:hint="eastAsia" w:ascii="宋体" w:hAnsi="宋体" w:eastAsia="宋体" w:cs="宋体"/>
                <w:color w:val="auto"/>
                <w:kern w:val="0"/>
                <w:szCs w:val="21"/>
                <w:highlight w:val="none"/>
              </w:rPr>
              <w:t>至投标截止日止</w:t>
            </w:r>
            <w:r>
              <w:rPr>
                <w:rFonts w:hint="eastAsia" w:ascii="宋体" w:hAnsi="宋体" w:eastAsia="宋体" w:cs="宋体"/>
                <w:color w:val="auto"/>
                <w:kern w:val="0"/>
                <w:szCs w:val="21"/>
                <w:highlight w:val="none"/>
                <w:u w:val="none"/>
              </w:rPr>
              <w:t>（</w:t>
            </w:r>
            <w:r>
              <w:rPr>
                <w:rFonts w:hint="eastAsia" w:ascii="宋体" w:hAnsi="宋体" w:eastAsia="宋体" w:cs="宋体"/>
                <w:color w:val="auto"/>
                <w:szCs w:val="21"/>
                <w:highlight w:val="none"/>
                <w:u w:val="none"/>
              </w:rPr>
              <w:t>以</w:t>
            </w:r>
            <w:r>
              <w:rPr>
                <w:rFonts w:hint="eastAsia" w:ascii="宋体" w:hAnsi="宋体" w:eastAsia="宋体" w:cs="宋体"/>
                <w:color w:val="auto"/>
                <w:szCs w:val="21"/>
                <w:highlight w:val="none"/>
                <w:u w:val="single"/>
              </w:rPr>
              <w:t>初步设计批复</w:t>
            </w:r>
            <w:r>
              <w:rPr>
                <w:rFonts w:hint="eastAsia" w:ascii="宋体" w:hAnsi="宋体" w:eastAsia="宋体" w:cs="宋体"/>
                <w:color w:val="auto"/>
                <w:szCs w:val="21"/>
                <w:highlight w:val="none"/>
                <w:u w:val="none"/>
              </w:rPr>
              <w:t>时间为准</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lang w:val="en-US" w:eastAsia="zh-CN"/>
              </w:rPr>
              <w:t>完成过1个</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lang w:val="en-US" w:eastAsia="zh-CN"/>
              </w:rPr>
              <w:t>勘察</w:t>
            </w:r>
            <w:r>
              <w:rPr>
                <w:rFonts w:hint="eastAsia" w:ascii="宋体" w:hAnsi="宋体" w:eastAsia="宋体" w:cs="宋体"/>
                <w:color w:val="auto"/>
                <w:kern w:val="0"/>
                <w:szCs w:val="21"/>
                <w:highlight w:val="none"/>
              </w:rPr>
              <w:t>业绩</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并在该业绩</w:t>
            </w:r>
            <w:r>
              <w:rPr>
                <w:rFonts w:hint="eastAsia" w:ascii="宋体" w:hAnsi="宋体" w:eastAsia="宋体" w:cs="宋体"/>
                <w:color w:val="auto"/>
                <w:kern w:val="0"/>
                <w:szCs w:val="21"/>
                <w:highlight w:val="none"/>
              </w:rPr>
              <w:t>中担任</w:t>
            </w:r>
            <w:r>
              <w:rPr>
                <w:rFonts w:hint="eastAsia" w:ascii="宋体" w:hAnsi="宋体" w:eastAsia="宋体" w:cs="宋体"/>
                <w:color w:val="auto"/>
                <w:kern w:val="0"/>
                <w:szCs w:val="21"/>
                <w:highlight w:val="none"/>
                <w:u w:val="single"/>
              </w:rPr>
              <w:t>项目负责人</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lang w:val="en-US" w:eastAsia="zh-CN"/>
              </w:rPr>
              <w:t>或</w:t>
            </w:r>
            <w:r>
              <w:rPr>
                <w:rFonts w:hint="eastAsia" w:ascii="宋体" w:hAnsi="宋体" w:eastAsia="宋体" w:cs="宋体"/>
                <w:color w:val="auto"/>
                <w:kern w:val="0"/>
                <w:szCs w:val="21"/>
                <w:highlight w:val="none"/>
                <w:u w:val="single"/>
              </w:rPr>
              <w:t>勘察</w:t>
            </w:r>
            <w:r>
              <w:rPr>
                <w:rFonts w:hint="eastAsia" w:ascii="宋体" w:hAnsi="宋体" w:cs="宋体"/>
                <w:color w:val="auto"/>
                <w:kern w:val="0"/>
                <w:szCs w:val="21"/>
                <w:highlight w:val="none"/>
                <w:u w:val="single"/>
                <w:lang w:val="en-US" w:eastAsia="zh-CN"/>
              </w:rPr>
              <w:t>项目</w:t>
            </w:r>
            <w:r>
              <w:rPr>
                <w:rFonts w:hint="eastAsia" w:ascii="宋体" w:hAnsi="宋体" w:eastAsia="宋体" w:cs="宋体"/>
                <w:color w:val="auto"/>
                <w:kern w:val="0"/>
                <w:szCs w:val="21"/>
                <w:highlight w:val="none"/>
                <w:u w:val="single"/>
              </w:rPr>
              <w:t>负责人</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rPr>
              <w:t>。</w:t>
            </w:r>
            <w:bookmarkEnd w:id="337"/>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合同协议书</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kern w:val="0"/>
                <w:szCs w:val="21"/>
                <w:highlight w:val="none"/>
              </w:rPr>
              <w:t>。若提供的上述业绩证明材料不能体现</w:t>
            </w:r>
            <w:r>
              <w:rPr>
                <w:rFonts w:hint="eastAsia" w:ascii="宋体" w:hAnsi="宋体" w:eastAsia="宋体" w:cs="宋体"/>
                <w:color w:val="auto"/>
                <w:kern w:val="0"/>
                <w:szCs w:val="21"/>
                <w:highlight w:val="none"/>
                <w:lang w:val="en-US" w:eastAsia="zh-CN"/>
              </w:rPr>
              <w:t>上述业绩指标</w:t>
            </w:r>
            <w:r>
              <w:rPr>
                <w:rFonts w:hint="eastAsia" w:ascii="宋体" w:hAnsi="宋体" w:eastAsia="宋体" w:cs="宋体"/>
                <w:color w:val="auto"/>
                <w:kern w:val="0"/>
                <w:szCs w:val="21"/>
                <w:highlight w:val="none"/>
              </w:rPr>
              <w:t>的，应</w:t>
            </w:r>
            <w:r>
              <w:rPr>
                <w:rFonts w:hint="eastAsia" w:ascii="宋体" w:hAnsi="宋体" w:eastAsia="宋体" w:cs="宋体"/>
                <w:color w:val="auto"/>
                <w:kern w:val="0"/>
                <w:szCs w:val="21"/>
                <w:highlight w:val="none"/>
                <w:lang w:val="en-US" w:eastAsia="zh-CN"/>
              </w:rPr>
              <w:t>补充</w:t>
            </w:r>
            <w:r>
              <w:rPr>
                <w:rFonts w:hint="eastAsia" w:ascii="宋体" w:hAnsi="宋体" w:eastAsia="宋体" w:cs="宋体"/>
                <w:color w:val="auto"/>
                <w:kern w:val="0"/>
                <w:szCs w:val="21"/>
                <w:highlight w:val="none"/>
              </w:rPr>
              <w:t>提供业主证明。</w:t>
            </w:r>
          </w:p>
          <w:p>
            <w:pPr>
              <w:keepNext w:val="0"/>
              <w:keepLines w:val="0"/>
              <w:pageBreakBefore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szCs w:val="21"/>
                <w:highlight w:val="none"/>
              </w:rPr>
              <w:t>当上述资料中针对同一指标存在不一致时</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以</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为准。</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5.3设计负责人</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□设计负责人由项目总负责人兼任，具体要求详见5.1项目总负责人；</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szCs w:val="21"/>
                <w:highlight w:val="none"/>
              </w:rPr>
              <w:t>5.3.1投标人拟派的设计负责人必须是投标人本单位人员，</w:t>
            </w:r>
            <w:r>
              <w:rPr>
                <w:rFonts w:hint="eastAsia" w:ascii="宋体" w:hAnsi="宋体" w:eastAsia="宋体" w:cs="宋体"/>
                <w:color w:val="auto"/>
                <w:highlight w:val="none"/>
              </w:rPr>
              <w:t>□</w:t>
            </w:r>
            <w:r>
              <w:rPr>
                <w:rFonts w:hint="eastAsia" w:ascii="宋体" w:hAnsi="宋体" w:eastAsia="宋体" w:cs="宋体"/>
                <w:color w:val="auto"/>
                <w:szCs w:val="21"/>
                <w:highlight w:val="none"/>
              </w:rPr>
              <w:t>具备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级及以上</w:t>
            </w:r>
            <w:r>
              <w:rPr>
                <w:rFonts w:hint="eastAsia" w:ascii="宋体" w:hAnsi="宋体" w:eastAsia="宋体" w:cs="宋体"/>
                <w:color w:val="auto"/>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职称；</w:t>
            </w:r>
            <w:r>
              <w:rPr>
                <w:rFonts w:hint="eastAsia" w:ascii="宋体" w:hAnsi="宋体" w:eastAsia="宋体" w:cs="宋体"/>
                <w:color w:val="auto"/>
                <w:highlight w:val="none"/>
              </w:rPr>
              <w:t>□</w:t>
            </w:r>
            <w:r>
              <w:rPr>
                <w:rFonts w:hint="eastAsia" w:ascii="宋体" w:hAnsi="宋体" w:eastAsia="宋体" w:cs="宋体"/>
                <w:color w:val="auto"/>
                <w:szCs w:val="21"/>
                <w:highlight w:val="none"/>
              </w:rPr>
              <w:t>具有注册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执业资格并已在投标人本单位注册。</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拟派设计负责人</w:t>
            </w:r>
            <w:r>
              <w:rPr>
                <w:rFonts w:hint="eastAsia" w:ascii="宋体" w:hAnsi="宋体" w:eastAsia="宋体" w:cs="宋体"/>
                <w:color w:val="auto"/>
                <w:kern w:val="0"/>
                <w:szCs w:val="21"/>
                <w:highlight w:val="none"/>
                <w:lang w:val="en-US" w:eastAsia="zh-CN"/>
              </w:rPr>
              <w:t>有效</w:t>
            </w:r>
            <w:r>
              <w:rPr>
                <w:rFonts w:hint="eastAsia" w:ascii="宋体" w:hAnsi="宋体" w:eastAsia="宋体" w:cs="宋体"/>
                <w:color w:val="auto"/>
                <w:kern w:val="0"/>
                <w:szCs w:val="21"/>
                <w:highlight w:val="none"/>
              </w:rPr>
              <w:t>的身份证、</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职称证、</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注册证，投标人为其缴纳的养老保险证明材料。</w:t>
            </w:r>
          </w:p>
          <w:p>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联合体投标的，由联合体中负责</w:t>
            </w:r>
            <w:r>
              <w:rPr>
                <w:rFonts w:hint="eastAsia" w:ascii="宋体" w:hAnsi="宋体" w:eastAsia="宋体" w:cs="宋体"/>
                <w:color w:val="auto"/>
                <w:szCs w:val="21"/>
                <w:highlight w:val="none"/>
                <w:lang w:val="en-US" w:eastAsia="zh-CN"/>
              </w:rPr>
              <w:t>设计</w:t>
            </w:r>
            <w:r>
              <w:rPr>
                <w:rFonts w:hint="eastAsia" w:ascii="宋体" w:hAnsi="宋体" w:eastAsia="宋体" w:cs="宋体"/>
                <w:color w:val="auto"/>
                <w:szCs w:val="21"/>
                <w:highlight w:val="none"/>
              </w:rPr>
              <w:t>的单位提供。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□5.3.2</w:t>
            </w:r>
            <w:r>
              <w:rPr>
                <w:rFonts w:hint="eastAsia" w:ascii="宋体" w:hAnsi="宋体" w:eastAsia="宋体" w:cs="宋体"/>
                <w:color w:val="auto"/>
                <w:kern w:val="0"/>
                <w:szCs w:val="21"/>
                <w:highlight w:val="none"/>
              </w:rPr>
              <w:t>设计负责人设计</w:t>
            </w:r>
            <w:r>
              <w:rPr>
                <w:rFonts w:hint="eastAsia" w:ascii="宋体" w:hAnsi="宋体" w:eastAsia="宋体" w:cs="宋体"/>
                <w:color w:val="auto"/>
                <w:szCs w:val="21"/>
                <w:highlight w:val="none"/>
              </w:rPr>
              <w:t>业绩要求</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bookmarkStart w:id="338" w:name="OLE_LINK6"/>
            <w:r>
              <w:rPr>
                <w:rFonts w:hint="eastAsia" w:ascii="宋体" w:hAnsi="宋体" w:eastAsia="宋体" w:cs="宋体"/>
                <w:color w:val="auto"/>
                <w:szCs w:val="21"/>
                <w:highlight w:val="none"/>
              </w:rPr>
              <w:t>拟派设计负责人</w:t>
            </w:r>
            <w:r>
              <w:rPr>
                <w:rFonts w:hint="eastAsia" w:ascii="宋体" w:hAnsi="宋体" w:eastAsia="宋体" w:cs="宋体"/>
                <w:color w:val="auto"/>
                <w:szCs w:val="21"/>
                <w:highlight w:val="none"/>
                <w:lang w:val="en-US" w:eastAsia="zh-CN"/>
              </w:rPr>
              <w:t>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年1月1日起</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rPr>
              <w:t>指</w:t>
            </w:r>
            <w:r>
              <w:rPr>
                <w:rFonts w:hint="eastAsia" w:ascii="宋体" w:hAnsi="宋体" w:eastAsia="宋体" w:cs="宋体"/>
                <w:i/>
                <w:color w:val="auto"/>
                <w:kern w:val="0"/>
                <w:szCs w:val="21"/>
                <w:highlight w:val="none"/>
              </w:rPr>
              <w:t>投标截止日前</w:t>
            </w:r>
            <w:r>
              <w:rPr>
                <w:rFonts w:hint="eastAsia" w:ascii="宋体" w:hAnsi="宋体" w:eastAsia="宋体" w:cs="宋体"/>
                <w:i/>
                <w:iCs w:val="0"/>
                <w:color w:val="auto"/>
                <w:kern w:val="0"/>
                <w:szCs w:val="21"/>
                <w:highlight w:val="none"/>
                <w:lang w:eastAsia="zh-CN"/>
              </w:rPr>
              <w:t>3年</w:t>
            </w:r>
            <w:r>
              <w:rPr>
                <w:rFonts w:hint="eastAsia" w:ascii="宋体" w:hAnsi="宋体" w:eastAsia="宋体" w:cs="宋体"/>
                <w:i/>
                <w:iCs w:val="0"/>
                <w:color w:val="auto"/>
                <w:kern w:val="0"/>
                <w:szCs w:val="21"/>
                <w:highlight w:val="none"/>
                <w:lang w:val="en-US" w:eastAsia="zh-CN"/>
              </w:rPr>
              <w:t>及以上，</w:t>
            </w:r>
            <w:r>
              <w:rPr>
                <w:rFonts w:hint="eastAsia" w:ascii="宋体" w:hAnsi="宋体" w:eastAsia="宋体" w:cs="宋体"/>
                <w:i/>
                <w:color w:val="auto"/>
                <w:kern w:val="0"/>
                <w:szCs w:val="21"/>
                <w:highlight w:val="none"/>
              </w:rPr>
              <w:t>不包含投标截止日当年]</w:t>
            </w:r>
            <w:r>
              <w:rPr>
                <w:rFonts w:hint="eastAsia" w:ascii="宋体" w:hAnsi="宋体" w:eastAsia="宋体" w:cs="宋体"/>
                <w:color w:val="auto"/>
                <w:szCs w:val="21"/>
                <w:highlight w:val="none"/>
              </w:rPr>
              <w:t>至投标截止日止</w:t>
            </w:r>
            <w:r>
              <w:rPr>
                <w:rFonts w:hint="eastAsia" w:ascii="宋体" w:hAnsi="宋体" w:eastAsia="宋体" w:cs="宋体"/>
                <w:color w:val="auto"/>
                <w:szCs w:val="21"/>
                <w:highlight w:val="none"/>
                <w:u w:val="none"/>
              </w:rPr>
              <w:t>（以</w:t>
            </w:r>
            <w:r>
              <w:rPr>
                <w:rFonts w:hint="eastAsia" w:ascii="宋体" w:hAnsi="宋体" w:eastAsia="宋体" w:cs="宋体"/>
                <w:color w:val="auto"/>
                <w:szCs w:val="21"/>
                <w:highlight w:val="none"/>
                <w:u w:val="single"/>
              </w:rPr>
              <w:t>初步设计批复</w:t>
            </w:r>
            <w:r>
              <w:rPr>
                <w:rFonts w:hint="eastAsia" w:ascii="宋体" w:hAnsi="宋体" w:eastAsia="宋体" w:cs="宋体"/>
                <w:color w:val="auto"/>
                <w:szCs w:val="21"/>
                <w:highlight w:val="none"/>
                <w:u w:val="none"/>
              </w:rPr>
              <w:t>时间为准）</w:t>
            </w:r>
            <w:r>
              <w:rPr>
                <w:rFonts w:hint="eastAsia" w:ascii="宋体" w:hAnsi="宋体" w:eastAsia="宋体" w:cs="宋体"/>
                <w:color w:val="auto"/>
                <w:szCs w:val="21"/>
                <w:highlight w:val="none"/>
                <w:u w:val="none"/>
                <w:lang w:val="en-US"/>
              </w:rPr>
              <w:t>，</w:t>
            </w:r>
            <w:r>
              <w:rPr>
                <w:rFonts w:hint="eastAsia" w:ascii="宋体" w:hAnsi="宋体" w:eastAsia="宋体" w:cs="宋体"/>
                <w:color w:val="auto"/>
                <w:kern w:val="0"/>
                <w:szCs w:val="21"/>
                <w:highlight w:val="none"/>
                <w:lang w:val="en-US" w:eastAsia="zh-CN"/>
              </w:rPr>
              <w:t>完成过1个</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lang w:val="en-US" w:eastAsia="zh-CN"/>
              </w:rPr>
              <w:t>设计</w:t>
            </w:r>
            <w:r>
              <w:rPr>
                <w:rFonts w:hint="eastAsia" w:ascii="宋体" w:hAnsi="宋体" w:eastAsia="宋体" w:cs="宋体"/>
                <w:color w:val="auto"/>
                <w:kern w:val="0"/>
                <w:szCs w:val="21"/>
                <w:highlight w:val="none"/>
              </w:rPr>
              <w:t>业绩</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并在该业绩中担任</w:t>
            </w:r>
            <w:r>
              <w:rPr>
                <w:rFonts w:hint="eastAsia" w:ascii="宋体" w:hAnsi="宋体" w:eastAsia="宋体" w:cs="宋体"/>
                <w:color w:val="auto"/>
                <w:kern w:val="0"/>
                <w:szCs w:val="21"/>
                <w:highlight w:val="none"/>
                <w:u w:val="single"/>
                <w:lang w:val="en-US" w:eastAsia="zh-CN"/>
              </w:rPr>
              <w:t>项目负责人（或设计负责人）</w:t>
            </w:r>
            <w:r>
              <w:rPr>
                <w:rFonts w:hint="eastAsia" w:ascii="宋体" w:hAnsi="宋体" w:eastAsia="宋体" w:cs="宋体"/>
                <w:color w:val="auto"/>
                <w:kern w:val="0"/>
                <w:szCs w:val="21"/>
                <w:highlight w:val="none"/>
                <w:lang w:eastAsia="zh-CN"/>
              </w:rPr>
              <w:t>。</w:t>
            </w:r>
          </w:p>
          <w:bookmarkEnd w:id="338"/>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合同协议书、</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。若提供的上述业绩证明材料不能体现</w:t>
            </w:r>
            <w:r>
              <w:rPr>
                <w:rFonts w:hint="eastAsia" w:ascii="宋体" w:hAnsi="宋体" w:eastAsia="宋体" w:cs="宋体"/>
                <w:color w:val="auto"/>
                <w:szCs w:val="21"/>
                <w:highlight w:val="none"/>
                <w:lang w:val="en-US" w:eastAsia="zh-CN"/>
              </w:rPr>
              <w:t>上述业绩指标</w:t>
            </w:r>
            <w:r>
              <w:rPr>
                <w:rFonts w:hint="eastAsia" w:ascii="宋体" w:hAnsi="宋体" w:eastAsia="宋体" w:cs="宋体"/>
                <w:color w:val="auto"/>
                <w:szCs w:val="21"/>
                <w:highlight w:val="none"/>
              </w:rPr>
              <w:t>的，应</w:t>
            </w:r>
            <w:r>
              <w:rPr>
                <w:rFonts w:hint="eastAsia" w:ascii="宋体" w:hAnsi="宋体" w:eastAsia="宋体" w:cs="宋体"/>
                <w:color w:val="auto"/>
                <w:szCs w:val="21"/>
                <w:highlight w:val="none"/>
                <w:lang w:val="en-US" w:eastAsia="zh-CN"/>
              </w:rPr>
              <w:t>补充</w:t>
            </w:r>
            <w:r>
              <w:rPr>
                <w:rFonts w:hint="eastAsia" w:ascii="宋体" w:hAnsi="宋体" w:eastAsia="宋体" w:cs="宋体"/>
                <w:color w:val="auto"/>
                <w:szCs w:val="21"/>
                <w:highlight w:val="none"/>
              </w:rPr>
              <w:t>提供业主证明。</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联合体投标的，由联合体中负责设计的单位提供。</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jc w:val="left"/>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注：当上述资料中针对同一指标存在不一致时，以</w:t>
            </w:r>
            <w:r>
              <w:rPr>
                <w:rFonts w:hint="eastAsia" w:ascii="宋体" w:hAnsi="宋体" w:eastAsia="宋体" w:cs="宋体"/>
                <w:color w:val="auto"/>
                <w:szCs w:val="21"/>
                <w:highlight w:val="none"/>
                <w:u w:val="single"/>
              </w:rPr>
              <w:t>初步设计批复文件</w:t>
            </w:r>
            <w:r>
              <w:rPr>
                <w:rFonts w:hint="eastAsia" w:ascii="宋体" w:hAnsi="宋体" w:eastAsia="宋体" w:cs="宋体"/>
                <w:color w:val="auto"/>
                <w:szCs w:val="21"/>
                <w:highlight w:val="none"/>
              </w:rPr>
              <w:t>为准。</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6.其他要求</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（1）其他</w:t>
            </w:r>
            <w:r>
              <w:rPr>
                <w:rFonts w:hint="eastAsia" w:ascii="宋体" w:hAnsi="宋体" w:eastAsia="宋体" w:cs="宋体"/>
                <w:color w:val="auto"/>
                <w:szCs w:val="21"/>
                <w:highlight w:val="none"/>
                <w:lang w:val="en-US" w:eastAsia="zh-CN"/>
              </w:rPr>
              <w:t>拟派</w:t>
            </w:r>
            <w:r>
              <w:rPr>
                <w:rFonts w:hint="eastAsia" w:ascii="宋体" w:hAnsi="宋体" w:eastAsia="宋体" w:cs="宋体"/>
                <w:color w:val="auto"/>
                <w:szCs w:val="21"/>
                <w:highlight w:val="none"/>
              </w:rPr>
              <w:t>主要人员要求：</w:t>
            </w:r>
          </w:p>
          <w:p>
            <w:pPr>
              <w:keepNext w:val="0"/>
              <w:keepLines w:val="0"/>
              <w:pageBreakBefore w:val="0"/>
              <w:widowControl w:val="0"/>
              <w:suppressLineNumbers w:val="0"/>
              <w:kinsoku/>
              <w:wordWrap/>
              <w:overflowPunct/>
              <w:topLinePunct w:val="0"/>
              <w:autoSpaceDE w:val="0"/>
              <w:autoSpaceDN w:val="0"/>
              <w:bidi w:val="0"/>
              <w:adjustRightIn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中标后在签订合同之前，须按照招标文件要求配备满足实际工作需要的勘察设计项目部，配置项目管理班子，出具任命文件。任命文件应当明确勘察设计项目部的职责、岗位设置、主要人员配备，并书面通知招标人。相关岗位管理人员应持有有关行业主管部门要求的职称（或执业）证书，并提供投标人为其缴纳的养老保险证明材料。中标后不能满足该要求的，招标人可取消其中标资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并上报行政主管部门；给招标人造成损失的，投标人依法承担</w:t>
            </w:r>
            <w:r>
              <w:rPr>
                <w:rFonts w:hint="eastAsia" w:ascii="宋体" w:hAnsi="宋体" w:eastAsia="宋体" w:cs="宋体"/>
                <w:color w:val="auto"/>
                <w:sz w:val="21"/>
                <w:szCs w:val="21"/>
                <w:highlight w:val="none"/>
                <w:lang w:eastAsia="zh-CN"/>
              </w:rPr>
              <w:t>赔偿责任或违约责任</w:t>
            </w:r>
            <w:r>
              <w:rPr>
                <w:rFonts w:hint="eastAsia" w:ascii="宋体" w:hAnsi="宋体" w:eastAsia="宋体" w:cs="宋体"/>
                <w:color w:val="auto"/>
                <w:szCs w:val="21"/>
                <w:highlight w:val="none"/>
              </w:rPr>
              <w:t>。</w:t>
            </w:r>
          </w:p>
          <w:p>
            <w:pPr>
              <w:keepNext w:val="0"/>
              <w:keepLines w:val="0"/>
              <w:pageBreakBefore w:val="0"/>
              <w:widowControl w:val="0"/>
              <w:suppressLineNumbers w:val="0"/>
              <w:kinsoku/>
              <w:wordWrap/>
              <w:overflowPunct/>
              <w:topLinePunct w:val="0"/>
              <w:autoSpaceDE w:val="0"/>
              <w:autoSpaceDN w:val="0"/>
              <w:bidi w:val="0"/>
              <w:adjustRightIn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承诺（格式见第六章投标文件格式）。</w:t>
            </w:r>
          </w:p>
          <w:p>
            <w:pPr>
              <w:pStyle w:val="2"/>
              <w:keepNext w:val="0"/>
              <w:keepLines w:val="0"/>
              <w:pageBreakBefore w:val="0"/>
              <w:widowControl w:val="0"/>
              <w:numPr>
                <w:ilvl w:val="0"/>
                <w:numId w:val="0"/>
              </w:numPr>
              <w:suppressLineNumbers w:val="0"/>
              <w:kinsoku/>
              <w:wordWrap/>
              <w:overflowPunct/>
              <w:topLinePunct w:val="0"/>
              <w:autoSpaceDE w:val="0"/>
              <w:autoSpaceDN w:val="0"/>
              <w:bidi w:val="0"/>
              <w:adjustRightInd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b w:val="0"/>
                <w:bCs w:val="0"/>
                <w:i w:val="0"/>
                <w:iCs w:val="0"/>
                <w:color w:val="auto"/>
                <w:kern w:val="0"/>
                <w:sz w:val="21"/>
                <w:szCs w:val="21"/>
                <w:highlight w:val="none"/>
                <w:vertAlign w:val="baseline"/>
                <w:lang w:val="en-US" w:eastAsia="zh-CN" w:bidi="ar-SA"/>
              </w:rPr>
              <w:t>□</w:t>
            </w:r>
            <w:r>
              <w:rPr>
                <w:rFonts w:hint="eastAsia" w:ascii="宋体" w:hAnsi="宋体" w:eastAsia="宋体" w:cs="宋体"/>
                <w:b w:val="0"/>
                <w:bCs w:val="0"/>
                <w:i w:val="0"/>
                <w:iCs w:val="0"/>
                <w:color w:val="auto"/>
                <w:kern w:val="2"/>
                <w:sz w:val="21"/>
                <w:szCs w:val="24"/>
                <w:highlight w:val="none"/>
                <w:vertAlign w:val="baseline"/>
                <w:lang w:val="en-US" w:eastAsia="zh-CN" w:bidi="ar-SA"/>
              </w:rPr>
              <w:t>联合体投标的，由联合体牵头人代表联合体各成员进行承诺。</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kern w:val="0"/>
                <w:szCs w:val="21"/>
                <w:lang w:val="en-US" w:eastAsia="zh-CN"/>
              </w:rPr>
              <w:t>法定代表人或</w:t>
            </w:r>
            <w:r>
              <w:rPr>
                <w:rFonts w:hint="eastAsia" w:ascii="宋体" w:hAnsi="宋体" w:eastAsia="宋体" w:cs="宋体"/>
                <w:color w:val="auto"/>
                <w:kern w:val="0"/>
                <w:szCs w:val="21"/>
                <w:highlight w:val="none"/>
              </w:rPr>
              <w:t>委托代理人：</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法定代表人或</w:t>
            </w:r>
            <w:r>
              <w:rPr>
                <w:rFonts w:hint="eastAsia" w:ascii="宋体" w:hAnsi="宋体" w:eastAsia="宋体" w:cs="宋体"/>
                <w:i w:val="0"/>
                <w:iCs w:val="0"/>
                <w:color w:val="auto"/>
                <w:kern w:val="0"/>
                <w:szCs w:val="21"/>
                <w:highlight w:val="none"/>
              </w:rPr>
              <w:t>委托代理人</w:t>
            </w:r>
            <w:r>
              <w:rPr>
                <w:rFonts w:hint="eastAsia" w:ascii="宋体" w:hAnsi="宋体" w:eastAsia="宋体" w:cs="宋体"/>
                <w:i w:val="0"/>
                <w:iCs w:val="0"/>
                <w:color w:val="auto"/>
                <w:kern w:val="0"/>
                <w:szCs w:val="21"/>
                <w:highlight w:val="none"/>
                <w:lang w:val="en-US" w:eastAsia="zh-CN"/>
              </w:rPr>
              <w:t>代表</w:t>
            </w:r>
            <w:r>
              <w:rPr>
                <w:rFonts w:hint="eastAsia" w:ascii="宋体" w:hAnsi="宋体" w:eastAsia="宋体" w:cs="宋体"/>
                <w:i w:val="0"/>
                <w:iCs w:val="0"/>
                <w:color w:val="auto"/>
                <w:kern w:val="0"/>
                <w:szCs w:val="21"/>
                <w:highlight w:val="none"/>
              </w:rPr>
              <w:t>投标人签署、澄清、说明、补正、递交、撤回、修改本项目投标文件、签订合同和处理有关事宜，其法律后果由投标人承担。</w:t>
            </w:r>
            <w:r>
              <w:rPr>
                <w:rFonts w:hint="eastAsia" w:ascii="宋体" w:hAnsi="宋体" w:eastAsia="宋体" w:cs="宋体"/>
                <w:color w:val="auto"/>
                <w:kern w:val="0"/>
                <w:szCs w:val="21"/>
                <w:highlight w:val="none"/>
              </w:rPr>
              <w:t>委托代理人</w:t>
            </w:r>
            <w:r>
              <w:rPr>
                <w:rFonts w:hint="eastAsia" w:ascii="宋体" w:hAnsi="宋体" w:eastAsia="宋体" w:cs="宋体"/>
                <w:color w:val="auto"/>
                <w:kern w:val="0"/>
                <w:szCs w:val="21"/>
                <w:highlight w:val="none"/>
                <w:lang w:val="en-US" w:eastAsia="zh-CN"/>
              </w:rPr>
              <w:t>须是</w:t>
            </w:r>
            <w:r>
              <w:rPr>
                <w:rFonts w:hint="eastAsia" w:ascii="宋体" w:hAnsi="宋体" w:eastAsia="宋体" w:cs="宋体"/>
                <w:color w:val="auto"/>
                <w:kern w:val="0"/>
                <w:szCs w:val="21"/>
                <w:highlight w:val="none"/>
              </w:rPr>
              <w:t>投标单位人员</w:t>
            </w:r>
            <w:r>
              <w:rPr>
                <w:rFonts w:hint="eastAsia" w:ascii="宋体" w:hAnsi="宋体" w:eastAsia="宋体" w:cs="宋体"/>
                <w:color w:val="auto"/>
                <w:kern w:val="0"/>
                <w:szCs w:val="21"/>
                <w:highlight w:val="none"/>
                <w:lang w:eastAsia="zh-CN"/>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提供：</w:t>
            </w:r>
            <w:r>
              <w:rPr>
                <w:rFonts w:hint="eastAsia" w:ascii="宋体" w:hAnsi="宋体" w:eastAsia="宋体" w:cs="宋体"/>
                <w:color w:val="auto"/>
                <w:kern w:val="0"/>
                <w:szCs w:val="21"/>
                <w:highlight w:val="none"/>
              </w:rPr>
              <w:t>法定代表人身份证明（格式见第</w:t>
            </w: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rPr>
              <w:t>章投标文件格式）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法定代表人委托代理人投标的，还须提供</w:t>
            </w:r>
            <w:r>
              <w:rPr>
                <w:rFonts w:hint="eastAsia" w:ascii="宋体" w:hAnsi="宋体" w:eastAsia="宋体" w:cs="宋体"/>
                <w:color w:val="auto"/>
                <w:kern w:val="0"/>
                <w:szCs w:val="21"/>
                <w:highlight w:val="none"/>
              </w:rPr>
              <w:t>授权委托书（格式见第</w:t>
            </w: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rPr>
              <w:t>章投标文件格式）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投标人为该委托代理人缴纳的养老保险证明。</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□联合体投标的，由联合体牵头人委派</w:t>
            </w:r>
            <w:r>
              <w:rPr>
                <w:rFonts w:hint="eastAsia" w:ascii="宋体" w:hAnsi="宋体" w:eastAsia="宋体" w:cs="宋体"/>
                <w:color w:val="auto"/>
                <w:kern w:val="0"/>
                <w:szCs w:val="21"/>
                <w:highlight w:val="none"/>
                <w:lang w:val="en-US" w:eastAsia="zh-CN"/>
              </w:rPr>
              <w:t>本单位人员作为</w:t>
            </w:r>
            <w:r>
              <w:rPr>
                <w:rFonts w:hint="eastAsia" w:ascii="宋体" w:hAnsi="宋体" w:eastAsia="宋体" w:cs="宋体"/>
                <w:color w:val="auto"/>
                <w:kern w:val="0"/>
                <w:szCs w:val="21"/>
                <w:highlight w:val="none"/>
              </w:rPr>
              <w:t>委托代理人。</w:t>
            </w:r>
          </w:p>
          <w:p>
            <w:pPr>
              <w:pStyle w:val="2"/>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投标文件真实性</w:t>
            </w:r>
          </w:p>
          <w:p>
            <w:pPr>
              <w:pStyle w:val="2"/>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投标文件中的所有内容</w:t>
            </w:r>
            <w:r>
              <w:rPr>
                <w:rFonts w:hint="eastAsia" w:ascii="宋体" w:hAnsi="宋体" w:eastAsia="宋体" w:cs="宋体"/>
                <w:color w:val="auto"/>
                <w:highlight w:val="none"/>
                <w:lang w:val="en-US" w:eastAsia="zh-CN"/>
              </w:rPr>
              <w:t>须</w:t>
            </w:r>
            <w:r>
              <w:rPr>
                <w:rFonts w:hint="eastAsia" w:ascii="宋体" w:hAnsi="宋体" w:eastAsia="宋体" w:cs="宋体"/>
                <w:color w:val="auto"/>
                <w:highlight w:val="none"/>
              </w:rPr>
              <w:t>真实有效，不存在弄虚作假情形。</w:t>
            </w:r>
          </w:p>
          <w:p>
            <w:pPr>
              <w:pStyle w:val="2"/>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承诺（格式见第六章投标文件格式）。</w:t>
            </w:r>
          </w:p>
          <w:p>
            <w:pPr>
              <w:pStyle w:val="2"/>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□联合体投标的，由联合体牵头人代表联合体各成员进行承诺。</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7" w:firstLineChars="198"/>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（1）上述要求须提交的相关证明材料均为扫描件（原件或复印件的扫描件均可），扫描件须清晰可辨，</w:t>
            </w:r>
            <w:r>
              <w:rPr>
                <w:rFonts w:hint="eastAsia" w:ascii="宋体" w:hAnsi="宋体" w:eastAsia="宋体" w:cs="宋体"/>
                <w:color w:val="auto"/>
                <w:kern w:val="0"/>
                <w:szCs w:val="21"/>
                <w:highlight w:val="none"/>
              </w:rPr>
              <w:t>有一条不满足，则投标文件由评标委员会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（2A）</w:t>
            </w:r>
            <w:r>
              <w:rPr>
                <w:rFonts w:hint="eastAsia" w:ascii="宋体" w:hAnsi="宋体" w:cs="宋体"/>
                <w:color w:val="auto"/>
                <w:szCs w:val="21"/>
                <w:highlight w:val="none"/>
                <w:u w:val="none"/>
              </w:rPr>
              <w:t>招标人有权对投标人提供的资料进行核实，若发现弄虚作假，按相关规定取消其中标资格，并按相关法律法规报招标投标监督部门，其</w:t>
            </w:r>
            <w:r>
              <w:rPr>
                <w:rFonts w:hint="eastAsia" w:ascii="宋体" w:hAnsi="宋体" w:cs="宋体"/>
                <w:color w:val="auto"/>
                <w:szCs w:val="21"/>
                <w:highlight w:val="none"/>
                <w:u w:val="none"/>
                <w:lang w:eastAsia="zh-CN"/>
              </w:rPr>
              <w:t>投标保证金以现金形式交纳的不予退还，以保函形式交纳的由保函开立人支付保函担保的与投标保证金等额的款项</w:t>
            </w:r>
            <w:r>
              <w:rPr>
                <w:rFonts w:hint="eastAsia" w:ascii="宋体" w:hAnsi="宋体" w:cs="宋体"/>
                <w:color w:val="auto"/>
                <w:szCs w:val="21"/>
                <w:highlight w:val="none"/>
                <w:u w:val="none"/>
              </w:rPr>
              <w:t>，投标人承担因此造成的相关责任并赔偿相应损失。</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[提示：适用于未进行资格预审的项目。]</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B）本项目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②投标人投标时的资格条件相比资格预审时应没有实质性下降，投标文件仍然满足资格预审中的强制性标准。</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400" w:lineRule="exact"/>
              <w:ind w:left="0" w:right="0" w:firstLine="415" w:firstLineChars="198"/>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[提示：适用于已进行资格预审的项目，没有变化的不提供。]</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①企业提供养老保险证明，事业单位提供养老保险证明或行政主管部门在编证明。</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color w:val="auto"/>
                <w:szCs w:val="21"/>
                <w:highlight w:val="none"/>
                <w:lang w:val="en-US" w:eastAsia="zh-CN"/>
              </w:rPr>
              <w:t>拟派</w:t>
            </w:r>
            <w:r>
              <w:rPr>
                <w:rFonts w:hint="eastAsia" w:ascii="宋体" w:hAnsi="宋体" w:eastAsia="宋体" w:cs="宋体"/>
                <w:color w:val="auto"/>
                <w:szCs w:val="21"/>
                <w:highlight w:val="none"/>
              </w:rPr>
              <w:t>人员</w:t>
            </w:r>
            <w:r>
              <w:rPr>
                <w:rFonts w:hint="eastAsia" w:ascii="宋体" w:hAnsi="宋体" w:eastAsia="宋体" w:cs="宋体"/>
                <w:bCs/>
                <w:snapToGrid w:val="0"/>
                <w:color w:val="auto"/>
                <w:kern w:val="0"/>
                <w:szCs w:val="21"/>
                <w:highlight w:val="none"/>
              </w:rPr>
              <w:t>的</w:t>
            </w:r>
            <w:r>
              <w:rPr>
                <w:rFonts w:hint="eastAsia" w:ascii="宋体" w:hAnsi="宋体" w:eastAsia="宋体" w:cs="宋体"/>
                <w:bCs/>
                <w:color w:val="auto"/>
                <w:szCs w:val="21"/>
                <w:highlight w:val="none"/>
              </w:rPr>
              <w:t>连续</w:t>
            </w:r>
            <w:r>
              <w:rPr>
                <w:rFonts w:hint="eastAsia" w:ascii="宋体" w:hAnsi="宋体" w:eastAsia="宋体" w:cs="宋体"/>
                <w:bCs/>
                <w:snapToGrid w:val="0"/>
                <w:color w:val="auto"/>
                <w:kern w:val="0"/>
                <w:szCs w:val="21"/>
                <w:highlight w:val="none"/>
              </w:rPr>
              <w:t>养老保险证明期限须包含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eastAsia="宋体" w:cs="宋体"/>
                <w:bCs/>
                <w:snapToGrid w:val="0"/>
                <w:color w:val="auto"/>
                <w:kern w:val="0"/>
                <w:szCs w:val="21"/>
                <w:highlight w:val="none"/>
              </w:rPr>
            </w:pPr>
            <w:r>
              <w:rPr>
                <w:rFonts w:hint="eastAsia" w:ascii="宋体" w:hAnsi="宋体" w:eastAsia="宋体" w:cs="宋体"/>
                <w:bCs/>
                <w:i/>
                <w:color w:val="auto"/>
                <w:szCs w:val="21"/>
                <w:highlight w:val="none"/>
              </w:rPr>
              <w:t>[提示：</w:t>
            </w:r>
            <w:r>
              <w:rPr>
                <w:rFonts w:hint="eastAsia" w:ascii="宋体" w:hAnsi="宋体" w:eastAsia="宋体" w:cs="宋体"/>
                <w:i/>
                <w:iCs/>
                <w:color w:val="auto"/>
                <w:szCs w:val="21"/>
                <w:highlight w:val="none"/>
                <w:lang w:val="en-US" w:eastAsia="zh-CN"/>
              </w:rPr>
              <w:t>拟派</w:t>
            </w:r>
            <w:r>
              <w:rPr>
                <w:rFonts w:hint="eastAsia" w:ascii="宋体" w:hAnsi="宋体" w:eastAsia="宋体" w:cs="宋体"/>
                <w:i/>
                <w:iCs/>
                <w:color w:val="auto"/>
                <w:szCs w:val="21"/>
                <w:highlight w:val="none"/>
              </w:rPr>
              <w:t>人员</w:t>
            </w:r>
            <w:r>
              <w:rPr>
                <w:rFonts w:hint="eastAsia" w:ascii="宋体" w:hAnsi="宋体" w:eastAsia="宋体" w:cs="宋体"/>
                <w:bCs/>
                <w:i/>
                <w:color w:val="auto"/>
                <w:szCs w:val="21"/>
                <w:highlight w:val="none"/>
              </w:rPr>
              <w:t xml:space="preserve">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p>
            <w:pPr>
              <w:keepNext w:val="0"/>
              <w:keepLines w:val="0"/>
              <w:suppressLineNumbers w:val="0"/>
              <w:snapToGrid w:val="0"/>
              <w:spacing w:before="0" w:beforeAutospacing="0" w:after="15" w:afterLines="5"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1644" w:type="dxa"/>
            <w:vAlign w:val="center"/>
          </w:tcPr>
          <w:p>
            <w:pPr>
              <w:keepNext w:val="0"/>
              <w:keepLines w:val="0"/>
              <w:suppressLineNumbers w:val="0"/>
              <w:snapToGrid w:val="0"/>
              <w:spacing w:before="0" w:beforeAutospacing="0" w:after="0" w:afterAutospacing="0" w:line="400" w:lineRule="exact"/>
              <w:ind w:left="0" w:right="0"/>
              <w:rPr>
                <w:rFonts w:hint="eastAsia" w:ascii="宋体" w:hAnsi="宋体" w:eastAsia="宋体" w:cs="宋体"/>
                <w:color w:val="auto"/>
                <w:kern w:val="0"/>
                <w:szCs w:val="21"/>
                <w:highlight w:val="none"/>
              </w:rPr>
            </w:pPr>
            <w:r>
              <w:rPr>
                <w:rFonts w:hint="eastAsia" w:ascii="宋体" w:hAnsi="宋体" w:eastAsia="宋体" w:cs="宋体"/>
                <w:color w:val="auto"/>
                <w:highlight w:val="none"/>
              </w:rPr>
              <w:t>投标人不得存在的其他情形</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□不组织</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□组织，集中踏勘时间：</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p>
            <w:pPr>
              <w:keepNext w:val="0"/>
              <w:keepLines w:val="0"/>
              <w:suppressLineNumbers w:val="0"/>
              <w:snapToGrid w:val="0"/>
              <w:spacing w:before="0" w:beforeAutospacing="0" w:after="0" w:afterAutospacing="0" w:line="400" w:lineRule="exact"/>
              <w:ind w:left="0" w:right="0" w:firstLine="1260" w:firstLineChars="6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集中踏勘地点：</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1.10.1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投标预备会</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□不召开</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□召开，召开时间：</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p>
            <w:pPr>
              <w:keepNext w:val="0"/>
              <w:keepLines w:val="0"/>
              <w:suppressLineNumbers w:val="0"/>
              <w:snapToGrid w:val="0"/>
              <w:spacing w:before="0" w:beforeAutospacing="0" w:after="15" w:afterLines="5" w:afterAutospacing="0" w:line="400" w:lineRule="exact"/>
              <w:ind w:left="0" w:right="0" w:firstLine="1260" w:firstLineChars="6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召开地点：</w:t>
            </w:r>
            <w:r>
              <w:rPr>
                <w:rFonts w:hint="eastAsia" w:ascii="宋体" w:hAnsi="宋体" w:eastAsia="宋体" w:cs="宋体"/>
                <w:color w:val="auto"/>
                <w:kern w:val="0"/>
                <w:sz w:val="21"/>
                <w:szCs w:val="21"/>
                <w:highlight w:val="none"/>
                <w:u w:val="single"/>
                <w:lang w:eastAsia="zh-CN"/>
              </w:rPr>
              <w:t xml:space="preserve"> </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□不允许</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□允许，分包内容要求：</w:t>
            </w:r>
            <w:r>
              <w:rPr>
                <w:rFonts w:hint="eastAsia" w:ascii="宋体" w:hAnsi="宋体" w:eastAsia="宋体" w:cs="宋体"/>
                <w:color w:val="auto"/>
                <w:highlight w:val="none"/>
                <w:u w:val="single"/>
              </w:rPr>
              <w:t xml:space="preserve">                    </w:t>
            </w:r>
          </w:p>
          <w:p>
            <w:pPr>
              <w:keepNext w:val="0"/>
              <w:keepLines w:val="0"/>
              <w:suppressLineNumbers w:val="0"/>
              <w:snapToGrid w:val="0"/>
              <w:spacing w:before="0" w:beforeAutospacing="0" w:after="0" w:afterAutospacing="0" w:line="400" w:lineRule="exact"/>
              <w:ind w:left="0" w:right="0" w:firstLine="1260" w:firstLineChars="600"/>
              <w:rPr>
                <w:rFonts w:hint="eastAsia" w:ascii="宋体" w:hAnsi="宋体" w:eastAsia="宋体" w:cs="宋体"/>
                <w:color w:val="auto"/>
                <w:highlight w:val="none"/>
              </w:rPr>
            </w:pPr>
            <w:r>
              <w:rPr>
                <w:rFonts w:hint="eastAsia" w:ascii="宋体" w:hAnsi="宋体" w:eastAsia="宋体" w:cs="宋体"/>
                <w:color w:val="auto"/>
                <w:highlight w:val="none"/>
              </w:rPr>
              <w:t>分包金额要求：</w:t>
            </w:r>
            <w:r>
              <w:rPr>
                <w:rFonts w:hint="eastAsia" w:ascii="宋体" w:hAnsi="宋体" w:eastAsia="宋体" w:cs="宋体"/>
                <w:color w:val="auto"/>
                <w:highlight w:val="none"/>
                <w:u w:val="single"/>
              </w:rPr>
              <w:t xml:space="preserve">                    </w:t>
            </w:r>
          </w:p>
          <w:p>
            <w:pPr>
              <w:keepNext w:val="0"/>
              <w:keepLines w:val="0"/>
              <w:suppressLineNumbers w:val="0"/>
              <w:snapToGrid w:val="0"/>
              <w:spacing w:before="0" w:beforeAutospacing="0" w:after="15" w:afterLines="5"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接受分包的第三人资质要求：</w:t>
            </w:r>
            <w:r>
              <w:rPr>
                <w:rFonts w:hint="eastAsia" w:ascii="宋体" w:hAnsi="宋体" w:eastAsia="宋体" w:cs="宋体"/>
                <w:color w:val="auto"/>
                <w:highlight w:val="none"/>
                <w:u w:val="single"/>
              </w:rPr>
              <w:t xml:space="preserve">                    </w:t>
            </w:r>
          </w:p>
          <w:p>
            <w:pPr>
              <w:pStyle w:val="2"/>
              <w:keepNext w:val="0"/>
              <w:keepLines w:val="0"/>
              <w:suppressLineNumbers w:val="0"/>
              <w:spacing w:before="0" w:beforeAutospacing="0" w:afterAutospacing="0"/>
              <w:ind w:left="0" w:right="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响应和偏离</w:t>
            </w:r>
          </w:p>
        </w:tc>
        <w:tc>
          <w:tcPr>
            <w:tcW w:w="6183" w:type="dxa"/>
            <w:vAlign w:val="center"/>
          </w:tcPr>
          <w:p>
            <w:pPr>
              <w:keepNext w:val="0"/>
              <w:keepLines w:val="0"/>
              <w:widowControl/>
              <w:suppressLineNumbers w:val="0"/>
              <w:spacing w:before="0" w:beforeAutospacing="0" w:after="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w:t>
            </w:r>
            <w:r>
              <w:rPr>
                <w:rFonts w:hint="eastAsia" w:ascii="宋体" w:hAnsi="宋体" w:eastAsia="宋体" w:cs="宋体"/>
                <w:color w:val="auto"/>
                <w:szCs w:val="21"/>
                <w:highlight w:val="none"/>
              </w:rPr>
              <w:t>第三章“附件：否决投标情况一览表”中</w:t>
            </w:r>
            <w:r>
              <w:rPr>
                <w:rFonts w:hint="eastAsia" w:ascii="宋体" w:hAnsi="宋体" w:eastAsia="宋体" w:cs="宋体"/>
                <w:color w:val="auto"/>
                <w:kern w:val="0"/>
                <w:szCs w:val="21"/>
                <w:highlight w:val="none"/>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644" w:type="dxa"/>
            <w:vAlign w:val="center"/>
          </w:tcPr>
          <w:p>
            <w:pPr>
              <w:keepNext w:val="0"/>
              <w:keepLines w:val="0"/>
              <w:suppressLineNumbers w:val="0"/>
              <w:snapToGrid w:val="0"/>
              <w:spacing w:before="0" w:beforeAutospacing="0" w:after="15" w:afterLines="5"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构成招标文件的其他材料</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1644" w:type="dxa"/>
            <w:tcBorders>
              <w:bottom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投标人要求澄清招标文件的形式和截止时间</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1644" w:type="dxa"/>
            <w:tcBorders>
              <w:top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招标文件澄清发出的形式和时间</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招标人应在招标公告规定的时间前，</w:t>
            </w: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重庆市公共资源交易网</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2.3.1</w:t>
            </w:r>
          </w:p>
        </w:tc>
        <w:tc>
          <w:tcPr>
            <w:tcW w:w="1644" w:type="dxa"/>
          </w:tcPr>
          <w:p>
            <w:pPr>
              <w:keepNext w:val="0"/>
              <w:keepLines w:val="0"/>
              <w:suppressLineNumbers w:val="0"/>
              <w:snapToGrid w:val="0"/>
              <w:spacing w:before="0" w:beforeAutospacing="0" w:after="15" w:afterLines="5"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招标文件修改发出的形式和时间</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highlight w:val="none"/>
              </w:rPr>
              <w:t>招标人应在招标公告规定的时间前，在</w:t>
            </w:r>
            <w:r>
              <w:rPr>
                <w:rFonts w:hint="eastAsia" w:ascii="宋体" w:hAnsi="宋体" w:cs="宋体"/>
                <w:color w:val="auto"/>
                <w:highlight w:val="none"/>
                <w:u w:val="single"/>
              </w:rPr>
              <w:t>重庆市公共资源交易网</w:t>
            </w:r>
            <w:r>
              <w:rPr>
                <w:rFonts w:hint="eastAsia" w:ascii="宋体" w:hAnsi="宋体" w:eastAsia="宋体" w:cs="宋体"/>
                <w:color w:val="auto"/>
                <w:highlight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投标人对招标文件及澄清修改提出异议的形式和时间</w:t>
            </w:r>
          </w:p>
        </w:tc>
        <w:tc>
          <w:tcPr>
            <w:tcW w:w="6183" w:type="dxa"/>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投标人对招标文件和澄清修改有异议的，应当在投标截止时间10日前，</w:t>
            </w:r>
            <w:r>
              <w:rPr>
                <w:rFonts w:hint="eastAsia" w:ascii="宋体" w:hAnsi="宋体" w:eastAsia="宋体" w:cs="宋体"/>
                <w:color w:val="auto"/>
                <w:highlight w:val="none"/>
                <w:lang w:val="en-US" w:eastAsia="zh-CN"/>
              </w:rPr>
              <w:t>以书面形式向招标人或招标代理机构</w:t>
            </w:r>
            <w:r>
              <w:rPr>
                <w:rFonts w:hint="eastAsia" w:ascii="宋体" w:hAnsi="宋体" w:eastAsia="宋体" w:cs="宋体"/>
                <w:color w:val="auto"/>
                <w:highlight w:val="none"/>
              </w:rPr>
              <w:t>提出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highlight w:val="none"/>
              </w:rPr>
              <w:t>招标人应当自收到异议之日起3日内做出答复</w:t>
            </w:r>
            <w:r>
              <w:rPr>
                <w:rFonts w:hint="eastAsia" w:ascii="宋体" w:hAnsi="宋体" w:eastAsia="宋体" w:cs="宋体"/>
                <w:snapToGrid w:val="0"/>
                <w:color w:val="auto"/>
                <w:kern w:val="0"/>
                <w:szCs w:val="21"/>
                <w:highlight w:val="none"/>
              </w:rPr>
              <w:t>，答复内容可能影响投标文件编制的，</w:t>
            </w:r>
            <w:r>
              <w:rPr>
                <w:rFonts w:hint="eastAsia" w:ascii="宋体" w:hAnsi="宋体" w:eastAsia="宋体" w:cs="宋体"/>
                <w:color w:val="auto"/>
                <w:highlight w:val="none"/>
              </w:rPr>
              <w:t>将以修改的形式于投标截止时间15日前在</w:t>
            </w:r>
            <w:r>
              <w:rPr>
                <w:rFonts w:hint="eastAsia" w:ascii="宋体" w:hAnsi="宋体" w:cs="宋体"/>
                <w:color w:val="auto"/>
                <w:highlight w:val="none"/>
                <w:u w:val="single"/>
              </w:rPr>
              <w:t>重庆市公共资源交易网</w:t>
            </w:r>
            <w:r>
              <w:rPr>
                <w:rFonts w:hint="eastAsia" w:ascii="宋体" w:hAnsi="宋体" w:eastAsia="宋体" w:cs="宋体"/>
                <w:color w:val="auto"/>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1644" w:type="dxa"/>
            <w:vAlign w:val="center"/>
          </w:tcPr>
          <w:p>
            <w:pPr>
              <w:keepNext w:val="0"/>
              <w:keepLines w:val="0"/>
              <w:suppressLineNumbers w:val="0"/>
              <w:snapToGrid w:val="0"/>
              <w:spacing w:before="0" w:beforeAutospacing="0" w:after="31" w:afterLines="1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构成投标文件的其他材料</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w:t>
            </w:r>
          </w:p>
        </w:tc>
        <w:tc>
          <w:tcPr>
            <w:tcW w:w="1644" w:type="dxa"/>
          </w:tcPr>
          <w:p>
            <w:pPr>
              <w:keepNext w:val="0"/>
              <w:keepLines w:val="0"/>
              <w:suppressLineNumbers w:val="0"/>
              <w:snapToGrid w:val="0"/>
              <w:spacing w:before="0" w:beforeAutospacing="0" w:after="31" w:afterLines="1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增值税税金的计算方法</w:t>
            </w:r>
          </w:p>
        </w:tc>
        <w:tc>
          <w:tcPr>
            <w:tcW w:w="6183" w:type="dxa"/>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□一般计税法</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w:t>
            </w:r>
          </w:p>
        </w:tc>
        <w:tc>
          <w:tcPr>
            <w:tcW w:w="1644" w:type="dxa"/>
            <w:vAlign w:val="center"/>
          </w:tcPr>
          <w:p>
            <w:pPr>
              <w:keepNext w:val="0"/>
              <w:keepLines w:val="0"/>
              <w:suppressLineNumbers/>
              <w:suppressAutoHyphens/>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报价方式</w:t>
            </w:r>
          </w:p>
        </w:tc>
        <w:tc>
          <w:tcPr>
            <w:tcW w:w="6183" w:type="dxa"/>
            <w:vAlign w:val="center"/>
          </w:tcPr>
          <w:p>
            <w:pPr>
              <w:keepNext w:val="0"/>
              <w:keepLines w:val="0"/>
              <w:suppressLineNumbers w:val="0"/>
              <w:snapToGrid w:val="0"/>
              <w:spacing w:before="0" w:beforeAutospacing="0" w:after="0" w:afterAutospacing="0" w:line="400" w:lineRule="exact"/>
              <w:ind w:left="0" w:right="0" w:firstLine="421"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本项目投标总报价分为两部分，即勘察费投标报价与设计费投标报价。投标总报价=勘察费投标报价+设计费投标报价，投标总报价以人民币元为单位，保留小数点后两位，小数点后第三位四舍五入，小数点后不足两位的按实际位数保留。</w:t>
            </w:r>
          </w:p>
          <w:p>
            <w:pPr>
              <w:keepNext w:val="0"/>
              <w:keepLines w:val="0"/>
              <w:suppressLineNumbers w:val="0"/>
              <w:snapToGrid w:val="0"/>
              <w:spacing w:before="0" w:beforeAutospacing="0" w:after="0" w:afterAutospacing="0" w:line="400" w:lineRule="exact"/>
              <w:ind w:left="0" w:right="0" w:firstLine="421"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本项目勘察费投标报价与设计费投标报价的报价方式如下：</w:t>
            </w:r>
          </w:p>
          <w:p>
            <w:pPr>
              <w:keepNext w:val="0"/>
              <w:keepLines w:val="0"/>
              <w:suppressLineNumbers w:val="0"/>
              <w:snapToGrid w:val="0"/>
              <w:spacing w:before="0" w:beforeAutospacing="0" w:after="0" w:afterAutospacing="0" w:line="400" w:lineRule="exact"/>
              <w:ind w:left="0" w:right="0" w:firstLine="421"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一、勘察费报价方式</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□方式一：固定费率</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highlight w:val="none"/>
              </w:rPr>
              <w:t>计费基数：</w:t>
            </w:r>
            <w:r>
              <w:rPr>
                <w:rFonts w:hint="eastAsia" w:ascii="宋体" w:hAnsi="宋体" w:eastAsia="宋体" w:cs="宋体"/>
                <w:color w:val="auto"/>
                <w:szCs w:val="21"/>
                <w:highlight w:val="none"/>
              </w:rPr>
              <w:t>□本次招标项目估算工程费金额：</w:t>
            </w:r>
            <w:r>
              <w:rPr>
                <w:rFonts w:hint="eastAsia" w:ascii="宋体" w:hAnsi="宋体" w:eastAsia="宋体" w:cs="宋体"/>
                <w:color w:val="auto"/>
                <w:szCs w:val="21"/>
                <w:highlight w:val="none"/>
                <w:u w:val="single"/>
              </w:rPr>
              <w:t xml:space="preserve">    元</w:t>
            </w:r>
            <w:r>
              <w:rPr>
                <w:rFonts w:hint="eastAsia" w:ascii="宋体" w:hAnsi="宋体" w:eastAsia="宋体" w:cs="宋体"/>
                <w:color w:val="auto"/>
                <w:szCs w:val="21"/>
                <w:highlight w:val="none"/>
              </w:rPr>
              <w:t>；□其他：</w:t>
            </w:r>
            <w:r>
              <w:rPr>
                <w:rFonts w:hint="eastAsia" w:ascii="宋体" w:hAnsi="宋体" w:eastAsia="宋体" w:cs="宋体"/>
                <w:color w:val="auto"/>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勘察费投标报价=计费基数×固定费率报价+□BIM技术费用报价+□专项勘察费用报价+□</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固定费率报价以百分号为单位，百分号前保留两位小数，小数点后第三位四舍五入，小数点后不足两位的按实际位数保留。</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□方式二：固定单价</w:t>
            </w:r>
          </w:p>
          <w:p>
            <w:pPr>
              <w:keepNext w:val="0"/>
              <w:keepLines w:val="0"/>
              <w:suppressLineNumbers w:val="0"/>
              <w:adjustRightInd/>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0"/>
                <w:highlight w:val="none"/>
                <w:u w:val="single"/>
              </w:rPr>
            </w:pPr>
            <w:bookmarkStart w:id="339" w:name="OLE_LINK7"/>
            <w:r>
              <w:rPr>
                <w:rFonts w:hint="eastAsia" w:ascii="宋体" w:hAnsi="宋体" w:eastAsia="宋体" w:cs="宋体"/>
                <w:color w:val="auto"/>
                <w:kern w:val="0"/>
                <w:highlight w:val="none"/>
              </w:rPr>
              <w:t>暂定工程量：</w:t>
            </w:r>
            <w:r>
              <w:rPr>
                <w:rFonts w:hint="eastAsia" w:ascii="宋体" w:hAnsi="宋体" w:eastAsia="宋体" w:cs="宋体"/>
                <w:color w:val="auto"/>
                <w:szCs w:val="21"/>
                <w:highlight w:val="none"/>
                <w:u w:val="single"/>
              </w:rPr>
              <w:t xml:space="preserve">□实物工作量：    ； □其他：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勘察费投标报价=暂定工程量×固定单价报价+</w:t>
            </w:r>
            <w:r>
              <w:rPr>
                <w:rFonts w:hint="eastAsia" w:ascii="宋体" w:hAnsi="宋体" w:eastAsia="宋体" w:cs="宋体"/>
                <w:color w:val="auto"/>
                <w:sz w:val="21"/>
                <w:szCs w:val="24"/>
                <w:highlight w:val="none"/>
              </w:rPr>
              <w:t>勘察技术工作费</w:t>
            </w:r>
            <w:r>
              <w:rPr>
                <w:rFonts w:hint="eastAsia" w:ascii="宋体" w:hAnsi="宋体" w:eastAsia="宋体" w:cs="宋体"/>
                <w:color w:val="auto"/>
                <w:highlight w:val="none"/>
              </w:rPr>
              <w:t>+□BIM技术费用报价+□专项勘察费用报价+□</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rPr>
              <w:t>。</w:t>
            </w:r>
            <w:bookmarkEnd w:id="339"/>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i/>
                <w:iCs/>
                <w:color w:val="auto"/>
                <w:highlight w:val="none"/>
              </w:rPr>
            </w:pPr>
            <w:r>
              <w:rPr>
                <w:rFonts w:hint="eastAsia" w:ascii="宋体" w:hAnsi="宋体" w:eastAsia="宋体" w:cs="宋体"/>
                <w:i/>
                <w:iCs/>
                <w:color w:val="auto"/>
                <w:highlight w:val="none"/>
              </w:rPr>
              <w:t>[提示：固定单价报价的单位由招标人根据项目具体情况在《投标函》中进行设置。]</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固定单价报价的数值保留两位小数，小数点后第三位四舍五入，小数点后不足两位的按实际位数保留。</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□方式三：固定总价</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勘察费投标报价为固定总价，除发生重大变更外，勘察费不调整。其中□BIM技术费用单列，□专项勘察费用单列，□</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单列。</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固定总价报价以元为单位，保留小数点后两位，小数点后第三位四舍五入，小数点后不足两位的按实际位数保留。</w:t>
            </w:r>
          </w:p>
          <w:p>
            <w:pPr>
              <w:keepNext w:val="0"/>
              <w:keepLines w:val="0"/>
              <w:suppressLineNumbers w:val="0"/>
              <w:snapToGrid w:val="0"/>
              <w:spacing w:before="0" w:beforeAutospacing="0" w:after="0" w:afterAutospacing="0" w:line="400" w:lineRule="exact"/>
              <w:ind w:left="0" w:right="0" w:firstLine="421"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二、设计费报价方式</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□方式一：固定费率</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highlight w:val="none"/>
              </w:rPr>
              <w:t>计费基数：</w:t>
            </w:r>
            <w:r>
              <w:rPr>
                <w:rFonts w:hint="eastAsia" w:ascii="宋体" w:hAnsi="宋体" w:eastAsia="宋体" w:cs="宋体"/>
                <w:color w:val="auto"/>
                <w:szCs w:val="21"/>
                <w:highlight w:val="none"/>
              </w:rPr>
              <w:t>□本次招标项目估算工程费金额：</w:t>
            </w:r>
            <w:r>
              <w:rPr>
                <w:rFonts w:hint="eastAsia" w:ascii="宋体" w:hAnsi="宋体" w:eastAsia="宋体" w:cs="宋体"/>
                <w:color w:val="auto"/>
                <w:szCs w:val="21"/>
                <w:highlight w:val="none"/>
                <w:u w:val="single"/>
              </w:rPr>
              <w:t xml:space="preserve">    元</w:t>
            </w:r>
            <w:r>
              <w:rPr>
                <w:rFonts w:hint="eastAsia" w:ascii="宋体" w:hAnsi="宋体" w:eastAsia="宋体" w:cs="宋体"/>
                <w:color w:val="auto"/>
                <w:szCs w:val="21"/>
                <w:highlight w:val="none"/>
              </w:rPr>
              <w:t>；□其他：</w:t>
            </w:r>
            <w:r>
              <w:rPr>
                <w:rFonts w:hint="eastAsia" w:ascii="宋体" w:hAnsi="宋体" w:eastAsia="宋体" w:cs="宋体"/>
                <w:color w:val="auto"/>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设计费投标报价=计费基数×固定费率报价+□BIM技术费用报价+□专项设计费用报价+□</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固定费率报价以百分号为单位，百分号前保留两位小数，小数点后第三位四舍五入，小数点后不足两位的按实际位数保留。</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□方式二：固定单价</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highlight w:val="none"/>
              </w:rPr>
              <w:t>暂定工程量：</w:t>
            </w:r>
            <w:r>
              <w:rPr>
                <w:rFonts w:hint="eastAsia" w:ascii="宋体" w:hAnsi="宋体" w:eastAsia="宋体" w:cs="宋体"/>
                <w:color w:val="auto"/>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设计费投标报价=暂定工程量×固定单价报价+□BIM技术费用报价+□专项设计费用报价+□</w:t>
            </w:r>
            <w:r>
              <w:rPr>
                <w:rFonts w:hint="eastAsia" w:ascii="宋体" w:hAnsi="宋体" w:eastAsia="宋体" w:cs="宋体"/>
                <w:color w:val="auto"/>
                <w:highlight w:val="none"/>
                <w:u w:val="single"/>
              </w:rPr>
              <w:t>其他费用报价</w:t>
            </w:r>
            <w:r>
              <w:rPr>
                <w:rFonts w:hint="eastAsia" w:ascii="宋体" w:hAnsi="宋体" w:eastAsia="宋体" w:cs="宋体"/>
                <w:color w:val="auto"/>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i/>
                <w:iCs/>
                <w:color w:val="auto"/>
                <w:highlight w:val="none"/>
              </w:rPr>
            </w:pPr>
            <w:r>
              <w:rPr>
                <w:rFonts w:hint="eastAsia" w:ascii="宋体" w:hAnsi="宋体" w:eastAsia="宋体" w:cs="宋体"/>
                <w:i/>
                <w:iCs/>
                <w:color w:val="auto"/>
                <w:highlight w:val="none"/>
              </w:rPr>
              <w:t>[提示：固定单价报价的单位由招标人根据项目具体情况在《投标函》中进行设置。]</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固定单价报价的数值保留两位小数，小数点后第三位四舍五入，小数点后不足两位的按实际位数保留。</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□方式三：固定总价</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设计费投标报价为固定总价，除发生重大设计变更外，设计费不调整。其中□BIM技术费用单列，□专项设计费用单列，□</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单列。</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固定总价报价以元为单位，保留小数点后两位，小数点后第三位四舍五入，小数点后不足两位的按实际位数保留。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3.2.4</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最高投标限价</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本项目</w:t>
            </w:r>
            <w:r>
              <w:rPr>
                <w:rFonts w:hint="eastAsia" w:ascii="宋体" w:hAnsi="宋体" w:eastAsia="宋体" w:cs="宋体"/>
                <w:color w:val="auto"/>
                <w:szCs w:val="21"/>
                <w:highlight w:val="none"/>
              </w:rPr>
              <w:t>投标报价最高限价</w:t>
            </w:r>
            <w:r>
              <w:rPr>
                <w:rFonts w:hint="eastAsia" w:ascii="宋体" w:hAnsi="宋体" w:cs="宋体"/>
                <w:color w:val="auto"/>
                <w:szCs w:val="21"/>
                <w:highlight w:val="none"/>
                <w:u w:val="single"/>
                <w:lang w:val="en-US" w:eastAsia="zh-CN"/>
              </w:rPr>
              <w:t>最迟应</w:t>
            </w:r>
            <w:r>
              <w:rPr>
                <w:rFonts w:hint="eastAsia" w:ascii="宋体" w:hAnsi="宋体" w:cs="宋体"/>
                <w:color w:val="auto"/>
                <w:szCs w:val="21"/>
                <w:highlight w:val="none"/>
                <w:u w:val="single"/>
              </w:rPr>
              <w:t>于投标截止日15日前</w:t>
            </w:r>
            <w:r>
              <w:rPr>
                <w:rFonts w:hint="eastAsia" w:ascii="宋体" w:hAnsi="宋体" w:eastAsia="宋体" w:cs="宋体"/>
                <w:color w:val="auto"/>
                <w:szCs w:val="21"/>
                <w:highlight w:val="none"/>
              </w:rPr>
              <w:t>发布，投标人的投标报价不得超过其最高限价，否则由评标委员会作否决投标处理。</w:t>
            </w:r>
            <w:r>
              <w:rPr>
                <w:rFonts w:hint="eastAsia" w:ascii="宋体" w:hAnsi="宋体" w:eastAsia="宋体" w:cs="宋体"/>
                <w:i/>
                <w:color w:val="auto"/>
                <w:highlight w:val="none"/>
              </w:rPr>
              <w:t>[提示：最高限价不随招标文件一起发布时选用。]</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本项目投标总报价最高限价为</w:t>
            </w:r>
            <w:r>
              <w:rPr>
                <w:rFonts w:hint="eastAsia" w:ascii="宋体" w:hAnsi="宋体" w:eastAsia="宋体" w:cs="宋体"/>
                <w:b/>
                <w:color w:val="auto"/>
                <w:szCs w:val="21"/>
                <w:highlight w:val="none"/>
                <w:u w:val="single"/>
              </w:rPr>
              <w:t xml:space="preserve">       </w:t>
            </w:r>
            <w:r>
              <w:rPr>
                <w:rFonts w:hint="eastAsia" w:ascii="宋体" w:hAnsi="宋体" w:eastAsia="宋体" w:cs="宋体"/>
                <w:b/>
                <w:color w:val="auto"/>
                <w:szCs w:val="21"/>
                <w:highlight w:val="none"/>
              </w:rPr>
              <w:t>元，其中勘察费投标报价最高限价和设计费投标报价最高限价具体情况如下：</w:t>
            </w:r>
            <w:r>
              <w:rPr>
                <w:rFonts w:hint="eastAsia" w:ascii="宋体" w:hAnsi="宋体" w:eastAsia="宋体" w:cs="宋体"/>
                <w:i/>
                <w:color w:val="auto"/>
                <w:highlight w:val="none"/>
              </w:rPr>
              <w:t>[提示：最高限价随招标文件一起发布时选用。]</w:t>
            </w:r>
          </w:p>
          <w:p>
            <w:pPr>
              <w:keepNext w:val="0"/>
              <w:keepLines w:val="0"/>
              <w:suppressLineNumbers w:val="0"/>
              <w:snapToGrid w:val="0"/>
              <w:spacing w:before="0" w:beforeAutospacing="0" w:after="0" w:afterAutospacing="0" w:line="400" w:lineRule="exact"/>
              <w:ind w:left="0" w:right="0" w:firstLine="421" w:firstLineChars="200"/>
              <w:rPr>
                <w:rFonts w:hint="eastAsia" w:ascii="宋体" w:hAnsi="宋体" w:eastAsia="宋体" w:cs="宋体"/>
                <w:b/>
                <w:color w:val="auto"/>
                <w:szCs w:val="21"/>
                <w:highlight w:val="none"/>
              </w:rPr>
            </w:pPr>
            <w:r>
              <w:rPr>
                <w:rFonts w:hint="eastAsia" w:ascii="宋体" w:hAnsi="宋体" w:eastAsia="宋体" w:cs="宋体"/>
                <w:b/>
                <w:color w:val="auto"/>
                <w:highlight w:val="none"/>
              </w:rPr>
              <w:t>1、</w:t>
            </w:r>
            <w:r>
              <w:rPr>
                <w:rFonts w:hint="eastAsia" w:ascii="宋体" w:hAnsi="宋体" w:eastAsia="宋体" w:cs="宋体"/>
                <w:b/>
                <w:color w:val="auto"/>
                <w:szCs w:val="21"/>
                <w:highlight w:val="none"/>
              </w:rPr>
              <w:t>勘察费投标报价最高限价</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□方式一：</w:t>
            </w:r>
            <w:r>
              <w:rPr>
                <w:rFonts w:hint="eastAsia" w:ascii="宋体" w:hAnsi="宋体" w:eastAsia="宋体" w:cs="宋体"/>
                <w:color w:val="auto"/>
                <w:szCs w:val="21"/>
                <w:highlight w:val="none"/>
              </w:rPr>
              <w:t>勘察费</w:t>
            </w:r>
            <w:r>
              <w:rPr>
                <w:rFonts w:hint="eastAsia" w:ascii="宋体" w:hAnsi="宋体" w:eastAsia="宋体" w:cs="宋体"/>
                <w:color w:val="auto"/>
                <w:highlight w:val="none"/>
              </w:rPr>
              <w:t>固定费率最高限价为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%，暂定勘察费投标报价最高限价为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元（其中勘察技术工作费最高限价为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元，□BIM技术费用最高限价为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□方式二：</w:t>
            </w:r>
            <w:r>
              <w:rPr>
                <w:rFonts w:hint="eastAsia" w:ascii="宋体" w:hAnsi="宋体" w:eastAsia="宋体" w:cs="宋体"/>
                <w:color w:val="auto"/>
                <w:szCs w:val="21"/>
                <w:highlight w:val="none"/>
              </w:rPr>
              <w:t>勘察费</w:t>
            </w:r>
            <w:r>
              <w:rPr>
                <w:rFonts w:hint="eastAsia" w:ascii="宋体" w:hAnsi="宋体" w:eastAsia="宋体" w:cs="宋体"/>
                <w:color w:val="auto"/>
                <w:highlight w:val="none"/>
              </w:rPr>
              <w:t>固定单价最高限价为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，勘察费投标报价最高限价为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w:t>
            </w:r>
            <w:r>
              <w:rPr>
                <w:rFonts w:hint="eastAsia" w:ascii="宋体" w:hAnsi="宋体" w:eastAsia="宋体" w:cs="宋体"/>
                <w:color w:val="auto"/>
                <w:sz w:val="21"/>
                <w:szCs w:val="24"/>
                <w:highlight w:val="none"/>
              </w:rPr>
              <w:t>勘察技术工作费最高限价</w:t>
            </w:r>
            <w:r>
              <w:rPr>
                <w:rFonts w:hint="eastAsia" w:ascii="宋体" w:hAnsi="宋体" w:eastAsia="宋体" w:cs="宋体"/>
                <w:color w:val="auto"/>
                <w:highlight w:val="none"/>
              </w:rPr>
              <w:t>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元，□BIM技术费用最高限价为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□方式三：勘察费投标总报价最高限价为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元（其中勘察技术工作费最高限价为   元，□BIM技术费用最高限价为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投标人的投标报价不得超过其最高限价，否则由评标委员会作否决投标处理。</w:t>
            </w:r>
          </w:p>
          <w:p>
            <w:pPr>
              <w:keepNext w:val="0"/>
              <w:keepLines w:val="0"/>
              <w:suppressLineNumbers w:val="0"/>
              <w:adjustRightInd/>
              <w:snapToGrid w:val="0"/>
              <w:spacing w:before="0" w:beforeAutospacing="0" w:after="0" w:afterAutospacing="0" w:line="400" w:lineRule="exact"/>
              <w:ind w:left="0" w:right="0" w:firstLine="421" w:firstLineChars="200"/>
              <w:textAlignment w:val="auto"/>
              <w:rPr>
                <w:rFonts w:hint="eastAsia" w:ascii="宋体" w:hAnsi="宋体" w:eastAsia="宋体" w:cs="宋体"/>
                <w:b/>
                <w:color w:val="auto"/>
                <w:kern w:val="0"/>
                <w:szCs w:val="21"/>
                <w:highlight w:val="none"/>
              </w:rPr>
            </w:pPr>
            <w:r>
              <w:rPr>
                <w:rFonts w:hint="eastAsia" w:ascii="宋体" w:hAnsi="宋体" w:eastAsia="宋体" w:cs="宋体"/>
                <w:b/>
                <w:color w:val="auto"/>
                <w:highlight w:val="none"/>
              </w:rPr>
              <w:t>2、</w:t>
            </w:r>
            <w:r>
              <w:rPr>
                <w:rFonts w:hint="eastAsia" w:ascii="宋体" w:hAnsi="宋体" w:eastAsia="宋体" w:cs="宋体"/>
                <w:b/>
                <w:color w:val="auto"/>
                <w:szCs w:val="21"/>
                <w:highlight w:val="none"/>
              </w:rPr>
              <w:t>设计费投标报价最高限价</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□方式一：</w:t>
            </w:r>
            <w:r>
              <w:rPr>
                <w:rFonts w:hint="eastAsia" w:ascii="宋体" w:hAnsi="宋体" w:eastAsia="宋体" w:cs="宋体"/>
                <w:color w:val="auto"/>
                <w:szCs w:val="21"/>
                <w:highlight w:val="none"/>
              </w:rPr>
              <w:t>设计费</w:t>
            </w:r>
            <w:r>
              <w:rPr>
                <w:rFonts w:hint="eastAsia" w:ascii="宋体" w:hAnsi="宋体" w:eastAsia="宋体" w:cs="宋体"/>
                <w:color w:val="auto"/>
                <w:highlight w:val="none"/>
              </w:rPr>
              <w:t>固定费率最高限价为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%，设计费投标报价最高限价为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元（□其中BIM技术费用最高限价为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元，□专项设计费最高限价为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□方式二：</w:t>
            </w:r>
            <w:r>
              <w:rPr>
                <w:rFonts w:hint="eastAsia" w:ascii="宋体" w:hAnsi="宋体" w:eastAsia="宋体" w:cs="宋体"/>
                <w:color w:val="auto"/>
                <w:szCs w:val="21"/>
                <w:highlight w:val="none"/>
              </w:rPr>
              <w:t>设计费</w:t>
            </w:r>
            <w:r>
              <w:rPr>
                <w:rFonts w:hint="eastAsia" w:ascii="宋体" w:hAnsi="宋体" w:eastAsia="宋体" w:cs="宋体"/>
                <w:color w:val="auto"/>
                <w:highlight w:val="none"/>
              </w:rPr>
              <w:t>固定单价最高限价为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，设计费投标报价最高限价为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元（其中□BIM技术费用最高限价为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元，□其中专项设计费最高限价为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□方式三：设计费投标总报价最高限价为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元（□其中BIM技术费用最高限价为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元，□其中专项设计费最高限价为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w:t>
            </w:r>
            <w:r>
              <w:rPr>
                <w:rFonts w:hint="eastAsia" w:ascii="宋体" w:hAnsi="宋体" w:eastAsia="宋体" w:cs="宋体"/>
                <w:color w:val="auto"/>
                <w:highlight w:val="none"/>
              </w:rPr>
              <w:t>最高限价为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投标人的投标报价不得超过其最高限价，否则由评标委员会作否决投标处理。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highlight w:val="none"/>
              </w:rPr>
              <w:t>3.2.5</w:t>
            </w:r>
          </w:p>
        </w:tc>
        <w:tc>
          <w:tcPr>
            <w:tcW w:w="1644" w:type="dxa"/>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highlight w:val="none"/>
              </w:rPr>
              <w:t>投标报价的其他要求</w:t>
            </w:r>
          </w:p>
        </w:tc>
        <w:tc>
          <w:tcPr>
            <w:tcW w:w="6183" w:type="dxa"/>
            <w:vAlign w:val="center"/>
          </w:tcPr>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函中的投标总报价与依据固定费率（或固定单价）计算出的结果不一致的；采用勘察费用清单、设计费用清单报价的，投标函中的投标总报价与勘察费用清单、设计费用清单合计报价不一致的，均由评标委员会作否决投标处理。</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一、投标人填报的勘察费包括： </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400" w:lineRule="exact"/>
              <w:ind w:left="0" w:right="0" w:firstLine="420" w:firstLineChars="200"/>
              <w:jc w:val="left"/>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1、完成本工程勘察工作范围内的所有工作，主要包括初步设计、招标设计和施工详图设计等阶段的地质勘察，并提交经审查合格的成果，以及提供相应的技术服务（包括配合招标人委托的设计咨询单位、协助招标人完成各项审批手续办理、提供勘察交底服务及在施工期间按招标人要求提供必要的服务等相关技术服务工作）；配合招标人完成满足行业主管部门相应要求的BIM模型等产生的所有费用。</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420" w:firstLineChars="200"/>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 xml:space="preserve">2、投标人自行对现场条件进行勘察。水、电、场地、道路、环保措施等现场条件和涉及勘察措施所需的手续办理及相关协调费用均 </w:t>
            </w:r>
            <w:r>
              <w:rPr>
                <w:rFonts w:hint="eastAsia" w:ascii="宋体" w:hAnsi="宋体" w:cs="宋体"/>
                <w:b/>
                <w:bCs/>
                <w:color w:val="auto"/>
                <w:highlight w:val="none"/>
                <w:u w:val="none"/>
              </w:rPr>
              <w:t>□（1）</w:t>
            </w:r>
            <w:r>
              <w:rPr>
                <w:rFonts w:hint="eastAsia" w:ascii="宋体" w:hAnsi="宋体" w:cs="宋体"/>
                <w:b/>
                <w:bCs/>
                <w:color w:val="auto"/>
                <w:kern w:val="0"/>
                <w:szCs w:val="21"/>
                <w:highlight w:val="none"/>
                <w:u w:val="none"/>
              </w:rPr>
              <w:t>由中标人自行</w:t>
            </w:r>
            <w:r>
              <w:rPr>
                <w:rFonts w:hint="eastAsia" w:ascii="宋体" w:hAnsi="宋体" w:cs="宋体"/>
                <w:b/>
                <w:bCs/>
                <w:color w:val="auto"/>
                <w:kern w:val="0"/>
                <w:szCs w:val="21"/>
                <w:highlight w:val="none"/>
                <w:u w:val="none"/>
                <w:lang w:val="en-US"/>
              </w:rPr>
              <w:t>承担</w:t>
            </w:r>
            <w:r>
              <w:rPr>
                <w:rFonts w:hint="eastAsia" w:ascii="宋体" w:hAnsi="宋体" w:cs="宋体"/>
                <w:b/>
                <w:bCs/>
                <w:color w:val="auto"/>
                <w:kern w:val="0"/>
                <w:szCs w:val="21"/>
                <w:highlight w:val="none"/>
                <w:u w:val="none"/>
              </w:rPr>
              <w:t xml:space="preserve">，招标人协助  </w:t>
            </w:r>
            <w:r>
              <w:rPr>
                <w:rFonts w:hint="eastAsia" w:ascii="宋体" w:hAnsi="宋体" w:cs="宋体"/>
                <w:b/>
                <w:bCs/>
                <w:color w:val="auto"/>
                <w:highlight w:val="none"/>
                <w:u w:val="none"/>
              </w:rPr>
              <w:t>□</w:t>
            </w:r>
            <w:r>
              <w:rPr>
                <w:rFonts w:hint="eastAsia" w:ascii="宋体" w:hAnsi="宋体" w:cs="宋体"/>
                <w:b/>
                <w:bCs/>
                <w:color w:val="auto"/>
                <w:kern w:val="0"/>
                <w:szCs w:val="21"/>
                <w:highlight w:val="none"/>
                <w:u w:val="none"/>
              </w:rPr>
              <w:t>（2）由招标人解决，投标人协助；</w:t>
            </w:r>
            <w:r>
              <w:rPr>
                <w:rFonts w:hint="eastAsia" w:ascii="宋体" w:hAnsi="宋体" w:cs="宋体"/>
                <w:color w:val="auto"/>
                <w:kern w:val="0"/>
                <w:szCs w:val="21"/>
                <w:highlight w:val="none"/>
                <w:u w:val="none"/>
              </w:rPr>
              <w:t>开展勘察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420" w:firstLineChars="200"/>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3、开展勘察工作的人员必须与投标文件中承诺的人员一致；且施工过程中应该全程提供相应的勘察服务工作。否则，将按投标文件投标承诺书承诺的处罚方式对勘察单位予以处罚。</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二、投标人填报的设计费包括： </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Chars="200"/>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1、投标报价应为完成招标文件所确定的委托设计的范围和设计业务所需的全部费用[包含初步设计及概算、招标设计、施工图设计、专项设计、施工设计交底服务、施工阶段及缺陷责任期的伴随设计服务]。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Chars="200"/>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2、根据《重庆市水利局关于推进BIM技术在全市水利工程全生命周期应用的指导意见》（渝水〔2020〕73号）[提示：如有更新，按最新文件执行]规定，在设计阶段采用建筑信息模型（BIM）技术的，相关费用在投标报价时综合考虑。</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firstLine="421" w:firstLineChars="200"/>
              <w:textAlignment w:val="auto"/>
              <w:rPr>
                <w:rFonts w:hint="eastAsia" w:ascii="宋体" w:hAnsi="宋体" w:eastAsia="宋体" w:cs="宋体"/>
                <w:b/>
                <w:bCs/>
                <w:szCs w:val="21"/>
                <w:lang w:val="en-US" w:eastAsia="zh-CN"/>
              </w:rPr>
            </w:pPr>
            <w:r>
              <w:rPr>
                <w:rFonts w:hint="eastAsia" w:ascii="宋体" w:hAnsi="宋体" w:eastAsia="宋体" w:cs="宋体"/>
                <w:b/>
                <w:bCs/>
                <w:szCs w:val="21"/>
                <w:lang w:val="en-US" w:eastAsia="zh-CN"/>
              </w:rPr>
              <w:t>□三、异常低价警戒线要求</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szCs w:val="21"/>
                <w:u w:val="none"/>
                <w:lang w:val="en-US" w:eastAsia="zh-CN"/>
              </w:rPr>
              <w:t>1、异常低价警戒线要求</w:t>
            </w:r>
            <w:r>
              <w:rPr>
                <w:rFonts w:hint="eastAsia" w:ascii="宋体" w:hAnsi="宋体" w:eastAsia="宋体" w:cs="宋体"/>
                <w:szCs w:val="21"/>
                <w:u w:val="none"/>
              </w:rPr>
              <w:t>：</w:t>
            </w:r>
            <w:r>
              <w:rPr>
                <w:rFonts w:hint="eastAsia" w:ascii="宋体" w:hAnsi="宋体" w:eastAsia="宋体" w:cs="宋体"/>
                <w:szCs w:val="21"/>
                <w:u w:val="none"/>
                <w:lang w:val="en-US" w:eastAsia="zh-CN"/>
              </w:rPr>
              <w:t>最高限价的</w:t>
            </w:r>
            <w:r>
              <w:rPr>
                <w:rFonts w:hint="eastAsia" w:ascii="宋体" w:hAnsi="宋体" w:eastAsia="宋体" w:cs="宋体"/>
                <w:szCs w:val="21"/>
                <w:u w:val="single"/>
                <w:lang w:val="en-US" w:eastAsia="zh-CN"/>
              </w:rPr>
              <w:t xml:space="preserve">    %</w:t>
            </w:r>
            <w:r>
              <w:rPr>
                <w:rFonts w:hint="eastAsia" w:ascii="宋体" w:hAnsi="宋体" w:eastAsia="宋体" w:cs="宋体"/>
                <w:i w:val="0"/>
                <w:iCs w:val="0"/>
                <w:szCs w:val="21"/>
                <w:u w:val="none"/>
                <w:lang w:val="en-US" w:eastAsia="zh-CN"/>
              </w:rPr>
              <w:t>。</w:t>
            </w:r>
            <w:r>
              <w:rPr>
                <w:rFonts w:hint="eastAsia" w:ascii="宋体" w:hAnsi="宋体" w:eastAsia="宋体" w:cs="宋体"/>
                <w:i/>
                <w:iCs/>
                <w:szCs w:val="21"/>
                <w:u w:val="none"/>
                <w:lang w:val="en-US" w:eastAsia="zh-CN"/>
              </w:rPr>
              <w:t>[提示：</w:t>
            </w:r>
            <w:r>
              <w:rPr>
                <w:rFonts w:hint="eastAsia" w:ascii="宋体" w:hAnsi="宋体" w:eastAsia="宋体" w:cs="宋体"/>
                <w:i/>
                <w:iCs/>
                <w:szCs w:val="21"/>
                <w:u w:val="none"/>
              </w:rPr>
              <w:t>采用经评审的最低投标价法的，应当设置异常低价警戒线。采用综合评估法的，可以设置异常低价警戒线</w:t>
            </w:r>
            <w:r>
              <w:rPr>
                <w:rFonts w:hint="eastAsia" w:ascii="宋体" w:hAnsi="宋体" w:eastAsia="宋体" w:cs="宋体"/>
                <w:i/>
                <w:iCs/>
                <w:szCs w:val="21"/>
                <w:u w:val="none"/>
                <w:lang w:eastAsia="zh-CN"/>
              </w:rPr>
              <w:t>。</w:t>
            </w:r>
            <w:r>
              <w:rPr>
                <w:rFonts w:hint="eastAsia" w:ascii="宋体" w:hAnsi="宋体" w:eastAsia="宋体" w:cs="宋体"/>
                <w:i/>
                <w:iCs/>
                <w:szCs w:val="21"/>
                <w:highlight w:val="none"/>
                <w:u w:val="none"/>
                <w:lang w:eastAsia="zh-CN"/>
              </w:rPr>
              <w:t>设置的异常低价警戒线应综合考虑项目各环节支出成本以及</w:t>
            </w:r>
            <w:r>
              <w:rPr>
                <w:rFonts w:hint="eastAsia" w:ascii="宋体" w:hAnsi="宋体" w:eastAsia="宋体" w:cs="宋体"/>
                <w:i/>
                <w:iCs/>
                <w:szCs w:val="21"/>
                <w:highlight w:val="none"/>
                <w:u w:val="none"/>
                <w:lang w:val="en-US" w:eastAsia="zh-CN"/>
              </w:rPr>
              <w:t>社会</w:t>
            </w:r>
            <w:r>
              <w:rPr>
                <w:rFonts w:hint="eastAsia" w:ascii="宋体" w:hAnsi="宋体" w:eastAsia="宋体" w:cs="宋体"/>
                <w:i/>
                <w:iCs/>
                <w:szCs w:val="21"/>
                <w:highlight w:val="none"/>
                <w:u w:val="none"/>
                <w:lang w:eastAsia="zh-CN"/>
              </w:rPr>
              <w:t>平均成本。</w:t>
            </w:r>
            <w:r>
              <w:rPr>
                <w:rFonts w:hint="eastAsia" w:ascii="宋体" w:hAnsi="宋体" w:eastAsia="宋体" w:cs="宋体"/>
                <w:i/>
                <w:iCs/>
                <w:szCs w:val="21"/>
                <w:highlight w:val="none"/>
                <w:u w:val="none"/>
                <w:lang w:val="en-US" w:eastAsia="zh-CN"/>
              </w:rPr>
              <w:t>]</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□2、</w:t>
            </w:r>
            <w:r>
              <w:rPr>
                <w:rFonts w:hint="eastAsia" w:ascii="宋体" w:hAnsi="宋体" w:eastAsia="宋体" w:cs="宋体"/>
                <w:i w:val="0"/>
                <w:iCs w:val="0"/>
                <w:szCs w:val="21"/>
                <w:u w:val="single"/>
                <w:lang w:val="en-US" w:eastAsia="zh-CN"/>
              </w:rPr>
              <w:t xml:space="preserve">        </w:t>
            </w:r>
            <w:r>
              <w:rPr>
                <w:rFonts w:hint="eastAsia" w:ascii="宋体" w:hAnsi="宋体" w:eastAsia="宋体" w:cs="宋体"/>
                <w:i/>
                <w:iCs/>
                <w:szCs w:val="21"/>
                <w:u w:val="none"/>
                <w:lang w:val="en-US" w:eastAsia="zh-CN"/>
              </w:rPr>
              <w:t>[提示：招标人对单项报价有异常低价警戒线要求的，可自行列举部分单项进行约定。]</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eastAsia="宋体" w:cs="宋体"/>
                <w:szCs w:val="21"/>
                <w:u w:val="none"/>
              </w:rPr>
              <w:t>并提供必要的证明材料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Cs w:val="21"/>
                <w:u w:val="none"/>
              </w:rPr>
            </w:pPr>
            <w:r>
              <w:rPr>
                <w:rFonts w:hint="eastAsia" w:ascii="宋体" w:hAnsi="宋体" w:eastAsia="宋体" w:cs="宋体"/>
                <w:i w:val="0"/>
                <w:iCs w:val="0"/>
                <w:szCs w:val="21"/>
                <w:u w:val="none"/>
                <w:lang w:val="en-US" w:eastAsia="zh-CN"/>
              </w:rPr>
              <w:t>投标人投标总报价或者部分单项报价</w:t>
            </w:r>
            <w:r>
              <w:rPr>
                <w:rFonts w:hint="eastAsia" w:ascii="宋体" w:hAnsi="宋体" w:eastAsia="宋体" w:cs="宋体"/>
                <w:szCs w:val="21"/>
                <w:u w:val="none"/>
              </w:rPr>
              <w:t>低于招标文件</w:t>
            </w:r>
            <w:r>
              <w:rPr>
                <w:rFonts w:hint="eastAsia" w:ascii="宋体" w:hAnsi="宋体" w:eastAsia="宋体" w:cs="宋体"/>
                <w:i w:val="0"/>
                <w:iCs w:val="0"/>
                <w:szCs w:val="21"/>
                <w:u w:val="none"/>
                <w:lang w:val="en-US" w:eastAsia="zh-CN"/>
              </w:rPr>
              <w:t>规定的对应的异常低价警戒线的</w:t>
            </w:r>
            <w:r>
              <w:rPr>
                <w:rFonts w:hint="eastAsia" w:ascii="宋体" w:hAnsi="宋体" w:eastAsia="宋体" w:cs="宋体"/>
                <w:szCs w:val="21"/>
                <w:u w:val="none"/>
              </w:rPr>
              <w:t>，投标人未提供</w:t>
            </w:r>
            <w:r>
              <w:rPr>
                <w:rFonts w:hint="eastAsia" w:ascii="宋体" w:hAnsi="宋体" w:eastAsia="宋体" w:cs="宋体"/>
                <w:szCs w:val="21"/>
                <w:u w:val="none"/>
                <w:lang w:val="en-US" w:eastAsia="zh-CN"/>
              </w:rPr>
              <w:t>报价合理性</w:t>
            </w:r>
            <w:r>
              <w:rPr>
                <w:rFonts w:hint="eastAsia" w:ascii="宋体" w:hAnsi="宋体" w:eastAsia="宋体" w:cs="宋体"/>
                <w:szCs w:val="21"/>
                <w:u w:val="none"/>
              </w:rPr>
              <w:t>说明或者提供的说明不能证明其报价合理性的，由评标委员会作否决投标处理。</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四、其他要求</w:t>
            </w:r>
          </w:p>
          <w:p>
            <w:pPr>
              <w:keepNext w:val="0"/>
              <w:keepLines w:val="0"/>
              <w:pageBreakBefore w:val="0"/>
              <w:suppressLineNumbers w:val="0"/>
              <w:kinsoku/>
              <w:wordWrap/>
              <w:overflowPunct/>
              <w:topLinePunct w:val="0"/>
              <w:autoSpaceDE/>
              <w:autoSpaceDN/>
              <w:bidi w:val="0"/>
              <w:adjustRightInd/>
              <w:spacing w:before="0" w:beforeAutospacing="0" w:after="0" w:afterAutospacing="0" w:line="400" w:lineRule="exact"/>
              <w:ind w:left="0" w:right="0" w:firstLine="420" w:firstLineChars="200"/>
              <w:textAlignment w:val="auto"/>
              <w:rPr>
                <w:rFonts w:hint="eastAsia" w:ascii="宋体" w:hAnsi="宋体" w:eastAsia="宋体" w:cs="宋体"/>
                <w:b/>
                <w:color w:val="auto"/>
                <w:kern w:val="0"/>
                <w:szCs w:val="21"/>
                <w:highlight w:val="none"/>
              </w:rPr>
            </w:pPr>
            <w:r>
              <w:rPr>
                <w:rFonts w:hint="eastAsia" w:ascii="宋体" w:hAnsi="宋体" w:eastAsia="宋体" w:cs="宋体"/>
                <w:szCs w:val="21"/>
                <w:lang w:val="en-US" w:eastAsia="zh-CN"/>
              </w:rPr>
              <w:t>1、</w:t>
            </w:r>
            <w:r>
              <w:rPr>
                <w:rFonts w:hint="eastAsia" w:ascii="宋体" w:hAnsi="宋体" w:eastAsia="宋体" w:cs="宋体"/>
                <w:kern w:val="2"/>
                <w:szCs w:val="21"/>
                <w:u w:val="none"/>
              </w:rPr>
              <w:t>投标人的</w:t>
            </w:r>
            <w:r>
              <w:rPr>
                <w:rFonts w:hint="eastAsia" w:ascii="宋体" w:hAnsi="宋体" w:eastAsia="宋体" w:cs="宋体"/>
                <w:kern w:val="2"/>
                <w:szCs w:val="21"/>
                <w:u w:val="none"/>
                <w:lang w:val="en-US" w:eastAsia="zh-CN"/>
              </w:rPr>
              <w:t>单项报价</w:t>
            </w:r>
            <w:r>
              <w:rPr>
                <w:rFonts w:hint="eastAsia" w:ascii="宋体" w:hAnsi="宋体" w:eastAsia="宋体" w:cs="宋体"/>
                <w:kern w:val="2"/>
                <w:szCs w:val="21"/>
                <w:u w:val="none"/>
              </w:rPr>
              <w:t>不得</w:t>
            </w:r>
            <w:r>
              <w:rPr>
                <w:rFonts w:hint="eastAsia" w:ascii="宋体" w:hAnsi="宋体" w:eastAsia="宋体" w:cs="宋体"/>
                <w:kern w:val="2"/>
                <w:szCs w:val="21"/>
                <w:u w:val="none"/>
                <w:lang w:val="en-US" w:eastAsia="zh-CN"/>
              </w:rPr>
              <w:t>为零报价或者负数报价，否则</w:t>
            </w:r>
            <w:r>
              <w:rPr>
                <w:rFonts w:hint="eastAsia" w:ascii="宋体" w:hAnsi="宋体" w:eastAsia="宋体" w:cs="宋体"/>
                <w:szCs w:val="21"/>
              </w:rPr>
              <w:t>由评标委员会作否决投标处理</w:t>
            </w:r>
            <w:r>
              <w:rPr>
                <w:rFonts w:hint="eastAsia" w:ascii="宋体" w:hAnsi="宋体" w:eastAsia="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是否要求投标人递交投标保证金：</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□不要求</w:t>
            </w:r>
          </w:p>
          <w:p>
            <w:pPr>
              <w:keepNext w:val="0"/>
              <w:keepLines w:val="0"/>
              <w:suppressLineNumbers/>
              <w:suppressAutoHyphens/>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□要求，投标人可选择以下三种交纳方式之一。</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方式一</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一、以电子投标保函形式交纳投标保证金</w:t>
            </w:r>
          </w:p>
          <w:p>
            <w:pPr>
              <w:keepNext w:val="0"/>
              <w:keepLines w:val="0"/>
              <w:suppressLineNumbers w:val="0"/>
              <w:adjustRightInd w:val="0"/>
              <w:snapToGrid w:val="0"/>
              <w:spacing w:before="0" w:beforeAutospacing="0" w:after="120" w:afterAutospacing="0" w:line="400" w:lineRule="exact"/>
              <w:ind w:left="0" w:right="0" w:firstLine="420" w:firstLineChars="200"/>
              <w:jc w:val="left"/>
              <w:textAlignment w:val="baseline"/>
              <w:rPr>
                <w:rFonts w:hint="eastAsia" w:ascii="宋体" w:hAnsi="宋体" w:eastAsia="宋体" w:cs="宋体"/>
                <w:color w:val="auto"/>
                <w:kern w:val="2"/>
                <w:szCs w:val="24"/>
                <w:highlight w:val="none"/>
              </w:rPr>
            </w:pPr>
            <w:r>
              <w:rPr>
                <w:rFonts w:hint="eastAsia" w:ascii="宋体" w:hAnsi="宋体" w:eastAsia="宋体" w:cs="宋体"/>
                <w:color w:val="auto"/>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若投标截止时间延期，则电子投标保函提交的截止时间和投标截止时间应当保持一致。</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不满足上述要求的电子投标保函视为无效。</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 以电子投标保函形式担保的投标保证金的金额：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整（人民币），重庆市工程建设领域招标投标守信激励对象名单（以下简称红名单）中的投标人，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牵头人所属红名单类别包含在其工作范围内。投标人是否属于红名单，以开标环节信用状况查询结果为准。</w:t>
            </w:r>
          </w:p>
          <w:p>
            <w:pPr>
              <w:keepNext w:val="0"/>
              <w:keepLines w:val="0"/>
              <w:pageBreakBefore w:val="0"/>
              <w:suppressLineNumbers w:val="0"/>
              <w:suppressAutoHyphens/>
              <w:kinsoku/>
              <w:wordWrap/>
              <w:overflowPunct/>
              <w:topLinePunct w:val="0"/>
              <w:bidi w:val="0"/>
              <w:snapToGrid w:val="0"/>
              <w:spacing w:before="0" w:beforeAutospacing="0" w:after="0" w:afterAutospacing="0" w:line="400" w:lineRule="exact"/>
              <w:ind w:left="0" w:right="0"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w:t>
            </w:r>
            <w:r>
              <w:rPr>
                <w:rFonts w:hint="eastAsia" w:ascii="宋体" w:hAnsi="宋体" w:eastAsia="宋体" w:cs="宋体"/>
                <w:i/>
                <w:iCs/>
              </w:rPr>
              <w:t>或经批准的概算金额</w:t>
            </w:r>
            <w:r>
              <w:rPr>
                <w:rFonts w:hint="eastAsia" w:ascii="宋体" w:hAnsi="宋体" w:eastAsia="宋体" w:cs="宋体"/>
                <w:i/>
                <w:iCs/>
                <w:color w:val="auto"/>
                <w:highlight w:val="none"/>
              </w:rPr>
              <w:t xml:space="preserve">或最高限价的2%。]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□对符合《关于印发中小企业划型标准规定的通知》（工信部联企业〔2011〕300号）规定的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□对符合《关于印发中小企业划型标准规定的通知》（工信部联企业〔2011〕300号）规定的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i/>
                <w:iCs/>
                <w:color w:val="auto"/>
                <w:highlight w:val="none"/>
              </w:rPr>
              <w:t>[提示： 招标人可自行决定是否设置上述条款，若需要设置，则在上述选项中只可选择其中一项进行设置]。</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 电子投标保函</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以</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rPr>
              <w:t>开标现场展示的电子投标保函交纳情况为准，投标人在投标时无须再提供电子投标保函的相关资料。</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 若投标人为联合体，则由联合体牵头人提供电子投标保函。</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二、电子投标保函的注销</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方式二</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一、以转账支票或电汇形式交纳投标保证金</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w:t>
            </w:r>
            <w:r>
              <w:rPr>
                <w:rFonts w:hint="eastAsia" w:ascii="宋体" w:hAnsi="宋体" w:eastAsia="宋体" w:cs="宋体"/>
                <w:color w:val="auto"/>
                <w:kern w:val="0"/>
                <w:szCs w:val="21"/>
                <w:highlight w:val="none"/>
              </w:rPr>
              <w:t>不满足上述要求的投标保证金视为无效。</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投标人自行考虑汇入时间风险，如同城汇入、异地汇入、跨行汇入的时间要求。</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2、以转账支票或电汇形式提交投标保证金的金额：</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万元整（人民币），红名单中的投标人，投标保证金金额为应缴纳金额的50%，其中非联合体投标的，须投标人所属红名单类别包含在招标范围内；联合体投标的，须联合体牵头人在红名单中，并且按照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牵头人所属红名单类别包含在其工作范围内。投标人是否属于红名单，以开标环节信用状况查询结果为准。</w:t>
            </w:r>
          </w:p>
          <w:p>
            <w:pPr>
              <w:keepNext w:val="0"/>
              <w:keepLines w:val="0"/>
              <w:pageBreakBefore w:val="0"/>
              <w:suppressLineNumbers w:val="0"/>
              <w:suppressAutoHyphens/>
              <w:kinsoku/>
              <w:wordWrap/>
              <w:overflowPunct/>
              <w:topLinePunct w:val="0"/>
              <w:bidi w:val="0"/>
              <w:snapToGrid w:val="0"/>
              <w:spacing w:before="0" w:beforeAutospacing="0" w:after="0" w:afterAutospacing="0" w:line="400" w:lineRule="exact"/>
              <w:ind w:left="0" w:right="0"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估算价或</w:t>
            </w:r>
            <w:r>
              <w:rPr>
                <w:rFonts w:hint="eastAsia" w:ascii="宋体" w:hAnsi="宋体" w:eastAsia="宋体" w:cs="宋体"/>
                <w:i/>
                <w:iCs/>
              </w:rPr>
              <w:t>经批准的概算金额</w:t>
            </w:r>
            <w:r>
              <w:rPr>
                <w:rFonts w:hint="eastAsia" w:ascii="宋体" w:hAnsi="宋体" w:eastAsia="宋体" w:cs="宋体"/>
                <w:i/>
                <w:iCs/>
                <w:color w:val="auto"/>
                <w:highlight w:val="none"/>
              </w:rPr>
              <w:t>或最高限价的2%。]</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bookmarkStart w:id="340" w:name="_Hlk45893164"/>
            <w:r>
              <w:rPr>
                <w:rFonts w:hint="eastAsia" w:ascii="宋体" w:hAnsi="宋体" w:eastAsia="宋体" w:cs="宋体"/>
                <w:color w:val="auto"/>
                <w:highlight w:val="none"/>
              </w:rPr>
              <w:t>□对符合《关于印发中小企业划型标准规定的通知》（工信部联企业〔2011〕300号）规定的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□对符合《关于印发中小企业划型标准规定的通知》（工信部联企业〔2011〕300号）规定的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i/>
                <w:iCs/>
                <w:color w:val="auto"/>
                <w:highlight w:val="none"/>
              </w:rPr>
            </w:pPr>
            <w:r>
              <w:rPr>
                <w:rFonts w:hint="eastAsia" w:ascii="宋体" w:hAnsi="宋体" w:eastAsia="宋体" w:cs="宋体"/>
                <w:i/>
                <w:iCs/>
                <w:color w:val="auto"/>
                <w:highlight w:val="none"/>
              </w:rPr>
              <w:t>[提示： 招标人可自行决定是否设置上述条款，若需要设置，则在上述选项中只可选择其中一项进行设置]。</w:t>
            </w:r>
          </w:p>
          <w:bookmarkEnd w:id="340"/>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3、投标保证金账户及账号（任选其一）：</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详见</w:t>
            </w:r>
            <w:r>
              <w:rPr>
                <w:rFonts w:hint="eastAsia" w:ascii="宋体" w:hAnsi="宋体" w:eastAsia="宋体" w:cs="宋体"/>
                <w:color w:val="auto"/>
                <w:highlight w:val="none"/>
                <w:u w:val="single"/>
              </w:rPr>
              <w:t>重庆市公共资源交易网</w:t>
            </w:r>
            <w:r>
              <w:rPr>
                <w:rFonts w:hint="eastAsia" w:ascii="宋体" w:hAnsi="宋体" w:eastAsia="宋体" w:cs="宋体"/>
                <w:color w:val="auto"/>
                <w:highlight w:val="none"/>
              </w:rPr>
              <w:t>对应本项目招标公告信息栏中的保证金信息。</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投标保证金以</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rPr>
              <w:t>开标现场展示的保证金交纳情况为准。投标人须在资格审查部分 “其他资料”</w:t>
            </w:r>
            <w:r>
              <w:rPr>
                <w:rFonts w:hint="eastAsia" w:ascii="宋体" w:hAnsi="宋体" w:eastAsia="宋体" w:cs="宋体"/>
                <w:color w:val="auto"/>
                <w:kern w:val="0"/>
                <w:szCs w:val="21"/>
                <w:highlight w:val="none"/>
              </w:rPr>
              <w:t>中</w:t>
            </w:r>
            <w:r>
              <w:rPr>
                <w:rFonts w:hint="eastAsia" w:ascii="宋体" w:hAnsi="宋体" w:eastAsia="宋体" w:cs="宋体"/>
                <w:color w:val="auto"/>
                <w:highlight w:val="none"/>
              </w:rPr>
              <w:t>提供企业基本账户开户证明文件。</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highlight w:val="none"/>
              </w:rPr>
              <w:t>4、投标人必须在付款凭证备注栏中注明是“</w:t>
            </w:r>
            <w:r>
              <w:rPr>
                <w:rFonts w:hint="eastAsia" w:ascii="宋体" w:hAnsi="宋体" w:eastAsia="宋体" w:cs="宋体"/>
                <w:color w:val="auto"/>
                <w:highlight w:val="none"/>
                <w:u w:val="single"/>
              </w:rPr>
              <w:t xml:space="preserve">  </w:t>
            </w:r>
            <w:r>
              <w:rPr>
                <w:rFonts w:hint="eastAsia" w:ascii="宋体" w:hAnsi="宋体" w:eastAsia="宋体" w:cs="宋体"/>
                <w:i/>
                <w:iCs/>
                <w:color w:val="auto"/>
                <w:highlight w:val="none"/>
                <w:u w:val="single"/>
              </w:rPr>
              <w:t>（项目名称）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投标保证金”。项目名称可简写成：</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5、投标保证金有效期与投标有效期一致。</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cs="宋体"/>
                <w:color w:val="auto"/>
                <w:highlight w:val="none"/>
                <w:u w:val="none"/>
              </w:rPr>
              <w:t>6、根据重庆市公共资源交易中心《关于开展公共资源交易市场主体信息登记工作的公告》的要求，投标人在开标前需在重庆市公共资源交易网办理市场主体信息登记手续。</w:t>
            </w:r>
            <w:r>
              <w:rPr>
                <w:rFonts w:hint="eastAsia" w:ascii="宋体" w:hAnsi="宋体" w:cs="宋体"/>
                <w:color w:val="auto"/>
                <w:szCs w:val="21"/>
                <w:highlight w:val="none"/>
                <w:u w:val="none"/>
              </w:rPr>
              <w:t>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7、若投标人为联合体，则由联合体牵头人提交投标保证金。</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二、投标保证金的退还</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投标保证金专用账户由</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lang w:val="en-US"/>
              </w:rPr>
              <w:t>指定</w:t>
            </w:r>
            <w:r>
              <w:rPr>
                <w:rFonts w:hint="eastAsia" w:ascii="宋体" w:hAnsi="宋体" w:eastAsia="宋体" w:cs="宋体"/>
                <w:color w:val="auto"/>
                <w:highlight w:val="none"/>
              </w:rPr>
              <w:t>，关于保证金相关情况的问题请咨询</w:t>
            </w:r>
            <w:r>
              <w:rPr>
                <w:rFonts w:hint="eastAsia" w:ascii="宋体" w:hAnsi="宋体" w:eastAsia="宋体" w:cs="宋体"/>
                <w:color w:val="auto"/>
                <w:highlight w:val="none"/>
                <w:u w:val="single"/>
              </w:rPr>
              <w:t>重庆市公共资源交易中心</w:t>
            </w:r>
            <w:r>
              <w:rPr>
                <w:rFonts w:hint="eastAsia" w:ascii="宋体" w:hAnsi="宋体" w:eastAsia="宋体" w:cs="宋体"/>
                <w:color w:val="auto"/>
                <w:highlight w:val="none"/>
              </w:rPr>
              <w:t>，联系电话023-</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2"/>
              <w:keepNext w:val="0"/>
              <w:keepLines w:val="0"/>
              <w:suppressLineNumbers w:val="0"/>
              <w:spacing w:before="0" w:beforeAutospacing="0" w:afterAutospacing="0"/>
              <w:ind w:left="0" w:right="0"/>
              <w:rPr>
                <w:rFonts w:hint="eastAsia" w:ascii="宋体" w:hAnsi="宋体" w:eastAsia="宋体" w:cs="宋体"/>
              </w:rPr>
            </w:pP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方式三</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一、以纸质投标保函形式交纳投标保证金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纸质投标保函交纳形式及要求：</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（1）缴纳形式：</w:t>
            </w:r>
            <w:r>
              <w:rPr>
                <w:rFonts w:hint="eastAsia" w:ascii="宋体" w:hAnsi="宋体" w:eastAsia="宋体" w:cs="宋体"/>
                <w:color w:val="auto"/>
                <w:kern w:val="0"/>
                <w:szCs w:val="21"/>
                <w:highlight w:val="none"/>
                <w:lang w:val="en-US" w:eastAsia="zh-CN"/>
              </w:rPr>
              <w:t>纸质投标保函</w:t>
            </w:r>
            <w:r>
              <w:rPr>
                <w:rFonts w:hint="eastAsia" w:ascii="宋体" w:hAnsi="宋体" w:eastAsia="宋体" w:cs="宋体"/>
                <w:color w:val="auto"/>
                <w:kern w:val="0"/>
                <w:szCs w:val="21"/>
                <w:highlight w:val="none"/>
              </w:rPr>
              <w:t>包括银行保函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保证保险和担保保函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其示范文本详见第六章投标文件格式。投标人提交的纸质投标保函应</w:t>
            </w:r>
            <w:r>
              <w:rPr>
                <w:rFonts w:hint="eastAsia" w:ascii="宋体" w:hAnsi="宋体" w:eastAsia="宋体" w:cs="宋体"/>
                <w:color w:val="auto"/>
                <w:kern w:val="0"/>
                <w:szCs w:val="21"/>
                <w:highlight w:val="none"/>
              </w:rPr>
              <w:t>严格执行</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示范文本，不得对示范文本中的实质性内容进行修改</w:t>
            </w:r>
            <w:r>
              <w:rPr>
                <w:rFonts w:hint="eastAsia" w:ascii="宋体" w:hAnsi="宋体" w:eastAsia="宋体" w:cs="宋体"/>
                <w:color w:val="auto"/>
                <w:kern w:val="0"/>
                <w:szCs w:val="21"/>
                <w:highlight w:val="none"/>
                <w:lang w:eastAsia="zh-CN"/>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rPr>
              <w:t>2</w:t>
            </w:r>
            <w:r>
              <w:rPr>
                <w:rFonts w:hint="eastAsia" w:ascii="宋体" w:hAnsi="宋体" w:eastAsia="宋体" w:cs="宋体"/>
                <w:color w:val="auto"/>
                <w:kern w:val="0"/>
                <w:szCs w:val="21"/>
                <w:highlight w:val="none"/>
              </w:rPr>
              <w:t>）具体要求：</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应选择在渝依法设立总部或者设有分支机构的金融机构开具</w:t>
            </w:r>
            <w:r>
              <w:rPr>
                <w:rFonts w:hint="eastAsia" w:ascii="宋体" w:hAnsi="宋体" w:eastAsia="宋体" w:cs="宋体"/>
                <w:color w:val="auto"/>
                <w:kern w:val="0"/>
                <w:szCs w:val="21"/>
                <w:highlight w:val="none"/>
                <w:lang w:val="en-US" w:eastAsia="zh-CN"/>
              </w:rPr>
              <w:t>纸质投标</w:t>
            </w:r>
            <w:r>
              <w:rPr>
                <w:rFonts w:hint="eastAsia" w:ascii="宋体" w:hAnsi="宋体" w:eastAsia="宋体" w:cs="宋体"/>
                <w:color w:val="auto"/>
                <w:kern w:val="0"/>
                <w:szCs w:val="21"/>
                <w:highlight w:val="none"/>
              </w:rPr>
              <w:t>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投标人对所提交的纸质投标保函的真实性、合法性、有效性负责。</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投标人须在投标文件资格审查部分“其他资料”中提供纸质投标保函扫描件，纸质投标保函原件应当于投标截止时间前在开标现场递交招标人保管。</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若投标截止时间延期，则纸质投标保函递交的截止时间和投标截止时间保持一致。</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不满足上述要求的纸质投标保函无效。</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 xml:space="preserve">2. </w:t>
            </w:r>
            <w:r>
              <w:rPr>
                <w:rFonts w:hint="eastAsia" w:ascii="宋体" w:hAnsi="宋体" w:eastAsia="宋体" w:cs="宋体"/>
                <w:color w:val="auto"/>
                <w:highlight w:val="none"/>
              </w:rPr>
              <w:t>以纸质投标保函形式担保的投标保证金的金额</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万元整（人民币），红名单</w:t>
            </w:r>
            <w:r>
              <w:rPr>
                <w:rFonts w:hint="eastAsia" w:ascii="宋体" w:hAnsi="宋体" w:eastAsia="宋体" w:cs="宋体"/>
                <w:color w:val="auto"/>
                <w:highlight w:val="none"/>
              </w:rPr>
              <w:t>中的投标人，投标保证金金额为应缴纳金额的50%，其中非联合体投标的，须投标人所属红名单类别包含在招标范围内；联合体投标的，须联合体牵头人在红名单中，并且按照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牵头人所属红名单类别包含在其工作范围内。投标人是否属于红名单，以开标环节信用状况查询结果为准。</w:t>
            </w:r>
          </w:p>
          <w:p>
            <w:pPr>
              <w:keepNext w:val="0"/>
              <w:keepLines w:val="0"/>
              <w:suppressLineNumbers w:val="0"/>
              <w:suppressAutoHyphens/>
              <w:snapToGrid w:val="0"/>
              <w:spacing w:before="0" w:beforeAutospacing="0" w:after="0" w:afterAutospacing="0" w:line="400" w:lineRule="exact"/>
              <w:ind w:left="0" w:right="0" w:firstLine="420" w:firstLineChars="200"/>
              <w:jc w:val="left"/>
              <w:rPr>
                <w:rFonts w:hint="eastAsia" w:ascii="宋体" w:hAnsi="宋体" w:eastAsia="宋体" w:cs="宋体"/>
                <w:i/>
                <w:iCs/>
                <w:color w:val="auto"/>
                <w:highlight w:val="none"/>
              </w:rPr>
            </w:pPr>
            <w:r>
              <w:rPr>
                <w:rFonts w:hint="eastAsia" w:ascii="宋体" w:hAnsi="宋体" w:eastAsia="宋体" w:cs="宋体"/>
                <w:i/>
                <w:iCs/>
              </w:rPr>
              <w:t>[提示：投标保证金金额不超过该招标项目估算价或经批准的概算金额或最高限价的2%。]</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□对符合《关于印发中小企业划型标准规定的通知》（工信部联企业〔2011〕300号）规定的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□对符合《关于印发中小企业划型标准规定的通知》（工信部联企业〔2011〕300号）规定的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i/>
                <w:iCs/>
                <w:color w:val="auto"/>
                <w:highlight w:val="none"/>
              </w:rPr>
              <w:t>[提示： 招标人可自行决定是否设置上述条款，若需要设置，则在上述选项中只可选择其中一项进行设置]。</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投标人须</w:t>
            </w:r>
            <w:r>
              <w:rPr>
                <w:rFonts w:hint="eastAsia" w:ascii="宋体" w:hAnsi="宋体" w:eastAsia="宋体" w:cs="宋体"/>
                <w:color w:val="auto"/>
                <w:highlight w:val="none"/>
              </w:rPr>
              <w:t>在</w:t>
            </w:r>
            <w:r>
              <w:rPr>
                <w:rFonts w:hint="eastAsia" w:ascii="宋体" w:hAnsi="宋体" w:eastAsia="宋体" w:cs="宋体"/>
                <w:color w:val="auto"/>
                <w:kern w:val="0"/>
                <w:szCs w:val="21"/>
                <w:highlight w:val="none"/>
              </w:rPr>
              <w:t>纸质投标保函</w:t>
            </w:r>
            <w:r>
              <w:rPr>
                <w:rFonts w:hint="eastAsia" w:ascii="宋体" w:hAnsi="宋体" w:eastAsia="宋体" w:cs="宋体"/>
                <w:color w:val="auto"/>
                <w:kern w:val="0"/>
                <w:szCs w:val="21"/>
                <w:highlight w:val="none"/>
                <w:lang w:val="en-US" w:eastAsia="zh-CN"/>
              </w:rPr>
              <w:t>中注明</w:t>
            </w:r>
            <w:r>
              <w:rPr>
                <w:rFonts w:hint="eastAsia" w:ascii="宋体" w:hAnsi="宋体" w:eastAsia="宋体" w:cs="宋体"/>
                <w:color w:val="auto"/>
                <w:kern w:val="0"/>
                <w:szCs w:val="21"/>
                <w:highlight w:val="none"/>
              </w:rPr>
              <w:t>在重庆市辖区范围内的核验</w:t>
            </w:r>
            <w:r>
              <w:rPr>
                <w:rFonts w:hint="eastAsia" w:ascii="宋体" w:hAnsi="宋体" w:eastAsia="宋体" w:cs="宋体"/>
                <w:color w:val="auto"/>
                <w:kern w:val="0"/>
                <w:szCs w:val="21"/>
                <w:highlight w:val="none"/>
                <w:lang w:val="en-US" w:eastAsia="zh-CN"/>
              </w:rPr>
              <w:t>地址和核验方式，并</w:t>
            </w:r>
            <w:r>
              <w:rPr>
                <w:rFonts w:hint="eastAsia" w:ascii="宋体" w:hAnsi="宋体" w:eastAsia="宋体" w:cs="宋体"/>
                <w:color w:val="auto"/>
                <w:kern w:val="0"/>
                <w:szCs w:val="21"/>
                <w:highlight w:val="none"/>
              </w:rPr>
              <w:t>确保其递交的纸质投标保函能在</w:t>
            </w:r>
            <w:r>
              <w:rPr>
                <w:rFonts w:hint="eastAsia" w:ascii="宋体" w:hAnsi="宋体" w:eastAsia="宋体" w:cs="宋体"/>
                <w:color w:val="auto"/>
                <w:kern w:val="0"/>
                <w:szCs w:val="21"/>
                <w:highlight w:val="none"/>
                <w:lang w:val="en-US" w:eastAsia="zh-CN"/>
              </w:rPr>
              <w:t>开立人在渝的总部或者分支机构进行</w:t>
            </w:r>
            <w:r>
              <w:rPr>
                <w:rFonts w:hint="eastAsia" w:ascii="宋体" w:hAnsi="宋体" w:eastAsia="宋体" w:cs="宋体"/>
                <w:color w:val="auto"/>
                <w:kern w:val="0"/>
                <w:szCs w:val="21"/>
                <w:highlight w:val="none"/>
              </w:rPr>
              <w:t>核验。</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投标人在开标现场递交的纸质投标保函原件应与投标文件中提供的纸质投标保函扫描件一致，否则由评标委员会作否决投标处理。</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在发出中标通知书前，招标人应当对投标人（至少中标候选人或中标人）</w:t>
            </w:r>
            <w:r>
              <w:rPr>
                <w:rFonts w:hint="eastAsia" w:ascii="宋体" w:hAnsi="宋体" w:eastAsia="宋体" w:cs="宋体"/>
                <w:color w:val="auto"/>
                <w:kern w:val="0"/>
                <w:szCs w:val="21"/>
                <w:highlight w:val="none"/>
                <w:lang w:val="en-US" w:eastAsia="zh-CN"/>
              </w:rPr>
              <w:t>递交</w:t>
            </w:r>
            <w:r>
              <w:rPr>
                <w:rFonts w:hint="eastAsia" w:ascii="宋体" w:hAnsi="宋体" w:eastAsia="宋体" w:cs="宋体"/>
                <w:color w:val="auto"/>
                <w:kern w:val="0"/>
                <w:szCs w:val="21"/>
                <w:highlight w:val="none"/>
              </w:rPr>
              <w:t>的纸质投标保函</w:t>
            </w:r>
            <w:r>
              <w:rPr>
                <w:rFonts w:hint="eastAsia" w:ascii="宋体" w:hAnsi="宋体" w:eastAsia="宋体" w:cs="宋体"/>
                <w:color w:val="auto"/>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eastAsia="宋体" w:cs="宋体"/>
                <w:color w:val="auto"/>
                <w:kern w:val="0"/>
                <w:szCs w:val="21"/>
                <w:highlight w:val="none"/>
              </w:rPr>
              <w:t>，对</w:t>
            </w:r>
            <w:r>
              <w:rPr>
                <w:rFonts w:hint="eastAsia" w:ascii="宋体" w:hAnsi="宋体" w:eastAsia="宋体" w:cs="宋体"/>
                <w:color w:val="auto"/>
                <w:szCs w:val="21"/>
                <w:highlight w:val="none"/>
              </w:rPr>
              <w:t>已取得中标候选人资格或中标资格的投标人，</w:t>
            </w:r>
            <w:r>
              <w:rPr>
                <w:rFonts w:hint="eastAsia" w:ascii="宋体" w:hAnsi="宋体" w:eastAsia="宋体" w:cs="宋体"/>
                <w:color w:val="auto"/>
                <w:szCs w:val="21"/>
                <w:highlight w:val="none"/>
                <w:lang w:val="en-US" w:eastAsia="zh-CN"/>
              </w:rPr>
              <w:t>按相关规定</w:t>
            </w:r>
            <w:r>
              <w:rPr>
                <w:rFonts w:hint="eastAsia" w:ascii="宋体" w:hAnsi="宋体" w:eastAsia="宋体" w:cs="宋体"/>
                <w:color w:val="auto"/>
                <w:szCs w:val="21"/>
                <w:highlight w:val="none"/>
              </w:rPr>
              <w:t>取消中标候选人资格或中标资格</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给招标人造成损失的，投标人依法承担赔偿责任。</w:t>
            </w:r>
            <w:r>
              <w:rPr>
                <w:rFonts w:hint="eastAsia" w:ascii="宋体" w:hAnsi="宋体" w:eastAsia="宋体" w:cs="宋体"/>
                <w:color w:val="auto"/>
                <w:kern w:val="0"/>
                <w:szCs w:val="21"/>
                <w:highlight w:val="none"/>
                <w:lang w:val="en-US" w:eastAsia="zh-CN"/>
              </w:rPr>
              <w:t>投标人提交的纸质投标</w:t>
            </w:r>
            <w:r>
              <w:rPr>
                <w:rFonts w:hint="eastAsia" w:ascii="宋体" w:hAnsi="宋体" w:eastAsia="宋体" w:cs="宋体"/>
                <w:color w:val="auto"/>
                <w:szCs w:val="21"/>
                <w:highlight w:val="none"/>
              </w:rPr>
              <w:t>保函涉及弄虚作假或其他违法违规</w:t>
            </w:r>
            <w:r>
              <w:rPr>
                <w:rFonts w:hint="eastAsia" w:ascii="宋体" w:hAnsi="宋体" w:eastAsia="宋体" w:cs="宋体"/>
                <w:color w:val="auto"/>
                <w:szCs w:val="21"/>
                <w:highlight w:val="none"/>
                <w:lang w:val="en-US" w:eastAsia="zh-CN"/>
              </w:rPr>
              <w:t>情形</w:t>
            </w:r>
            <w:r>
              <w:rPr>
                <w:rFonts w:hint="eastAsia" w:ascii="宋体" w:hAnsi="宋体" w:eastAsia="宋体" w:cs="宋体"/>
                <w:color w:val="auto"/>
                <w:szCs w:val="21"/>
                <w:highlight w:val="none"/>
              </w:rPr>
              <w:t>的，移送相关部门处理</w:t>
            </w:r>
            <w:r>
              <w:rPr>
                <w:rFonts w:hint="eastAsia" w:ascii="宋体" w:hAnsi="宋体" w:eastAsia="宋体" w:cs="宋体"/>
                <w:color w:val="auto"/>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 若投标人为联合体，则由联合体牵头人提供纸质投标保函。</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二、纸质投标保函的退还、注销</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向中标人退还纸质投标保函正本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kern w:val="0"/>
                <w:szCs w:val="21"/>
                <w:highlight w:val="none"/>
              </w:rPr>
            </w:pP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□说明：1.中小微企业投标人如需免除投标保证金，须在投标文件资格审查部分“其他资料”中提供《中小微企业声明函》（格式详见第</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章）及相应证明材料。以联合体形式参与投标的，符合中小微企业认定标准的联合体成员单位需提供《中小微企业声明函》（格式详见第</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章）及相应证明材料。</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2.提供了《中小微企业声明函》且未在规定时间内足额递交投标保证金的中标候选人，经查实不属于中小微企业的，将依照相关法律法规进行处理。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keepNext w:val="0"/>
              <w:keepLines w:val="0"/>
              <w:suppressLineNumbers w:val="0"/>
              <w:snapToGrid w:val="0"/>
              <w:spacing w:before="0" w:beforeAutospacing="0" w:after="93" w:afterLines="3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Cs w:val="21"/>
                <w:highlight w:val="none"/>
              </w:rPr>
              <w:t>不允许</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Cs w:val="21"/>
                <w:highlight w:val="none"/>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1644" w:type="dxa"/>
            <w:vAlign w:val="center"/>
          </w:tcPr>
          <w:p>
            <w:pPr>
              <w:keepNext w:val="0"/>
              <w:keepLines w:val="0"/>
              <w:suppressLineNumbers w:val="0"/>
              <w:snapToGrid w:val="0"/>
              <w:spacing w:before="0" w:beforeAutospacing="0" w:after="93" w:afterLines="3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签名盖章要求</w:t>
            </w:r>
          </w:p>
        </w:tc>
        <w:tc>
          <w:tcPr>
            <w:tcW w:w="6183" w:type="dxa"/>
            <w:vAlign w:val="center"/>
          </w:tcPr>
          <w:p>
            <w:pPr>
              <w:keepNext w:val="0"/>
              <w:keepLines w:val="0"/>
              <w:suppressLineNumbers w:val="0"/>
              <w:spacing w:before="0" w:beforeAutospacing="0" w:after="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投标文件应使用专用的“新点投标文件制作软件（重庆版）”编制而成。</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第六章 投标文件格式要求法定代表人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签名（或盖章）的须齐全。要求签名的，签名采用手写签名或签章或加盖CA数字证书均可。要求加盖单位法人章的，应使用 CA 数字证书加盖投标人的单位电子印章。</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若投标单位为联合体，则</w:t>
            </w:r>
            <w:r>
              <w:rPr>
                <w:rFonts w:hint="eastAsia" w:ascii="宋体" w:hAnsi="宋体" w:eastAsia="宋体" w:cs="宋体"/>
                <w:color w:val="auto"/>
                <w:szCs w:val="21"/>
                <w:highlight w:val="none"/>
                <w:lang w:eastAsia="zh-CN"/>
              </w:rPr>
              <w:t>共同投标协议</w:t>
            </w:r>
            <w:r>
              <w:rPr>
                <w:rFonts w:hint="eastAsia" w:ascii="宋体" w:hAnsi="宋体" w:eastAsia="宋体" w:cs="宋体"/>
                <w:color w:val="auto"/>
                <w:szCs w:val="21"/>
                <w:highlight w:val="none"/>
              </w:rPr>
              <w:t>中各联合体成员单位签名（或盖章）须齐全，要求各联合体成员盖单位法人章的，各联合体成员盖章须齐全；</w:t>
            </w:r>
            <w:r>
              <w:rPr>
                <w:rFonts w:hint="eastAsia" w:ascii="宋体" w:hAnsi="宋体" w:eastAsia="宋体" w:cs="宋体"/>
                <w:color w:val="auto"/>
                <w:szCs w:val="21"/>
                <w:highlight w:val="none"/>
                <w:lang w:eastAsia="zh-CN"/>
              </w:rPr>
              <w:t>共同投标协议</w:t>
            </w:r>
            <w:r>
              <w:rPr>
                <w:rFonts w:hint="eastAsia" w:ascii="宋体" w:hAnsi="宋体" w:eastAsia="宋体" w:cs="宋体"/>
                <w:color w:val="auto"/>
                <w:szCs w:val="21"/>
                <w:highlight w:val="none"/>
              </w:rPr>
              <w:t>以外的投标文件格式中，要求法定代表人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签名（或盖章）的均由联合体牵头人法定代表人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签名（或盖章），要求投标人加盖单位法人章的，均由联合体牵头人使用 CA 数字证书加盖其单位电子印章。</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1644" w:type="dxa"/>
            <w:vAlign w:val="center"/>
          </w:tcPr>
          <w:p>
            <w:pPr>
              <w:keepNext w:val="0"/>
              <w:keepLines w:val="0"/>
              <w:suppressLineNumbers w:val="0"/>
              <w:snapToGrid w:val="0"/>
              <w:spacing w:before="0" w:beforeAutospacing="0" w:after="0" w:afterAutospacing="0" w:line="400" w:lineRule="exact"/>
              <w:ind w:left="0" w:right="0"/>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6183" w:type="dxa"/>
            <w:vAlign w:val="center"/>
          </w:tcPr>
          <w:p>
            <w:pPr>
              <w:keepNext w:val="0"/>
              <w:keepLines w:val="0"/>
              <w:suppressLineNumbers w:val="0"/>
              <w:autoSpaceDE w:val="0"/>
              <w:autoSpaceDN w:val="0"/>
              <w:adjustRightInd w:val="0"/>
              <w:snapToGrid w:val="0"/>
              <w:spacing w:before="0" w:beforeAutospacing="0" w:after="93" w:afterLines="30" w:afterAutospacing="0" w:line="400" w:lineRule="exact"/>
              <w:ind w:left="0" w:right="0" w:firstLine="420" w:firstLineChars="200"/>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本项目采用全流程电子招标投标，投标人提供的投标文件为：加密电子投标文件（网上递交）一份。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183"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cs="宋体"/>
                <w:i/>
                <w:iCs/>
              </w:rPr>
            </w:pPr>
            <w:r>
              <w:rPr>
                <w:rFonts w:hint="eastAsia" w:ascii="宋体" w:hAnsi="宋体" w:cs="宋体"/>
                <w:i/>
                <w:iCs/>
              </w:rPr>
              <w:t>[提示：适用于电子标暗标编制要求]</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具体要求：</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（1）投标函部分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（2）商务部分（如有）</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（3）技术部分（如有）</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电子投标文件技术暗标不设封面，整个技术部分均不得出现白页和倒页；不得出现与本工程无关的内容；不得显示与投标人企业有关的任何信息；技术部分文本部分的文字采用四号仿宋字体，文本部分采用A4页面；图表内的字体、字号大小不限，图表部分采用A3或A4页面；文字、图表不得使用彩色（效果图除外），整个技术暗标不得编制页码。违反上述任何一项，采用综合评估法的其投标文件技术部分为零分；采用经评审的最低投标价法的其投标文件技术部分符合性评审不合格，由评标委员会作否决投标处理。</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《勘察设计方案》原则上均不超过</w:t>
            </w:r>
            <w:r>
              <w:rPr>
                <w:rFonts w:hint="eastAsia" w:ascii="宋体" w:hAnsi="宋体" w:cs="宋体"/>
                <w:color w:val="auto"/>
                <w:szCs w:val="24"/>
                <w:highlight w:val="none"/>
                <w:u w:val="none"/>
              </w:rPr>
              <w:t xml:space="preserve"> 200 </w:t>
            </w:r>
            <w:r>
              <w:rPr>
                <w:rFonts w:hint="eastAsia" w:ascii="宋体" w:hAnsi="宋体" w:eastAsia="宋体" w:cs="宋体"/>
              </w:rPr>
              <w:t>页，但不得将页数作为评审因素。</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（4）资格审查部分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pStyle w:val="2"/>
              <w:keepNext w:val="0"/>
              <w:keepLines w:val="0"/>
              <w:suppressLineNumbers w:val="0"/>
              <w:spacing w:before="0" w:beforeAutospacing="0" w:afterAutospacing="0" w:line="300" w:lineRule="auto"/>
              <w:ind w:left="0" w:right="0"/>
              <w:rPr>
                <w:rFonts w:hint="eastAsia" w:ascii="宋体" w:hAnsi="宋体" w:eastAsia="宋体" w:cs="宋体"/>
                <w:lang w:val="en-US"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szCs w:val="24"/>
                <w:lang w:val="en-US" w:eastAsia="zh-CN"/>
              </w:rPr>
              <w:t>注：投标人应按照招标文件要求，在投标文件的对应部分提供相关资料（如在资格审查部分提供招标文件</w:t>
            </w:r>
            <w:r>
              <w:rPr>
                <w:rFonts w:hint="eastAsia" w:ascii="宋体" w:hAnsi="宋体" w:eastAsia="宋体" w:cs="宋体"/>
                <w:szCs w:val="24"/>
              </w:rPr>
              <w:t>第二章投标人须知前附表第1.4.1项</w:t>
            </w:r>
            <w:r>
              <w:rPr>
                <w:rFonts w:hint="eastAsia" w:ascii="宋体" w:hAnsi="宋体" w:eastAsia="宋体" w:cs="宋体"/>
                <w:szCs w:val="24"/>
                <w:lang w:val="en-US" w:eastAsia="zh-CN"/>
              </w:rPr>
              <w:t>和</w:t>
            </w:r>
            <w:r>
              <w:rPr>
                <w:rFonts w:hint="eastAsia" w:ascii="宋体" w:hAnsi="宋体" w:eastAsia="宋体" w:cs="宋体"/>
                <w:szCs w:val="24"/>
              </w:rPr>
              <w:t>第3.4款要求提供的资料</w:t>
            </w:r>
            <w:r>
              <w:rPr>
                <w:rFonts w:hint="eastAsia" w:ascii="宋体" w:hAnsi="宋体" w:eastAsia="宋体" w:cs="宋体"/>
                <w:szCs w:val="24"/>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44" w:type="dxa"/>
            <w:vAlign w:val="center"/>
          </w:tcPr>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18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default" w:ascii="宋体" w:hAnsi="宋体" w:eastAsia="宋体" w:cs="宋体"/>
                <w:i/>
                <w:iCs/>
              </w:rPr>
            </w:pPr>
            <w:r>
              <w:rPr>
                <w:rFonts w:hint="eastAsia" w:ascii="宋体" w:hAnsi="宋体" w:eastAsia="宋体" w:cs="宋体"/>
                <w:i/>
                <w:iCs/>
              </w:rPr>
              <w:t>[提示：适用于电子标明标编制要求]</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具体要求：</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（1）投标函部分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（2）商务部分（如有）</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（3）技术部分（如有）</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电子投标文件技术部分明标不设封面，应按照第六章规定格式排版，原则上应编制目录，但不得将封面设置、目录编制作为评审因素。注：技术部分采用明标评审时，不因形式问题（包括但不限于封面、页码、目录、字体、格式等）而被否决投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《勘察设计方案》原则上均不超过</w:t>
            </w:r>
            <w:r>
              <w:rPr>
                <w:rFonts w:hint="eastAsia" w:ascii="宋体" w:hAnsi="宋体" w:cs="宋体"/>
                <w:color w:val="auto"/>
                <w:szCs w:val="24"/>
                <w:highlight w:val="none"/>
                <w:u w:val="none"/>
              </w:rPr>
              <w:t xml:space="preserve"> 200 </w:t>
            </w:r>
            <w:r>
              <w:rPr>
                <w:rFonts w:hint="eastAsia" w:ascii="宋体" w:hAnsi="宋体" w:eastAsia="宋体" w:cs="宋体"/>
              </w:rPr>
              <w:t>页，但不得将页数作为评审因素。</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（4）资格审查部分</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right="0"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pStyle w:val="2"/>
              <w:keepNext w:val="0"/>
              <w:keepLines w:val="0"/>
              <w:suppressLineNumbers w:val="0"/>
              <w:spacing w:before="0" w:beforeAutospacing="0" w:afterAutospacing="0" w:line="400" w:lineRule="exact"/>
              <w:ind w:left="0" w:right="0" w:firstLine="420" w:firstLineChars="200"/>
              <w:rPr>
                <w:rFonts w:hint="eastAsia" w:ascii="宋体" w:hAnsi="宋体" w:eastAsia="宋体" w:cs="宋体"/>
              </w:rPr>
            </w:pPr>
            <w:r>
              <w:rPr>
                <w:rFonts w:hint="eastAsia" w:ascii="宋体" w:hAnsi="宋体" w:eastAsia="宋体" w:cs="宋体"/>
                <w:szCs w:val="24"/>
                <w:lang w:val="en-US" w:eastAsia="zh-CN"/>
              </w:rPr>
              <w:t>注：投标人应按照招标文件要求，在投标文件的对应部分提供相关资料（如在资格审查部分提供招标文件</w:t>
            </w:r>
            <w:r>
              <w:rPr>
                <w:rFonts w:hint="eastAsia" w:ascii="宋体" w:hAnsi="宋体" w:eastAsia="宋体" w:cs="宋体"/>
                <w:szCs w:val="24"/>
              </w:rPr>
              <w:t>第二章投标人须知前附表第1.4.1项</w:t>
            </w:r>
            <w:r>
              <w:rPr>
                <w:rFonts w:hint="eastAsia" w:ascii="宋体" w:hAnsi="宋体" w:eastAsia="宋体" w:cs="宋体"/>
                <w:szCs w:val="24"/>
                <w:lang w:val="en-US" w:eastAsia="zh-CN"/>
              </w:rPr>
              <w:t>和</w:t>
            </w:r>
            <w:r>
              <w:rPr>
                <w:rFonts w:hint="eastAsia" w:ascii="宋体" w:hAnsi="宋体" w:eastAsia="宋体" w:cs="宋体"/>
                <w:szCs w:val="24"/>
              </w:rPr>
              <w:t>第3.4款要求提供的资料</w:t>
            </w:r>
            <w:r>
              <w:rPr>
                <w:rFonts w:hint="eastAsia" w:ascii="宋体" w:hAnsi="宋体" w:eastAsia="宋体" w:cs="宋体"/>
                <w:szCs w:val="24"/>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投标文件的密封</w:t>
            </w:r>
          </w:p>
        </w:tc>
        <w:tc>
          <w:tcPr>
            <w:tcW w:w="618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电子投标文件的加密</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封套上写明</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“投标文件”袋封套上写明如下内容：</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r>
              <w:rPr>
                <w:rFonts w:hint="eastAsia" w:ascii="宋体" w:hAnsi="宋体" w:eastAsia="宋体" w:cs="宋体"/>
                <w:color w:val="auto"/>
                <w:kern w:val="0"/>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kern w:val="0"/>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（项目名称）</w:t>
            </w:r>
            <w:r>
              <w:rPr>
                <w:rFonts w:hint="eastAsia" w:ascii="宋体" w:hAnsi="宋体" w:eastAsia="宋体" w:cs="宋体"/>
                <w:color w:val="auto"/>
                <w:kern w:val="0"/>
                <w:szCs w:val="21"/>
                <w:highlight w:val="none"/>
              </w:rPr>
              <w:t>投标文件</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递交投标文件地点</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投标人应当在投标截止时间前，通过互联网使用CA数字证书登录重庆市电子招投标系统，将加密的电子投标文件上传。</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特别注意：投标人如需现场递交不加密电子投标文件（光盘备份）等备用资料，则须在投标截止时间前递交，递交地点为</w:t>
            </w:r>
            <w:r>
              <w:rPr>
                <w:rFonts w:hint="eastAsia" w:ascii="宋体" w:hAnsi="宋体" w:eastAsia="宋体" w:cs="宋体"/>
                <w:bCs/>
                <w:color w:val="auto"/>
                <w:szCs w:val="21"/>
                <w:highlight w:val="none"/>
                <w:u w:val="single"/>
              </w:rPr>
              <w:t>重庆市公共资源交易中心</w:t>
            </w:r>
            <w:r>
              <w:rPr>
                <w:rFonts w:hint="eastAsia" w:ascii="宋体" w:hAnsi="宋体" w:eastAsia="宋体" w:cs="宋体"/>
                <w:bCs/>
                <w:color w:val="auto"/>
                <w:szCs w:val="21"/>
                <w:highlight w:val="none"/>
              </w:rPr>
              <w:t>开标区（具体请登陆</w:t>
            </w:r>
            <w:r>
              <w:rPr>
                <w:rFonts w:hint="eastAsia" w:ascii="宋体" w:hAnsi="宋体" w:eastAsia="宋体" w:cs="宋体"/>
                <w:bCs/>
                <w:color w:val="auto"/>
                <w:szCs w:val="21"/>
                <w:highlight w:val="none"/>
                <w:u w:val="single"/>
              </w:rPr>
              <w:t>重庆市公共资源交易网</w:t>
            </w:r>
            <w:r>
              <w:rPr>
                <w:rFonts w:hint="eastAsia" w:ascii="宋体" w:hAnsi="宋体" w:eastAsia="宋体" w:cs="宋体"/>
                <w:bCs/>
                <w:color w:val="auto"/>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开标时间：同投标截止时间</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开标地点：</w:t>
            </w:r>
            <w:r>
              <w:rPr>
                <w:rFonts w:hint="eastAsia" w:ascii="宋体" w:hAnsi="宋体" w:eastAsia="宋体" w:cs="宋体"/>
                <w:bCs/>
                <w:color w:val="auto"/>
                <w:szCs w:val="21"/>
                <w:highlight w:val="none"/>
                <w:u w:val="single"/>
              </w:rPr>
              <w:t>重庆市公共资源交易中心</w:t>
            </w:r>
            <w:r>
              <w:rPr>
                <w:rFonts w:hint="eastAsia" w:ascii="宋体" w:hAnsi="宋体" w:eastAsia="宋体" w:cs="宋体"/>
                <w:bCs/>
                <w:color w:val="auto"/>
                <w:szCs w:val="21"/>
                <w:highlight w:val="none"/>
              </w:rPr>
              <w:t>开标室（具体请登陆</w:t>
            </w:r>
            <w:r>
              <w:rPr>
                <w:rFonts w:hint="eastAsia" w:ascii="宋体" w:hAnsi="宋体" w:eastAsia="宋体" w:cs="宋体"/>
                <w:bCs/>
                <w:color w:val="auto"/>
                <w:szCs w:val="21"/>
                <w:highlight w:val="none"/>
                <w:u w:val="single"/>
              </w:rPr>
              <w:t>重庆市公共资源交易网</w:t>
            </w:r>
            <w:r>
              <w:rPr>
                <w:rFonts w:hint="eastAsia" w:ascii="宋体" w:hAnsi="宋体" w:eastAsia="宋体" w:cs="宋体"/>
                <w:bCs/>
                <w:color w:val="auto"/>
                <w:szCs w:val="21"/>
                <w:highlight w:val="none"/>
              </w:rPr>
              <w:t>查询或递交文件当日见交易中心大厅电子显示屏）。</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bCs/>
                <w:color w:val="auto"/>
                <w:highlight w:val="none"/>
              </w:rPr>
              <w:t>2、本项目开标</w:t>
            </w:r>
            <w:r>
              <w:rPr>
                <w:rFonts w:hint="eastAsia" w:ascii="宋体" w:hAnsi="宋体" w:eastAsia="宋体" w:cs="宋体"/>
                <w:bCs/>
                <w:color w:val="auto"/>
                <w:highlight w:val="none"/>
                <w:lang w:val="en-US" w:eastAsia="zh-CN"/>
              </w:rPr>
              <w:t>采用</w:t>
            </w:r>
            <w:r>
              <w:rPr>
                <w:rFonts w:hint="eastAsia" w:ascii="宋体" w:hAnsi="宋体" w:eastAsia="宋体" w:cs="宋体"/>
                <w:bCs/>
                <w:color w:val="auto"/>
                <w:highlight w:val="none"/>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解密时间</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解密时长为 30 分钟。</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特别注意：因电子招标投标系统原因影响解密时间的，招标人可根据现场实际情况延长解密时间；因投标人原因未完成解密工作的，视为撤销其投标文件，其</w:t>
            </w:r>
            <w:r>
              <w:rPr>
                <w:rFonts w:hint="eastAsia" w:ascii="宋体" w:hAnsi="宋体" w:eastAsia="宋体" w:cs="宋体"/>
                <w:color w:val="auto"/>
                <w:kern w:val="0"/>
                <w:szCs w:val="21"/>
                <w:highlight w:val="none"/>
                <w:lang w:eastAsia="zh-CN"/>
              </w:rPr>
              <w:t>投标保证金以现金形式交纳的不予退还，以保函形式交纳的由保函开立人支付保函担保的与投标保证金等额的款项</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投标文件提取完成，经招标人或代理机构确认开始解密环节，系统提示投标人在招标文件规定的时间内自行解密其经加密的电子投标文件。</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规定的时间内投标人未成功解密的投标文件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汇总投标保证金交纳情况</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4.2 展示以电子转账方式递交投标保证金的情况，应至少包含投标人名称、金额、投标保证金打入指定账户的时间等，异常情况在开标记录表“异常情况”栏中记录并交由评标委员会评审。保证金来款账户非基本账户的，交由评标委员会作否决投标处理。</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4.3 展示以纸质投标保函方式递交投标保证金的情况，并记录在“纸质投标保函递交情况一览表”中，异常情况在开标记录表“异常情况”栏中记录。</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 打印所有投标人的投标保证金交纳情</w:t>
            </w:r>
            <w:r>
              <w:rPr>
                <w:rFonts w:hint="eastAsia" w:ascii="宋体" w:hAnsi="宋体" w:eastAsia="宋体" w:cs="宋体"/>
                <w:color w:val="auto"/>
                <w:szCs w:val="21"/>
                <w:highlight w:val="none"/>
                <w:lang w:val="en-US"/>
              </w:rPr>
              <w:t>况</w:t>
            </w:r>
            <w:r>
              <w:rPr>
                <w:rFonts w:hint="eastAsia" w:ascii="宋体" w:hAnsi="宋体" w:eastAsia="宋体" w:cs="宋体"/>
                <w:color w:val="auto"/>
                <w:szCs w:val="21"/>
                <w:highlight w:val="none"/>
              </w:rPr>
              <w:t>，并由招标人代表、监标人、记录人签名确认。</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公布最高限价。</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公布投标人名称、</w:t>
            </w:r>
            <w:r>
              <w:rPr>
                <w:rFonts w:hint="eastAsia" w:ascii="宋体" w:hAnsi="宋体" w:eastAsia="宋体" w:cs="宋体"/>
                <w:color w:val="auto"/>
                <w:szCs w:val="21"/>
                <w:highlight w:val="none"/>
                <w:lang w:eastAsia="zh-CN"/>
              </w:rPr>
              <w:t>投标总报价</w:t>
            </w:r>
            <w:r>
              <w:rPr>
                <w:rFonts w:hint="eastAsia" w:ascii="宋体" w:hAnsi="宋体" w:eastAsia="宋体" w:cs="宋体"/>
                <w:color w:val="auto"/>
                <w:szCs w:val="21"/>
                <w:highlight w:val="none"/>
              </w:rPr>
              <w:t>、质量目标、项目负责人、勘察设计服务期及其他内容。</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 对采用综合评估法的项目，需要抽取评标基准价</w:t>
            </w:r>
            <w:r>
              <w:rPr>
                <w:rFonts w:hint="eastAsia" w:ascii="宋体" w:hAnsi="宋体" w:eastAsia="宋体" w:cs="宋体"/>
                <w:color w:val="auto"/>
                <w:szCs w:val="21"/>
                <w:highlight w:val="none"/>
                <w:lang w:val="en-US" w:eastAsia="zh-CN"/>
              </w:rPr>
              <w:t>下浮系数N</w:t>
            </w:r>
            <w:r>
              <w:rPr>
                <w:rFonts w:hint="eastAsia" w:ascii="宋体" w:hAnsi="宋体" w:eastAsia="宋体" w:cs="宋体"/>
                <w:color w:val="auto"/>
                <w:szCs w:val="21"/>
                <w:highlight w:val="none"/>
              </w:rPr>
              <w:t>的，在开标现场完成抽取，抽取结果记入开标记录表。相关系数抽取方式如下：</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③……</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 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 投标人对开标有异议的，应当场或在线提出，由招标人或代理机构当场或在线答复，并记录到开标记录表中。异议处理完毕后，汇总开标情况，打印开标记录表。</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 投标人代表、招标人代表、监标人、主持人、记录人等有关人员在开标记录上签名确认。因其他原因未能签名的，视为默认开标结果。</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纸质投标保函原件、投标保证金缴纳情况表、开标记录表、投标人信用情况汇总表一并交由评标委员会评审。</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szCs w:val="22"/>
                <w:highlight w:val="none"/>
              </w:rPr>
              <w:t>中标候选人数量</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rPr>
              <w:t>□推荐经评审综合得分由高到低排名前</w:t>
            </w:r>
            <w:r>
              <w:rPr>
                <w:rFonts w:hint="eastAsia" w:ascii="宋体" w:hAnsi="宋体" w:eastAsia="宋体" w:cs="宋体"/>
                <w:color w:val="auto"/>
                <w:kern w:val="0"/>
                <w:szCs w:val="21"/>
                <w:highlight w:val="none"/>
                <w:u w:val="single"/>
                <w:lang w:val="en-US"/>
              </w:rPr>
              <w:t xml:space="preserve"> </w:t>
            </w:r>
            <w:r>
              <w:rPr>
                <w:rFonts w:hint="eastAsia" w:ascii="宋体" w:hAnsi="宋体" w:eastAsia="宋体" w:cs="宋体"/>
                <w:color w:val="auto"/>
                <w:kern w:val="0"/>
                <w:szCs w:val="21"/>
                <w:highlight w:val="none"/>
                <w:u w:val="single"/>
                <w:lang w:val="en-US" w:eastAsia="zh-CN"/>
              </w:rPr>
              <w:t>3</w:t>
            </w:r>
            <w:r>
              <w:rPr>
                <w:rFonts w:hint="eastAsia" w:ascii="宋体" w:hAnsi="宋体" w:eastAsia="宋体" w:cs="宋体"/>
                <w:color w:val="auto"/>
                <w:kern w:val="0"/>
                <w:szCs w:val="21"/>
                <w:highlight w:val="none"/>
                <w:u w:val="single"/>
                <w:lang w:val="en-US"/>
              </w:rPr>
              <w:t xml:space="preserve"> </w:t>
            </w:r>
            <w:r>
              <w:rPr>
                <w:rFonts w:hint="eastAsia" w:ascii="宋体" w:hAnsi="宋体" w:eastAsia="宋体" w:cs="宋体"/>
                <w:color w:val="auto"/>
                <w:kern w:val="0"/>
                <w:szCs w:val="21"/>
                <w:highlight w:val="none"/>
                <w:lang w:val="en-US"/>
              </w:rPr>
              <w:t>名为中标候选人，若有效投标人少于</w:t>
            </w:r>
            <w:r>
              <w:rPr>
                <w:rFonts w:hint="eastAsia" w:ascii="宋体" w:hAnsi="宋体" w:eastAsia="宋体" w:cs="宋体"/>
                <w:b w:val="0"/>
                <w:bCs w:val="0"/>
                <w:i w:val="0"/>
                <w:iCs w:val="0"/>
                <w:color w:val="auto"/>
                <w:kern w:val="0"/>
                <w:sz w:val="21"/>
                <w:szCs w:val="21"/>
                <w:highlight w:val="none"/>
                <w:u w:val="single" w:color="auto"/>
                <w:vertAlign w:val="baseline"/>
                <w:lang w:val="en-US" w:eastAsia="zh-CN" w:bidi="ar-SA"/>
              </w:rPr>
              <w:t xml:space="preserve"> 3 </w:t>
            </w:r>
            <w:r>
              <w:rPr>
                <w:rFonts w:hint="eastAsia" w:ascii="宋体" w:hAnsi="宋体" w:eastAsia="宋体" w:cs="宋体"/>
                <w:color w:val="auto"/>
                <w:kern w:val="0"/>
                <w:szCs w:val="21"/>
                <w:highlight w:val="none"/>
                <w:lang w:val="en-US"/>
              </w:rPr>
              <w:t>个的则按实际数量推荐。</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rPr>
              <w:t>□推荐经评审合格投标报价由低到高排名前</w:t>
            </w:r>
            <w:r>
              <w:rPr>
                <w:rFonts w:hint="eastAsia" w:ascii="宋体" w:hAnsi="宋体" w:eastAsia="宋体" w:cs="宋体"/>
                <w:b w:val="0"/>
                <w:bCs w:val="0"/>
                <w:i w:val="0"/>
                <w:iCs w:val="0"/>
                <w:color w:val="auto"/>
                <w:kern w:val="0"/>
                <w:sz w:val="21"/>
                <w:szCs w:val="21"/>
                <w:highlight w:val="none"/>
                <w:u w:val="single" w:color="auto"/>
                <w:vertAlign w:val="baseline"/>
                <w:lang w:val="en-US" w:eastAsia="zh-CN" w:bidi="ar-SA"/>
              </w:rPr>
              <w:t xml:space="preserve"> 3 </w:t>
            </w:r>
            <w:r>
              <w:rPr>
                <w:rFonts w:hint="eastAsia" w:ascii="宋体" w:hAnsi="宋体" w:eastAsia="宋体" w:cs="宋体"/>
                <w:color w:val="auto"/>
                <w:kern w:val="0"/>
                <w:szCs w:val="21"/>
                <w:highlight w:val="none"/>
                <w:lang w:val="en-US"/>
              </w:rPr>
              <w:t>名为中标候选人，若有效投标人少于</w:t>
            </w:r>
            <w:r>
              <w:rPr>
                <w:rFonts w:hint="eastAsia" w:ascii="宋体" w:hAnsi="宋体" w:eastAsia="宋体" w:cs="宋体"/>
                <w:b w:val="0"/>
                <w:bCs w:val="0"/>
                <w:i w:val="0"/>
                <w:iCs w:val="0"/>
                <w:color w:val="auto"/>
                <w:kern w:val="0"/>
                <w:sz w:val="21"/>
                <w:szCs w:val="21"/>
                <w:highlight w:val="none"/>
                <w:u w:val="single" w:color="auto"/>
                <w:vertAlign w:val="baseline"/>
                <w:lang w:val="en-US" w:eastAsia="zh-CN" w:bidi="ar-SA"/>
              </w:rPr>
              <w:t xml:space="preserve"> 3 </w:t>
            </w:r>
            <w:r>
              <w:rPr>
                <w:rFonts w:hint="eastAsia" w:ascii="宋体" w:hAnsi="宋体" w:eastAsia="宋体" w:cs="宋体"/>
                <w:color w:val="auto"/>
                <w:kern w:val="0"/>
                <w:szCs w:val="21"/>
                <w:highlight w:val="none"/>
                <w:lang w:val="en-US"/>
              </w:rPr>
              <w:t>个的则按实际数量推荐。</w:t>
            </w:r>
          </w:p>
          <w:p>
            <w:pPr>
              <w:pStyle w:val="2"/>
              <w:keepNext w:val="0"/>
              <w:keepLines w:val="0"/>
              <w:suppressLineNumbers/>
              <w:suppressAutoHyphens/>
              <w:autoSpaceDE w:val="0"/>
              <w:autoSpaceDN w:val="0"/>
              <w:adjustRightInd w:val="0"/>
              <w:snapToGrid w:val="0"/>
              <w:spacing w:before="0" w:beforeAutospacing="0" w:afterAutospacing="0" w:line="400" w:lineRule="exact"/>
              <w:ind w:left="0" w:right="0" w:firstLine="420" w:firstLineChars="200"/>
              <w:rPr>
                <w:rFonts w:hint="eastAsia" w:ascii="宋体" w:hAnsi="宋体" w:eastAsia="宋体" w:cs="宋体"/>
                <w:i/>
                <w:iCs/>
                <w:color w:val="auto"/>
                <w:spacing w:val="4"/>
                <w:kern w:val="0"/>
                <w:szCs w:val="21"/>
                <w:highlight w:val="none"/>
              </w:rPr>
            </w:pPr>
            <w:r>
              <w:rPr>
                <w:rFonts w:hint="eastAsia" w:ascii="宋体" w:hAnsi="宋体" w:eastAsia="宋体" w:cs="宋体"/>
                <w:i/>
                <w:iCs/>
                <w:color w:val="auto"/>
                <w:kern w:val="0"/>
                <w:szCs w:val="21"/>
                <w:highlight w:val="none"/>
                <w:lang w:val="en-US"/>
              </w:rPr>
              <w:t>[提示：中标候选人应当不超过3个，招标人根据实际需要设置中标候选人具体数量]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7.1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中标候选人公示</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招标人在收到评标报告后3日内将评标结果在</w:t>
            </w:r>
            <w:r>
              <w:rPr>
                <w:rFonts w:hint="eastAsia" w:ascii="宋体" w:hAnsi="宋体" w:eastAsia="宋体" w:cs="宋体"/>
                <w:color w:val="auto"/>
                <w:szCs w:val="21"/>
                <w:highlight w:val="none"/>
                <w:u w:val="single"/>
              </w:rPr>
              <w:t xml:space="preserve">    （相应网站）  </w:t>
            </w:r>
            <w:r>
              <w:rPr>
                <w:rFonts w:hint="eastAsia" w:ascii="宋体" w:hAnsi="宋体" w:eastAsia="宋体" w:cs="宋体"/>
                <w:color w:val="auto"/>
                <w:szCs w:val="21"/>
                <w:highlight w:val="none"/>
              </w:rPr>
              <w:t>上进行公示，公示期不少于</w:t>
            </w:r>
            <w:r>
              <w:rPr>
                <w:rFonts w:hint="eastAsia" w:ascii="宋体" w:hAnsi="宋体" w:eastAsia="宋体" w:cs="宋体"/>
                <w:color w:val="auto"/>
                <w:szCs w:val="21"/>
                <w:highlight w:val="none"/>
                <w:u w:val="none"/>
              </w:rPr>
              <w:t>3</w:t>
            </w:r>
            <w:r>
              <w:rPr>
                <w:rFonts w:hint="eastAsia" w:ascii="宋体" w:hAnsi="宋体" w:eastAsia="宋体" w:cs="宋体"/>
                <w:color w:val="auto"/>
                <w:szCs w:val="21"/>
                <w:highlight w:val="none"/>
              </w:rPr>
              <w:t>日。为深化信息公开，接受社会监督，本项目将按照《招标公告和公示信息发布管理办法》（国家发改委令第10号）的要求，公示内容包括中标候选人名称、排序、投标总报价、质量、勘察设计服务期；中标候选人资质、投标业绩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rPr>
              <w:t>，中标候选人项目总负责人姓名及其相关证书名称和编号、项目总负责人投标业绩名称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rPr>
              <w:t>；□</w:t>
            </w:r>
            <w:r>
              <w:rPr>
                <w:rFonts w:hint="eastAsia" w:ascii="宋体" w:hAnsi="宋体" w:cs="宋体"/>
                <w:color w:val="auto"/>
                <w:szCs w:val="21"/>
                <w:highlight w:val="none"/>
                <w:u w:val="none"/>
              </w:rPr>
              <w:t>未递交投标保证金且提交了《中小微企业声明函》的中标候选人名单</w:t>
            </w:r>
            <w:r>
              <w:rPr>
                <w:rFonts w:hint="eastAsia" w:ascii="宋体" w:hAnsi="宋体" w:eastAsia="宋体" w:cs="宋体"/>
                <w:color w:val="auto"/>
                <w:szCs w:val="21"/>
                <w:highlight w:val="none"/>
              </w:rPr>
              <w:t>；否决投标情况及理由；</w:t>
            </w:r>
            <w:r>
              <w:rPr>
                <w:rFonts w:hint="eastAsia" w:ascii="宋体" w:hAnsi="宋体" w:eastAsia="宋体" w:cs="宋体"/>
                <w:color w:val="auto"/>
                <w:szCs w:val="21"/>
                <w:highlight w:val="none"/>
                <w:lang w:val="en-US" w:eastAsia="zh-CN"/>
              </w:rPr>
              <w:t>投标人撤销投标文件或者部分投标被否决导致有效投标人不足三个的竞争性论证结果（如有）；</w:t>
            </w:r>
            <w:r>
              <w:rPr>
                <w:rFonts w:hint="eastAsia" w:ascii="宋体" w:hAnsi="宋体" w:eastAsia="宋体" w:cs="宋体"/>
                <w:color w:val="auto"/>
                <w:szCs w:val="21"/>
                <w:highlight w:val="none"/>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7.4</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是否授权评标委员会确定中标人</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□否</w:t>
            </w:r>
            <w:r>
              <w:rPr>
                <w:rFonts w:hint="eastAsia" w:ascii="宋体" w:hAnsi="宋体" w:eastAsia="宋体" w:cs="宋体"/>
                <w:color w:val="auto"/>
                <w:kern w:val="0"/>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szCs w:val="21"/>
                <w:highlight w:val="none"/>
                <w:lang w:val="en-US" w:eastAsia="zh-CN"/>
              </w:rPr>
              <w:t>7.5</w:t>
            </w:r>
          </w:p>
        </w:tc>
        <w:tc>
          <w:tcPr>
            <w:tcW w:w="1644"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szCs w:val="21"/>
                <w:highlight w:val="none"/>
                <w:lang w:val="en-US" w:eastAsia="zh-CN"/>
              </w:rPr>
              <w:t>中标结果公告</w:t>
            </w:r>
          </w:p>
        </w:tc>
        <w:tc>
          <w:tcPr>
            <w:tcW w:w="618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eastAsia="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7.6</w:t>
            </w:r>
          </w:p>
        </w:tc>
        <w:tc>
          <w:tcPr>
            <w:tcW w:w="1644" w:type="dxa"/>
            <w:vAlign w:val="center"/>
          </w:tcPr>
          <w:p>
            <w:pPr>
              <w:keepNext w:val="0"/>
              <w:keepLines w:val="0"/>
              <w:suppressLineNumbers w:val="0"/>
              <w:snapToGrid w:val="0"/>
              <w:spacing w:before="0" w:beforeAutospacing="0" w:after="62" w:afterLines="2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技术成果经济补偿</w:t>
            </w:r>
          </w:p>
        </w:tc>
        <w:tc>
          <w:tcPr>
            <w:tcW w:w="6183" w:type="dxa"/>
            <w:vAlign w:val="center"/>
          </w:tcPr>
          <w:p>
            <w:pPr>
              <w:keepNext w:val="0"/>
              <w:keepLines w:val="0"/>
              <w:suppressLineNumbers w:val="0"/>
              <w:adjustRightInd/>
              <w:snapToGrid w:val="0"/>
              <w:spacing w:before="0" w:beforeAutospacing="0" w:after="0" w:afterAutospacing="0" w:line="400" w:lineRule="exact"/>
              <w:ind w:left="0" w:right="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□不补偿</w:t>
            </w:r>
          </w:p>
          <w:p>
            <w:pPr>
              <w:keepNext w:val="0"/>
              <w:keepLines w:val="0"/>
              <w:numPr>
                <w:ilvl w:val="-1"/>
                <w:numId w:val="0"/>
              </w:numPr>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bookmarkStart w:id="341" w:name="OLE_LINK8"/>
            <w:r>
              <w:rPr>
                <w:rFonts w:hint="eastAsia" w:ascii="宋体" w:hAnsi="宋体" w:eastAsia="宋体" w:cs="宋体"/>
                <w:color w:val="auto"/>
                <w:szCs w:val="21"/>
                <w:highlight w:val="none"/>
              </w:rPr>
              <w:t>□补偿，投标人应在投标时承诺同意招标人使用其技术成果的，招标人方可补偿</w:t>
            </w:r>
            <w:r>
              <w:rPr>
                <w:rFonts w:hint="eastAsia" w:ascii="宋体" w:hAnsi="宋体" w:eastAsia="宋体" w:cs="宋体"/>
                <w:color w:val="auto"/>
                <w:szCs w:val="21"/>
                <w:highlight w:val="none"/>
                <w:lang w:eastAsia="zh-CN"/>
              </w:rPr>
              <w:t>，</w:t>
            </w:r>
            <w:r>
              <w:rPr>
                <w:rFonts w:hint="eastAsia" w:ascii="宋体" w:hAnsi="宋体" w:eastAsia="宋体" w:cs="宋体"/>
                <w:color w:val="auto"/>
                <w:highlight w:val="none"/>
              </w:rPr>
              <w:t>补偿标准</w:t>
            </w:r>
            <w:r>
              <w:rPr>
                <w:rFonts w:hint="eastAsia" w:ascii="宋体" w:hAnsi="宋体" w:eastAsia="宋体" w:cs="宋体"/>
                <w:color w:val="auto"/>
                <w:highlight w:val="none"/>
                <w:lang w:val="en-US" w:eastAsia="zh-CN"/>
              </w:rPr>
              <w:t>如下：</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w:t>
            </w:r>
            <w:bookmarkEnd w:id="34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7.7.1</w:t>
            </w:r>
          </w:p>
        </w:tc>
        <w:tc>
          <w:tcPr>
            <w:tcW w:w="1644" w:type="dxa"/>
            <w:vAlign w:val="center"/>
          </w:tcPr>
          <w:p>
            <w:pPr>
              <w:keepNext w:val="0"/>
              <w:keepLines w:val="0"/>
              <w:suppressLineNumbers w:val="0"/>
              <w:snapToGrid w:val="0"/>
              <w:spacing w:before="0" w:beforeAutospacing="0" w:after="62" w:afterLines="2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highlight w:val="none"/>
              </w:rPr>
              <w:t>履约保证金</w:t>
            </w:r>
          </w:p>
        </w:tc>
        <w:tc>
          <w:tcPr>
            <w:tcW w:w="61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1、中标人是否提供履约保证金：</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□联合体投标的</w:t>
            </w:r>
            <w:r>
              <w:rPr>
                <w:rFonts w:hint="eastAsia" w:ascii="宋体" w:hAnsi="宋体" w:eastAsia="宋体" w:cs="宋体"/>
                <w:color w:val="auto"/>
                <w:kern w:val="0"/>
                <w:szCs w:val="21"/>
                <w:highlight w:val="none"/>
              </w:rPr>
              <w:t>，由联合体牵头人或按照</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的约定提交履约保证金。</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2、中标人提供履约保证金的形式、金额及期限：</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（1）履约保证金的形式：</w:t>
            </w:r>
            <w:r>
              <w:rPr>
                <w:rFonts w:hint="eastAsia" w:ascii="宋体" w:hAnsi="宋体" w:eastAsia="宋体" w:cs="宋体"/>
                <w:color w:val="auto"/>
                <w:szCs w:val="21"/>
                <w:highlight w:val="none"/>
              </w:rPr>
              <w:t>现金或</w:t>
            </w:r>
            <w:r>
              <w:rPr>
                <w:rFonts w:hint="eastAsia" w:ascii="宋体" w:hAnsi="宋体" w:eastAsia="宋体" w:cs="宋体"/>
                <w:color w:val="auto"/>
                <w:szCs w:val="21"/>
                <w:highlight w:val="none"/>
                <w:lang w:val="en-US" w:eastAsia="zh-CN"/>
              </w:rPr>
              <w:t>履约</w:t>
            </w:r>
            <w:r>
              <w:rPr>
                <w:rFonts w:hint="eastAsia" w:ascii="宋体" w:hAnsi="宋体" w:eastAsia="宋体" w:cs="宋体"/>
                <w:color w:val="auto"/>
                <w:szCs w:val="21"/>
                <w:highlight w:val="none"/>
              </w:rPr>
              <w:t>保函或现金+</w:t>
            </w:r>
            <w:r>
              <w:rPr>
                <w:rFonts w:hint="eastAsia" w:ascii="宋体" w:hAnsi="宋体" w:eastAsia="宋体" w:cs="宋体"/>
                <w:color w:val="auto"/>
                <w:szCs w:val="21"/>
                <w:highlight w:val="none"/>
                <w:lang w:val="en-US" w:eastAsia="zh-CN"/>
              </w:rPr>
              <w:t>履约</w:t>
            </w:r>
            <w:r>
              <w:rPr>
                <w:rFonts w:hint="eastAsia" w:ascii="宋体" w:hAnsi="宋体" w:eastAsia="宋体" w:cs="宋体"/>
                <w:color w:val="auto"/>
                <w:szCs w:val="21"/>
                <w:highlight w:val="none"/>
              </w:rPr>
              <w:t>保函的组合</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保函包括银行保函、保证保险和担保保函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其示范文本详见合同附件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承包人提交的履约保函应</w:t>
            </w:r>
            <w:r>
              <w:rPr>
                <w:rFonts w:hint="eastAsia" w:ascii="宋体" w:hAnsi="宋体" w:eastAsia="宋体" w:cs="宋体"/>
                <w:color w:val="auto"/>
                <w:kern w:val="0"/>
                <w:szCs w:val="21"/>
                <w:highlight w:val="none"/>
              </w:rPr>
              <w:t>严格执行</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示范文本，不得对示范文本中的实质性内容进行修改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承包人若采用现金提交履约担保的，</w:t>
            </w:r>
            <w:r>
              <w:rPr>
                <w:rFonts w:hint="eastAsia" w:ascii="宋体" w:hAnsi="宋体" w:eastAsia="宋体" w:cs="宋体"/>
                <w:color w:val="auto"/>
                <w:szCs w:val="21"/>
                <w:highlight w:val="none"/>
              </w:rPr>
              <w:t>允许使用符合</w:t>
            </w:r>
            <w:r>
              <w:rPr>
                <w:rFonts w:hint="eastAsia" w:ascii="宋体" w:hAnsi="宋体" w:eastAsia="宋体" w:cs="宋体"/>
                <w:color w:val="auto"/>
                <w:szCs w:val="21"/>
                <w:highlight w:val="none"/>
                <w:lang w:eastAsia="zh-CN"/>
              </w:rPr>
              <w:t>《关于在全市工程建设领域全面推行工程保函工作的通知》（</w:t>
            </w:r>
            <w:r>
              <w:rPr>
                <w:rFonts w:hint="eastAsia" w:ascii="宋体" w:hAnsi="宋体" w:eastAsia="宋体" w:cs="宋体"/>
                <w:color w:val="auto"/>
                <w:szCs w:val="21"/>
                <w:highlight w:val="none"/>
                <w:lang w:val="en-US" w:eastAsia="zh-CN"/>
              </w:rPr>
              <w:t>渝公管发〔2022〕25号）、</w:t>
            </w:r>
            <w:r>
              <w:rPr>
                <w:rFonts w:hint="eastAsia" w:ascii="宋体" w:hAnsi="宋体" w:eastAsia="宋体" w:cs="宋体"/>
                <w:color w:val="auto"/>
                <w:szCs w:val="21"/>
                <w:highlight w:val="none"/>
                <w:lang w:eastAsia="zh-CN"/>
              </w:rPr>
              <w:t>《关于进一步规范工程建设领域工程保函示范文本的通知》（</w:t>
            </w:r>
            <w:r>
              <w:rPr>
                <w:rFonts w:hint="eastAsia" w:ascii="宋体" w:hAnsi="宋体" w:eastAsia="宋体" w:cs="宋体"/>
                <w:color w:val="auto"/>
                <w:szCs w:val="21"/>
                <w:highlight w:val="none"/>
                <w:lang w:val="en-US" w:eastAsia="zh-CN"/>
              </w:rPr>
              <w:t>渝公管发〔2022〕26号）</w:t>
            </w:r>
            <w:r>
              <w:rPr>
                <w:rFonts w:hint="eastAsia" w:ascii="宋体" w:hAnsi="宋体" w:eastAsia="宋体" w:cs="宋体"/>
                <w:color w:val="auto"/>
                <w:szCs w:val="21"/>
                <w:highlight w:val="none"/>
              </w:rPr>
              <w:t>要求的</w:t>
            </w:r>
            <w:r>
              <w:rPr>
                <w:rFonts w:hint="eastAsia" w:ascii="宋体" w:hAnsi="宋体" w:eastAsia="宋体" w:cs="宋体"/>
                <w:color w:val="auto"/>
                <w:szCs w:val="21"/>
                <w:highlight w:val="none"/>
                <w:lang w:eastAsia="zh-CN"/>
              </w:rPr>
              <w:t>履约</w:t>
            </w:r>
            <w:r>
              <w:rPr>
                <w:rFonts w:hint="eastAsia" w:ascii="宋体" w:hAnsi="宋体" w:eastAsia="宋体" w:cs="宋体"/>
                <w:color w:val="auto"/>
                <w:szCs w:val="21"/>
                <w:highlight w:val="none"/>
              </w:rPr>
              <w:t>保函置换</w:t>
            </w:r>
            <w:r>
              <w:rPr>
                <w:rFonts w:hint="eastAsia" w:ascii="宋体" w:hAnsi="宋体" w:eastAsia="宋体" w:cs="宋体"/>
                <w:color w:val="auto"/>
                <w:szCs w:val="21"/>
                <w:highlight w:val="none"/>
                <w:lang w:val="en-US" w:eastAsia="zh-CN"/>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pPr>
              <w:keepNext w:val="0"/>
              <w:keepLines w:val="0"/>
              <w:suppressLineNumbers w:val="0"/>
              <w:snapToGrid w:val="0"/>
              <w:spacing w:before="0" w:beforeAutospacing="0" w:after="0" w:afterAutospacing="0" w:line="400" w:lineRule="exact"/>
              <w:ind w:left="0" w:right="0" w:firstLine="0" w:firstLineChars="0"/>
              <w:rPr>
                <w:rFonts w:hint="eastAsia" w:ascii="宋体" w:hAnsi="宋体" w:eastAsia="宋体" w:cs="宋体"/>
                <w:i/>
                <w:iCs/>
                <w:color w:val="auto"/>
                <w:kern w:val="0"/>
                <w:szCs w:val="21"/>
                <w:highlight w:val="none"/>
              </w:rPr>
            </w:pPr>
            <w:r>
              <w:rPr>
                <w:rFonts w:hint="eastAsia" w:ascii="宋体" w:hAnsi="宋体" w:eastAsia="宋体" w:cs="宋体"/>
                <w:color w:val="auto"/>
                <w:kern w:val="0"/>
                <w:szCs w:val="21"/>
                <w:highlight w:val="none"/>
              </w:rPr>
              <w:t xml:space="preserve">   （3）履约</w:t>
            </w:r>
            <w:r>
              <w:rPr>
                <w:rFonts w:hint="eastAsia" w:ascii="宋体" w:hAnsi="宋体" w:eastAsia="宋体" w:cs="宋体"/>
                <w:color w:val="auto"/>
                <w:kern w:val="0"/>
                <w:szCs w:val="21"/>
                <w:highlight w:val="none"/>
                <w:lang w:val="en-US" w:eastAsia="zh-CN"/>
              </w:rPr>
              <w:t>保证金</w:t>
            </w:r>
            <w:r>
              <w:rPr>
                <w:rFonts w:hint="eastAsia" w:ascii="宋体" w:hAnsi="宋体" w:eastAsia="宋体" w:cs="宋体"/>
                <w:color w:val="auto"/>
                <w:kern w:val="0"/>
                <w:szCs w:val="21"/>
                <w:highlight w:val="none"/>
              </w:rPr>
              <w:t>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i/>
                <w:iCs/>
                <w:color w:val="auto"/>
                <w:kern w:val="0"/>
                <w:szCs w:val="21"/>
                <w:highlight w:val="none"/>
              </w:rPr>
              <w:t>[提示：不超过中标合同金额的10%。]</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①红名单优惠：红名单中的中标人履约</w:t>
            </w:r>
            <w:r>
              <w:rPr>
                <w:rFonts w:hint="eastAsia" w:ascii="宋体" w:hAnsi="宋体" w:eastAsia="宋体" w:cs="宋体"/>
                <w:color w:val="auto"/>
                <w:kern w:val="0"/>
                <w:szCs w:val="21"/>
                <w:highlight w:val="none"/>
                <w:lang w:val="en-US" w:eastAsia="zh-CN"/>
              </w:rPr>
              <w:t>保证金</w:t>
            </w:r>
            <w:r>
              <w:rPr>
                <w:rFonts w:hint="eastAsia" w:ascii="宋体" w:hAnsi="宋体" w:eastAsia="宋体" w:cs="宋体"/>
                <w:color w:val="auto"/>
                <w:kern w:val="0"/>
                <w:szCs w:val="21"/>
                <w:highlight w:val="none"/>
              </w:rPr>
              <w:t>金额为应缴纳金额的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（50%～80%）。</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②红名单认定标准：</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□方式一：非联合体中标的，须中标人所属红名单类别包含在招标范围内；联合体中标的，须联合体牵头人在红名单中，并且按照</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牵头人所属红名单类别包含在其工作范围内。中标人是否属于红名单，以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为准。</w:t>
            </w:r>
            <w:r>
              <w:rPr>
                <w:rFonts w:hint="eastAsia" w:ascii="宋体" w:hAnsi="宋体" w:eastAsia="宋体" w:cs="宋体"/>
                <w:i/>
                <w:iCs/>
                <w:color w:val="auto"/>
                <w:kern w:val="0"/>
                <w:szCs w:val="21"/>
                <w:highlight w:val="none"/>
              </w:rPr>
              <w:t>[提示：以开标环节信用状况查询结果为准或者以中标通知书落款时间当日信用状况查询结果为准或者由招标人自行明确其他方式。]</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i/>
                <w:iCs/>
                <w:color w:val="auto"/>
                <w:kern w:val="0"/>
                <w:szCs w:val="21"/>
                <w:highlight w:val="none"/>
              </w:rPr>
            </w:pPr>
            <w:r>
              <w:rPr>
                <w:rFonts w:hint="eastAsia" w:ascii="宋体" w:hAnsi="宋体" w:eastAsia="宋体" w:cs="宋体"/>
                <w:color w:val="auto"/>
                <w:kern w:val="0"/>
                <w:szCs w:val="21"/>
                <w:highlight w:val="none"/>
              </w:rPr>
              <w:t>□方式二：</w:t>
            </w:r>
            <w:r>
              <w:rPr>
                <w:rFonts w:hint="eastAsia" w:ascii="宋体" w:hAnsi="宋体" w:eastAsia="宋体" w:cs="宋体"/>
                <w:color w:val="auto"/>
                <w:kern w:val="0"/>
                <w:szCs w:val="21"/>
                <w:highlight w:val="none"/>
                <w:u w:val="single"/>
              </w:rPr>
              <w:t xml:space="preserve">     </w:t>
            </w:r>
            <w:r>
              <w:rPr>
                <w:rFonts w:hint="eastAsia" w:ascii="宋体" w:hAnsi="宋体" w:eastAsia="宋体" w:cs="宋体"/>
                <w:i/>
                <w:iCs/>
                <w:color w:val="auto"/>
                <w:kern w:val="0"/>
                <w:szCs w:val="21"/>
                <w:highlight w:val="none"/>
              </w:rPr>
              <w:t>[提示：由招标人自行明确认定标准]</w:t>
            </w:r>
            <w:r>
              <w:rPr>
                <w:rFonts w:hint="eastAsia" w:ascii="宋体" w:hAnsi="宋体" w:eastAsia="宋体" w:cs="宋体"/>
                <w:color w:val="auto"/>
                <w:kern w:val="0"/>
                <w:szCs w:val="21"/>
                <w:highlight w:val="none"/>
              </w:rPr>
              <w:t>。中标人是否属于红名单，以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为准。</w:t>
            </w:r>
            <w:r>
              <w:rPr>
                <w:rFonts w:hint="eastAsia" w:ascii="宋体" w:hAnsi="宋体" w:eastAsia="宋体" w:cs="宋体"/>
                <w:i/>
                <w:iCs/>
                <w:color w:val="auto"/>
                <w:kern w:val="0"/>
                <w:szCs w:val="21"/>
                <w:highlight w:val="none"/>
              </w:rPr>
              <w:t>[提示：以开标环节信用状况查询结果为准或者以中标通知书落款时间当日信用状况查询结果为准或者由招标人自行明确其他方式。]</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（4）履约保证金的提交时间：见专用合同条款。</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（5）履约保证金的期限：见专用合同条款。</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6183" w:type="dxa"/>
            <w:vAlign w:val="center"/>
          </w:tcPr>
          <w:p>
            <w:pPr>
              <w:keepNext w:val="0"/>
              <w:keepLines w:val="0"/>
              <w:suppressLineNumbers w:val="0"/>
              <w:snapToGrid w:val="0"/>
              <w:spacing w:before="0" w:beforeAutospacing="0" w:after="62" w:afterLines="2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重新招标的情形</w:t>
            </w:r>
          </w:p>
        </w:tc>
        <w:tc>
          <w:tcPr>
            <w:tcW w:w="6183" w:type="dxa"/>
            <w:vAlign w:val="center"/>
          </w:tcPr>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1.按投标人须知第8.1（1）执行；</w:t>
            </w:r>
          </w:p>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2.按投标人须知第8.1（2）执行；</w:t>
            </w:r>
          </w:p>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color w:val="auto"/>
                <w:kern w:val="0"/>
                <w:szCs w:val="21"/>
                <w:highlight w:val="none"/>
              </w:rPr>
              <w:t>按投标人须知第8.1（3）执行；</w:t>
            </w:r>
          </w:p>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按投标人须知第8.1（4）执行；</w:t>
            </w:r>
          </w:p>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highlight w:val="none"/>
              </w:rPr>
            </w:pPr>
            <w:bookmarkStart w:id="342" w:name="_Toc536628250"/>
            <w:bookmarkStart w:id="343" w:name="_Toc13210670"/>
            <w:bookmarkStart w:id="344" w:name="_Toc509218709"/>
            <w:bookmarkStart w:id="345" w:name="_Toc16930431"/>
            <w:bookmarkStart w:id="346" w:name="_Toc430530434"/>
            <w:r>
              <w:rPr>
                <w:rFonts w:hint="eastAsia" w:ascii="宋体" w:hAnsi="宋体" w:eastAsia="宋体" w:cs="宋体"/>
                <w:color w:val="auto"/>
                <w:kern w:val="0"/>
                <w:szCs w:val="21"/>
                <w:highlight w:val="none"/>
              </w:rPr>
              <w:t>重新招标和不再招标</w:t>
            </w:r>
            <w:bookmarkEnd w:id="342"/>
            <w:bookmarkEnd w:id="343"/>
            <w:bookmarkEnd w:id="344"/>
            <w:bookmarkEnd w:id="345"/>
            <w:bookmarkEnd w:id="346"/>
          </w:p>
        </w:tc>
        <w:tc>
          <w:tcPr>
            <w:tcW w:w="6183" w:type="dxa"/>
            <w:vAlign w:val="center"/>
          </w:tcPr>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7827" w:type="dxa"/>
            <w:gridSpan w:val="2"/>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6183" w:type="dxa"/>
            <w:vAlign w:val="center"/>
          </w:tcPr>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（1）异议人或投诉人的姓名/名称、地址及有效联系方式；</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（2）被异议人或被投诉人的名称、地址及有效联系方式；</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签名并加盖单位法人章；异议人或投诉人是其他组织或者自然人的，异议书或投诉书必须由其主要负责人签名或者异议人（或投诉人）本人签名，并附有效身份证明。如有关材料是外文，应当同时提供中文译本。</w:t>
            </w:r>
          </w:p>
          <w:p>
            <w:pPr>
              <w:keepNext w:val="0"/>
              <w:keepLines w:val="0"/>
              <w:widowControl/>
              <w:suppressLineNumbers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w:t>
            </w:r>
            <w:r>
              <w:rPr>
                <w:rFonts w:hint="eastAsia" w:ascii="宋体" w:hAnsi="宋体" w:eastAsia="宋体" w:cs="宋体"/>
                <w:color w:val="auto"/>
                <w:kern w:val="0"/>
                <w:szCs w:val="21"/>
                <w:highlight w:val="none"/>
                <w:lang w:val="en-US" w:eastAsia="zh-CN"/>
              </w:rPr>
              <w:t>相关</w:t>
            </w:r>
            <w:r>
              <w:rPr>
                <w:rFonts w:hint="eastAsia" w:ascii="宋体" w:hAnsi="宋体" w:eastAsia="宋体" w:cs="宋体"/>
                <w:color w:val="auto"/>
                <w:kern w:val="0"/>
                <w:szCs w:val="21"/>
                <w:highlight w:val="none"/>
              </w:rPr>
              <w:t>法律法规文件处理投诉。</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rPr>
              <w:t>异议受理单位：</w:t>
            </w:r>
            <w:r>
              <w:rPr>
                <w:rFonts w:hint="eastAsia" w:ascii="宋体" w:hAnsi="宋体" w:eastAsia="宋体" w:cs="宋体"/>
                <w:color w:val="auto"/>
                <w:kern w:val="0"/>
                <w:szCs w:val="21"/>
                <w:highlight w:val="none"/>
                <w:u w:val="thick"/>
                <w:lang w:val="en-US"/>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u w:val="thick"/>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thick"/>
                <w:lang w:val="en-US"/>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b w:val="0"/>
                <w:bCs w:val="0"/>
                <w:i w:val="0"/>
                <w:iCs w:val="0"/>
                <w:color w:val="auto"/>
                <w:kern w:val="0"/>
                <w:sz w:val="21"/>
                <w:szCs w:val="21"/>
                <w:highlight w:val="none"/>
                <w:u w:val="thick" w:color="auto"/>
                <w:vertAlign w:val="baseline"/>
                <w:lang w:val="en-US" w:eastAsia="zh-CN" w:bidi="ar-SA"/>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b w:val="0"/>
                <w:bCs w:val="0"/>
                <w:i w:val="0"/>
                <w:iCs w:val="0"/>
                <w:color w:val="auto"/>
                <w:kern w:val="0"/>
                <w:sz w:val="21"/>
                <w:szCs w:val="21"/>
                <w:highlight w:val="none"/>
                <w:u w:val="thick" w:color="auto"/>
                <w:vertAlign w:val="baseline"/>
                <w:lang w:val="en-US" w:eastAsia="zh-CN" w:bidi="ar-SA"/>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kern w:val="0"/>
                <w:sz w:val="21"/>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3</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投标人注意事项</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 本次投标采用全流程电子开评标模式，第一次参与投标的单位务必在重庆市公共资源交易网完成市场主体信息登记以及 CA 数字证书办理，并且下载新点投标文件制作软件（重庆版）制作投标文件。</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 制作投标文件需要使用CA 数字证书加密，并且加盖电子印章，CA 数字证书购买及办理方式请参见重庆市公共资源交易网导航栏“主体信息”页面中“市场主体信息登记”“CA数字证书办理”。</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 开标活动由招标人主持，邀请所有投标人参加。投标人未在开标现场提出异议，或者不见面开标系统未收到投标人异议的（采用不见面开标方式时适用），视为投标人默认开标结果。</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5. 投标人应按时解密，在评标结束前应在线或在现场关注项目进展情况，确保通讯联系正常。如评标委员会要求投标人澄清的，投标人应确保及时回复，否则视为拒绝按评标委员会要求澄清、说明或补正。</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6. 电子投标文件编制要求</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（1）电子投标文件由投标人使用专用的“新点投标文件制作软件（重庆版）”制作生成。</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（2）投标人在编制电子投标文件时应当建立分级目录，并按照标签提示导入相关内容。</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（3）按本章前附表第3.7.3项签名盖章要求进行投标文件的签署。</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（4）电子投标文件制作完成后，将生成一份加密的电子投标文件（后缀名为. CQTF）和一份不加密的电子投标文件（后缀名为. nCQTF）。</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1335"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4</w:t>
            </w:r>
          </w:p>
        </w:tc>
        <w:tc>
          <w:tcPr>
            <w:tcW w:w="1644" w:type="dxa"/>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61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[提示：招标人认为需要增加的，且与本表前述条款不重复的，不涉及资格和否决投标的内容]</w:t>
            </w:r>
          </w:p>
        </w:tc>
      </w:tr>
    </w:tbl>
    <w:p>
      <w:pPr>
        <w:widowControl/>
        <w:jc w:val="left"/>
        <w:rPr>
          <w:rFonts w:hint="eastAsia" w:ascii="宋体" w:hAnsi="宋体" w:eastAsia="宋体" w:cs="宋体"/>
          <w:b/>
          <w:snapToGrid w:val="0"/>
          <w:color w:val="auto"/>
          <w:highlight w:val="none"/>
        </w:rPr>
      </w:pPr>
      <w:bookmarkStart w:id="347" w:name="_Toc200513126"/>
      <w:bookmarkStart w:id="348" w:name="_Toc287620685"/>
      <w:bookmarkStart w:id="349" w:name="_Toc287607746"/>
      <w:bookmarkStart w:id="350" w:name="_Toc509218710"/>
      <w:bookmarkStart w:id="351" w:name="_Toc430530435"/>
      <w:bookmarkStart w:id="352" w:name="_Toc277082552"/>
      <w:bookmarkStart w:id="353" w:name="_Toc224103317"/>
    </w:p>
    <w:p>
      <w:pPr>
        <w:widowControl/>
        <w:jc w:val="left"/>
        <w:rPr>
          <w:rFonts w:hint="eastAsia" w:ascii="宋体" w:hAnsi="宋体" w:eastAsia="宋体" w:cs="宋体"/>
          <w:b/>
          <w:snapToGrid w:val="0"/>
          <w:color w:val="auto"/>
          <w:highlight w:val="none"/>
        </w:rPr>
      </w:pPr>
      <w:r>
        <w:rPr>
          <w:rFonts w:hint="eastAsia" w:ascii="宋体" w:hAnsi="宋体" w:eastAsia="宋体" w:cs="宋体"/>
          <w:b/>
          <w:snapToGrid w:val="0"/>
          <w:color w:val="auto"/>
          <w:highlight w:val="none"/>
        </w:rPr>
        <w:br w:type="page"/>
      </w:r>
    </w:p>
    <w:p>
      <w:pPr>
        <w:widowControl/>
        <w:jc w:val="left"/>
        <w:rPr>
          <w:rFonts w:hint="eastAsia" w:ascii="宋体" w:hAnsi="宋体" w:eastAsia="宋体" w:cs="宋体"/>
          <w:b/>
          <w:snapToGrid w:val="0"/>
          <w:color w:val="auto"/>
          <w:highlight w:val="none"/>
        </w:rPr>
      </w:pP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354" w:name="_Toc8183"/>
      <w:bookmarkStart w:id="355" w:name="_Toc27620"/>
      <w:bookmarkStart w:id="356" w:name="_Toc17724"/>
      <w:bookmarkStart w:id="357" w:name="_Toc334"/>
      <w:bookmarkStart w:id="358" w:name="_Toc7155"/>
      <w:bookmarkStart w:id="359" w:name="_Toc27224"/>
      <w:bookmarkStart w:id="360" w:name="_Toc22330"/>
      <w:bookmarkStart w:id="361" w:name="_Toc10791"/>
      <w:bookmarkStart w:id="362" w:name="_Toc75856812"/>
      <w:bookmarkStart w:id="363" w:name="_Toc32446"/>
      <w:r>
        <w:rPr>
          <w:rFonts w:hint="eastAsia" w:ascii="宋体" w:hAnsi="宋体" w:eastAsia="宋体" w:cs="宋体"/>
          <w:b w:val="0"/>
          <w:snapToGrid w:val="0"/>
          <w:color w:val="auto"/>
          <w:highlight w:val="none"/>
        </w:rPr>
        <w:t>1.  总则</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64" w:name="_Toc200513127"/>
      <w:bookmarkStart w:id="365" w:name="_Toc6299"/>
      <w:bookmarkStart w:id="366" w:name="_Toc30090"/>
      <w:bookmarkStart w:id="367" w:name="_Toc287607747"/>
      <w:bookmarkStart w:id="368" w:name="_Toc287620686"/>
      <w:bookmarkStart w:id="369" w:name="_Toc75856813"/>
      <w:bookmarkStart w:id="370" w:name="_Toc277082553"/>
      <w:bookmarkStart w:id="371" w:name="_Toc29960"/>
      <w:bookmarkStart w:id="372" w:name="_Toc430530436"/>
      <w:bookmarkStart w:id="373" w:name="_Toc2517"/>
      <w:bookmarkStart w:id="374" w:name="_Toc224103318"/>
      <w:bookmarkStart w:id="375" w:name="_Toc3484"/>
      <w:bookmarkStart w:id="376" w:name="_Toc12497"/>
      <w:bookmarkStart w:id="377" w:name="_Toc7588"/>
      <w:bookmarkStart w:id="378" w:name="_Toc509218711"/>
      <w:bookmarkStart w:id="379" w:name="_Toc28422"/>
      <w:bookmarkStart w:id="380" w:name="_Toc29638"/>
      <w:r>
        <w:rPr>
          <w:rFonts w:hint="eastAsia" w:ascii="宋体" w:hAnsi="宋体" w:eastAsia="宋体" w:cs="宋体"/>
          <w:b w:val="0"/>
          <w:snapToGrid w:val="0"/>
          <w:color w:val="auto"/>
          <w:sz w:val="24"/>
          <w:szCs w:val="24"/>
          <w:highlight w:val="none"/>
        </w:rPr>
        <w:t>1.1  项目概况</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1.1.1  </w:t>
      </w:r>
      <w:r>
        <w:rPr>
          <w:rFonts w:hint="eastAsia" w:ascii="宋体" w:hAnsi="宋体" w:eastAsia="宋体" w:cs="宋体"/>
          <w:color w:val="auto"/>
          <w:szCs w:val="22"/>
          <w:highlight w:val="none"/>
        </w:rPr>
        <w:t>根据《中华人民共和国招标投标法》《中华人民共和国招标投标法实施条例》等有关法律、法规和规章的规定，本招标项目已具备招标条件，现对勘察设计进行招标。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  招标人：见投标人须知前附表。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1.1.3  招标代理机构：见投标人须知前附表。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1.1.4  招标项目名称：见投标人须知前附表。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1.1.5  项目建设地点：见投标人须知前附表。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1.1.6  项目建设规模：见投标人须知前附表。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1.1.7  项目估算金额：见投标人须知前附表。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81" w:name="_Toc30842"/>
      <w:bookmarkStart w:id="382" w:name="_Toc17155"/>
      <w:bookmarkStart w:id="383" w:name="_Toc10311"/>
      <w:bookmarkStart w:id="384" w:name="_Toc10870"/>
      <w:bookmarkStart w:id="385" w:name="_Toc509218712"/>
      <w:bookmarkStart w:id="386" w:name="_Toc29906"/>
      <w:bookmarkStart w:id="387" w:name="_Toc277082554"/>
      <w:bookmarkStart w:id="388" w:name="_Toc30375"/>
      <w:bookmarkStart w:id="389" w:name="_Toc2501"/>
      <w:bookmarkStart w:id="390" w:name="_Toc287620687"/>
      <w:bookmarkStart w:id="391" w:name="_Toc224103319"/>
      <w:bookmarkStart w:id="392" w:name="_Toc75856814"/>
      <w:bookmarkStart w:id="393" w:name="_Toc4465"/>
      <w:bookmarkStart w:id="394" w:name="_Toc26880"/>
      <w:bookmarkStart w:id="395" w:name="_Toc430530437"/>
      <w:bookmarkStart w:id="396" w:name="_Toc200513128"/>
      <w:bookmarkStart w:id="397" w:name="_Toc287607748"/>
      <w:r>
        <w:rPr>
          <w:rFonts w:hint="eastAsia" w:ascii="宋体" w:hAnsi="宋体" w:eastAsia="宋体" w:cs="宋体"/>
          <w:b w:val="0"/>
          <w:snapToGrid w:val="0"/>
          <w:color w:val="auto"/>
          <w:sz w:val="24"/>
          <w:szCs w:val="24"/>
          <w:highlight w:val="none"/>
        </w:rPr>
        <w:t>1.2  招标项目的资金来源和落实情况</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  资金来源及比例：见投标人须知前附表。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  资金落实情况：见投标人须知前附表。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398" w:name="_Toc509218713"/>
      <w:bookmarkStart w:id="399" w:name="_Toc200513129"/>
      <w:bookmarkStart w:id="400" w:name="_Toc287620688"/>
      <w:bookmarkStart w:id="401" w:name="_Toc430530438"/>
      <w:bookmarkStart w:id="402" w:name="_Toc224103320"/>
      <w:bookmarkStart w:id="403" w:name="_Toc277082555"/>
      <w:bookmarkStart w:id="404" w:name="_Toc287607749"/>
      <w:bookmarkStart w:id="405" w:name="_Toc16150"/>
      <w:bookmarkStart w:id="406" w:name="_Toc6222"/>
      <w:bookmarkStart w:id="407" w:name="_Toc13700"/>
      <w:bookmarkStart w:id="408" w:name="_Toc2199"/>
      <w:bookmarkStart w:id="409" w:name="_Toc4491"/>
      <w:bookmarkStart w:id="410" w:name="_Toc4731"/>
      <w:bookmarkStart w:id="411" w:name="_Toc24324"/>
      <w:bookmarkStart w:id="412" w:name="_Toc29119"/>
      <w:bookmarkStart w:id="413" w:name="_Toc5440"/>
      <w:bookmarkStart w:id="414" w:name="_Toc75856815"/>
      <w:r>
        <w:rPr>
          <w:rFonts w:hint="eastAsia" w:ascii="宋体" w:hAnsi="宋体" w:eastAsia="宋体" w:cs="宋体"/>
          <w:b w:val="0"/>
          <w:snapToGrid w:val="0"/>
          <w:color w:val="auto"/>
          <w:sz w:val="24"/>
          <w:szCs w:val="24"/>
          <w:highlight w:val="none"/>
        </w:rPr>
        <w:t>1.3  招标范围、</w:t>
      </w:r>
      <w:bookmarkEnd w:id="398"/>
      <w:bookmarkEnd w:id="399"/>
      <w:bookmarkEnd w:id="400"/>
      <w:bookmarkEnd w:id="401"/>
      <w:bookmarkEnd w:id="402"/>
      <w:bookmarkEnd w:id="403"/>
      <w:bookmarkEnd w:id="404"/>
      <w:bookmarkStart w:id="415" w:name="_Toc224103321"/>
      <w:bookmarkStart w:id="416" w:name="_Toc509218714"/>
      <w:bookmarkStart w:id="417" w:name="_Toc287620689"/>
      <w:bookmarkStart w:id="418" w:name="_Toc287607750"/>
      <w:bookmarkStart w:id="419" w:name="_Toc200513130"/>
      <w:bookmarkStart w:id="420" w:name="_Toc430530439"/>
      <w:bookmarkStart w:id="421" w:name="_Toc277082556"/>
      <w:r>
        <w:rPr>
          <w:rFonts w:hint="eastAsia" w:ascii="宋体" w:hAnsi="宋体" w:eastAsia="宋体" w:cs="宋体"/>
          <w:b w:val="0"/>
          <w:snapToGrid w:val="0"/>
          <w:color w:val="auto"/>
          <w:sz w:val="24"/>
          <w:szCs w:val="24"/>
          <w:highlight w:val="none"/>
        </w:rPr>
        <w:t>勘察设计服务期限和质量标准</w:t>
      </w:r>
      <w:bookmarkEnd w:id="405"/>
      <w:bookmarkEnd w:id="406"/>
      <w:bookmarkEnd w:id="407"/>
      <w:bookmarkEnd w:id="408"/>
      <w:bookmarkEnd w:id="409"/>
      <w:bookmarkEnd w:id="410"/>
      <w:bookmarkEnd w:id="411"/>
      <w:bookmarkEnd w:id="412"/>
      <w:bookmarkEnd w:id="413"/>
      <w:bookmarkEnd w:id="41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1.3.1 招标范围：见投标人须知前附表。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 勘察设计服务期限：见投标人须知前附表。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1.3.3 质量标准：见投标人须知前附表。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22" w:name="_Toc16298"/>
      <w:bookmarkStart w:id="423" w:name="_Toc75856816"/>
      <w:bookmarkStart w:id="424" w:name="_Toc11796"/>
      <w:bookmarkStart w:id="425" w:name="_Toc30888"/>
      <w:bookmarkStart w:id="426" w:name="_Toc24054"/>
      <w:bookmarkStart w:id="427" w:name="_Toc18053"/>
      <w:bookmarkStart w:id="428" w:name="_Toc3151"/>
      <w:bookmarkStart w:id="429" w:name="_Toc633"/>
      <w:bookmarkStart w:id="430" w:name="_Toc5177"/>
      <w:bookmarkStart w:id="431" w:name="_Toc1855"/>
      <w:r>
        <w:rPr>
          <w:rFonts w:hint="eastAsia" w:ascii="宋体" w:hAnsi="宋体" w:eastAsia="宋体" w:cs="宋体"/>
          <w:b w:val="0"/>
          <w:snapToGrid w:val="0"/>
          <w:color w:val="auto"/>
          <w:sz w:val="24"/>
          <w:szCs w:val="24"/>
          <w:highlight w:val="none"/>
        </w:rPr>
        <w:t>1.4A  投标人资格要求（适用于已进行资格预审的）</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投标人应是收到招标人发出投标邀请书的单位。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32" w:name="_Toc11489"/>
      <w:bookmarkStart w:id="433" w:name="_Toc27030"/>
      <w:bookmarkStart w:id="434" w:name="_Toc17050"/>
      <w:bookmarkStart w:id="435" w:name="_Toc430530440"/>
      <w:bookmarkStart w:id="436" w:name="_Toc29956"/>
      <w:bookmarkStart w:id="437" w:name="_Toc200513131"/>
      <w:bookmarkStart w:id="438" w:name="_Toc287607751"/>
      <w:bookmarkStart w:id="439" w:name="_Toc287620690"/>
      <w:bookmarkStart w:id="440" w:name="_Toc3779"/>
      <w:bookmarkStart w:id="441" w:name="_Toc13709"/>
      <w:bookmarkStart w:id="442" w:name="_Toc224103322"/>
      <w:bookmarkStart w:id="443" w:name="_Toc30808"/>
      <w:bookmarkStart w:id="444" w:name="_Toc277082557"/>
      <w:bookmarkStart w:id="445" w:name="_Toc509218715"/>
      <w:bookmarkStart w:id="446" w:name="_Toc21966"/>
      <w:bookmarkStart w:id="447" w:name="_Toc32587"/>
      <w:bookmarkStart w:id="448" w:name="_Toc75856817"/>
      <w:r>
        <w:rPr>
          <w:rFonts w:hint="eastAsia" w:ascii="宋体" w:hAnsi="宋体" w:eastAsia="宋体" w:cs="宋体"/>
          <w:b w:val="0"/>
          <w:snapToGrid w:val="0"/>
          <w:color w:val="auto"/>
          <w:sz w:val="24"/>
          <w:szCs w:val="24"/>
          <w:highlight w:val="none"/>
        </w:rPr>
        <w:t>1.4B  投标人资格要求（适用于未进行资格预审的）</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1.4.1 投标人应具备承担本标段勘察设计的资质条件、能力和信誉。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hint="eastAsia" w:ascii="宋体" w:hAnsi="宋体" w:eastAsia="宋体" w:cs="宋体"/>
          <w:color w:val="auto"/>
          <w:szCs w:val="21"/>
          <w:highlight w:val="none"/>
        </w:rPr>
        <w:t>资质条件、</w:t>
      </w:r>
      <w:r>
        <w:rPr>
          <w:rFonts w:hint="eastAsia" w:ascii="宋体" w:hAnsi="宋体" w:cs="宋体"/>
          <w:color w:val="auto"/>
          <w:szCs w:val="21"/>
          <w:highlight w:val="none"/>
          <w:lang w:eastAsia="zh-CN"/>
        </w:rPr>
        <w:t>独立法人资格</w:t>
      </w:r>
      <w:r>
        <w:rPr>
          <w:rFonts w:hint="eastAsia" w:ascii="宋体" w:hAnsi="宋体" w:eastAsia="宋体" w:cs="宋体"/>
          <w:snapToGrid w:val="0"/>
          <w:color w:val="auto"/>
          <w:kern w:val="0"/>
          <w:szCs w:val="21"/>
          <w:highlight w:val="none"/>
        </w:rPr>
        <w:t>：见投标人须知前附表；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（2）财务要求：见投标人须知前附表；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（3）业绩要求：见投标人须知前附表；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（4）投标截止日投标资格情况：见投标人须知前附表；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（5）项目总负责人、勘察负责人及设计负责人资格要求：见投标人须知前附表；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（6）其他要求：见投标人须知前附表。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1.4.2  投标人须知前附表规定接受联合体投标的，除应符合本章第1.4.1项和投标人须知前附表的要求外，还应遵守以下规定：</w:t>
      </w:r>
    </w:p>
    <w:p>
      <w:pPr>
        <w:pageBreakBefore w:val="0"/>
        <w:kinsoku/>
        <w:wordWrap/>
        <w:overflowPunct/>
        <w:topLinePunct w:val="0"/>
        <w:bidi w:val="0"/>
        <w:spacing w:line="360" w:lineRule="auto"/>
        <w:ind w:left="680"/>
        <w:textAlignment w:val="auto"/>
        <w:rPr>
          <w:rFonts w:hint="eastAsia" w:ascii="宋体" w:hAnsi="宋体" w:eastAsia="宋体" w:cs="宋体"/>
          <w:color w:val="auto"/>
          <w:highlight w:val="none"/>
        </w:rPr>
      </w:pPr>
      <w:r>
        <w:rPr>
          <w:rFonts w:hint="eastAsia" w:ascii="宋体" w:hAnsi="宋体" w:eastAsia="宋体" w:cs="宋体"/>
          <w:color w:val="auto"/>
          <w:highlight w:val="none"/>
        </w:rPr>
        <w:t>（1）联合体各方应按招标文件提供的格式签订</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，明确联合体牵头人和各方权</w:t>
      </w:r>
    </w:p>
    <w:p>
      <w:pPr>
        <w:pageBreakBefore w:val="0"/>
        <w:kinsoku/>
        <w:wordWrap/>
        <w:overflowPunct/>
        <w:topLinePunct w:val="0"/>
        <w:bidi w:val="0"/>
        <w:spacing w:line="360" w:lineRule="auto"/>
        <w:ind w:left="360"/>
        <w:textAlignment w:val="auto"/>
        <w:rPr>
          <w:rFonts w:hint="eastAsia" w:ascii="宋体" w:hAnsi="宋体" w:eastAsia="宋体" w:cs="宋体"/>
          <w:color w:val="auto"/>
          <w:highlight w:val="none"/>
        </w:rPr>
      </w:pPr>
      <w:r>
        <w:rPr>
          <w:rFonts w:hint="eastAsia" w:ascii="宋体" w:hAnsi="宋体" w:eastAsia="宋体" w:cs="宋体"/>
          <w:color w:val="auto"/>
          <w:highlight w:val="none"/>
        </w:rPr>
        <w:t>利义务，并承诺就中标项目向招标人承担连带责任；</w:t>
      </w:r>
    </w:p>
    <w:p>
      <w:pPr>
        <w:pageBreakBefore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约定同一专业分工由两个及以上单位共同承担的，</w:t>
      </w:r>
      <w:r>
        <w:rPr>
          <w:rFonts w:hint="eastAsia" w:ascii="宋体" w:hAnsi="宋体" w:eastAsia="宋体" w:cs="宋体"/>
          <w:color w:val="auto"/>
          <w:highlight w:val="none"/>
        </w:rPr>
        <w:t>按照资质等级较低的单位确定资质等级</w:t>
      </w:r>
      <w:r>
        <w:rPr>
          <w:rFonts w:hint="eastAsia" w:ascii="宋体" w:hAnsi="宋体" w:eastAsia="宋体" w:cs="宋体"/>
          <w:snapToGrid w:val="0"/>
          <w:color w:val="auto"/>
          <w:kern w:val="0"/>
          <w:szCs w:val="21"/>
          <w:highlight w:val="none"/>
        </w:rPr>
        <w:t>；</w:t>
      </w:r>
    </w:p>
    <w:p>
      <w:pPr>
        <w:pageBreakBefore w:val="0"/>
        <w:kinsoku/>
        <w:wordWrap/>
        <w:overflowPunct/>
        <w:topLinePunct w:val="0"/>
        <w:bidi w:val="0"/>
        <w:spacing w:line="360" w:lineRule="auto"/>
        <w:ind w:left="680"/>
        <w:textAlignment w:val="auto"/>
        <w:rPr>
          <w:rFonts w:hint="eastAsia" w:ascii="宋体" w:hAnsi="宋体" w:eastAsia="宋体" w:cs="宋体"/>
          <w:color w:val="auto"/>
          <w:highlight w:val="none"/>
        </w:rPr>
      </w:pPr>
      <w:r>
        <w:rPr>
          <w:rFonts w:hint="eastAsia" w:ascii="宋体" w:hAnsi="宋体" w:eastAsia="宋体" w:cs="宋体"/>
          <w:color w:val="auto"/>
          <w:highlight w:val="none"/>
        </w:rPr>
        <w:t>（3）联合体各方不得再以自己名义单独或参加其他联合体在本招标项目中投标，否则各相</w:t>
      </w:r>
    </w:p>
    <w:p>
      <w:pPr>
        <w:pStyle w:val="16"/>
        <w:pageBreakBefore w:val="0"/>
        <w:kinsoku/>
        <w:wordWrap/>
        <w:overflowPunct/>
        <w:topLinePunct w:val="0"/>
        <w:bidi w:val="0"/>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highlight w:val="none"/>
        </w:rPr>
        <w:t>关投标均无效。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1.4.3  投标人不得存在下列情形之一：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bookmarkStart w:id="449" w:name="_Toc509218716"/>
      <w:bookmarkStart w:id="450" w:name="_Toc200513132"/>
      <w:bookmarkStart w:id="451" w:name="_Toc430530441"/>
      <w:bookmarkStart w:id="452" w:name="_Toc287607752"/>
      <w:bookmarkStart w:id="453" w:name="_Toc224103323"/>
      <w:bookmarkStart w:id="454" w:name="_Toc287620691"/>
      <w:bookmarkStart w:id="455" w:name="_Toc277082558"/>
      <w:r>
        <w:rPr>
          <w:rFonts w:hint="eastAsia" w:ascii="宋体" w:hAnsi="宋体" w:eastAsia="宋体" w:cs="宋体"/>
          <w:color w:val="auto"/>
          <w:szCs w:val="21"/>
          <w:highlight w:val="none"/>
        </w:rPr>
        <w:t>（1）为招标人不具有独立法人资格的附属机构（单位）；</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（2）与招标人存在利害关系且可能影响招标公正性；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（3）与本招标项目的其他投标人为同一个单位负责人；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（4）与本招标项目的其他投标人存在控股、管理关系；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（5）为本招标项目的代建人；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（6）为本招标项目的招标代理机构；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（7）与本招标项目的代建人或招标代理机构同为一个法定代表人；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（8）与本招标项目的代建人或招标代理机构存在控股或参股关系；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（9）被依法暂停或者取消投标资格；</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（10）被责令停产停业、暂扣或者吊销许可证、暂扣或者吊销执照；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（11）进入清算程序，或被宣告破产，或其他丧失履约能力的情形；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（12）在最近三年内发生重大勘察设计质量问题（以相关行业主管部门的行政处罚决定或司法机关出具的有关法律文书为准）；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（13）被市场监督管理机关在全国企业信用信息公示系统中列入严重违法失信企业名单；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（14）被人民法院列入失信被执行人名单且在被执行期内；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（15）在近两年内投标人或其法定代表人、拟委任的项目负责人有行贿犯罪行为的；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（16）</w:t>
      </w:r>
      <w:r>
        <w:rPr>
          <w:rFonts w:hint="eastAsia" w:ascii="宋体" w:hAnsi="宋体" w:eastAsia="宋体" w:cs="宋体"/>
          <w:snapToGrid w:val="0"/>
          <w:color w:val="auto"/>
          <w:kern w:val="0"/>
          <w:szCs w:val="21"/>
          <w:highlight w:val="none"/>
        </w:rPr>
        <w:t>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（17）法律法规或投标人须知前附表规定的其他情形。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56" w:name="_Toc28471"/>
      <w:bookmarkStart w:id="457" w:name="_Toc26917"/>
      <w:bookmarkStart w:id="458" w:name="_Toc674"/>
      <w:bookmarkStart w:id="459" w:name="_Toc4042"/>
      <w:bookmarkStart w:id="460" w:name="_Toc20056"/>
      <w:bookmarkStart w:id="461" w:name="_Toc25228"/>
      <w:bookmarkStart w:id="462" w:name="_Toc6626"/>
      <w:bookmarkStart w:id="463" w:name="_Toc75856818"/>
      <w:bookmarkStart w:id="464" w:name="_Toc9763"/>
      <w:bookmarkStart w:id="465" w:name="_Toc28851"/>
      <w:r>
        <w:rPr>
          <w:rFonts w:hint="eastAsia" w:ascii="宋体" w:hAnsi="宋体" w:eastAsia="宋体" w:cs="宋体"/>
          <w:b w:val="0"/>
          <w:snapToGrid w:val="0"/>
          <w:color w:val="auto"/>
          <w:sz w:val="24"/>
          <w:szCs w:val="24"/>
          <w:highlight w:val="none"/>
        </w:rPr>
        <w:t>1.5  费用承担</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投标人准备和参加投标活动发生的费用自理。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66" w:name="_Toc30238"/>
      <w:bookmarkStart w:id="467" w:name="_Toc18341"/>
      <w:bookmarkStart w:id="468" w:name="_Toc200513133"/>
      <w:bookmarkStart w:id="469" w:name="_Toc18596"/>
      <w:bookmarkStart w:id="470" w:name="_Toc75856819"/>
      <w:bookmarkStart w:id="471" w:name="_Toc29573"/>
      <w:bookmarkStart w:id="472" w:name="_Toc28123"/>
      <w:bookmarkStart w:id="473" w:name="_Toc224103324"/>
      <w:bookmarkStart w:id="474" w:name="_Toc430530442"/>
      <w:bookmarkStart w:id="475" w:name="_Toc13018"/>
      <w:bookmarkStart w:id="476" w:name="_Toc287607753"/>
      <w:bookmarkStart w:id="477" w:name="_Toc287620692"/>
      <w:bookmarkStart w:id="478" w:name="_Toc12799"/>
      <w:bookmarkStart w:id="479" w:name="_Toc277082559"/>
      <w:bookmarkStart w:id="480" w:name="_Toc22968"/>
      <w:bookmarkStart w:id="481" w:name="_Toc19668"/>
      <w:bookmarkStart w:id="482" w:name="_Toc509218717"/>
      <w:r>
        <w:rPr>
          <w:rFonts w:hint="eastAsia" w:ascii="宋体" w:hAnsi="宋体" w:eastAsia="宋体" w:cs="宋体"/>
          <w:b w:val="0"/>
          <w:snapToGrid w:val="0"/>
          <w:color w:val="auto"/>
          <w:sz w:val="24"/>
          <w:szCs w:val="24"/>
          <w:highlight w:val="none"/>
        </w:rPr>
        <w:t>1.6  保密</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参与招标投标活动的各方应对招标文件和投标文件中的商业和技术等秘密保密，违者应对由此造成的后果承担法律责任。</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83" w:name="_Toc277082560"/>
      <w:bookmarkStart w:id="484" w:name="_Toc287620693"/>
      <w:bookmarkStart w:id="485" w:name="_Toc28829"/>
      <w:bookmarkStart w:id="486" w:name="_Toc430530443"/>
      <w:bookmarkStart w:id="487" w:name="_Toc10108"/>
      <w:bookmarkStart w:id="488" w:name="_Toc509218718"/>
      <w:bookmarkStart w:id="489" w:name="_Toc200513134"/>
      <w:bookmarkStart w:id="490" w:name="_Toc224103325"/>
      <w:bookmarkStart w:id="491" w:name="_Toc75856820"/>
      <w:bookmarkStart w:id="492" w:name="_Toc29571"/>
      <w:bookmarkStart w:id="493" w:name="_Toc17519"/>
      <w:bookmarkStart w:id="494" w:name="_Toc10624"/>
      <w:bookmarkStart w:id="495" w:name="_Toc29188"/>
      <w:bookmarkStart w:id="496" w:name="_Toc1673"/>
      <w:bookmarkStart w:id="497" w:name="_Toc287607754"/>
      <w:bookmarkStart w:id="498" w:name="_Toc16899"/>
      <w:bookmarkStart w:id="499" w:name="_Toc12922"/>
      <w:r>
        <w:rPr>
          <w:rFonts w:hint="eastAsia" w:ascii="宋体" w:hAnsi="宋体" w:eastAsia="宋体" w:cs="宋体"/>
          <w:b w:val="0"/>
          <w:snapToGrid w:val="0"/>
          <w:color w:val="auto"/>
          <w:sz w:val="24"/>
          <w:szCs w:val="24"/>
          <w:highlight w:val="none"/>
        </w:rPr>
        <w:t>1.7  语言文字</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除专用术语外，与招标投标有关的语言均使用中文。必要时专用术语应附有中文注释。</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00" w:name="_Toc75856821"/>
      <w:bookmarkStart w:id="501" w:name="_Toc5853"/>
      <w:bookmarkStart w:id="502" w:name="_Toc22379"/>
      <w:bookmarkStart w:id="503" w:name="_Toc509218719"/>
      <w:bookmarkStart w:id="504" w:name="_Toc200513135"/>
      <w:bookmarkStart w:id="505" w:name="_Toc277082561"/>
      <w:bookmarkStart w:id="506" w:name="_Toc28171"/>
      <w:bookmarkStart w:id="507" w:name="_Toc836"/>
      <w:bookmarkStart w:id="508" w:name="_Toc27210"/>
      <w:bookmarkStart w:id="509" w:name="_Toc13177"/>
      <w:bookmarkStart w:id="510" w:name="_Toc24546"/>
      <w:bookmarkStart w:id="511" w:name="_Toc287607755"/>
      <w:bookmarkStart w:id="512" w:name="_Toc224103326"/>
      <w:bookmarkStart w:id="513" w:name="_Toc7076"/>
      <w:bookmarkStart w:id="514" w:name="_Toc9750"/>
      <w:bookmarkStart w:id="515" w:name="_Toc287620694"/>
      <w:bookmarkStart w:id="516" w:name="_Toc430530444"/>
      <w:r>
        <w:rPr>
          <w:rFonts w:hint="eastAsia" w:ascii="宋体" w:hAnsi="宋体" w:eastAsia="宋体" w:cs="宋体"/>
          <w:b w:val="0"/>
          <w:snapToGrid w:val="0"/>
          <w:color w:val="auto"/>
          <w:sz w:val="24"/>
          <w:szCs w:val="24"/>
          <w:highlight w:val="none"/>
        </w:rPr>
        <w:t>1.8  计量单位</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所有计量均采用中华人民共和国法定计量单位。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17" w:name="_Toc12973"/>
      <w:bookmarkStart w:id="518" w:name="_Toc15497"/>
      <w:bookmarkStart w:id="519" w:name="_Toc12764"/>
      <w:bookmarkStart w:id="520" w:name="_Toc200513136"/>
      <w:bookmarkStart w:id="521" w:name="_Toc24452"/>
      <w:bookmarkStart w:id="522" w:name="_Toc19653"/>
      <w:bookmarkStart w:id="523" w:name="_Toc224103327"/>
      <w:bookmarkStart w:id="524" w:name="_Toc9087"/>
      <w:bookmarkStart w:id="525" w:name="_Toc287620695"/>
      <w:bookmarkStart w:id="526" w:name="_Toc277082562"/>
      <w:bookmarkStart w:id="527" w:name="_Toc509218720"/>
      <w:bookmarkStart w:id="528" w:name="_Toc430530445"/>
      <w:bookmarkStart w:id="529" w:name="_Toc75856822"/>
      <w:bookmarkStart w:id="530" w:name="_Toc287607756"/>
      <w:bookmarkStart w:id="531" w:name="_Toc23273"/>
      <w:bookmarkStart w:id="532" w:name="_Toc8467"/>
      <w:bookmarkStart w:id="533" w:name="_Toc17393"/>
      <w:r>
        <w:rPr>
          <w:rFonts w:hint="eastAsia" w:ascii="宋体" w:hAnsi="宋体" w:eastAsia="宋体" w:cs="宋体"/>
          <w:b w:val="0"/>
          <w:snapToGrid w:val="0"/>
          <w:color w:val="auto"/>
          <w:sz w:val="24"/>
          <w:szCs w:val="24"/>
          <w:highlight w:val="none"/>
        </w:rPr>
        <w:t>1.9  踏勘现场</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pPr>
        <w:pStyle w:val="2"/>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1.9.2  投标人踏勘现场发生的费用自理。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1.9.3  除招标人的原因外，投标人自行负责在踏勘现场中所发生的人员伤亡和财产损失。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1.9.4  招标人在踏勘现场中介绍的工程场地和相关的周边环境情况，供投标人在编制投标文件时参考，招标人不对投标人据此做出的判断和决策负责。</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34" w:name="_Toc14659"/>
      <w:bookmarkStart w:id="535" w:name="_Toc75856823"/>
      <w:bookmarkStart w:id="536" w:name="_Toc14095"/>
      <w:bookmarkStart w:id="537" w:name="_Toc509218721"/>
      <w:bookmarkStart w:id="538" w:name="_Toc28929"/>
      <w:bookmarkStart w:id="539" w:name="_Toc23610"/>
      <w:bookmarkStart w:id="540" w:name="_Toc430530446"/>
      <w:bookmarkStart w:id="541" w:name="_Toc200513137"/>
      <w:bookmarkStart w:id="542" w:name="_Toc606"/>
      <w:bookmarkStart w:id="543" w:name="_Toc224103328"/>
      <w:bookmarkStart w:id="544" w:name="_Toc287607757"/>
      <w:bookmarkStart w:id="545" w:name="_Toc10750"/>
      <w:bookmarkStart w:id="546" w:name="_Toc277082563"/>
      <w:bookmarkStart w:id="547" w:name="_Toc7002"/>
      <w:bookmarkStart w:id="548" w:name="_Toc287620696"/>
      <w:bookmarkStart w:id="549" w:name="_Toc29568"/>
      <w:bookmarkStart w:id="550" w:name="_Toc21346"/>
      <w:r>
        <w:rPr>
          <w:rFonts w:hint="eastAsia" w:ascii="宋体" w:hAnsi="宋体" w:eastAsia="宋体" w:cs="宋体"/>
          <w:b w:val="0"/>
          <w:snapToGrid w:val="0"/>
          <w:color w:val="auto"/>
          <w:sz w:val="24"/>
          <w:szCs w:val="24"/>
          <w:highlight w:val="none"/>
        </w:rPr>
        <w:t>1.10  投标预备会</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1.10.2  投标人应按投标人须知前附表规定的时间和形式将提出的问题送达招标人，以便招标人在会议期间澄清。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1.10.3  投标预备会后，招标人将对投标人所提问题的澄清，以投标人须知前附表规定的形式通知所有潜在投标人。该澄清内容为招标文件的组成部分。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51" w:name="_Toc11812"/>
      <w:bookmarkStart w:id="552" w:name="_Toc509218722"/>
      <w:bookmarkStart w:id="553" w:name="_Toc11968"/>
      <w:bookmarkStart w:id="554" w:name="_Toc20743"/>
      <w:bookmarkStart w:id="555" w:name="_Toc5394"/>
      <w:bookmarkStart w:id="556" w:name="_Toc287607758"/>
      <w:bookmarkStart w:id="557" w:name="_Toc287620697"/>
      <w:bookmarkStart w:id="558" w:name="_Toc224103329"/>
      <w:bookmarkStart w:id="559" w:name="_Toc30023"/>
      <w:bookmarkStart w:id="560" w:name="_Toc430530447"/>
      <w:bookmarkStart w:id="561" w:name="_Toc12786"/>
      <w:bookmarkStart w:id="562" w:name="_Toc277082564"/>
      <w:bookmarkStart w:id="563" w:name="_Toc2479"/>
      <w:bookmarkStart w:id="564" w:name="_Toc4728"/>
      <w:bookmarkStart w:id="565" w:name="_Toc75856824"/>
      <w:bookmarkStart w:id="566" w:name="_Toc200513138"/>
      <w:bookmarkStart w:id="567" w:name="_Toc15403"/>
      <w:r>
        <w:rPr>
          <w:rFonts w:hint="eastAsia" w:ascii="宋体" w:hAnsi="宋体" w:eastAsia="宋体" w:cs="宋体"/>
          <w:b w:val="0"/>
          <w:snapToGrid w:val="0"/>
          <w:color w:val="auto"/>
          <w:sz w:val="24"/>
          <w:szCs w:val="24"/>
          <w:highlight w:val="none"/>
        </w:rPr>
        <w:t>1.11  分包</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bookmarkStart w:id="568" w:name="_Toc200513139"/>
      <w:bookmarkStart w:id="569" w:name="_Toc277082565"/>
      <w:bookmarkStart w:id="570" w:name="_Toc224103330"/>
      <w:bookmarkStart w:id="571" w:name="_Toc430530448"/>
      <w:bookmarkStart w:id="572" w:name="_Toc287607759"/>
      <w:bookmarkStart w:id="573" w:name="_Toc287620698"/>
      <w:bookmarkStart w:id="574" w:name="_Toc509218723"/>
      <w:r>
        <w:rPr>
          <w:rFonts w:hint="eastAsia" w:ascii="宋体" w:hAnsi="宋体" w:eastAsia="宋体" w:cs="宋体"/>
          <w:snapToGrid w:val="0"/>
          <w:color w:val="auto"/>
          <w:kern w:val="0"/>
          <w:szCs w:val="21"/>
          <w:highlight w:val="none"/>
        </w:rPr>
        <w:t xml:space="preserve">1.11.1 投标人拟在中标后将中标项目的非主体、非关键性勘察设计工作进行分包的，应符合投标人须知前附表规定的分包内容、分包金额和资质要求等限制性条件，除投标人须知前附表规定的非主体、非关键性勘察设计工作外，其他工作不得分包。 </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1.11.2 中标人不得向他人转让中标项目，接受分包的人不得再次分包。中标人应当就分包项目向招标人负责，接受分包的人就分包项目承担连带责任。</w:t>
      </w:r>
    </w:p>
    <w:bookmarkEnd w:id="568"/>
    <w:bookmarkEnd w:id="569"/>
    <w:bookmarkEnd w:id="570"/>
    <w:bookmarkEnd w:id="571"/>
    <w:bookmarkEnd w:id="572"/>
    <w:bookmarkEnd w:id="573"/>
    <w:bookmarkEnd w:id="574"/>
    <w:p>
      <w:pPr>
        <w:keepNext/>
        <w:keepLines/>
        <w:pageBreakBefore w:val="0"/>
        <w:kinsoku/>
        <w:wordWrap/>
        <w:overflowPunct/>
        <w:topLinePunct w:val="0"/>
        <w:bidi w:val="0"/>
        <w:snapToGrid w:val="0"/>
        <w:spacing w:line="360" w:lineRule="auto"/>
        <w:ind w:firstLine="118"/>
        <w:textAlignment w:val="auto"/>
        <w:outlineLvl w:val="2"/>
        <w:rPr>
          <w:rFonts w:hint="eastAsia" w:ascii="宋体" w:hAnsi="宋体" w:eastAsia="宋体" w:cs="宋体"/>
          <w:b/>
          <w:bCs/>
          <w:snapToGrid w:val="0"/>
          <w:color w:val="auto"/>
          <w:sz w:val="24"/>
          <w:highlight w:val="none"/>
        </w:rPr>
      </w:pPr>
      <w:bookmarkStart w:id="575" w:name="_Toc31500"/>
      <w:bookmarkStart w:id="576" w:name="_Toc492300771"/>
      <w:bookmarkStart w:id="577" w:name="_Toc75856825"/>
      <w:bookmarkStart w:id="578" w:name="_Toc9019"/>
      <w:bookmarkStart w:id="579" w:name="_Toc16512"/>
      <w:bookmarkStart w:id="580" w:name="_Toc19419"/>
      <w:bookmarkStart w:id="581" w:name="_Toc31002"/>
      <w:bookmarkStart w:id="582" w:name="_Toc8860"/>
      <w:bookmarkStart w:id="583" w:name="_Toc16389"/>
      <w:bookmarkStart w:id="584" w:name="_Toc14083"/>
      <w:bookmarkStart w:id="585" w:name="_Toc22463"/>
      <w:r>
        <w:rPr>
          <w:rFonts w:hint="eastAsia" w:ascii="宋体" w:hAnsi="宋体" w:eastAsia="宋体" w:cs="宋体"/>
          <w:bCs/>
          <w:snapToGrid w:val="0"/>
          <w:color w:val="auto"/>
          <w:sz w:val="24"/>
          <w:highlight w:val="none"/>
        </w:rPr>
        <w:t>1.12响应和偏</w:t>
      </w:r>
      <w:bookmarkEnd w:id="575"/>
      <w:bookmarkEnd w:id="576"/>
      <w:bookmarkEnd w:id="577"/>
      <w:r>
        <w:rPr>
          <w:rFonts w:hint="eastAsia" w:ascii="宋体" w:hAnsi="宋体" w:eastAsia="宋体" w:cs="宋体"/>
          <w:bCs/>
          <w:snapToGrid w:val="0"/>
          <w:color w:val="auto"/>
          <w:sz w:val="24"/>
          <w:highlight w:val="none"/>
        </w:rPr>
        <w:t>离</w:t>
      </w:r>
      <w:bookmarkEnd w:id="578"/>
      <w:bookmarkEnd w:id="579"/>
      <w:bookmarkEnd w:id="580"/>
      <w:bookmarkEnd w:id="581"/>
      <w:bookmarkEnd w:id="582"/>
      <w:bookmarkEnd w:id="583"/>
      <w:bookmarkEnd w:id="584"/>
      <w:bookmarkEnd w:id="585"/>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1.12.1投标文件应当对招标文件的实质性要求和条件作出满足性或更有利于招标人的响应，否则，投标人的投标将被否决。实质性要求和条件见投标人须知前附表。</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 投标人应根据招标文件的要求提供投标技术部分等内容以对招标文件作出响应。</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1.12.3投标人须知前附表允许投标文件偏离招标文件某些要求的，偏差应当符合招标文件规定的偏差范围和幅度。</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586" w:name="_Toc16229"/>
      <w:bookmarkStart w:id="587" w:name="_Toc12749"/>
      <w:bookmarkStart w:id="588" w:name="_Toc75856826"/>
      <w:bookmarkStart w:id="589" w:name="_Toc509218724"/>
      <w:bookmarkStart w:id="590" w:name="_Toc10619"/>
      <w:bookmarkStart w:id="591" w:name="_Toc15203"/>
      <w:bookmarkStart w:id="592" w:name="_Toc1020"/>
      <w:bookmarkStart w:id="593" w:name="_Toc8264"/>
      <w:bookmarkStart w:id="594" w:name="_Toc200513140"/>
      <w:bookmarkStart w:id="595" w:name="_Toc430530449"/>
      <w:bookmarkStart w:id="596" w:name="_Toc287620699"/>
      <w:bookmarkStart w:id="597" w:name="_Toc15817"/>
      <w:bookmarkStart w:id="598" w:name="_Toc27656"/>
      <w:bookmarkStart w:id="599" w:name="_Toc287607760"/>
      <w:bookmarkStart w:id="600" w:name="_Toc27230"/>
      <w:bookmarkStart w:id="601" w:name="_Toc277082566"/>
      <w:bookmarkStart w:id="602" w:name="_Toc224103331"/>
      <w:r>
        <w:rPr>
          <w:rFonts w:hint="eastAsia" w:ascii="宋体" w:hAnsi="宋体" w:eastAsia="宋体" w:cs="宋体"/>
          <w:b w:val="0"/>
          <w:snapToGrid w:val="0"/>
          <w:color w:val="auto"/>
          <w:highlight w:val="none"/>
        </w:rPr>
        <w:t>2.  招标文件</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03" w:name="_Toc200513141"/>
      <w:bookmarkStart w:id="604" w:name="_Toc509218725"/>
      <w:bookmarkStart w:id="605" w:name="_Toc75856827"/>
      <w:bookmarkStart w:id="606" w:name="_Toc5965"/>
      <w:bookmarkStart w:id="607" w:name="_Toc26111"/>
      <w:bookmarkStart w:id="608" w:name="_Toc12192"/>
      <w:bookmarkStart w:id="609" w:name="_Toc287620700"/>
      <w:bookmarkStart w:id="610" w:name="_Toc29169"/>
      <w:bookmarkStart w:id="611" w:name="_Toc30588"/>
      <w:bookmarkStart w:id="612" w:name="_Toc5638"/>
      <w:bookmarkStart w:id="613" w:name="_Toc224103332"/>
      <w:bookmarkStart w:id="614" w:name="_Toc430530450"/>
      <w:bookmarkStart w:id="615" w:name="_Toc287607761"/>
      <w:bookmarkStart w:id="616" w:name="_Toc15878"/>
      <w:bookmarkStart w:id="617" w:name="_Toc14656"/>
      <w:bookmarkStart w:id="618" w:name="_Toc13283"/>
      <w:bookmarkStart w:id="619" w:name="_Toc277082567"/>
      <w:r>
        <w:rPr>
          <w:rFonts w:hint="eastAsia" w:ascii="宋体" w:hAnsi="宋体" w:eastAsia="宋体" w:cs="宋体"/>
          <w:b w:val="0"/>
          <w:snapToGrid w:val="0"/>
          <w:color w:val="auto"/>
          <w:sz w:val="24"/>
          <w:szCs w:val="24"/>
          <w:highlight w:val="none"/>
        </w:rPr>
        <w:t>2.1  招标文件的组成</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本招标文件包括：</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（1）招标公告（或投标邀请书）；</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（2）投标人须知；</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（3）评标办法；</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（4）合同条款及格式；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bookmarkStart w:id="620" w:name="_Toc509218726"/>
      <w:bookmarkStart w:id="621" w:name="_Toc430530451"/>
      <w:r>
        <w:rPr>
          <w:rFonts w:hint="eastAsia" w:ascii="宋体" w:hAnsi="宋体" w:eastAsia="宋体" w:cs="宋体"/>
          <w:snapToGrid w:val="0"/>
          <w:color w:val="auto"/>
          <w:kern w:val="0"/>
          <w:szCs w:val="21"/>
          <w:highlight w:val="none"/>
        </w:rPr>
        <w:t>（5）发包人要求；</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（6）投标文件格式；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（7）投标人须知前附表规定的其他资料。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根据本章第1.10款、第2.2款和第2.3款对招标文件所作的澄清、修改，构成招标文件的组成部分。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22" w:name="_Toc24902"/>
      <w:bookmarkStart w:id="623" w:name="_Toc419"/>
      <w:bookmarkStart w:id="624" w:name="_Toc19165"/>
      <w:bookmarkStart w:id="625" w:name="_Toc31029"/>
      <w:bookmarkStart w:id="626" w:name="_Toc29562"/>
      <w:bookmarkStart w:id="627" w:name="_Toc26673"/>
      <w:bookmarkStart w:id="628" w:name="_Toc183"/>
      <w:bookmarkStart w:id="629" w:name="_Toc26055"/>
      <w:bookmarkStart w:id="630" w:name="_Toc6577"/>
      <w:bookmarkStart w:id="631" w:name="_Toc75856828"/>
      <w:r>
        <w:rPr>
          <w:rFonts w:hint="eastAsia" w:ascii="宋体" w:hAnsi="宋体" w:eastAsia="宋体" w:cs="宋体"/>
          <w:b w:val="0"/>
          <w:snapToGrid w:val="0"/>
          <w:color w:val="auto"/>
          <w:sz w:val="24"/>
          <w:szCs w:val="24"/>
          <w:highlight w:val="none"/>
        </w:rPr>
        <w:t>2.2  招标文件的澄清</w:t>
      </w:r>
      <w:bookmarkEnd w:id="620"/>
      <w:bookmarkEnd w:id="621"/>
      <w:bookmarkEnd w:id="622"/>
      <w:bookmarkEnd w:id="623"/>
      <w:bookmarkEnd w:id="624"/>
      <w:bookmarkEnd w:id="625"/>
      <w:bookmarkEnd w:id="626"/>
      <w:bookmarkEnd w:id="627"/>
      <w:bookmarkEnd w:id="628"/>
      <w:bookmarkEnd w:id="629"/>
      <w:bookmarkEnd w:id="630"/>
      <w:bookmarkEnd w:id="631"/>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 投标人应仔细阅读和检查招标文件的全部内容。如发现缺页或附件不全，应及时向招标人提出，以便补齐。如有疑问，应按投标人须知前附表规定的时间和形式将提出的问题，要求招标人对招标文件予以澄清。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招标文件的澄清按投标人须知前附表规定的时间和形式发给所有潜在投标人，但不指明澄清问题的来源。澄清发出的时间距本章第4.2.1项规定的投标截止时间不足15日的，并且澄清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2.2.3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2.2.4 除非招标人认为确有必要答复，否则，招标人有权拒绝回复投标人在本章第2.2.1项规定的时间后的任何澄清要求。</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32" w:name="_Toc287607763"/>
      <w:bookmarkStart w:id="633" w:name="_Toc16885"/>
      <w:bookmarkStart w:id="634" w:name="_Toc11157"/>
      <w:bookmarkStart w:id="635" w:name="_Toc11866"/>
      <w:bookmarkStart w:id="636" w:name="_Toc15481"/>
      <w:bookmarkStart w:id="637" w:name="_Toc200513143"/>
      <w:bookmarkStart w:id="638" w:name="_Toc8482"/>
      <w:bookmarkStart w:id="639" w:name="_Toc29233"/>
      <w:bookmarkStart w:id="640" w:name="_Toc509218727"/>
      <w:bookmarkStart w:id="641" w:name="_Toc430530452"/>
      <w:bookmarkStart w:id="642" w:name="_Toc277082569"/>
      <w:bookmarkStart w:id="643" w:name="_Toc23143"/>
      <w:bookmarkStart w:id="644" w:name="_Toc17137"/>
      <w:bookmarkStart w:id="645" w:name="_Toc13053"/>
      <w:bookmarkStart w:id="646" w:name="_Toc287620702"/>
      <w:bookmarkStart w:id="647" w:name="_Toc75856829"/>
      <w:bookmarkStart w:id="648" w:name="_Toc224103334"/>
      <w:r>
        <w:rPr>
          <w:rFonts w:hint="eastAsia" w:ascii="宋体" w:hAnsi="宋体" w:eastAsia="宋体" w:cs="宋体"/>
          <w:b w:val="0"/>
          <w:snapToGrid w:val="0"/>
          <w:color w:val="auto"/>
          <w:sz w:val="24"/>
          <w:szCs w:val="24"/>
          <w:highlight w:val="none"/>
        </w:rPr>
        <w:t>2.3  招标文件的修改</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highlight w:val="none"/>
        </w:rPr>
      </w:pPr>
      <w:bookmarkStart w:id="649" w:name="_Toc492300776"/>
      <w:bookmarkStart w:id="650" w:name="_Toc224103335"/>
      <w:bookmarkStart w:id="651" w:name="_Toc287620703"/>
      <w:bookmarkStart w:id="652" w:name="_Toc287607764"/>
      <w:bookmarkStart w:id="653" w:name="_Toc277082570"/>
      <w:bookmarkStart w:id="654" w:name="_Toc200513144"/>
      <w:r>
        <w:rPr>
          <w:rFonts w:hint="eastAsia" w:ascii="宋体" w:hAnsi="宋体" w:eastAsia="宋体" w:cs="宋体"/>
          <w:snapToGrid w:val="0"/>
          <w:color w:val="auto"/>
          <w:highlight w:val="none"/>
        </w:rPr>
        <w:t>2.3.1  招标文件的修改按投标人须知前附表规定的时间和形式发给所有潜在投标人。修改招标文件的时间距本章第4.2.1项规定的投标截止时间不足15日的，并且修改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2.3.2  投标人在收到修改内容后，应向招标人确认已收到该修改内容。招标人采用网络媒介公开发布修改内容的，无论投标人是否查看，均视为所有潜在投标人清楚知晓修改全部内容。投标人应在投标截止时间前密切关注修改发布媒介发出的相关内容。</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55" w:name="_Toc11240"/>
      <w:bookmarkStart w:id="656" w:name="_Toc1161"/>
      <w:bookmarkStart w:id="657" w:name="_Toc24798"/>
      <w:bookmarkStart w:id="658" w:name="_Toc19582"/>
      <w:bookmarkStart w:id="659" w:name="_Toc21378"/>
      <w:bookmarkStart w:id="660" w:name="_Toc7082"/>
      <w:bookmarkStart w:id="661" w:name="_Toc5289"/>
      <w:bookmarkStart w:id="662" w:name="_Toc75856830"/>
      <w:bookmarkStart w:id="663" w:name="_Toc8233"/>
      <w:bookmarkStart w:id="664" w:name="_Toc17848"/>
      <w:r>
        <w:rPr>
          <w:rFonts w:hint="eastAsia" w:ascii="宋体" w:hAnsi="宋体" w:eastAsia="宋体" w:cs="宋体"/>
          <w:b w:val="0"/>
          <w:snapToGrid w:val="0"/>
          <w:color w:val="auto"/>
          <w:sz w:val="24"/>
          <w:szCs w:val="24"/>
          <w:highlight w:val="none"/>
        </w:rPr>
        <w:t>2.4 招标文件的异议</w:t>
      </w:r>
      <w:bookmarkEnd w:id="649"/>
      <w:bookmarkEnd w:id="655"/>
      <w:bookmarkEnd w:id="656"/>
      <w:bookmarkEnd w:id="657"/>
      <w:bookmarkEnd w:id="658"/>
      <w:bookmarkEnd w:id="659"/>
      <w:bookmarkEnd w:id="660"/>
      <w:bookmarkEnd w:id="661"/>
      <w:bookmarkEnd w:id="662"/>
      <w:bookmarkEnd w:id="663"/>
      <w:bookmarkEnd w:id="664"/>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投标人或者其他利害关系人对招标文件及澄清修改有异议的，应当在投标截止时间10日前按投标人须知前附表规定的形式提出。招标人应当自收到异议之日起3日内作出答复。作出答复前，将暂停招标投标活动。</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665" w:name="_Toc23652"/>
      <w:bookmarkStart w:id="666" w:name="_Toc28710"/>
      <w:bookmarkStart w:id="667" w:name="_Toc430530453"/>
      <w:bookmarkStart w:id="668" w:name="_Toc19365"/>
      <w:bookmarkStart w:id="669" w:name="_Toc75856831"/>
      <w:bookmarkStart w:id="670" w:name="_Toc2398"/>
      <w:bookmarkStart w:id="671" w:name="_Toc16817"/>
      <w:bookmarkStart w:id="672" w:name="_Toc25859"/>
      <w:bookmarkStart w:id="673" w:name="_Toc16681"/>
      <w:bookmarkStart w:id="674" w:name="_Toc509218728"/>
      <w:bookmarkStart w:id="675" w:name="_Toc14166"/>
      <w:bookmarkStart w:id="676" w:name="_Toc9293"/>
      <w:r>
        <w:rPr>
          <w:rFonts w:hint="eastAsia" w:ascii="宋体" w:hAnsi="宋体" w:eastAsia="宋体" w:cs="宋体"/>
          <w:b w:val="0"/>
          <w:snapToGrid w:val="0"/>
          <w:color w:val="auto"/>
          <w:highlight w:val="none"/>
        </w:rPr>
        <w:t>3.  投标文件</w:t>
      </w:r>
      <w:bookmarkEnd w:id="650"/>
      <w:bookmarkEnd w:id="651"/>
      <w:bookmarkEnd w:id="652"/>
      <w:bookmarkEnd w:id="653"/>
      <w:bookmarkEnd w:id="654"/>
      <w:bookmarkEnd w:id="665"/>
      <w:bookmarkEnd w:id="666"/>
      <w:bookmarkEnd w:id="667"/>
      <w:bookmarkEnd w:id="668"/>
      <w:bookmarkEnd w:id="669"/>
      <w:bookmarkEnd w:id="670"/>
      <w:bookmarkEnd w:id="671"/>
      <w:bookmarkEnd w:id="672"/>
      <w:bookmarkEnd w:id="673"/>
      <w:bookmarkEnd w:id="674"/>
      <w:bookmarkEnd w:id="675"/>
      <w:bookmarkEnd w:id="676"/>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77" w:name="_Toc287620704"/>
      <w:bookmarkStart w:id="678" w:name="_Toc14317"/>
      <w:bookmarkStart w:id="679" w:name="_Toc224103336"/>
      <w:bookmarkStart w:id="680" w:name="_Toc75856832"/>
      <w:bookmarkStart w:id="681" w:name="_Toc287607765"/>
      <w:bookmarkStart w:id="682" w:name="_Toc1563"/>
      <w:bookmarkStart w:id="683" w:name="_Toc8988"/>
      <w:bookmarkStart w:id="684" w:name="_Toc509218729"/>
      <w:bookmarkStart w:id="685" w:name="_Toc32344"/>
      <w:bookmarkStart w:id="686" w:name="_Toc32658"/>
      <w:bookmarkStart w:id="687" w:name="_Toc17280"/>
      <w:bookmarkStart w:id="688" w:name="_Toc6822"/>
      <w:bookmarkStart w:id="689" w:name="_Toc200513145"/>
      <w:bookmarkStart w:id="690" w:name="_Toc15139"/>
      <w:bookmarkStart w:id="691" w:name="_Toc430530454"/>
      <w:bookmarkStart w:id="692" w:name="_Toc11159"/>
      <w:bookmarkStart w:id="693" w:name="_Toc277082571"/>
      <w:r>
        <w:rPr>
          <w:rFonts w:hint="eastAsia" w:ascii="宋体" w:hAnsi="宋体" w:eastAsia="宋体" w:cs="宋体"/>
          <w:b w:val="0"/>
          <w:snapToGrid w:val="0"/>
          <w:color w:val="auto"/>
          <w:sz w:val="24"/>
          <w:szCs w:val="24"/>
          <w:highlight w:val="none"/>
        </w:rPr>
        <w:t>3.1  投标文件的组成</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投标文件应包括下列内容：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3.1.1.1投标函部分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（四）投标报价合理性说明（如有）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（五）勘察费用清单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pStyle w:val="2"/>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snapToGrid w:val="0"/>
          <w:color w:val="auto"/>
          <w:kern w:val="0"/>
          <w:szCs w:val="21"/>
          <w:highlight w:val="none"/>
        </w:rPr>
        <w:t>（六）</w:t>
      </w:r>
      <w:r>
        <w:rPr>
          <w:rFonts w:hint="eastAsia" w:ascii="宋体" w:hAnsi="宋体" w:eastAsia="宋体" w:cs="宋体"/>
          <w:snapToGrid w:val="0"/>
          <w:color w:val="auto"/>
          <w:kern w:val="0"/>
          <w:szCs w:val="21"/>
          <w:highlight w:val="none"/>
          <w:lang w:val="en-US" w:eastAsia="zh-CN"/>
        </w:rPr>
        <w:t>设计</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3.1.1.2商务部分（如有）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3.1.1.3技术部分（如有）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3.1.1.4资格审查部分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（四）其他资料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投标人在评标过程中作出的符合法律法规和招标文件规定的澄清确认，构成投标文件的组成部分。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3.1.2  投标人须知前附表规定不接受联合体投标的，或投标人没有组成联合体的，投标文件不包括</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94" w:name="_Toc200513146"/>
      <w:bookmarkStart w:id="695" w:name="_Toc17671"/>
      <w:bookmarkStart w:id="696" w:name="_Toc509218730"/>
      <w:bookmarkStart w:id="697" w:name="_Toc287620705"/>
      <w:bookmarkStart w:id="698" w:name="_Toc75856833"/>
      <w:bookmarkStart w:id="699" w:name="_Toc26558"/>
      <w:bookmarkStart w:id="700" w:name="_Toc13968"/>
      <w:bookmarkStart w:id="701" w:name="_Toc277082572"/>
      <w:bookmarkStart w:id="702" w:name="_Toc224103337"/>
      <w:bookmarkStart w:id="703" w:name="_Toc14985"/>
      <w:bookmarkStart w:id="704" w:name="_Toc24951"/>
      <w:bookmarkStart w:id="705" w:name="_Toc23562"/>
      <w:bookmarkStart w:id="706" w:name="_Toc6167"/>
      <w:bookmarkStart w:id="707" w:name="_Toc11732"/>
      <w:bookmarkStart w:id="708" w:name="_Toc16624"/>
      <w:bookmarkStart w:id="709" w:name="_Toc287607766"/>
      <w:bookmarkStart w:id="710" w:name="_Toc430530455"/>
      <w:r>
        <w:rPr>
          <w:rFonts w:hint="eastAsia" w:ascii="宋体" w:hAnsi="宋体" w:eastAsia="宋体" w:cs="宋体"/>
          <w:b w:val="0"/>
          <w:snapToGrid w:val="0"/>
          <w:color w:val="auto"/>
          <w:sz w:val="24"/>
          <w:szCs w:val="24"/>
          <w:highlight w:val="none"/>
        </w:rPr>
        <w:t>3.2  投标报价</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711" w:name="_Toc287607767"/>
      <w:bookmarkStart w:id="712" w:name="_Toc200513147"/>
      <w:bookmarkStart w:id="713" w:name="_Toc277082573"/>
      <w:bookmarkStart w:id="714" w:name="_Toc509218731"/>
      <w:bookmarkStart w:id="715" w:name="_Toc287620706"/>
      <w:bookmarkStart w:id="716" w:name="_Toc430530456"/>
      <w:bookmarkStart w:id="717" w:name="_Toc224103338"/>
      <w:r>
        <w:rPr>
          <w:rFonts w:hint="eastAsia" w:ascii="宋体" w:hAnsi="宋体" w:eastAsia="宋体" w:cs="宋体"/>
          <w:snapToGrid w:val="0"/>
          <w:color w:val="auto"/>
          <w:kern w:val="0"/>
          <w:szCs w:val="21"/>
          <w:highlight w:val="none"/>
        </w:rPr>
        <w:t>3.2.1投标报价应包括国家规定的增值税税金，除投标人须知前附表另有规定外，增值税税金按一般计税方法计算。投标人应按第六章“投标文件格式”的要求在投标函中进行报价并填写勘察费用清单、设计费用清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3.2.2 投标人应充分了解该项目的总体情况以及影响投标报价的其他要素。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3.2.3</w:t>
      </w:r>
      <w:bookmarkStart w:id="718" w:name="_Toc361508599"/>
      <w:bookmarkEnd w:id="718"/>
      <w:bookmarkStart w:id="719" w:name="_Toc300834964"/>
      <w:bookmarkEnd w:id="719"/>
      <w:bookmarkStart w:id="720" w:name="_Toc384308224"/>
      <w:bookmarkEnd w:id="720"/>
      <w:bookmarkStart w:id="721" w:name="_Toc15242"/>
      <w:bookmarkEnd w:id="721"/>
      <w:bookmarkStart w:id="722" w:name="_Toc352691487"/>
      <w:bookmarkEnd w:id="722"/>
      <w:bookmarkStart w:id="723" w:name="_Toc247527568"/>
      <w:bookmarkEnd w:id="723"/>
      <w:bookmarkStart w:id="724" w:name="_Toc152042319"/>
      <w:bookmarkEnd w:id="724"/>
      <w:bookmarkStart w:id="725" w:name="_Toc144974511"/>
      <w:bookmarkEnd w:id="725"/>
      <w:bookmarkStart w:id="726" w:name="_Toc369531530"/>
      <w:bookmarkEnd w:id="726"/>
      <w:bookmarkStart w:id="727" w:name="_Toc247513967"/>
      <w:bookmarkEnd w:id="727"/>
      <w:bookmarkStart w:id="728" w:name="_Toc152045543"/>
      <w:bookmarkEnd w:id="728"/>
      <w:r>
        <w:rPr>
          <w:rFonts w:hint="eastAsia" w:ascii="宋体" w:hAnsi="宋体" w:eastAsia="宋体" w:cs="宋体"/>
          <w:snapToGrid w:val="0"/>
          <w:color w:val="auto"/>
          <w:kern w:val="0"/>
          <w:szCs w:val="21"/>
          <w:highlight w:val="none"/>
        </w:rPr>
        <w:t xml:space="preserve"> 本项目的报价方式见投标人须知前附表。投标人在投标截止时间前修改投标函中的投标报价总额，应同时修改投标文件“勘察费用清单”“设计费用清单”中的相应报价。此修改须符合本章第4.3款的有关要求。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3.2.4 招标人设有最高投标限价的，投标人的投标报价不得超过最高投标限价，最高投标限价在投标</w:t>
      </w:r>
      <w:bookmarkStart w:id="729" w:name="_Toc152045544"/>
      <w:bookmarkStart w:id="730" w:name="_Toc247513968"/>
      <w:bookmarkStart w:id="731" w:name="_Toc300834965"/>
      <w:bookmarkStart w:id="732" w:name="_Toc384308225"/>
      <w:bookmarkStart w:id="733" w:name="_Toc352691488"/>
      <w:bookmarkStart w:id="734" w:name="_Toc369531531"/>
      <w:bookmarkStart w:id="735" w:name="_Toc361508600"/>
      <w:bookmarkStart w:id="736" w:name="_Toc247527569"/>
      <w:bookmarkStart w:id="737" w:name="_Toc144974512"/>
      <w:bookmarkStart w:id="738" w:name="_Toc10429"/>
      <w:bookmarkStart w:id="739" w:name="_Toc152042320"/>
      <w:r>
        <w:rPr>
          <w:rFonts w:hint="eastAsia" w:ascii="宋体" w:hAnsi="宋体" w:eastAsia="宋体" w:cs="宋体"/>
          <w:snapToGrid w:val="0"/>
          <w:color w:val="auto"/>
          <w:kern w:val="0"/>
          <w:szCs w:val="21"/>
          <w:highlight w:val="none"/>
        </w:rPr>
        <w:t>人须知前附表中载明。</w:t>
      </w:r>
      <w:bookmarkEnd w:id="729"/>
      <w:bookmarkEnd w:id="730"/>
      <w:bookmarkEnd w:id="731"/>
      <w:bookmarkEnd w:id="732"/>
      <w:bookmarkEnd w:id="733"/>
      <w:bookmarkEnd w:id="734"/>
      <w:bookmarkEnd w:id="735"/>
      <w:bookmarkEnd w:id="736"/>
      <w:bookmarkEnd w:id="737"/>
      <w:bookmarkEnd w:id="738"/>
      <w:bookmarkEnd w:id="73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3.2.5 投标报价的其他要求见投标人须知前附表。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40" w:name="_Toc24978"/>
      <w:bookmarkStart w:id="741" w:name="_Toc306"/>
      <w:bookmarkStart w:id="742" w:name="_Toc22326"/>
      <w:bookmarkStart w:id="743" w:name="_Toc10191"/>
      <w:bookmarkStart w:id="744" w:name="_Toc7455"/>
      <w:bookmarkStart w:id="745" w:name="_Toc30786"/>
      <w:bookmarkStart w:id="746" w:name="_Toc31301"/>
      <w:bookmarkStart w:id="747" w:name="_Toc20108"/>
      <w:bookmarkStart w:id="748" w:name="_Toc29255"/>
      <w:bookmarkStart w:id="749" w:name="_Toc75856834"/>
      <w:r>
        <w:rPr>
          <w:rFonts w:hint="eastAsia" w:ascii="宋体" w:hAnsi="宋体" w:eastAsia="宋体" w:cs="宋体"/>
          <w:b w:val="0"/>
          <w:snapToGrid w:val="0"/>
          <w:color w:val="auto"/>
          <w:sz w:val="24"/>
          <w:szCs w:val="24"/>
          <w:highlight w:val="none"/>
        </w:rPr>
        <w:t>3.3  投标有效期</w:t>
      </w:r>
      <w:bookmarkEnd w:id="711"/>
      <w:bookmarkEnd w:id="712"/>
      <w:bookmarkEnd w:id="713"/>
      <w:bookmarkEnd w:id="714"/>
      <w:bookmarkEnd w:id="715"/>
      <w:bookmarkEnd w:id="716"/>
      <w:bookmarkEnd w:id="717"/>
      <w:bookmarkEnd w:id="740"/>
      <w:bookmarkEnd w:id="741"/>
      <w:bookmarkEnd w:id="742"/>
      <w:bookmarkEnd w:id="743"/>
      <w:bookmarkEnd w:id="744"/>
      <w:bookmarkEnd w:id="745"/>
      <w:bookmarkEnd w:id="746"/>
      <w:bookmarkEnd w:id="747"/>
      <w:bookmarkEnd w:id="748"/>
      <w:bookmarkEnd w:id="74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 除投标人须知前附表另有规定外，投标有效期为90天。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3.3.2 在投标有效期内，投标人撤销投标文件的，应承担招标文件和法律规定的责任。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3.3.3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50" w:name="_Toc287607768"/>
      <w:bookmarkStart w:id="751" w:name="_Toc430530457"/>
      <w:bookmarkStart w:id="752" w:name="_Toc287620707"/>
      <w:bookmarkStart w:id="753" w:name="_Toc277082574"/>
      <w:bookmarkStart w:id="754" w:name="_Toc200513148"/>
      <w:bookmarkStart w:id="755" w:name="_Toc509218732"/>
      <w:bookmarkStart w:id="756" w:name="_Toc224103339"/>
      <w:bookmarkStart w:id="757" w:name="_Toc4356"/>
      <w:bookmarkStart w:id="758" w:name="_Toc23534"/>
      <w:bookmarkStart w:id="759" w:name="_Toc6028"/>
      <w:bookmarkStart w:id="760" w:name="_Toc13893"/>
      <w:bookmarkStart w:id="761" w:name="_Toc23229"/>
      <w:bookmarkStart w:id="762" w:name="_Toc20434"/>
      <w:bookmarkStart w:id="763" w:name="_Toc13404"/>
      <w:bookmarkStart w:id="764" w:name="_Toc75856835"/>
      <w:bookmarkStart w:id="765" w:name="_Toc9090"/>
      <w:bookmarkStart w:id="766" w:name="_Toc12571"/>
      <w:r>
        <w:rPr>
          <w:rFonts w:hint="eastAsia" w:ascii="宋体" w:hAnsi="宋体" w:eastAsia="宋体" w:cs="宋体"/>
          <w:b w:val="0"/>
          <w:snapToGrid w:val="0"/>
          <w:color w:val="auto"/>
          <w:sz w:val="24"/>
          <w:szCs w:val="24"/>
          <w:highlight w:val="none"/>
        </w:rPr>
        <w:t>3.4  投标</w:t>
      </w:r>
      <w:bookmarkEnd w:id="750"/>
      <w:bookmarkEnd w:id="751"/>
      <w:bookmarkEnd w:id="752"/>
      <w:bookmarkEnd w:id="753"/>
      <w:bookmarkEnd w:id="754"/>
      <w:bookmarkEnd w:id="755"/>
      <w:bookmarkEnd w:id="756"/>
      <w:r>
        <w:rPr>
          <w:rFonts w:hint="eastAsia" w:ascii="宋体" w:hAnsi="宋体" w:eastAsia="宋体" w:cs="宋体"/>
          <w:b w:val="0"/>
          <w:snapToGrid w:val="0"/>
          <w:color w:val="auto"/>
          <w:sz w:val="24"/>
          <w:szCs w:val="24"/>
          <w:highlight w:val="none"/>
        </w:rPr>
        <w:t>保证金</w:t>
      </w:r>
      <w:bookmarkEnd w:id="757"/>
      <w:bookmarkEnd w:id="758"/>
      <w:bookmarkEnd w:id="759"/>
      <w:bookmarkEnd w:id="760"/>
      <w:bookmarkEnd w:id="761"/>
      <w:bookmarkEnd w:id="762"/>
      <w:bookmarkEnd w:id="763"/>
      <w:bookmarkEnd w:id="764"/>
      <w:bookmarkEnd w:id="765"/>
      <w:bookmarkEnd w:id="76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3.4.2  投标人不按本章第 3.4.1 项要求提交投标保证金的，其投标文件作否决投标处理。</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3.4.3  投标</w:t>
      </w:r>
      <w:r>
        <w:rPr>
          <w:rFonts w:hint="eastAsia" w:ascii="宋体" w:hAnsi="宋体" w:eastAsia="宋体" w:cs="宋体"/>
          <w:snapToGrid w:val="0"/>
          <w:color w:val="auto"/>
          <w:kern w:val="0"/>
          <w:position w:val="-2"/>
          <w:szCs w:val="21"/>
          <w:highlight w:val="none"/>
        </w:rPr>
        <w:t>保证金（投标保函）</w:t>
      </w:r>
      <w:r>
        <w:rPr>
          <w:rFonts w:hint="eastAsia" w:ascii="宋体" w:hAnsi="宋体" w:eastAsia="宋体" w:cs="宋体"/>
          <w:snapToGrid w:val="0"/>
          <w:color w:val="auto"/>
          <w:kern w:val="0"/>
          <w:szCs w:val="21"/>
          <w:highlight w:val="none"/>
        </w:rPr>
        <w:t>退还：见投标人须知前附表</w:t>
      </w:r>
      <w:r>
        <w:rPr>
          <w:rFonts w:hint="eastAsia" w:ascii="宋体" w:hAnsi="宋体" w:eastAsia="宋体" w:cs="宋体"/>
          <w:snapToGrid w:val="0"/>
          <w:color w:val="auto"/>
          <w:kern w:val="0"/>
          <w:position w:val="-2"/>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3.4.4  </w:t>
      </w:r>
      <w:r>
        <w:rPr>
          <w:rFonts w:hint="eastAsia" w:ascii="宋体" w:hAnsi="宋体" w:eastAsia="宋体" w:cs="宋体"/>
          <w:color w:val="auto"/>
          <w:kern w:val="0"/>
          <w:sz w:val="21"/>
          <w:szCs w:val="21"/>
          <w:highlight w:val="none"/>
          <w:lang w:val="en-US" w:eastAsia="zh-CN"/>
        </w:rPr>
        <w:t>有下列情形之一的，投标保证金以现金形式交纳的不予退还，以保函形式交纳的由保函开立人支付保函担保的与投标保证金等额的款项：</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（1）投标人在投标有效期内撤销或修改投标文件；</w:t>
      </w:r>
    </w:p>
    <w:p>
      <w:pPr>
        <w:pageBreakBefore w:val="0"/>
        <w:kinsoku/>
        <w:wordWrap/>
        <w:overflowPunct/>
        <w:topLinePunct w:val="0"/>
        <w:autoSpaceDE w:val="0"/>
        <w:autoSpaceDN w:val="0"/>
        <w:bidi w:val="0"/>
        <w:adjustRightInd w:val="0"/>
        <w:snapToGrid w:val="0"/>
        <w:spacing w:line="360" w:lineRule="auto"/>
        <w:ind w:left="12" w:leftChars="6" w:firstLine="405" w:firstLineChars="193"/>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pageBreakBefore w:val="0"/>
        <w:kinsoku/>
        <w:wordWrap/>
        <w:overflowPunct/>
        <w:topLinePunct w:val="0"/>
        <w:autoSpaceDE w:val="0"/>
        <w:autoSpaceDN w:val="0"/>
        <w:bidi w:val="0"/>
        <w:adjustRightInd w:val="0"/>
        <w:snapToGrid w:val="0"/>
        <w:spacing w:line="360" w:lineRule="auto"/>
        <w:ind w:left="0" w:leftChars="0"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pStyle w:val="5"/>
        <w:keepNext w:val="0"/>
        <w:keepLines w:val="0"/>
        <w:snapToGrid w:val="0"/>
        <w:spacing w:before="0" w:after="0" w:line="360" w:lineRule="auto"/>
        <w:ind w:firstLine="642" w:firstLineChars="200"/>
        <w:rPr>
          <w:rFonts w:hint="eastAsia" w:ascii="宋体" w:hAnsi="宋体" w:eastAsia="宋体" w:cs="宋体"/>
          <w:b w:val="0"/>
          <w:snapToGrid w:val="0"/>
          <w:color w:val="auto"/>
          <w:sz w:val="24"/>
          <w:szCs w:val="24"/>
          <w:highlight w:val="none"/>
        </w:rPr>
      </w:pPr>
      <w:bookmarkStart w:id="767" w:name="_Toc28101"/>
      <w:bookmarkStart w:id="768" w:name="_Toc13172"/>
      <w:bookmarkStart w:id="769" w:name="_Toc6730"/>
      <w:bookmarkStart w:id="770" w:name="_Toc23053"/>
      <w:r>
        <w:rPr>
          <w:rFonts w:hint="eastAsia" w:ascii="宋体" w:hAnsi="宋体" w:eastAsia="宋体" w:cs="宋体"/>
          <w:color w:val="auto"/>
          <w:kern w:val="0"/>
          <w:szCs w:val="21"/>
          <w:highlight w:val="none"/>
        </w:rPr>
        <w:t>（4）法律法规规定的其他情形。</w:t>
      </w:r>
      <w:bookmarkEnd w:id="767"/>
      <w:bookmarkEnd w:id="768"/>
      <w:bookmarkEnd w:id="769"/>
      <w:bookmarkEnd w:id="770"/>
      <w:bookmarkStart w:id="771" w:name="_Toc200513149"/>
      <w:bookmarkStart w:id="772" w:name="_Toc509218733"/>
      <w:bookmarkStart w:id="773" w:name="_Toc277082575"/>
      <w:bookmarkStart w:id="774" w:name="_Toc430530458"/>
      <w:bookmarkStart w:id="775" w:name="_Toc287620708"/>
      <w:bookmarkStart w:id="776" w:name="_Toc20185"/>
      <w:bookmarkStart w:id="777" w:name="_Toc75856836"/>
      <w:bookmarkStart w:id="778" w:name="_Toc16441"/>
      <w:bookmarkStart w:id="779" w:name="_Toc287607769"/>
      <w:bookmarkStart w:id="780" w:name="_Toc28056"/>
      <w:bookmarkStart w:id="781" w:name="_Toc224103340"/>
      <w:bookmarkStart w:id="782" w:name="_Toc4386"/>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83" w:name="_Toc6037"/>
      <w:bookmarkStart w:id="784" w:name="_Toc14550"/>
      <w:bookmarkStart w:id="785" w:name="_Toc28050"/>
      <w:bookmarkStart w:id="786" w:name="_Toc2019"/>
      <w:bookmarkStart w:id="787" w:name="_Toc14131"/>
      <w:r>
        <w:rPr>
          <w:rFonts w:hint="eastAsia" w:ascii="宋体" w:hAnsi="宋体" w:eastAsia="宋体" w:cs="宋体"/>
          <w:b w:val="0"/>
          <w:snapToGrid w:val="0"/>
          <w:color w:val="auto"/>
          <w:sz w:val="24"/>
          <w:szCs w:val="24"/>
          <w:highlight w:val="none"/>
        </w:rPr>
        <w:t>3.5A  资格审查资料</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投标人在编制投标文件时，应按新情况更新或补充其在申请资格预审时提供的资料，以证实其各项资格条件仍能继续满足资格预审文件的要求，具备承担本标段勘察设计的资质条件、能力和信誉。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[提示：适用于已进行资格预审的。]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88" w:name="_Toc179"/>
      <w:bookmarkStart w:id="789" w:name="_Toc287620709"/>
      <w:bookmarkStart w:id="790" w:name="_Toc430530459"/>
      <w:bookmarkStart w:id="791" w:name="_Toc200513150"/>
      <w:bookmarkStart w:id="792" w:name="_Toc28955"/>
      <w:bookmarkStart w:id="793" w:name="_Toc29885"/>
      <w:bookmarkStart w:id="794" w:name="_Toc2002"/>
      <w:bookmarkStart w:id="795" w:name="_Toc21608"/>
      <w:bookmarkStart w:id="796" w:name="_Toc20231"/>
      <w:bookmarkStart w:id="797" w:name="_Toc224103341"/>
      <w:bookmarkStart w:id="798" w:name="_Toc75856837"/>
      <w:bookmarkStart w:id="799" w:name="_Toc509218734"/>
      <w:bookmarkStart w:id="800" w:name="_Toc26089"/>
      <w:bookmarkStart w:id="801" w:name="_Toc277082576"/>
      <w:bookmarkStart w:id="802" w:name="_Toc13269"/>
      <w:bookmarkStart w:id="803" w:name="_Toc287607770"/>
      <w:bookmarkStart w:id="804" w:name="_Toc24083"/>
      <w:r>
        <w:rPr>
          <w:rFonts w:hint="eastAsia" w:ascii="宋体" w:hAnsi="宋体" w:eastAsia="宋体" w:cs="宋体"/>
          <w:b w:val="0"/>
          <w:snapToGrid w:val="0"/>
          <w:color w:val="auto"/>
          <w:sz w:val="24"/>
          <w:szCs w:val="24"/>
          <w:highlight w:val="none"/>
        </w:rPr>
        <w:t>3.5B  资格审查资料</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投标人应附</w:t>
      </w:r>
      <w:r>
        <w:rPr>
          <w:rFonts w:hint="eastAsia" w:ascii="宋体" w:hAnsi="宋体" w:eastAsia="宋体" w:cs="宋体"/>
          <w:color w:val="auto"/>
          <w:kern w:val="0"/>
          <w:szCs w:val="21"/>
          <w:highlight w:val="none"/>
        </w:rPr>
        <w:t>投标人须知前附表第1.4.1项中要求的相关证明材料</w:t>
      </w:r>
      <w:r>
        <w:rPr>
          <w:rFonts w:hint="eastAsia" w:ascii="宋体" w:hAnsi="宋体" w:eastAsia="宋体" w:cs="宋体"/>
          <w:color w:val="auto"/>
          <w:szCs w:val="21"/>
          <w:highlight w:val="none"/>
        </w:rPr>
        <w:t>。</w:t>
      </w:r>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投标人须知前附表规定接受联合体投标的，详见投标人须知前附表联合体投标相关内容。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[提示：适用于未进行资格预审的。]</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05" w:name="_Toc30536"/>
      <w:bookmarkStart w:id="806" w:name="_Toc430530460"/>
      <w:bookmarkStart w:id="807" w:name="_Toc75856838"/>
      <w:bookmarkStart w:id="808" w:name="_Toc287620710"/>
      <w:bookmarkStart w:id="809" w:name="_Toc28061"/>
      <w:bookmarkStart w:id="810" w:name="_Toc23206"/>
      <w:bookmarkStart w:id="811" w:name="_Toc224103342"/>
      <w:bookmarkStart w:id="812" w:name="_Toc200513151"/>
      <w:bookmarkStart w:id="813" w:name="_Toc277082577"/>
      <w:bookmarkStart w:id="814" w:name="_Toc509218735"/>
      <w:bookmarkStart w:id="815" w:name="_Toc7921"/>
      <w:bookmarkStart w:id="816" w:name="_Toc287607771"/>
      <w:bookmarkStart w:id="817" w:name="_Toc18420"/>
      <w:bookmarkStart w:id="818" w:name="_Toc5585"/>
      <w:bookmarkStart w:id="819" w:name="_Toc24394"/>
      <w:bookmarkStart w:id="820" w:name="_Toc31833"/>
      <w:bookmarkStart w:id="821" w:name="_Toc9299"/>
      <w:r>
        <w:rPr>
          <w:rFonts w:hint="eastAsia" w:ascii="宋体" w:hAnsi="宋体" w:eastAsia="宋体" w:cs="宋体"/>
          <w:b w:val="0"/>
          <w:snapToGrid w:val="0"/>
          <w:color w:val="auto"/>
          <w:sz w:val="24"/>
          <w:szCs w:val="24"/>
          <w:highlight w:val="none"/>
        </w:rPr>
        <w:t>3.6  备选投标方案</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3.6.1 除投标人须知前附表规定允许外，投标人不得递交备选投标方案，否则其投标将被否决。</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3.6.3 投标人提供两个或两个以上投标报价，或者在投标文件中提供一个报价，但同时提供两个或两个以上勘察纲要或设计方案的，视为提供备选方案。</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22" w:name="_Toc28645"/>
      <w:bookmarkStart w:id="823" w:name="_Toc14479"/>
      <w:bookmarkStart w:id="824" w:name="_Toc287620711"/>
      <w:bookmarkStart w:id="825" w:name="_Toc16878"/>
      <w:bookmarkStart w:id="826" w:name="_Toc224103343"/>
      <w:bookmarkStart w:id="827" w:name="_Toc277082578"/>
      <w:bookmarkStart w:id="828" w:name="_Toc20432"/>
      <w:bookmarkStart w:id="829" w:name="_Toc32282"/>
      <w:bookmarkStart w:id="830" w:name="_Toc13338"/>
      <w:bookmarkStart w:id="831" w:name="_Toc6121"/>
      <w:bookmarkStart w:id="832" w:name="_Toc200513152"/>
      <w:bookmarkStart w:id="833" w:name="_Toc430530461"/>
      <w:bookmarkStart w:id="834" w:name="_Toc27383"/>
      <w:bookmarkStart w:id="835" w:name="_Toc75856839"/>
      <w:bookmarkStart w:id="836" w:name="_Toc8743"/>
      <w:bookmarkStart w:id="837" w:name="_Toc509218736"/>
      <w:bookmarkStart w:id="838" w:name="_Toc287607772"/>
      <w:r>
        <w:rPr>
          <w:rFonts w:hint="eastAsia" w:ascii="宋体" w:hAnsi="宋体" w:eastAsia="宋体" w:cs="宋体"/>
          <w:b w:val="0"/>
          <w:snapToGrid w:val="0"/>
          <w:color w:val="auto"/>
          <w:sz w:val="24"/>
          <w:szCs w:val="24"/>
          <w:highlight w:val="none"/>
        </w:rPr>
        <w:t>3.7  投标文件的编制</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3.7.2  投标文件应当对招标文件有关勘察设计服务期、投标有效期、发包人要求、招标范围等实质性内容做出响应。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2"/>
          <w:szCs w:val="21"/>
          <w:highlight w:val="none"/>
        </w:rPr>
        <w:t>3.7.3  投标文件的签名盖章要求：按本章投标人须知前附表第3.7.3项执行。</w:t>
      </w:r>
    </w:p>
    <w:p>
      <w:pPr>
        <w:pageBreakBefore w:val="0"/>
        <w:kinsoku/>
        <w:wordWrap/>
        <w:overflowPunct/>
        <w:topLinePunct w:val="0"/>
        <w:autoSpaceDE w:val="0"/>
        <w:autoSpaceDN w:val="0"/>
        <w:bidi w:val="0"/>
        <w:adjustRightInd w:val="0"/>
        <w:snapToGrid w:val="0"/>
        <w:spacing w:line="360" w:lineRule="auto"/>
        <w:ind w:right="-164"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3.7.4  投标文件份数：</w:t>
      </w:r>
      <w:r>
        <w:rPr>
          <w:rFonts w:hint="eastAsia" w:ascii="宋体" w:hAnsi="宋体" w:eastAsia="宋体" w:cs="宋体"/>
          <w:color w:val="auto"/>
          <w:kern w:val="0"/>
          <w:szCs w:val="21"/>
          <w:highlight w:val="none"/>
        </w:rPr>
        <w:t>投标人网上提交加密投标文件一份。</w:t>
      </w:r>
    </w:p>
    <w:p>
      <w:pPr>
        <w:pageBreakBefore w:val="0"/>
        <w:kinsoku/>
        <w:wordWrap/>
        <w:overflowPunct/>
        <w:topLinePunct w:val="0"/>
        <w:autoSpaceDE w:val="0"/>
        <w:autoSpaceDN w:val="0"/>
        <w:bidi w:val="0"/>
        <w:adjustRightInd w:val="0"/>
        <w:snapToGrid w:val="0"/>
        <w:spacing w:line="360" w:lineRule="auto"/>
        <w:ind w:right="-109"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3.7.5  投标文件应按规定格式排版，并编制目录，具体编制要求见投标人须知前附表规定。</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839" w:name="_Toc509218737"/>
      <w:bookmarkStart w:id="840" w:name="_Toc933"/>
      <w:bookmarkStart w:id="841" w:name="_Toc19947"/>
      <w:bookmarkStart w:id="842" w:name="_Toc224103344"/>
      <w:bookmarkStart w:id="843" w:name="_Toc430530462"/>
      <w:bookmarkStart w:id="844" w:name="_Toc75856840"/>
      <w:bookmarkStart w:id="845" w:name="_Toc19895"/>
      <w:bookmarkStart w:id="846" w:name="_Toc32305"/>
      <w:bookmarkStart w:id="847" w:name="_Toc287607773"/>
      <w:bookmarkStart w:id="848" w:name="_Toc13170"/>
      <w:bookmarkStart w:id="849" w:name="_Toc200513153"/>
      <w:bookmarkStart w:id="850" w:name="_Toc277082579"/>
      <w:bookmarkStart w:id="851" w:name="_Toc287620712"/>
      <w:bookmarkStart w:id="852" w:name="_Toc7657"/>
      <w:bookmarkStart w:id="853" w:name="_Toc9403"/>
      <w:bookmarkStart w:id="854" w:name="_Toc19535"/>
      <w:bookmarkStart w:id="855" w:name="_Toc20416"/>
      <w:r>
        <w:rPr>
          <w:rFonts w:hint="eastAsia" w:ascii="宋体" w:hAnsi="宋体" w:eastAsia="宋体" w:cs="宋体"/>
          <w:b w:val="0"/>
          <w:snapToGrid w:val="0"/>
          <w:color w:val="auto"/>
          <w:highlight w:val="none"/>
        </w:rPr>
        <w:t>4.  投标</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56" w:name="_Toc20170"/>
      <w:bookmarkStart w:id="857" w:name="_Toc287620713"/>
      <w:bookmarkStart w:id="858" w:name="_Toc9557"/>
      <w:bookmarkStart w:id="859" w:name="_Toc22480"/>
      <w:bookmarkStart w:id="860" w:name="_Toc75856841"/>
      <w:bookmarkStart w:id="861" w:name="_Toc430530463"/>
      <w:bookmarkStart w:id="862" w:name="_Toc287607774"/>
      <w:bookmarkStart w:id="863" w:name="_Toc28844"/>
      <w:bookmarkStart w:id="864" w:name="_Toc21188"/>
      <w:bookmarkStart w:id="865" w:name="_Toc14975"/>
      <w:bookmarkStart w:id="866" w:name="_Toc200513154"/>
      <w:bookmarkStart w:id="867" w:name="_Toc224103345"/>
      <w:bookmarkStart w:id="868" w:name="_Toc277082580"/>
      <w:bookmarkStart w:id="869" w:name="_Toc450"/>
      <w:bookmarkStart w:id="870" w:name="_Toc30473"/>
      <w:bookmarkStart w:id="871" w:name="_Toc509218738"/>
      <w:bookmarkStart w:id="872" w:name="_Toc8987"/>
      <w:r>
        <w:rPr>
          <w:rFonts w:hint="eastAsia" w:ascii="宋体" w:hAnsi="宋体" w:eastAsia="宋体" w:cs="宋体"/>
          <w:b w:val="0"/>
          <w:snapToGrid w:val="0"/>
          <w:color w:val="auto"/>
          <w:sz w:val="24"/>
          <w:szCs w:val="24"/>
          <w:highlight w:val="none"/>
        </w:rPr>
        <w:t>4.1  投标文件的密封和标记</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873" w:name="_Toc200513155"/>
      <w:r>
        <w:rPr>
          <w:rFonts w:hint="eastAsia" w:ascii="宋体" w:hAnsi="宋体" w:eastAsia="宋体" w:cs="宋体"/>
          <w:snapToGrid w:val="0"/>
          <w:color w:val="auto"/>
          <w:kern w:val="0"/>
          <w:szCs w:val="21"/>
          <w:highlight w:val="none"/>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  投标文件的封套上应写明的内容：见投标人须知前附表。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加密的电子投标文件应按照本章第10.</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项要求制作并加密，未按要求加密的电子投标文件，将无法上传至重庆市电子招投标系统，逾期未完成上传投标文件的，视为撤回投标文件。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投标人如需递交不加密电子投标文件（光盘备份）应单独封装，并在封套的封口处加盖投标人单位法人章。</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74" w:name="_Toc287620714"/>
      <w:bookmarkStart w:id="875" w:name="_Toc277082581"/>
      <w:bookmarkStart w:id="876" w:name="_Toc19907"/>
      <w:bookmarkStart w:id="877" w:name="_Toc5710"/>
      <w:bookmarkStart w:id="878" w:name="_Toc10853"/>
      <w:bookmarkStart w:id="879" w:name="_Toc26367"/>
      <w:bookmarkStart w:id="880" w:name="_Toc32543"/>
      <w:bookmarkStart w:id="881" w:name="_Toc22557"/>
      <w:bookmarkStart w:id="882" w:name="_Toc430530464"/>
      <w:bookmarkStart w:id="883" w:name="_Toc287607775"/>
      <w:bookmarkStart w:id="884" w:name="_Toc509218739"/>
      <w:bookmarkStart w:id="885" w:name="_Toc30741"/>
      <w:bookmarkStart w:id="886" w:name="_Toc75856842"/>
      <w:bookmarkStart w:id="887" w:name="_Toc1489"/>
      <w:bookmarkStart w:id="888" w:name="_Toc224103346"/>
      <w:bookmarkStart w:id="889" w:name="_Toc16622"/>
      <w:r>
        <w:rPr>
          <w:rFonts w:hint="eastAsia" w:ascii="宋体" w:hAnsi="宋体" w:eastAsia="宋体" w:cs="宋体"/>
          <w:b w:val="0"/>
          <w:snapToGrid w:val="0"/>
          <w:color w:val="auto"/>
          <w:sz w:val="24"/>
          <w:szCs w:val="24"/>
          <w:highlight w:val="none"/>
        </w:rPr>
        <w:t>4.2  投标文件的递交</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4.2.1  投标人应在投标人须知前附表第4.2.1项规定的投标截止时间前递交投标文件。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4.2.2  投标人递交投标文件的地点：见投标人须知前附表。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  除投标人须知前附表另有规定外，投标人所递交的投标文件不予退还。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4.2.4  招标人收到投标文件后，由</w:t>
      </w:r>
      <w:r>
        <w:rPr>
          <w:rFonts w:hint="eastAsia" w:ascii="宋体" w:hAnsi="宋体" w:eastAsia="宋体" w:cs="宋体"/>
          <w:color w:val="auto"/>
          <w:szCs w:val="21"/>
          <w:highlight w:val="none"/>
        </w:rPr>
        <w:t>重庆市电子招投标系统</w:t>
      </w:r>
      <w:r>
        <w:rPr>
          <w:rFonts w:hint="eastAsia" w:ascii="宋体" w:hAnsi="宋体" w:eastAsia="宋体" w:cs="宋体"/>
          <w:snapToGrid w:val="0"/>
          <w:color w:val="auto"/>
          <w:kern w:val="0"/>
          <w:szCs w:val="21"/>
          <w:highlight w:val="none"/>
        </w:rPr>
        <w:t>向投标人出具签收凭证。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4.2.5  逾期送达的或者未送达指定地点的投标文件，</w:t>
      </w:r>
      <w:r>
        <w:rPr>
          <w:rFonts w:hint="eastAsia" w:ascii="宋体" w:hAnsi="宋体" w:eastAsia="宋体" w:cs="宋体"/>
          <w:color w:val="auto"/>
          <w:szCs w:val="21"/>
          <w:highlight w:val="none"/>
        </w:rPr>
        <w:t>重庆市电子招投标系统</w:t>
      </w:r>
      <w:r>
        <w:rPr>
          <w:rFonts w:hint="eastAsia" w:ascii="宋体" w:hAnsi="宋体" w:eastAsia="宋体" w:cs="宋体"/>
          <w:color w:val="auto"/>
          <w:highlight w:val="none"/>
        </w:rPr>
        <w:t>将予以拒收</w:t>
      </w:r>
      <w:r>
        <w:rPr>
          <w:rFonts w:hint="eastAsia" w:ascii="宋体" w:hAnsi="宋体" w:eastAsia="宋体" w:cs="宋体"/>
          <w:snapToGrid w:val="0"/>
          <w:color w:val="auto"/>
          <w:kern w:val="0"/>
          <w:szCs w:val="21"/>
          <w:highlight w:val="none"/>
        </w:rPr>
        <w:t>。</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90" w:name="_Toc28002"/>
      <w:bookmarkStart w:id="891" w:name="_Toc430530465"/>
      <w:bookmarkStart w:id="892" w:name="_Toc9900"/>
      <w:bookmarkStart w:id="893" w:name="_Toc287607776"/>
      <w:bookmarkStart w:id="894" w:name="_Toc1833"/>
      <w:bookmarkStart w:id="895" w:name="_Toc18072"/>
      <w:bookmarkStart w:id="896" w:name="_Toc13030"/>
      <w:bookmarkStart w:id="897" w:name="_Toc15765"/>
      <w:bookmarkStart w:id="898" w:name="_Toc16636"/>
      <w:bookmarkStart w:id="899" w:name="_Toc287620715"/>
      <w:bookmarkStart w:id="900" w:name="_Toc509218740"/>
      <w:bookmarkStart w:id="901" w:name="_Toc26793"/>
      <w:bookmarkStart w:id="902" w:name="_Toc75856843"/>
      <w:bookmarkStart w:id="903" w:name="_Toc224103347"/>
      <w:bookmarkStart w:id="904" w:name="_Toc277082582"/>
      <w:bookmarkStart w:id="905" w:name="_Toc31241"/>
      <w:bookmarkStart w:id="906" w:name="_Toc200513156"/>
      <w:r>
        <w:rPr>
          <w:rFonts w:hint="eastAsia" w:ascii="宋体" w:hAnsi="宋体" w:eastAsia="宋体" w:cs="宋体"/>
          <w:b w:val="0"/>
          <w:snapToGrid w:val="0"/>
          <w:color w:val="auto"/>
          <w:sz w:val="24"/>
          <w:szCs w:val="24"/>
          <w:highlight w:val="none"/>
        </w:rPr>
        <w:t>4.3  投标文件的修改与撤回</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4.3.1  在投标人须知前附表第4.2.1项规定的投标截止时间前，投标人可以修改或撤回已递交的投标文件。</w:t>
      </w:r>
      <w:r>
        <w:rPr>
          <w:rFonts w:hint="eastAsia" w:ascii="宋体" w:hAnsi="宋体" w:eastAsia="宋体" w:cs="宋体"/>
          <w:color w:val="auto"/>
          <w:szCs w:val="21"/>
          <w:highlight w:val="none"/>
        </w:rPr>
        <w:t>投标人修改投标文件的，应按照本章第 3.7.3 项的要求重新对投标文件进行电子签章，再按照本章第 4.2 款的要求提交。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4.3.3 投标人撤回投标文件的，招标人自收到投标人书面撤回通知之日起5日内退还已收取的投标保证金。</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907" w:name="_Toc20189"/>
      <w:bookmarkStart w:id="908" w:name="_Toc509218741"/>
      <w:bookmarkStart w:id="909" w:name="_Toc277082583"/>
      <w:bookmarkStart w:id="910" w:name="_Toc25371"/>
      <w:bookmarkStart w:id="911" w:name="_Toc287620716"/>
      <w:bookmarkStart w:id="912" w:name="_Toc22804"/>
      <w:bookmarkStart w:id="913" w:name="_Toc21790"/>
      <w:bookmarkStart w:id="914" w:name="_Toc200513157"/>
      <w:bookmarkStart w:id="915" w:name="_Toc20130"/>
      <w:bookmarkStart w:id="916" w:name="_Toc224103348"/>
      <w:bookmarkStart w:id="917" w:name="_Toc430530466"/>
      <w:bookmarkStart w:id="918" w:name="_Toc8541"/>
      <w:bookmarkStart w:id="919" w:name="_Toc287607777"/>
      <w:bookmarkStart w:id="920" w:name="_Toc29909"/>
      <w:bookmarkStart w:id="921" w:name="_Toc75856844"/>
      <w:bookmarkStart w:id="922" w:name="_Toc25787"/>
      <w:bookmarkStart w:id="923" w:name="_Toc22148"/>
      <w:r>
        <w:rPr>
          <w:rFonts w:hint="eastAsia" w:ascii="宋体" w:hAnsi="宋体" w:eastAsia="宋体" w:cs="宋体"/>
          <w:b w:val="0"/>
          <w:snapToGrid w:val="0"/>
          <w:color w:val="auto"/>
          <w:highlight w:val="none"/>
        </w:rPr>
        <w:t>5.  开标</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24" w:name="_Toc31796"/>
      <w:bookmarkStart w:id="925" w:name="_Toc509218742"/>
      <w:bookmarkStart w:id="926" w:name="_Toc18961"/>
      <w:bookmarkStart w:id="927" w:name="_Toc32006"/>
      <w:bookmarkStart w:id="928" w:name="_Toc14238"/>
      <w:bookmarkStart w:id="929" w:name="_Toc30619"/>
      <w:bookmarkStart w:id="930" w:name="_Toc287620717"/>
      <w:bookmarkStart w:id="931" w:name="_Toc287607778"/>
      <w:bookmarkStart w:id="932" w:name="_Toc75856845"/>
      <w:bookmarkStart w:id="933" w:name="_Toc430530467"/>
      <w:bookmarkStart w:id="934" w:name="_Toc277082584"/>
      <w:bookmarkStart w:id="935" w:name="_Toc224103349"/>
      <w:bookmarkStart w:id="936" w:name="_Toc12814"/>
      <w:bookmarkStart w:id="937" w:name="_Toc27046"/>
      <w:bookmarkStart w:id="938" w:name="_Toc200513158"/>
      <w:bookmarkStart w:id="939" w:name="_Toc28113"/>
      <w:bookmarkStart w:id="940" w:name="_Toc12911"/>
      <w:r>
        <w:rPr>
          <w:rFonts w:hint="eastAsia" w:ascii="宋体" w:hAnsi="宋体" w:eastAsia="宋体" w:cs="宋体"/>
          <w:b w:val="0"/>
          <w:snapToGrid w:val="0"/>
          <w:color w:val="auto"/>
          <w:sz w:val="24"/>
          <w:szCs w:val="24"/>
          <w:highlight w:val="none"/>
        </w:rPr>
        <w:t>5.1  开标时间和地点</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  招标人在投标人须知前附表第 4.2.1 项规定的投标截止时间（开标时间）和投标人须知前附表规定的地点公开开标，并邀请所有投标人的法定代表人或其委托代理人准时参加。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  投标人在投标人须知前附表第 5.1.2 项规定的解密时间内在线或到开标现场完成投标文件解密工作。</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41" w:name="_Toc75856846"/>
      <w:bookmarkStart w:id="942" w:name="_Toc25166"/>
      <w:bookmarkStart w:id="943" w:name="_Toc200513159"/>
      <w:bookmarkStart w:id="944" w:name="_Toc224103350"/>
      <w:bookmarkStart w:id="945" w:name="_Toc430530468"/>
      <w:bookmarkStart w:id="946" w:name="_Toc509218743"/>
      <w:bookmarkStart w:id="947" w:name="_Toc20532"/>
      <w:bookmarkStart w:id="948" w:name="_Toc21274"/>
      <w:bookmarkStart w:id="949" w:name="_Toc8128"/>
      <w:bookmarkStart w:id="950" w:name="_Toc8640"/>
      <w:bookmarkStart w:id="951" w:name="_Toc287620718"/>
      <w:bookmarkStart w:id="952" w:name="_Toc17902"/>
      <w:bookmarkStart w:id="953" w:name="_Toc287607779"/>
      <w:bookmarkStart w:id="954" w:name="_Toc29687"/>
      <w:bookmarkStart w:id="955" w:name="_Toc17606"/>
      <w:bookmarkStart w:id="956" w:name="_Toc277082585"/>
      <w:bookmarkStart w:id="957" w:name="_Toc14608"/>
      <w:r>
        <w:rPr>
          <w:rFonts w:hint="eastAsia" w:ascii="宋体" w:hAnsi="宋体" w:eastAsia="宋体" w:cs="宋体"/>
          <w:b w:val="0"/>
          <w:snapToGrid w:val="0"/>
          <w:color w:val="auto"/>
          <w:sz w:val="24"/>
          <w:szCs w:val="24"/>
          <w:highlight w:val="none"/>
        </w:rPr>
        <w:t>5.2  开标程序</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Cs w:val="21"/>
          <w:highlight w:val="none"/>
        </w:rPr>
      </w:pPr>
      <w:bookmarkStart w:id="958" w:name="_Toc277082586"/>
      <w:bookmarkStart w:id="959" w:name="_Toc287620719"/>
      <w:bookmarkStart w:id="960" w:name="_Toc224103351"/>
      <w:bookmarkStart w:id="961" w:name="_Toc287607780"/>
      <w:bookmarkStart w:id="962" w:name="_Toc200513160"/>
      <w:r>
        <w:rPr>
          <w:rFonts w:hint="eastAsia" w:ascii="宋体" w:hAnsi="宋体" w:eastAsia="宋体" w:cs="宋体"/>
          <w:color w:val="auto"/>
          <w:szCs w:val="21"/>
          <w:highlight w:val="none"/>
        </w:rPr>
        <w:t>详见投标人须知前附表第5.2款开标程序。</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63" w:name="_Toc16705"/>
      <w:bookmarkStart w:id="964" w:name="_Toc75856847"/>
      <w:bookmarkStart w:id="965" w:name="_Toc7157"/>
      <w:bookmarkStart w:id="966" w:name="_Toc2944"/>
      <w:bookmarkStart w:id="967" w:name="_Toc11439"/>
      <w:bookmarkStart w:id="968" w:name="_Toc24704"/>
      <w:bookmarkStart w:id="969" w:name="_Toc19082"/>
      <w:bookmarkStart w:id="970" w:name="_Toc18330"/>
      <w:bookmarkStart w:id="971" w:name="_Toc28148"/>
      <w:bookmarkStart w:id="972" w:name="_Toc32767"/>
      <w:r>
        <w:rPr>
          <w:rFonts w:hint="eastAsia" w:ascii="宋体" w:hAnsi="宋体" w:eastAsia="宋体" w:cs="宋体"/>
          <w:b w:val="0"/>
          <w:snapToGrid w:val="0"/>
          <w:color w:val="auto"/>
          <w:sz w:val="24"/>
          <w:szCs w:val="24"/>
          <w:highlight w:val="none"/>
        </w:rPr>
        <w:t>5.3  开标异议</w:t>
      </w:r>
      <w:bookmarkEnd w:id="963"/>
      <w:bookmarkEnd w:id="964"/>
      <w:bookmarkEnd w:id="965"/>
      <w:bookmarkEnd w:id="966"/>
      <w:bookmarkEnd w:id="967"/>
      <w:bookmarkEnd w:id="968"/>
      <w:bookmarkEnd w:id="969"/>
      <w:bookmarkEnd w:id="970"/>
      <w:bookmarkEnd w:id="971"/>
      <w:bookmarkEnd w:id="97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对开标有异议的，应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973" w:name="_Toc2537"/>
      <w:bookmarkStart w:id="974" w:name="_Toc430530469"/>
      <w:bookmarkStart w:id="975" w:name="_Toc29725"/>
      <w:bookmarkStart w:id="976" w:name="_Toc509218744"/>
      <w:bookmarkStart w:id="977" w:name="_Toc29951"/>
      <w:bookmarkStart w:id="978" w:name="_Toc30319"/>
      <w:bookmarkStart w:id="979" w:name="_Toc26878"/>
      <w:bookmarkStart w:id="980" w:name="_Toc16956"/>
      <w:bookmarkStart w:id="981" w:name="_Toc9903"/>
      <w:bookmarkStart w:id="982" w:name="_Toc75856848"/>
      <w:bookmarkStart w:id="983" w:name="_Toc24718"/>
      <w:bookmarkStart w:id="984" w:name="_Toc3983"/>
      <w:r>
        <w:rPr>
          <w:rFonts w:hint="eastAsia" w:ascii="宋体" w:hAnsi="宋体" w:eastAsia="宋体" w:cs="宋体"/>
          <w:b w:val="0"/>
          <w:snapToGrid w:val="0"/>
          <w:color w:val="auto"/>
          <w:highlight w:val="none"/>
        </w:rPr>
        <w:t>6.  评标</w:t>
      </w:r>
      <w:bookmarkEnd w:id="958"/>
      <w:bookmarkEnd w:id="959"/>
      <w:bookmarkEnd w:id="960"/>
      <w:bookmarkEnd w:id="961"/>
      <w:bookmarkEnd w:id="962"/>
      <w:bookmarkEnd w:id="973"/>
      <w:bookmarkEnd w:id="974"/>
      <w:bookmarkEnd w:id="975"/>
      <w:bookmarkEnd w:id="976"/>
      <w:bookmarkEnd w:id="977"/>
      <w:bookmarkEnd w:id="978"/>
      <w:bookmarkEnd w:id="979"/>
      <w:bookmarkEnd w:id="980"/>
      <w:bookmarkEnd w:id="981"/>
      <w:bookmarkEnd w:id="982"/>
      <w:bookmarkEnd w:id="983"/>
      <w:bookmarkEnd w:id="984"/>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85" w:name="_Toc75856849"/>
      <w:bookmarkStart w:id="986" w:name="_Toc430530470"/>
      <w:bookmarkStart w:id="987" w:name="_Toc32113"/>
      <w:bookmarkStart w:id="988" w:name="_Toc509218745"/>
      <w:bookmarkStart w:id="989" w:name="_Toc287620720"/>
      <w:bookmarkStart w:id="990" w:name="_Toc200513161"/>
      <w:bookmarkStart w:id="991" w:name="_Toc224103352"/>
      <w:bookmarkStart w:id="992" w:name="_Toc17440"/>
      <w:bookmarkStart w:id="993" w:name="_Toc27880"/>
      <w:bookmarkStart w:id="994" w:name="_Toc2529"/>
      <w:bookmarkStart w:id="995" w:name="_Toc287607781"/>
      <w:bookmarkStart w:id="996" w:name="_Toc16646"/>
      <w:bookmarkStart w:id="997" w:name="_Toc17335"/>
      <w:bookmarkStart w:id="998" w:name="_Toc9108"/>
      <w:bookmarkStart w:id="999" w:name="_Toc24134"/>
      <w:bookmarkStart w:id="1000" w:name="_Toc277082587"/>
      <w:bookmarkStart w:id="1001" w:name="_Toc16440"/>
      <w:r>
        <w:rPr>
          <w:rFonts w:hint="eastAsia" w:ascii="宋体" w:hAnsi="宋体" w:eastAsia="宋体" w:cs="宋体"/>
          <w:b w:val="0"/>
          <w:snapToGrid w:val="0"/>
          <w:color w:val="auto"/>
          <w:sz w:val="24"/>
          <w:szCs w:val="24"/>
          <w:highlight w:val="none"/>
        </w:rPr>
        <w:t>6.1  评标委员会</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Cs w:val="21"/>
          <w:highlight w:val="none"/>
        </w:rPr>
      </w:pPr>
      <w:r>
        <w:rPr>
          <w:rFonts w:hint="eastAsia" w:ascii="宋体" w:hAnsi="宋体" w:eastAsia="宋体" w:cs="宋体"/>
          <w:snapToGrid w:val="0"/>
          <w:color w:val="auto"/>
          <w:kern w:val="0"/>
          <w:szCs w:val="21"/>
          <w:highlight w:val="none"/>
        </w:rPr>
        <w:t xml:space="preserve">6.1.1  </w:t>
      </w:r>
      <w:r>
        <w:rPr>
          <w:rFonts w:hint="eastAsia" w:ascii="宋体" w:hAnsi="宋体" w:eastAsia="宋体" w:cs="宋体"/>
          <w:color w:val="auto"/>
          <w:highlight w:val="none"/>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6.1.2  评标委员会成员有下列情形之一的，应当回避：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（1）投标人或投标人的主要负责人的近亲属；</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（2）项目主管部门或者项目行政监督部门的人员；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（3）与投标人有经济利益关系，可能影响对投标公正评审的；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（4）曾因在招标、评标以及其他与招标投标有关活动中从事违法行为而受过行政处罚或刑事处罚的；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（5）与投标人有其他利害关系。</w:t>
      </w:r>
    </w:p>
    <w:p>
      <w:pPr>
        <w:pStyle w:val="106"/>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02" w:name="_Toc277082588"/>
      <w:bookmarkStart w:id="1003" w:name="_Toc11795"/>
      <w:bookmarkStart w:id="1004" w:name="_Toc287620721"/>
      <w:bookmarkStart w:id="1005" w:name="_Toc26591"/>
      <w:bookmarkStart w:id="1006" w:name="_Toc75856850"/>
      <w:bookmarkStart w:id="1007" w:name="_Toc27225"/>
      <w:bookmarkStart w:id="1008" w:name="_Toc287607782"/>
      <w:bookmarkStart w:id="1009" w:name="_Toc430530471"/>
      <w:bookmarkStart w:id="1010" w:name="_Toc220"/>
      <w:bookmarkStart w:id="1011" w:name="_Toc28615"/>
      <w:bookmarkStart w:id="1012" w:name="_Toc22585"/>
      <w:bookmarkStart w:id="1013" w:name="_Toc25976"/>
      <w:bookmarkStart w:id="1014" w:name="_Toc509218746"/>
      <w:bookmarkStart w:id="1015" w:name="_Toc2940"/>
      <w:bookmarkStart w:id="1016" w:name="_Toc224103353"/>
      <w:bookmarkStart w:id="1017" w:name="_Toc200513162"/>
      <w:bookmarkStart w:id="1018" w:name="_Toc24246"/>
      <w:r>
        <w:rPr>
          <w:rFonts w:hint="eastAsia" w:ascii="宋体" w:hAnsi="宋体" w:eastAsia="宋体" w:cs="宋体"/>
          <w:b w:val="0"/>
          <w:snapToGrid w:val="0"/>
          <w:color w:val="auto"/>
          <w:sz w:val="24"/>
          <w:szCs w:val="24"/>
          <w:highlight w:val="none"/>
        </w:rPr>
        <w:t>6.2  评标原则</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评标活动遵循公平、公正、科学和择优的原则。</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19" w:name="_Toc15541"/>
      <w:bookmarkStart w:id="1020" w:name="_Toc9021"/>
      <w:bookmarkStart w:id="1021" w:name="_Toc23307"/>
      <w:bookmarkStart w:id="1022" w:name="_Toc1462"/>
      <w:bookmarkStart w:id="1023" w:name="_Toc509218747"/>
      <w:bookmarkStart w:id="1024" w:name="_Toc23848"/>
      <w:bookmarkStart w:id="1025" w:name="_Toc75856851"/>
      <w:bookmarkStart w:id="1026" w:name="_Toc430530472"/>
      <w:bookmarkStart w:id="1027" w:name="_Toc224103354"/>
      <w:bookmarkStart w:id="1028" w:name="_Toc13390"/>
      <w:bookmarkStart w:id="1029" w:name="_Toc277082589"/>
      <w:bookmarkStart w:id="1030" w:name="_Toc200513163"/>
      <w:bookmarkStart w:id="1031" w:name="_Toc10948"/>
      <w:bookmarkStart w:id="1032" w:name="_Toc287607783"/>
      <w:bookmarkStart w:id="1033" w:name="_Toc24791"/>
      <w:bookmarkStart w:id="1034" w:name="_Toc7283"/>
      <w:bookmarkStart w:id="1035" w:name="_Toc287620722"/>
      <w:r>
        <w:rPr>
          <w:rFonts w:hint="eastAsia" w:ascii="宋体" w:hAnsi="宋体" w:eastAsia="宋体" w:cs="宋体"/>
          <w:b w:val="0"/>
          <w:snapToGrid w:val="0"/>
          <w:color w:val="auto"/>
          <w:sz w:val="24"/>
          <w:szCs w:val="24"/>
          <w:highlight w:val="none"/>
        </w:rPr>
        <w:t>6.3  评标</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6.3.1评标委员会按照第三章“评标办法”规定的方法、评审因素、标准和程序对投标文件进行评审。第三章“评标办法”没有规定的方法、评审因素和标准，不作为评标依据。</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6.3.2评标完成后，评标委员会应当向招标人提交书面评标报告和中标候选人名单。评标委员会推荐中标</w:t>
      </w:r>
      <w:bookmarkStart w:id="1036" w:name="_Toc352691502"/>
      <w:bookmarkStart w:id="1037" w:name="_Toc247527583"/>
      <w:bookmarkStart w:id="1038" w:name="_Toc361508615"/>
      <w:bookmarkStart w:id="1039" w:name="_Toc12259"/>
      <w:bookmarkStart w:id="1040" w:name="_Toc152045558"/>
      <w:bookmarkStart w:id="1041" w:name="_Toc369531546"/>
      <w:bookmarkStart w:id="1042" w:name="_Toc144974526"/>
      <w:bookmarkStart w:id="1043" w:name="_Toc152042334"/>
      <w:bookmarkStart w:id="1044" w:name="_Toc247513982"/>
      <w:bookmarkStart w:id="1045" w:name="_Toc384308240"/>
      <w:bookmarkStart w:id="1046" w:name="_Toc300834979"/>
      <w:r>
        <w:rPr>
          <w:rFonts w:hint="eastAsia" w:ascii="宋体" w:hAnsi="宋体" w:eastAsia="宋体" w:cs="宋体"/>
          <w:snapToGrid w:val="0"/>
          <w:color w:val="auto"/>
          <w:kern w:val="0"/>
          <w:szCs w:val="21"/>
          <w:highlight w:val="none"/>
        </w:rPr>
        <w:t>候选人的人数见投标人须知前附</w:t>
      </w:r>
      <w:bookmarkEnd w:id="1036"/>
      <w:bookmarkEnd w:id="1037"/>
      <w:bookmarkEnd w:id="1038"/>
      <w:bookmarkEnd w:id="1039"/>
      <w:bookmarkEnd w:id="1040"/>
      <w:bookmarkEnd w:id="1041"/>
      <w:bookmarkEnd w:id="1042"/>
      <w:bookmarkEnd w:id="1043"/>
      <w:bookmarkEnd w:id="1044"/>
      <w:bookmarkEnd w:id="1045"/>
      <w:bookmarkEnd w:id="1046"/>
      <w:r>
        <w:rPr>
          <w:rFonts w:hint="eastAsia" w:ascii="宋体" w:hAnsi="宋体" w:eastAsia="宋体" w:cs="宋体"/>
          <w:snapToGrid w:val="0"/>
          <w:color w:val="auto"/>
          <w:kern w:val="0"/>
          <w:szCs w:val="21"/>
          <w:highlight w:val="none"/>
        </w:rPr>
        <w:t>表。</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szCs w:val="20"/>
          <w:highlight w:val="none"/>
        </w:rPr>
      </w:pPr>
      <w:bookmarkStart w:id="1047" w:name="_Toc24506"/>
      <w:bookmarkStart w:id="1048" w:name="_Toc25374"/>
      <w:bookmarkStart w:id="1049" w:name="_Toc8308"/>
      <w:bookmarkStart w:id="1050" w:name="_Toc75856852"/>
      <w:bookmarkStart w:id="1051" w:name="_Toc492300393"/>
      <w:bookmarkStart w:id="1052" w:name="_Toc29619"/>
      <w:bookmarkStart w:id="1053" w:name="_Toc2027"/>
      <w:bookmarkStart w:id="1054" w:name="_Toc24222"/>
      <w:bookmarkStart w:id="1055" w:name="_Toc19629"/>
      <w:bookmarkStart w:id="1056" w:name="_Toc14104"/>
      <w:bookmarkStart w:id="1057" w:name="_Toc1098"/>
      <w:bookmarkStart w:id="1058" w:name="_Toc287620723"/>
      <w:bookmarkStart w:id="1059" w:name="_Toc287607784"/>
      <w:bookmarkStart w:id="1060" w:name="_Toc509218748"/>
      <w:bookmarkStart w:id="1061" w:name="_Toc430530473"/>
      <w:bookmarkStart w:id="1062" w:name="_Toc277082590"/>
      <w:bookmarkStart w:id="1063" w:name="_Toc200513164"/>
      <w:bookmarkStart w:id="1064" w:name="_Toc224103355"/>
      <w:r>
        <w:rPr>
          <w:rFonts w:hint="eastAsia" w:ascii="宋体" w:hAnsi="宋体" w:eastAsia="宋体" w:cs="宋体"/>
          <w:b w:val="0"/>
          <w:snapToGrid w:val="0"/>
          <w:color w:val="auto"/>
          <w:szCs w:val="20"/>
          <w:highlight w:val="none"/>
        </w:rPr>
        <w:t>7. 合同授予</w:t>
      </w:r>
      <w:bookmarkEnd w:id="1047"/>
      <w:bookmarkEnd w:id="1048"/>
      <w:bookmarkEnd w:id="1049"/>
      <w:bookmarkEnd w:id="1050"/>
      <w:bookmarkEnd w:id="1051"/>
      <w:bookmarkEnd w:id="1052"/>
      <w:bookmarkEnd w:id="1053"/>
      <w:bookmarkEnd w:id="1054"/>
      <w:bookmarkEnd w:id="1055"/>
      <w:bookmarkEnd w:id="1056"/>
      <w:bookmarkEnd w:id="1057"/>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065" w:name="_Toc75856853"/>
      <w:bookmarkStart w:id="1066" w:name="_Toc472"/>
      <w:bookmarkStart w:id="1067" w:name="_Toc18017"/>
      <w:bookmarkStart w:id="1068" w:name="_Toc13412"/>
      <w:bookmarkStart w:id="1069" w:name="_Toc492300394"/>
      <w:bookmarkStart w:id="1070" w:name="_Toc4447"/>
      <w:bookmarkStart w:id="1071" w:name="_Toc29042"/>
      <w:bookmarkStart w:id="1072" w:name="_Toc22077"/>
      <w:bookmarkStart w:id="1073" w:name="_Toc29142"/>
      <w:bookmarkStart w:id="1074" w:name="_Toc8440"/>
      <w:bookmarkStart w:id="1075" w:name="_Toc31794"/>
      <w:r>
        <w:rPr>
          <w:rFonts w:hint="eastAsia" w:ascii="宋体" w:hAnsi="宋体" w:eastAsia="宋体" w:cs="宋体"/>
          <w:b w:val="0"/>
          <w:snapToGrid w:val="0"/>
          <w:color w:val="auto"/>
          <w:sz w:val="24"/>
          <w:szCs w:val="24"/>
          <w:highlight w:val="none"/>
        </w:rPr>
        <w:t>7.1 中标候选人公示</w:t>
      </w:r>
      <w:bookmarkEnd w:id="1065"/>
      <w:bookmarkEnd w:id="1066"/>
      <w:bookmarkEnd w:id="1067"/>
      <w:bookmarkEnd w:id="1068"/>
      <w:bookmarkEnd w:id="1069"/>
      <w:bookmarkEnd w:id="1070"/>
      <w:bookmarkEnd w:id="1071"/>
      <w:bookmarkEnd w:id="1072"/>
      <w:bookmarkEnd w:id="1073"/>
      <w:bookmarkEnd w:id="1074"/>
      <w:bookmarkEnd w:id="107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招标人在收到评标报告之日起3日内，按照投标人须知前附表规定的公示媒介和期限公示中标候选人，公示期不得少于3天。</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076" w:name="_Toc22739"/>
      <w:bookmarkStart w:id="1077" w:name="_Toc13780"/>
      <w:bookmarkStart w:id="1078" w:name="_Toc4244"/>
      <w:bookmarkStart w:id="1079" w:name="_Toc492300395"/>
      <w:bookmarkStart w:id="1080" w:name="_Toc22495"/>
      <w:bookmarkStart w:id="1081" w:name="_Toc24276"/>
      <w:bookmarkStart w:id="1082" w:name="_Toc15911"/>
      <w:bookmarkStart w:id="1083" w:name="_Toc7597"/>
      <w:bookmarkStart w:id="1084" w:name="_Toc6090"/>
      <w:bookmarkStart w:id="1085" w:name="_Toc75856854"/>
      <w:bookmarkStart w:id="1086" w:name="_Toc2674"/>
      <w:r>
        <w:rPr>
          <w:rFonts w:hint="eastAsia" w:ascii="宋体" w:hAnsi="宋体" w:eastAsia="宋体" w:cs="宋体"/>
          <w:b w:val="0"/>
          <w:snapToGrid w:val="0"/>
          <w:color w:val="auto"/>
          <w:sz w:val="24"/>
          <w:szCs w:val="24"/>
          <w:highlight w:val="none"/>
        </w:rPr>
        <w:t>7.2 评标结果异议</w:t>
      </w:r>
      <w:bookmarkEnd w:id="1076"/>
      <w:bookmarkEnd w:id="1077"/>
      <w:bookmarkEnd w:id="1078"/>
      <w:bookmarkEnd w:id="1079"/>
      <w:bookmarkEnd w:id="1080"/>
      <w:bookmarkEnd w:id="1081"/>
      <w:bookmarkEnd w:id="1082"/>
      <w:bookmarkEnd w:id="1083"/>
      <w:bookmarkEnd w:id="1084"/>
      <w:bookmarkEnd w:id="1085"/>
      <w:bookmarkEnd w:id="108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投标人或者其他利</w:t>
      </w:r>
      <w:bookmarkStart w:id="1087" w:name="_Toc152042337"/>
      <w:bookmarkStart w:id="1088" w:name="_Toc152045561"/>
      <w:bookmarkStart w:id="1089" w:name="_Toc361508618"/>
      <w:bookmarkStart w:id="1090" w:name="_Toc384308243"/>
      <w:bookmarkStart w:id="1091" w:name="_Toc144974529"/>
      <w:bookmarkStart w:id="1092" w:name="_Toc247527586"/>
      <w:bookmarkStart w:id="1093" w:name="_Toc300834982"/>
      <w:bookmarkStart w:id="1094" w:name="_Toc30095"/>
      <w:bookmarkStart w:id="1095" w:name="_Toc369531549"/>
      <w:bookmarkStart w:id="1096" w:name="_Toc352691505"/>
      <w:bookmarkStart w:id="1097" w:name="_Toc247513985"/>
      <w:r>
        <w:rPr>
          <w:rFonts w:hint="eastAsia" w:ascii="宋体" w:hAnsi="宋体" w:eastAsia="宋体" w:cs="宋体"/>
          <w:snapToGrid w:val="0"/>
          <w:color w:val="auto"/>
          <w:kern w:val="0"/>
          <w:szCs w:val="21"/>
          <w:highlight w:val="none"/>
        </w:rPr>
        <w:t>害关系人对评标结</w:t>
      </w:r>
      <w:bookmarkEnd w:id="1087"/>
      <w:bookmarkEnd w:id="1088"/>
      <w:bookmarkEnd w:id="1089"/>
      <w:bookmarkEnd w:id="1090"/>
      <w:bookmarkEnd w:id="1091"/>
      <w:bookmarkEnd w:id="1092"/>
      <w:bookmarkEnd w:id="1093"/>
      <w:bookmarkEnd w:id="1094"/>
      <w:bookmarkEnd w:id="1095"/>
      <w:bookmarkEnd w:id="1096"/>
      <w:bookmarkEnd w:id="1097"/>
      <w:r>
        <w:rPr>
          <w:rFonts w:hint="eastAsia" w:ascii="宋体" w:hAnsi="宋体" w:eastAsia="宋体" w:cs="宋体"/>
          <w:snapToGrid w:val="0"/>
          <w:color w:val="auto"/>
          <w:kern w:val="0"/>
          <w:szCs w:val="21"/>
          <w:highlight w:val="none"/>
        </w:rPr>
        <w:t>果有异议的，应当在中标候选人公示期间提出。招标人将在收到异议之日起3日内作出答复；作出答复前，将暂停招标投标活动。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098" w:name="_Toc16769"/>
      <w:bookmarkStart w:id="1099" w:name="_Toc75856855"/>
      <w:bookmarkStart w:id="1100" w:name="_Toc6868"/>
      <w:bookmarkStart w:id="1101" w:name="_Toc24664"/>
      <w:bookmarkStart w:id="1102" w:name="_Toc19912"/>
      <w:bookmarkStart w:id="1103" w:name="_Toc20629"/>
      <w:bookmarkStart w:id="1104" w:name="_Toc492300396"/>
      <w:bookmarkStart w:id="1105" w:name="_Toc28855"/>
      <w:bookmarkStart w:id="1106" w:name="_Toc16201"/>
      <w:bookmarkStart w:id="1107" w:name="_Toc32711"/>
      <w:bookmarkStart w:id="1108" w:name="_Toc25844"/>
      <w:r>
        <w:rPr>
          <w:rFonts w:hint="eastAsia" w:ascii="宋体" w:hAnsi="宋体" w:eastAsia="宋体" w:cs="宋体"/>
          <w:b w:val="0"/>
          <w:snapToGrid w:val="0"/>
          <w:color w:val="auto"/>
          <w:sz w:val="24"/>
          <w:szCs w:val="24"/>
          <w:highlight w:val="none"/>
        </w:rPr>
        <w:t>7.3 中标候选人履约能力审查</w:t>
      </w:r>
      <w:bookmarkEnd w:id="1098"/>
      <w:bookmarkEnd w:id="1099"/>
      <w:bookmarkEnd w:id="1100"/>
      <w:bookmarkEnd w:id="1101"/>
      <w:bookmarkEnd w:id="1102"/>
      <w:bookmarkEnd w:id="1103"/>
      <w:bookmarkEnd w:id="1104"/>
      <w:bookmarkEnd w:id="1105"/>
      <w:bookmarkEnd w:id="1106"/>
      <w:bookmarkEnd w:id="1107"/>
      <w:bookmarkEnd w:id="110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109" w:name="_Toc75856856"/>
      <w:bookmarkStart w:id="1110" w:name="_Toc17223"/>
      <w:bookmarkStart w:id="1111" w:name="_Toc18631"/>
      <w:bookmarkStart w:id="1112" w:name="_Toc8747"/>
      <w:bookmarkStart w:id="1113" w:name="_Toc12530"/>
      <w:bookmarkStart w:id="1114" w:name="_Toc8934"/>
      <w:bookmarkStart w:id="1115" w:name="_Toc492300397"/>
      <w:bookmarkStart w:id="1116" w:name="_Toc23712"/>
      <w:bookmarkStart w:id="1117" w:name="_Toc12230"/>
      <w:bookmarkStart w:id="1118" w:name="_Toc20675"/>
      <w:bookmarkStart w:id="1119" w:name="_Toc26040"/>
      <w:r>
        <w:rPr>
          <w:rFonts w:hint="eastAsia" w:ascii="宋体" w:hAnsi="宋体" w:eastAsia="宋体" w:cs="宋体"/>
          <w:b w:val="0"/>
          <w:snapToGrid w:val="0"/>
          <w:color w:val="auto"/>
          <w:sz w:val="24"/>
          <w:szCs w:val="24"/>
          <w:highlight w:val="none"/>
        </w:rPr>
        <w:t>7.4 定标</w:t>
      </w:r>
      <w:bookmarkEnd w:id="1109"/>
      <w:bookmarkEnd w:id="1110"/>
      <w:bookmarkEnd w:id="1111"/>
      <w:bookmarkEnd w:id="1112"/>
      <w:bookmarkEnd w:id="1113"/>
      <w:bookmarkEnd w:id="1114"/>
      <w:bookmarkEnd w:id="1115"/>
      <w:bookmarkEnd w:id="1116"/>
      <w:bookmarkEnd w:id="1117"/>
      <w:bookmarkEnd w:id="1118"/>
      <w:bookmarkEnd w:id="111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按照投标人须知前附表的规定，招标人或招标人授权的评标委员会依法确定中标人。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120" w:name="_Toc25361"/>
      <w:bookmarkStart w:id="1121" w:name="_Toc6564"/>
      <w:bookmarkStart w:id="1122" w:name="_Toc32695"/>
      <w:bookmarkStart w:id="1123" w:name="_Toc25515"/>
      <w:bookmarkStart w:id="1124" w:name="_Toc22294"/>
      <w:bookmarkStart w:id="1125" w:name="_Toc2699"/>
      <w:bookmarkStart w:id="1126" w:name="_Toc492300398"/>
      <w:bookmarkStart w:id="1127" w:name="_Toc9506"/>
      <w:bookmarkStart w:id="1128" w:name="_Toc18802"/>
      <w:bookmarkStart w:id="1129" w:name="_Toc75856857"/>
      <w:bookmarkStart w:id="1130" w:name="_Toc3101"/>
      <w:r>
        <w:rPr>
          <w:rFonts w:hint="eastAsia" w:ascii="宋体" w:hAnsi="宋体" w:eastAsia="宋体" w:cs="宋体"/>
          <w:b w:val="0"/>
          <w:snapToGrid w:val="0"/>
          <w:color w:val="auto"/>
          <w:sz w:val="24"/>
          <w:szCs w:val="24"/>
          <w:highlight w:val="none"/>
        </w:rPr>
        <w:t>7.5 中标通知</w:t>
      </w:r>
      <w:bookmarkEnd w:id="1120"/>
      <w:bookmarkEnd w:id="1121"/>
      <w:bookmarkEnd w:id="1122"/>
      <w:bookmarkEnd w:id="1123"/>
      <w:bookmarkEnd w:id="1124"/>
      <w:bookmarkEnd w:id="1125"/>
      <w:bookmarkEnd w:id="1126"/>
      <w:bookmarkEnd w:id="1127"/>
      <w:bookmarkEnd w:id="1128"/>
      <w:bookmarkEnd w:id="1129"/>
      <w:bookmarkEnd w:id="113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在本章第3.3款规定的投标有效期内，招标人以书面形式向中标人发出中标</w:t>
      </w:r>
      <w:bookmarkStart w:id="1131" w:name="_Toc384308244"/>
      <w:bookmarkStart w:id="1132" w:name="_Toc361508619"/>
      <w:bookmarkStart w:id="1133" w:name="_Toc352691506"/>
      <w:bookmarkStart w:id="1134" w:name="_Toc369531550"/>
      <w:bookmarkStart w:id="1135" w:name="_Toc300834983"/>
      <w:bookmarkStart w:id="1136" w:name="_Toc5668"/>
      <w:r>
        <w:rPr>
          <w:rFonts w:hint="eastAsia" w:ascii="宋体" w:hAnsi="宋体" w:eastAsia="宋体" w:cs="宋体"/>
          <w:snapToGrid w:val="0"/>
          <w:color w:val="auto"/>
          <w:kern w:val="0"/>
          <w:szCs w:val="21"/>
          <w:highlight w:val="none"/>
        </w:rPr>
        <w:t>通知书，同时将中</w:t>
      </w:r>
      <w:bookmarkEnd w:id="1131"/>
      <w:bookmarkEnd w:id="1132"/>
      <w:bookmarkEnd w:id="1133"/>
      <w:bookmarkEnd w:id="1134"/>
      <w:bookmarkEnd w:id="1135"/>
      <w:bookmarkEnd w:id="1136"/>
      <w:r>
        <w:rPr>
          <w:rFonts w:hint="eastAsia" w:ascii="宋体" w:hAnsi="宋体" w:eastAsia="宋体" w:cs="宋体"/>
          <w:snapToGrid w:val="0"/>
          <w:color w:val="auto"/>
          <w:kern w:val="0"/>
          <w:szCs w:val="21"/>
          <w:highlight w:val="none"/>
        </w:rPr>
        <w:t>标结果通知未中标的投标人。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137" w:name="_Toc17478"/>
      <w:bookmarkStart w:id="1138" w:name="_Toc25756"/>
      <w:bookmarkStart w:id="1139" w:name="_Toc23647"/>
      <w:bookmarkStart w:id="1140" w:name="_Toc482188479"/>
      <w:bookmarkStart w:id="1141" w:name="_Toc19952"/>
      <w:bookmarkStart w:id="1142" w:name="_Toc492300399"/>
      <w:bookmarkStart w:id="1143" w:name="_Toc19308"/>
      <w:bookmarkStart w:id="1144" w:name="_Toc10366"/>
      <w:bookmarkStart w:id="1145" w:name="_Toc18635"/>
      <w:bookmarkStart w:id="1146" w:name="_Toc75856858"/>
      <w:bookmarkStart w:id="1147" w:name="_Toc27856"/>
      <w:bookmarkStart w:id="1148" w:name="_Toc6307"/>
      <w:r>
        <w:rPr>
          <w:rFonts w:hint="eastAsia" w:ascii="宋体" w:hAnsi="宋体" w:eastAsia="宋体" w:cs="宋体"/>
          <w:b w:val="0"/>
          <w:snapToGrid w:val="0"/>
          <w:color w:val="auto"/>
          <w:sz w:val="24"/>
          <w:szCs w:val="24"/>
          <w:highlight w:val="none"/>
        </w:rPr>
        <w:t>7.6 技术成果经济补偿</w:t>
      </w:r>
      <w:bookmarkEnd w:id="1137"/>
      <w:bookmarkEnd w:id="1138"/>
      <w:bookmarkEnd w:id="1139"/>
      <w:bookmarkEnd w:id="1140"/>
      <w:bookmarkEnd w:id="1141"/>
      <w:bookmarkEnd w:id="1142"/>
      <w:bookmarkEnd w:id="1143"/>
      <w:bookmarkEnd w:id="1144"/>
      <w:bookmarkEnd w:id="1145"/>
      <w:bookmarkEnd w:id="1146"/>
      <w:bookmarkEnd w:id="1147"/>
      <w:bookmarkEnd w:id="114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对符合招标文件规定的未中标人的技术成果进行补偿的，招标人将按投标人须知前附表规定的标准给予经济补偿，未中标人在投标文件中声明放弃技术成果经济补偿费的除外。招标人将于中标通知书发出后30日内向未中标人支付技术成果经济补偿费。</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149" w:name="_Toc28877"/>
      <w:bookmarkStart w:id="1150" w:name="_Toc2196"/>
      <w:bookmarkStart w:id="1151" w:name="_Toc12212"/>
      <w:bookmarkStart w:id="1152" w:name="_Toc9199"/>
      <w:bookmarkStart w:id="1153" w:name="_Toc75856859"/>
      <w:bookmarkStart w:id="1154" w:name="_Toc13275"/>
      <w:bookmarkStart w:id="1155" w:name="_Toc12222"/>
      <w:bookmarkStart w:id="1156" w:name="_Toc9355"/>
      <w:bookmarkStart w:id="1157" w:name="_Toc5729"/>
      <w:bookmarkStart w:id="1158" w:name="_Toc492300400"/>
      <w:bookmarkStart w:id="1159" w:name="_Toc18607"/>
      <w:r>
        <w:rPr>
          <w:rFonts w:hint="eastAsia" w:ascii="宋体" w:hAnsi="宋体" w:eastAsia="宋体" w:cs="宋体"/>
          <w:b w:val="0"/>
          <w:snapToGrid w:val="0"/>
          <w:color w:val="auto"/>
          <w:sz w:val="24"/>
          <w:szCs w:val="24"/>
          <w:highlight w:val="none"/>
        </w:rPr>
        <w:t>7.7 履约保证金</w:t>
      </w:r>
      <w:bookmarkEnd w:id="1149"/>
      <w:bookmarkEnd w:id="1150"/>
      <w:bookmarkEnd w:id="1151"/>
      <w:bookmarkEnd w:id="1152"/>
      <w:bookmarkEnd w:id="1153"/>
      <w:bookmarkEnd w:id="1154"/>
      <w:bookmarkEnd w:id="1155"/>
      <w:bookmarkEnd w:id="1156"/>
      <w:bookmarkEnd w:id="1157"/>
      <w:bookmarkEnd w:id="1158"/>
      <w:bookmarkEnd w:id="115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7.7.2 中标人不能按本章第7.7.1项要求提交履约保证金的，视为放弃中标，其</w:t>
      </w:r>
      <w:r>
        <w:rPr>
          <w:rFonts w:hint="eastAsia" w:ascii="宋体" w:hAnsi="宋体" w:eastAsia="宋体" w:cs="宋体"/>
          <w:snapToGrid w:val="0"/>
          <w:color w:val="auto"/>
          <w:kern w:val="0"/>
          <w:szCs w:val="21"/>
          <w:highlight w:val="none"/>
          <w:lang w:eastAsia="zh-CN"/>
        </w:rPr>
        <w:t>投标保证金以现金形式交纳的不予退还，以保函形式交纳的由保函开立人支付保函担保的与投标保证金等额的款项</w:t>
      </w:r>
      <w:r>
        <w:rPr>
          <w:rFonts w:hint="eastAsia" w:ascii="宋体" w:hAnsi="宋体" w:eastAsia="宋体" w:cs="宋体"/>
          <w:snapToGrid w:val="0"/>
          <w:color w:val="auto"/>
          <w:kern w:val="0"/>
          <w:szCs w:val="21"/>
          <w:highlight w:val="none"/>
        </w:rPr>
        <w:t>，给招标人造成的损失超过投标保证金数额的，中标人还应当对超过部分予以赔偿。</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snapToGrid w:val="0"/>
          <w:color w:val="auto"/>
          <w:sz w:val="24"/>
          <w:szCs w:val="24"/>
          <w:highlight w:val="none"/>
        </w:rPr>
      </w:pPr>
      <w:bookmarkStart w:id="1160" w:name="_Toc14278"/>
      <w:bookmarkStart w:id="1161" w:name="_Toc75856860"/>
      <w:bookmarkStart w:id="1162" w:name="_Toc20691"/>
      <w:bookmarkStart w:id="1163" w:name="_Toc14933"/>
      <w:bookmarkStart w:id="1164" w:name="_Toc21410"/>
      <w:bookmarkStart w:id="1165" w:name="_Toc18456"/>
      <w:bookmarkStart w:id="1166" w:name="_Toc22569"/>
      <w:bookmarkStart w:id="1167" w:name="_Toc492300401"/>
      <w:bookmarkStart w:id="1168" w:name="_Toc28724"/>
      <w:bookmarkStart w:id="1169" w:name="_Toc12311"/>
      <w:bookmarkStart w:id="1170" w:name="_Toc3172"/>
      <w:r>
        <w:rPr>
          <w:rFonts w:hint="eastAsia" w:ascii="宋体" w:hAnsi="宋体" w:eastAsia="宋体" w:cs="宋体"/>
          <w:b w:val="0"/>
          <w:snapToGrid w:val="0"/>
          <w:color w:val="auto"/>
          <w:sz w:val="24"/>
          <w:szCs w:val="24"/>
          <w:highlight w:val="none"/>
        </w:rPr>
        <w:t>7.8 签订合同</w:t>
      </w:r>
      <w:bookmarkEnd w:id="1160"/>
      <w:bookmarkEnd w:id="1161"/>
      <w:bookmarkEnd w:id="1162"/>
      <w:bookmarkEnd w:id="1163"/>
      <w:bookmarkEnd w:id="1164"/>
      <w:bookmarkEnd w:id="1165"/>
      <w:bookmarkEnd w:id="1166"/>
      <w:bookmarkEnd w:id="1167"/>
      <w:bookmarkEnd w:id="1168"/>
      <w:bookmarkEnd w:id="1169"/>
      <w:bookmarkEnd w:id="117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w:t>
      </w:r>
      <w:r>
        <w:rPr>
          <w:rFonts w:hint="eastAsia" w:ascii="宋体" w:hAnsi="宋体" w:eastAsia="宋体" w:cs="宋体"/>
          <w:snapToGrid w:val="0"/>
          <w:color w:val="auto"/>
          <w:kern w:val="0"/>
          <w:szCs w:val="21"/>
          <w:highlight w:val="none"/>
          <w:lang w:eastAsia="zh-CN"/>
        </w:rPr>
        <w:t>投标保证金以现金形式交纳的不予退还，以保函形式交纳的由保函开立人支付保函担保的与投标保证金等额的款项</w:t>
      </w:r>
      <w:r>
        <w:rPr>
          <w:rFonts w:hint="eastAsia" w:ascii="宋体" w:hAnsi="宋体" w:eastAsia="宋体" w:cs="宋体"/>
          <w:snapToGrid w:val="0"/>
          <w:color w:val="auto"/>
          <w:kern w:val="0"/>
          <w:szCs w:val="21"/>
          <w:highlight w:val="none"/>
        </w:rPr>
        <w:t>；给招标人造成的损失超过投标保证金数额的，中标人还应当对超过部分予以赔偿。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7.8.2 发出中标通知书后，招标人无正当理由拒签合同，或者在签订合同时向中标人提出附加条件的，招标人向中标人退还投标保证金；给中标人造成损失的，还应当赔偿损失。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7.8.3联合体中标的，联合体各方应当共同与招标人签订合同，就中标项目向招标人承担连带责任。</w:t>
      </w:r>
    </w:p>
    <w:bookmarkEnd w:id="1058"/>
    <w:bookmarkEnd w:id="1059"/>
    <w:bookmarkEnd w:id="1060"/>
    <w:bookmarkEnd w:id="1061"/>
    <w:bookmarkEnd w:id="1062"/>
    <w:bookmarkEnd w:id="1063"/>
    <w:bookmarkEnd w:id="1064"/>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171" w:name="_Toc200513169"/>
      <w:bookmarkStart w:id="1172" w:name="_Toc430530478"/>
      <w:bookmarkStart w:id="1173" w:name="_Toc7768"/>
      <w:bookmarkStart w:id="1174" w:name="_Toc287620728"/>
      <w:bookmarkStart w:id="1175" w:name="_Toc8706"/>
      <w:bookmarkStart w:id="1176" w:name="_Toc8286"/>
      <w:bookmarkStart w:id="1177" w:name="_Toc224103360"/>
      <w:bookmarkStart w:id="1178" w:name="_Toc25799"/>
      <w:bookmarkStart w:id="1179" w:name="_Toc29595"/>
      <w:bookmarkStart w:id="1180" w:name="_Toc277082595"/>
      <w:bookmarkStart w:id="1181" w:name="_Toc509218753"/>
      <w:bookmarkStart w:id="1182" w:name="_Toc75856861"/>
      <w:bookmarkStart w:id="1183" w:name="_Toc26706"/>
      <w:bookmarkStart w:id="1184" w:name="_Toc4922"/>
      <w:bookmarkStart w:id="1185" w:name="_Toc287607789"/>
      <w:bookmarkStart w:id="1186" w:name="_Toc20753"/>
      <w:bookmarkStart w:id="1187" w:name="_Toc32674"/>
      <w:r>
        <w:rPr>
          <w:rFonts w:hint="eastAsia" w:ascii="宋体" w:hAnsi="宋体" w:eastAsia="宋体" w:cs="宋体"/>
          <w:b w:val="0"/>
          <w:snapToGrid w:val="0"/>
          <w:color w:val="auto"/>
          <w:highlight w:val="none"/>
        </w:rPr>
        <w:t>8.  重新招标和不再招标</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88" w:name="_Toc224103361"/>
      <w:bookmarkStart w:id="1189" w:name="_Toc200513170"/>
      <w:bookmarkStart w:id="1190" w:name="_Toc75856862"/>
      <w:bookmarkStart w:id="1191" w:name="_Toc277082596"/>
      <w:bookmarkStart w:id="1192" w:name="_Toc430530479"/>
      <w:bookmarkStart w:id="1193" w:name="_Toc287607790"/>
      <w:bookmarkStart w:id="1194" w:name="_Toc509218754"/>
      <w:bookmarkStart w:id="1195" w:name="_Toc287620729"/>
      <w:bookmarkStart w:id="1196" w:name="_Toc19363"/>
      <w:bookmarkStart w:id="1197" w:name="_Toc25760"/>
      <w:bookmarkStart w:id="1198" w:name="_Toc23432"/>
      <w:bookmarkStart w:id="1199" w:name="_Toc16103"/>
      <w:bookmarkStart w:id="1200" w:name="_Toc23995"/>
      <w:bookmarkStart w:id="1201" w:name="_Toc32400"/>
      <w:bookmarkStart w:id="1202" w:name="_Toc24118"/>
      <w:bookmarkStart w:id="1203" w:name="_Toc18023"/>
      <w:bookmarkStart w:id="1204" w:name="_Toc25474"/>
      <w:r>
        <w:rPr>
          <w:rFonts w:hint="eastAsia" w:ascii="宋体" w:hAnsi="宋体" w:eastAsia="宋体" w:cs="宋体"/>
          <w:b w:val="0"/>
          <w:snapToGrid w:val="0"/>
          <w:color w:val="auto"/>
          <w:sz w:val="24"/>
          <w:szCs w:val="24"/>
          <w:highlight w:val="none"/>
        </w:rPr>
        <w:t>8.1  重新招标</w:t>
      </w:r>
      <w:bookmarkEnd w:id="1188"/>
      <w:bookmarkEnd w:id="1189"/>
      <w:bookmarkEnd w:id="1190"/>
      <w:bookmarkEnd w:id="1191"/>
      <w:bookmarkEnd w:id="1192"/>
      <w:bookmarkEnd w:id="1193"/>
      <w:bookmarkEnd w:id="1194"/>
      <w:bookmarkEnd w:id="1195"/>
      <w:r>
        <w:rPr>
          <w:rFonts w:hint="eastAsia" w:ascii="宋体" w:hAnsi="宋体" w:eastAsia="宋体" w:cs="宋体"/>
          <w:b w:val="0"/>
          <w:snapToGrid w:val="0"/>
          <w:color w:val="auto"/>
          <w:sz w:val="24"/>
          <w:szCs w:val="24"/>
          <w:highlight w:val="none"/>
        </w:rPr>
        <w:t>的情形</w:t>
      </w:r>
      <w:bookmarkEnd w:id="1196"/>
      <w:bookmarkEnd w:id="1197"/>
      <w:bookmarkEnd w:id="1198"/>
      <w:bookmarkEnd w:id="1199"/>
      <w:bookmarkEnd w:id="1200"/>
      <w:bookmarkEnd w:id="1201"/>
      <w:bookmarkEnd w:id="1202"/>
      <w:bookmarkEnd w:id="1203"/>
      <w:bookmarkEnd w:id="1204"/>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有下列情形之一的，招标人将重新招标：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205" w:name="_Toc31992"/>
      <w:bookmarkStart w:id="1206" w:name="_Toc19457"/>
      <w:bookmarkStart w:id="1207" w:name="_Toc200513171"/>
      <w:bookmarkStart w:id="1208" w:name="_Toc4864"/>
      <w:bookmarkStart w:id="1209" w:name="_Toc277082597"/>
      <w:bookmarkStart w:id="1210" w:name="_Toc24049"/>
      <w:bookmarkStart w:id="1211" w:name="_Toc303"/>
      <w:bookmarkStart w:id="1212" w:name="_Toc4173"/>
      <w:bookmarkStart w:id="1213" w:name="_Toc75856863"/>
      <w:bookmarkStart w:id="1214" w:name="_Toc19883"/>
      <w:bookmarkStart w:id="1215" w:name="_Toc287607791"/>
      <w:bookmarkStart w:id="1216" w:name="_Toc7034"/>
      <w:bookmarkStart w:id="1217" w:name="_Toc509218755"/>
      <w:bookmarkStart w:id="1218" w:name="_Toc287620730"/>
      <w:bookmarkStart w:id="1219" w:name="_Toc224103362"/>
      <w:bookmarkStart w:id="1220" w:name="_Toc430530480"/>
      <w:bookmarkStart w:id="1221" w:name="_Toc31442"/>
      <w:r>
        <w:rPr>
          <w:rFonts w:hint="eastAsia" w:ascii="宋体" w:hAnsi="宋体" w:eastAsia="宋体" w:cs="宋体"/>
          <w:b w:val="0"/>
          <w:snapToGrid w:val="0"/>
          <w:color w:val="auto"/>
          <w:sz w:val="24"/>
          <w:szCs w:val="24"/>
          <w:highlight w:val="none"/>
        </w:rPr>
        <w:t>8.2  重新招标和不再招标</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222" w:name="_Toc509218756"/>
      <w:bookmarkStart w:id="1223" w:name="_Toc200513172"/>
      <w:bookmarkStart w:id="1224" w:name="_Toc277082598"/>
      <w:bookmarkStart w:id="1225" w:name="_Toc75856864"/>
      <w:bookmarkStart w:id="1226" w:name="_Toc23108"/>
      <w:bookmarkStart w:id="1227" w:name="_Toc430530481"/>
      <w:bookmarkStart w:id="1228" w:name="_Toc224103363"/>
      <w:bookmarkStart w:id="1229" w:name="_Toc287607792"/>
      <w:bookmarkStart w:id="1230" w:name="_Toc21474"/>
      <w:bookmarkStart w:id="1231" w:name="_Toc15989"/>
      <w:bookmarkStart w:id="1232" w:name="_Toc8406"/>
      <w:bookmarkStart w:id="1233" w:name="_Toc12763"/>
      <w:bookmarkStart w:id="1234" w:name="_Toc9933"/>
      <w:bookmarkStart w:id="1235" w:name="_Toc287620731"/>
      <w:bookmarkStart w:id="1236" w:name="_Toc26431"/>
      <w:bookmarkStart w:id="1237" w:name="_Toc20615"/>
      <w:bookmarkStart w:id="1238" w:name="_Toc18498"/>
      <w:r>
        <w:rPr>
          <w:rFonts w:hint="eastAsia" w:ascii="宋体" w:hAnsi="宋体" w:eastAsia="宋体" w:cs="宋体"/>
          <w:b w:val="0"/>
          <w:snapToGrid w:val="0"/>
          <w:color w:val="auto"/>
          <w:highlight w:val="none"/>
        </w:rPr>
        <w:t>9.  纪律和监督</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239" w:name="_Toc430530482"/>
      <w:bookmarkStart w:id="1240" w:name="_Toc11399"/>
      <w:bookmarkStart w:id="1241" w:name="_Toc8686"/>
      <w:bookmarkStart w:id="1242" w:name="_Toc224103364"/>
      <w:bookmarkStart w:id="1243" w:name="_Toc27855"/>
      <w:bookmarkStart w:id="1244" w:name="_Toc277082599"/>
      <w:bookmarkStart w:id="1245" w:name="_Toc75856865"/>
      <w:bookmarkStart w:id="1246" w:name="_Toc509218757"/>
      <w:bookmarkStart w:id="1247" w:name="_Toc200513173"/>
      <w:bookmarkStart w:id="1248" w:name="_Toc9043"/>
      <w:bookmarkStart w:id="1249" w:name="_Toc8944"/>
      <w:bookmarkStart w:id="1250" w:name="_Toc9236"/>
      <w:bookmarkStart w:id="1251" w:name="_Toc287607793"/>
      <w:bookmarkStart w:id="1252" w:name="_Toc18754"/>
      <w:bookmarkStart w:id="1253" w:name="_Toc21329"/>
      <w:bookmarkStart w:id="1254" w:name="_Toc2185"/>
      <w:bookmarkStart w:id="1255" w:name="_Toc287620732"/>
      <w:r>
        <w:rPr>
          <w:rFonts w:hint="eastAsia" w:ascii="宋体" w:hAnsi="宋体" w:eastAsia="宋体" w:cs="宋体"/>
          <w:b w:val="0"/>
          <w:snapToGrid w:val="0"/>
          <w:color w:val="auto"/>
          <w:sz w:val="24"/>
          <w:szCs w:val="24"/>
          <w:highlight w:val="none"/>
        </w:rPr>
        <w:t>9.1  对招标人的纪律要求</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招标人不得泄漏招标投标活动中应当保密的情况和资料，不得与投标人串通损害国家利 益、社会公共利益或者他人合法权益，</w:t>
      </w:r>
      <w:r>
        <w:rPr>
          <w:rFonts w:hint="eastAsia" w:ascii="宋体" w:hAnsi="宋体" w:eastAsia="宋体" w:cs="宋体"/>
          <w:color w:val="auto"/>
          <w:highlight w:val="none"/>
        </w:rPr>
        <w:t>禁止招标人与投标人串通投标。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（6）招标人与投标人为谋求特定投标人中标而采取的其他串通行为。</w:t>
      </w:r>
    </w:p>
    <w:p>
      <w:pPr>
        <w:pStyle w:val="5"/>
        <w:pageBreakBefore w:val="0"/>
        <w:kinsoku/>
        <w:wordWrap/>
        <w:overflowPunct/>
        <w:topLinePunct w:val="0"/>
        <w:bidi w:val="0"/>
        <w:snapToGrid w:val="0"/>
        <w:spacing w:before="0" w:after="0" w:line="360" w:lineRule="auto"/>
        <w:ind w:firstLine="480" w:firstLineChars="200"/>
        <w:textAlignment w:val="auto"/>
        <w:rPr>
          <w:rFonts w:hint="eastAsia" w:ascii="宋体" w:hAnsi="宋体" w:eastAsia="宋体" w:cs="宋体"/>
          <w:b w:val="0"/>
          <w:snapToGrid w:val="0"/>
          <w:color w:val="auto"/>
          <w:sz w:val="24"/>
          <w:szCs w:val="24"/>
          <w:highlight w:val="none"/>
        </w:rPr>
      </w:pPr>
      <w:bookmarkStart w:id="1256" w:name="_Toc509218758"/>
      <w:bookmarkStart w:id="1257" w:name="_Toc287620733"/>
      <w:bookmarkStart w:id="1258" w:name="_Toc2515"/>
      <w:bookmarkStart w:id="1259" w:name="_Toc75856866"/>
      <w:bookmarkStart w:id="1260" w:name="_Toc277082600"/>
      <w:bookmarkStart w:id="1261" w:name="_Toc7978"/>
      <w:bookmarkStart w:id="1262" w:name="_Toc29923"/>
      <w:bookmarkStart w:id="1263" w:name="_Toc287607794"/>
      <w:bookmarkStart w:id="1264" w:name="_Toc32176"/>
      <w:bookmarkStart w:id="1265" w:name="_Toc200513174"/>
      <w:bookmarkStart w:id="1266" w:name="_Toc3287"/>
      <w:bookmarkStart w:id="1267" w:name="_Toc430530483"/>
      <w:bookmarkStart w:id="1268" w:name="_Toc31197"/>
      <w:bookmarkStart w:id="1269" w:name="_Toc20098"/>
      <w:bookmarkStart w:id="1270" w:name="_Toc224103365"/>
      <w:bookmarkStart w:id="1271" w:name="_Toc2431"/>
      <w:bookmarkStart w:id="1272" w:name="_Toc14780"/>
      <w:r>
        <w:rPr>
          <w:rFonts w:hint="eastAsia" w:ascii="宋体" w:hAnsi="宋体" w:eastAsia="宋体" w:cs="宋体"/>
          <w:b w:val="0"/>
          <w:snapToGrid w:val="0"/>
          <w:color w:val="auto"/>
          <w:sz w:val="24"/>
          <w:szCs w:val="24"/>
          <w:highlight w:val="none"/>
        </w:rPr>
        <w:t>9.2  对投标人的纪律要求</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9.2.1  </w:t>
      </w:r>
      <w:r>
        <w:rPr>
          <w:rFonts w:hint="eastAsia" w:ascii="宋体" w:hAnsi="宋体" w:eastAsia="宋体" w:cs="宋体"/>
          <w:color w:val="auto"/>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9.2.2  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（1）不同投标人的电子投标文件由同一台电子设备编制、打包、加密或者上传；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（2）不同投标人的投标文件由同一投标人的电子设备打印、复印；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（3）不同投标人的投标报价用同一个预算编制软件密码锁制作或者出自同一投标人的电子文档；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（4）不同投标人从同一个投标单位或者同一个自然人的互联网协议地址下载招标文件、上传投标文件；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（5）不同投标人的投标保证金虽然经由投标人自己的基本账户转出，但所需资金来自同一单位或者个人的账户；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（6）参加投标活动的人员为同一标段或者未划分标段的同一招标项目的其他投标人的在职人员；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（7）法律、法规规定的其他情形</w:t>
      </w:r>
      <w:r>
        <w:rPr>
          <w:rFonts w:hint="eastAsia" w:ascii="宋体" w:hAnsi="宋体" w:eastAsia="宋体" w:cs="宋体"/>
          <w:color w:val="auto"/>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（5）其他弄虚作假的行为。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273" w:name="_Toc27608"/>
      <w:bookmarkStart w:id="1274" w:name="_Toc224103366"/>
      <w:bookmarkStart w:id="1275" w:name="_Toc287620734"/>
      <w:bookmarkStart w:id="1276" w:name="_Toc200513175"/>
      <w:bookmarkStart w:id="1277" w:name="_Toc21397"/>
      <w:bookmarkStart w:id="1278" w:name="_Toc7285"/>
      <w:bookmarkStart w:id="1279" w:name="_Toc2919"/>
      <w:bookmarkStart w:id="1280" w:name="_Toc7851"/>
      <w:bookmarkStart w:id="1281" w:name="_Toc287607795"/>
      <w:bookmarkStart w:id="1282" w:name="_Toc19147"/>
      <w:bookmarkStart w:id="1283" w:name="_Toc13210"/>
      <w:bookmarkStart w:id="1284" w:name="_Toc430530484"/>
      <w:bookmarkStart w:id="1285" w:name="_Toc23883"/>
      <w:bookmarkStart w:id="1286" w:name="_Toc75856867"/>
      <w:bookmarkStart w:id="1287" w:name="_Toc509218759"/>
      <w:bookmarkStart w:id="1288" w:name="_Toc277082601"/>
      <w:bookmarkStart w:id="1289" w:name="_Toc31810"/>
      <w:r>
        <w:rPr>
          <w:rFonts w:hint="eastAsia" w:ascii="宋体" w:hAnsi="宋体" w:eastAsia="宋体" w:cs="宋体"/>
          <w:b w:val="0"/>
          <w:snapToGrid w:val="0"/>
          <w:color w:val="auto"/>
          <w:sz w:val="24"/>
          <w:szCs w:val="24"/>
          <w:highlight w:val="none"/>
        </w:rPr>
        <w:t>9.3  对评标委员会成员的纪律要求</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290" w:name="_Toc509218760"/>
      <w:bookmarkStart w:id="1291" w:name="_Toc430530485"/>
      <w:bookmarkStart w:id="1292" w:name="_Toc10124"/>
      <w:bookmarkStart w:id="1293" w:name="_Toc28062"/>
      <w:bookmarkStart w:id="1294" w:name="_Toc224103367"/>
      <w:bookmarkStart w:id="1295" w:name="_Toc287607796"/>
      <w:bookmarkStart w:id="1296" w:name="_Toc13448"/>
      <w:bookmarkStart w:id="1297" w:name="_Toc10828"/>
      <w:bookmarkStart w:id="1298" w:name="_Toc200513176"/>
      <w:bookmarkStart w:id="1299" w:name="_Toc2516"/>
      <w:bookmarkStart w:id="1300" w:name="_Toc8954"/>
      <w:bookmarkStart w:id="1301" w:name="_Toc13137"/>
      <w:bookmarkStart w:id="1302" w:name="_Toc16698"/>
      <w:bookmarkStart w:id="1303" w:name="_Toc277082602"/>
      <w:bookmarkStart w:id="1304" w:name="_Toc287620735"/>
      <w:bookmarkStart w:id="1305" w:name="_Toc75856868"/>
      <w:bookmarkStart w:id="1306" w:name="_Toc22724"/>
      <w:r>
        <w:rPr>
          <w:rFonts w:hint="eastAsia" w:ascii="宋体" w:hAnsi="宋体" w:eastAsia="宋体" w:cs="宋体"/>
          <w:b w:val="0"/>
          <w:snapToGrid w:val="0"/>
          <w:color w:val="auto"/>
          <w:sz w:val="24"/>
          <w:szCs w:val="24"/>
          <w:highlight w:val="none"/>
        </w:rPr>
        <w:t>9.4  对与评标活动有关的工作人员的纪律要求</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307" w:name="_Toc509218761"/>
      <w:bookmarkStart w:id="1308" w:name="_Toc75856869"/>
      <w:bookmarkStart w:id="1309" w:name="_Toc430530486"/>
      <w:bookmarkStart w:id="1310" w:name="_Toc550"/>
      <w:bookmarkStart w:id="1311" w:name="_Toc4239"/>
      <w:bookmarkStart w:id="1312" w:name="_Toc22955"/>
      <w:bookmarkStart w:id="1313" w:name="_Toc287607797"/>
      <w:bookmarkStart w:id="1314" w:name="_Toc4900"/>
      <w:bookmarkStart w:id="1315" w:name="_Toc200513177"/>
      <w:bookmarkStart w:id="1316" w:name="_Toc24150"/>
      <w:bookmarkStart w:id="1317" w:name="_Toc26842"/>
      <w:bookmarkStart w:id="1318" w:name="_Toc13596"/>
      <w:bookmarkStart w:id="1319" w:name="_Toc287620736"/>
      <w:bookmarkStart w:id="1320" w:name="_Toc224103368"/>
      <w:bookmarkStart w:id="1321" w:name="_Toc277082603"/>
      <w:bookmarkStart w:id="1322" w:name="_Toc19245"/>
      <w:bookmarkStart w:id="1323" w:name="_Toc20308"/>
      <w:r>
        <w:rPr>
          <w:rFonts w:hint="eastAsia" w:ascii="宋体" w:hAnsi="宋体" w:eastAsia="宋体" w:cs="宋体"/>
          <w:b w:val="0"/>
          <w:snapToGrid w:val="0"/>
          <w:color w:val="auto"/>
          <w:sz w:val="24"/>
          <w:szCs w:val="24"/>
          <w:highlight w:val="none"/>
        </w:rPr>
        <w:t>9.5  投诉</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投标人和其他利害关系人认为本次招标活动违反法律、法规和规章规定的，有权向有关行政监督部门投诉。</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324" w:name="_Toc31157"/>
      <w:bookmarkStart w:id="1325" w:name="_Toc224103369"/>
      <w:bookmarkStart w:id="1326" w:name="_Toc287620737"/>
      <w:bookmarkStart w:id="1327" w:name="_Toc287607798"/>
      <w:bookmarkStart w:id="1328" w:name="_Toc430530487"/>
      <w:bookmarkStart w:id="1329" w:name="_Toc2567"/>
      <w:bookmarkStart w:id="1330" w:name="_Toc277082604"/>
      <w:bookmarkStart w:id="1331" w:name="_Toc19765"/>
      <w:bookmarkStart w:id="1332" w:name="_Toc3049"/>
      <w:bookmarkStart w:id="1333" w:name="_Toc758"/>
      <w:bookmarkStart w:id="1334" w:name="_Toc75856870"/>
      <w:bookmarkStart w:id="1335" w:name="_Toc11598"/>
      <w:bookmarkStart w:id="1336" w:name="_Toc509218762"/>
      <w:bookmarkStart w:id="1337" w:name="_Toc30069"/>
      <w:bookmarkStart w:id="1338" w:name="_Toc200513178"/>
      <w:bookmarkStart w:id="1339" w:name="_Toc27024"/>
      <w:bookmarkStart w:id="1340" w:name="_Toc2704"/>
      <w:r>
        <w:rPr>
          <w:rFonts w:hint="eastAsia" w:ascii="宋体" w:hAnsi="宋体" w:eastAsia="宋体" w:cs="宋体"/>
          <w:b w:val="0"/>
          <w:snapToGrid w:val="0"/>
          <w:color w:val="auto"/>
          <w:highlight w:val="none"/>
        </w:rPr>
        <w:t>10. 需要补充的其他内容</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sectPr>
          <w:footerReference r:id="rId10" w:type="default"/>
          <w:footerReference r:id="rId11" w:type="even"/>
          <w:pgSz w:w="11906" w:h="16838"/>
          <w:pgMar w:top="1304" w:right="1134" w:bottom="1304" w:left="1304" w:header="851" w:footer="992" w:gutter="0"/>
          <w:cols w:space="720" w:num="1"/>
          <w:docGrid w:type="lines" w:linePitch="312" w:charSpace="0"/>
        </w:sectPr>
      </w:pPr>
      <w:r>
        <w:rPr>
          <w:rFonts w:hint="eastAsia" w:ascii="宋体" w:hAnsi="宋体" w:eastAsia="宋体" w:cs="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附表一：开标记录表</w:t>
      </w:r>
    </w:p>
    <w:p>
      <w:pPr>
        <w:tabs>
          <w:tab w:val="left" w:pos="3529"/>
          <w:tab w:val="left" w:pos="5060"/>
        </w:tabs>
        <w:autoSpaceDE w:val="0"/>
        <w:autoSpaceDN w:val="0"/>
        <w:adjustRightInd w:val="0"/>
        <w:snapToGrid w:val="0"/>
        <w:spacing w:line="360" w:lineRule="auto"/>
        <w:ind w:firstLine="3324" w:firstLineChars="600"/>
        <w:jc w:val="left"/>
        <w:rPr>
          <w:rFonts w:hint="eastAsia" w:ascii="宋体" w:hAnsi="宋体" w:eastAsia="宋体" w:cs="宋体"/>
          <w:b/>
          <w:snapToGrid w:val="0"/>
          <w:color w:val="auto"/>
          <w:kern w:val="0"/>
          <w:sz w:val="28"/>
          <w:szCs w:val="28"/>
          <w:highlight w:val="none"/>
        </w:rPr>
      </w:pPr>
      <w:r>
        <w:rPr>
          <w:rFonts w:hint="eastAsia" w:ascii="宋体" w:hAnsi="宋体" w:eastAsia="宋体" w:cs="宋体"/>
          <w:snapToGrid w:val="0"/>
          <w:color w:val="auto"/>
          <w:w w:val="198"/>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
          <w:snapToGrid w:val="0"/>
          <w:color w:val="auto"/>
          <w:w w:val="99"/>
          <w:kern w:val="0"/>
          <w:sz w:val="28"/>
          <w:szCs w:val="28"/>
          <w:highlight w:val="none"/>
          <w:u w:val="single"/>
        </w:rPr>
        <w:t>（项目名称）</w:t>
      </w:r>
      <w:r>
        <w:rPr>
          <w:rFonts w:hint="eastAsia" w:ascii="宋体" w:hAnsi="宋体" w:eastAsia="宋体" w:cs="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 w:val="28"/>
          <w:szCs w:val="28"/>
          <w:highlight w:val="none"/>
        </w:rPr>
        <w:t xml:space="preserve">                             </w:t>
      </w:r>
      <w:r>
        <w:rPr>
          <w:rFonts w:hint="eastAsia" w:ascii="宋体" w:hAnsi="宋体" w:eastAsia="宋体" w:cs="宋体"/>
          <w:snapToGrid w:val="0"/>
          <w:color w:val="auto"/>
          <w:kern w:val="0"/>
          <w:szCs w:val="21"/>
          <w:highlight w:val="none"/>
        </w:rPr>
        <w:t>开标时间：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46"/>
        <w:tblW w:w="1503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961"/>
        <w:gridCol w:w="1732"/>
        <w:gridCol w:w="819"/>
        <w:gridCol w:w="851"/>
        <w:gridCol w:w="709"/>
        <w:gridCol w:w="850"/>
        <w:gridCol w:w="881"/>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251"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解密情况</w:t>
            </w: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投标总报价</w:t>
            </w:r>
          </w:p>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（元）</w:t>
            </w: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勘察费（元）</w:t>
            </w: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□勘察固定单价/</w:t>
            </w:r>
          </w:p>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□固定费率</w:t>
            </w:r>
          </w:p>
        </w:tc>
        <w:tc>
          <w:tcPr>
            <w:tcW w:w="709"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设计费（元）</w:t>
            </w:r>
          </w:p>
        </w:tc>
        <w:tc>
          <w:tcPr>
            <w:tcW w:w="850"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□设计固定单价/</w:t>
            </w:r>
          </w:p>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□固定费率</w:t>
            </w: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质量目标</w:t>
            </w: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勘察设计服务期限</w:t>
            </w: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项目总负责人</w:t>
            </w: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26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6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88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93"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8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最高限价</w:t>
            </w:r>
          </w:p>
        </w:tc>
        <w:tc>
          <w:tcPr>
            <w:tcW w:w="11339" w:type="dxa"/>
            <w:gridSpan w:val="11"/>
            <w:tcBorders>
              <w:bottom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异常情况</w:t>
            </w:r>
          </w:p>
        </w:tc>
        <w:tc>
          <w:tcPr>
            <w:tcW w:w="11339" w:type="dxa"/>
            <w:gridSpan w:val="11"/>
            <w:tcBorders>
              <w:top w:val="single" w:color="auto" w:sz="4" w:space="0"/>
            </w:tcBorders>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主持人：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 xml:space="preserve">                                       </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年</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月</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br w:type="page"/>
      </w:r>
      <w:r>
        <w:rPr>
          <w:rFonts w:hint="eastAsia" w:ascii="宋体" w:hAnsi="宋体" w:eastAsia="宋体" w:cs="宋体"/>
          <w:b/>
          <w:snapToGrid w:val="0"/>
          <w:color w:val="auto"/>
          <w:kern w:val="0"/>
          <w:highlight w:val="none"/>
        </w:rPr>
        <w:t>附表二：纸质投标保函递交情况一览表（如有）</w:t>
      </w:r>
    </w:p>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snapToGrid w:val="0"/>
          <w:color w:val="auto"/>
          <w:w w:val="198"/>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
          <w:snapToGrid w:val="0"/>
          <w:color w:val="auto"/>
          <w:w w:val="99"/>
          <w:kern w:val="0"/>
          <w:sz w:val="28"/>
          <w:szCs w:val="28"/>
          <w:highlight w:val="none"/>
          <w:u w:val="single"/>
        </w:rPr>
        <w:t>（项目名称）纸质投标保函递交情况一览表</w:t>
      </w:r>
    </w:p>
    <w:p>
      <w:pPr>
        <w:autoSpaceDE w:val="0"/>
        <w:autoSpaceDN w:val="0"/>
        <w:adjustRightInd w:val="0"/>
        <w:snapToGrid w:val="0"/>
        <w:spacing w:before="62" w:beforeLines="20" w:line="360" w:lineRule="auto"/>
        <w:ind w:firstLine="8610" w:firstLineChars="41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投标截止时间：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金额（元）</w:t>
            </w: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递交时间</w:t>
            </w: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rPr>
                <w:rFonts w:hint="eastAsia" w:ascii="宋体" w:hAnsi="宋体" w:eastAsia="宋体" w:cs="宋体"/>
                <w:color w:val="auto"/>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w w:val="200"/>
          <w:kern w:val="0"/>
          <w:szCs w:val="21"/>
          <w:highlight w:val="none"/>
          <w:u w:val="singl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pStyle w:val="2"/>
        <w:jc w:val="right"/>
        <w:rPr>
          <w:rFonts w:hint="eastAsia" w:ascii="宋体" w:hAnsi="宋体" w:eastAsia="宋体" w:cs="宋体"/>
          <w:color w:val="auto"/>
          <w:highlight w:val="none"/>
        </w:rPr>
      </w:pP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年</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月</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color w:val="auto"/>
          <w:kern w:val="0"/>
          <w:sz w:val="24"/>
          <w:highlight w:val="none"/>
        </w:rPr>
        <w:sectPr>
          <w:pgSz w:w="16838" w:h="11906" w:orient="landscape"/>
          <w:pgMar w:top="1304" w:right="1304" w:bottom="1134" w:left="1304" w:header="851" w:footer="992" w:gutter="0"/>
          <w:cols w:space="720" w:num="1"/>
          <w:docGrid w:type="lines" w:linePitch="312" w:charSpace="0"/>
        </w:sectPr>
      </w:pP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附表三：问题澄清通知</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时前通过重庆市电子招投标系统提交。</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pPr>
        <w:pStyle w:val="2"/>
        <w:jc w:val="right"/>
        <w:rPr>
          <w:rFonts w:hint="eastAsia" w:ascii="宋体" w:hAnsi="宋体" w:eastAsia="宋体" w:cs="宋体"/>
          <w:i/>
          <w:color w:val="auto"/>
          <w:highlight w:val="none"/>
        </w:rPr>
      </w:pPr>
      <w:r>
        <w:rPr>
          <w:rFonts w:hint="eastAsia" w:ascii="宋体" w:hAnsi="宋体" w:eastAsia="宋体" w:cs="宋体"/>
          <w:i/>
          <w:color w:val="auto"/>
          <w:highlight w:val="none"/>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sz w:val="24"/>
          <w:highlight w:val="none"/>
        </w:rPr>
        <w:br w:type="page"/>
      </w:r>
      <w:r>
        <w:rPr>
          <w:rFonts w:hint="eastAsia" w:ascii="宋体" w:hAnsi="宋体" w:eastAsia="宋体" w:cs="宋体"/>
          <w:b/>
          <w:snapToGrid w:val="0"/>
          <w:color w:val="auto"/>
          <w:kern w:val="0"/>
          <w:highlight w:val="none"/>
        </w:rPr>
        <w:t>附表四：问题的澄清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150" w:firstLineChars="1500"/>
        <w:rPr>
          <w:rFonts w:hint="eastAsia" w:ascii="宋体" w:hAnsi="宋体" w:eastAsia="宋体" w:cs="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（签名或盖章）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t>附表五：中标通知书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重庆市建设工程勘察设计中标通知书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日开标，经评标委员会评定，确定你单位为中标人，投标总报价为（大写）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，其中</w:t>
      </w:r>
      <w:r>
        <w:rPr>
          <w:rFonts w:hint="eastAsia" w:ascii="宋体" w:hAnsi="宋体" w:eastAsia="宋体" w:cs="宋体"/>
          <w:color w:val="auto"/>
          <w:kern w:val="0"/>
          <w:szCs w:val="21"/>
          <w:highlight w:val="none"/>
        </w:rPr>
        <w:t>勘察费为（大写）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□勘察固定</w:t>
      </w:r>
      <w:r>
        <w:rPr>
          <w:rFonts w:hint="eastAsia" w:ascii="宋体" w:hAnsi="宋体" w:eastAsia="宋体" w:cs="宋体"/>
          <w:color w:val="auto"/>
          <w:kern w:val="0"/>
          <w:szCs w:val="21"/>
          <w:highlight w:val="none"/>
        </w:rPr>
        <w:t>单价/</w:t>
      </w:r>
      <w:r>
        <w:rPr>
          <w:rFonts w:hint="eastAsia" w:ascii="宋体" w:hAnsi="宋体" w:eastAsia="宋体" w:cs="宋体"/>
          <w:color w:val="auto"/>
          <w:kern w:val="0"/>
          <w:highlight w:val="none"/>
        </w:rPr>
        <w:t>□勘察固定</w:t>
      </w:r>
      <w:r>
        <w:rPr>
          <w:rFonts w:hint="eastAsia" w:ascii="宋体" w:hAnsi="宋体" w:eastAsia="宋体" w:cs="宋体"/>
          <w:color w:val="auto"/>
          <w:kern w:val="0"/>
          <w:szCs w:val="21"/>
          <w:highlight w:val="none"/>
        </w:rPr>
        <w:t>费率为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，设计费为（大写）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□设计固定</w:t>
      </w:r>
      <w:r>
        <w:rPr>
          <w:rFonts w:hint="eastAsia" w:ascii="宋体" w:hAnsi="宋体" w:eastAsia="宋体" w:cs="宋体"/>
          <w:color w:val="auto"/>
          <w:kern w:val="0"/>
          <w:szCs w:val="21"/>
          <w:highlight w:val="none"/>
        </w:rPr>
        <w:t>单价/</w:t>
      </w:r>
      <w:r>
        <w:rPr>
          <w:rFonts w:hint="eastAsia" w:ascii="宋体" w:hAnsi="宋体" w:eastAsia="宋体" w:cs="宋体"/>
          <w:color w:val="auto"/>
          <w:kern w:val="0"/>
          <w:highlight w:val="none"/>
        </w:rPr>
        <w:t>□设计固定</w:t>
      </w:r>
      <w:r>
        <w:rPr>
          <w:rFonts w:hint="eastAsia" w:ascii="宋体" w:hAnsi="宋体" w:eastAsia="宋体" w:cs="宋体"/>
          <w:color w:val="auto"/>
          <w:kern w:val="0"/>
          <w:szCs w:val="21"/>
          <w:highlight w:val="none"/>
        </w:rPr>
        <w:t>费率为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。中标工程勘察设计范围：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，工程投资估算金额为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，工程规模为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，勘察设计服务期为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，勘察设计质量达到国家勘察设计验收规范标准。 项目总负责人由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担任。 </w:t>
      </w:r>
      <w:r>
        <w:rPr>
          <w:rFonts w:hint="eastAsia" w:ascii="宋体" w:hAnsi="宋体" w:eastAsia="宋体" w:cs="宋体"/>
          <w:color w:val="auto"/>
          <w:kern w:val="0"/>
          <w:szCs w:val="21"/>
          <w:highlight w:val="none"/>
          <w:lang w:val="en-US" w:eastAsia="zh-CN"/>
        </w:rPr>
        <w:t>勘察</w:t>
      </w:r>
      <w:r>
        <w:rPr>
          <w:rFonts w:hint="eastAsia" w:ascii="宋体" w:hAnsi="宋体" w:eastAsia="宋体" w:cs="宋体"/>
          <w:color w:val="auto"/>
          <w:kern w:val="0"/>
          <w:szCs w:val="21"/>
          <w:highlight w:val="none"/>
        </w:rPr>
        <w:t>负责人由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担任。 </w:t>
      </w:r>
      <w:r>
        <w:rPr>
          <w:rFonts w:hint="eastAsia" w:ascii="宋体" w:hAnsi="宋体" w:eastAsia="宋体" w:cs="宋体"/>
          <w:color w:val="auto"/>
          <w:kern w:val="0"/>
          <w:szCs w:val="21"/>
          <w:highlight w:val="none"/>
          <w:lang w:val="en-US" w:eastAsia="zh-CN"/>
        </w:rPr>
        <w:t>设计</w:t>
      </w:r>
      <w:r>
        <w:rPr>
          <w:rFonts w:hint="eastAsia" w:ascii="宋体" w:hAnsi="宋体" w:eastAsia="宋体" w:cs="宋体"/>
          <w:color w:val="auto"/>
          <w:kern w:val="0"/>
          <w:szCs w:val="21"/>
          <w:highlight w:val="none"/>
        </w:rPr>
        <w:t>负责人由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日内到我单位签订勘察设计承发包合同。</w:t>
      </w:r>
      <w:r>
        <w:rPr>
          <w:rFonts w:hint="eastAsia" w:ascii="宋体" w:hAnsi="宋体" w:eastAsia="宋体" w:cs="宋体"/>
          <w:color w:val="auto"/>
          <w:szCs w:val="21"/>
          <w:highlight w:val="none"/>
        </w:rPr>
        <w:t>在此之前按招标文件第二章“投标人须知”第7.7.1款规定向我方提交履约保证金。</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rPr>
        <w:t>招标人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（签名或盖章）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ind w:right="840" w:firstLine="3826" w:firstLineChars="1822"/>
        <w:rPr>
          <w:rFonts w:hint="eastAsia" w:ascii="宋体" w:hAnsi="宋体" w:eastAsia="宋体" w:cs="宋体"/>
          <w:color w:val="auto"/>
          <w:kern w:val="0"/>
          <w:sz w:val="24"/>
          <w:highlight w:val="none"/>
        </w:rPr>
      </w:pPr>
      <w:r>
        <w:rPr>
          <w:rFonts w:hint="eastAsia" w:ascii="宋体" w:hAnsi="宋体" w:eastAsia="宋体" w:cs="宋体"/>
          <w:color w:val="auto"/>
          <w:kern w:val="0"/>
          <w:szCs w:val="21"/>
          <w:highlight w:val="none"/>
        </w:rPr>
        <w:t>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3"/>
        <w:spacing w:line="360" w:lineRule="auto"/>
        <w:jc w:val="center"/>
        <w:rPr>
          <w:rFonts w:hint="eastAsia" w:ascii="宋体" w:hAnsi="宋体" w:eastAsia="宋体" w:cs="宋体"/>
          <w:color w:val="auto"/>
          <w:szCs w:val="20"/>
          <w:highlight w:val="none"/>
        </w:rPr>
      </w:pPr>
      <w:bookmarkStart w:id="1341" w:name="招标文件03章02评标办法综合评估法00"/>
      <w:bookmarkEnd w:id="1341"/>
      <w:bookmarkStart w:id="1342" w:name="招标文件03章02评标办法综合评估法"/>
      <w:bookmarkEnd w:id="1342"/>
      <w:bookmarkStart w:id="1343" w:name="_Toc430530509"/>
      <w:bookmarkStart w:id="1344" w:name="_Toc509218785"/>
      <w:r>
        <w:rPr>
          <w:rFonts w:hint="eastAsia" w:ascii="宋体" w:hAnsi="宋体" w:eastAsia="宋体" w:cs="宋体"/>
          <w:color w:val="auto"/>
          <w:highlight w:val="none"/>
        </w:rPr>
        <w:br w:type="page"/>
      </w:r>
      <w:bookmarkStart w:id="1345" w:name="_Toc7806"/>
      <w:bookmarkStart w:id="1346" w:name="_Toc19736"/>
      <w:bookmarkStart w:id="1347" w:name="_Toc17492"/>
      <w:bookmarkStart w:id="1348" w:name="_Toc70437370"/>
      <w:bookmarkStart w:id="1349" w:name="_Toc75856871"/>
      <w:bookmarkStart w:id="1350" w:name="_Toc492300821"/>
      <w:bookmarkStart w:id="1351" w:name="_Toc9782"/>
      <w:bookmarkStart w:id="1352" w:name="_Toc1474"/>
      <w:bookmarkStart w:id="1353" w:name="_Toc511"/>
      <w:bookmarkStart w:id="1354" w:name="_Toc27229"/>
      <w:bookmarkStart w:id="1355" w:name="_Toc23645"/>
      <w:bookmarkStart w:id="1356" w:name="_Toc20181"/>
      <w:r>
        <w:rPr>
          <w:rFonts w:hint="eastAsia" w:ascii="宋体" w:hAnsi="宋体" w:eastAsia="宋体" w:cs="宋体"/>
          <w:color w:val="auto"/>
          <w:szCs w:val="20"/>
          <w:highlight w:val="none"/>
        </w:rPr>
        <w:t>第三章评标办法（综合评估法）</w:t>
      </w:r>
      <w:bookmarkEnd w:id="1345"/>
      <w:bookmarkEnd w:id="1346"/>
      <w:bookmarkEnd w:id="1347"/>
      <w:bookmarkEnd w:id="1348"/>
      <w:bookmarkEnd w:id="1349"/>
      <w:bookmarkEnd w:id="1350"/>
      <w:bookmarkEnd w:id="1351"/>
      <w:bookmarkEnd w:id="1352"/>
      <w:bookmarkEnd w:id="1353"/>
      <w:bookmarkEnd w:id="1354"/>
      <w:bookmarkEnd w:id="1355"/>
      <w:bookmarkEnd w:id="1356"/>
    </w:p>
    <w:p>
      <w:pPr>
        <w:keepNext/>
        <w:keepLines/>
        <w:pageBreakBefore w:val="0"/>
        <w:widowControl w:val="0"/>
        <w:kinsoku/>
        <w:wordWrap/>
        <w:overflowPunct/>
        <w:topLinePunct w:val="0"/>
        <w:autoSpaceDE/>
        <w:autoSpaceDN/>
        <w:bidi w:val="0"/>
        <w:adjustRightInd/>
        <w:snapToGrid/>
        <w:jc w:val="center"/>
        <w:textAlignment w:val="auto"/>
        <w:outlineLvl w:val="1"/>
        <w:rPr>
          <w:rFonts w:hint="eastAsia" w:ascii="宋体" w:hAnsi="宋体" w:eastAsia="宋体" w:cs="宋体"/>
          <w:b/>
          <w:color w:val="auto"/>
          <w:sz w:val="32"/>
          <w:szCs w:val="20"/>
          <w:highlight w:val="none"/>
        </w:rPr>
      </w:pPr>
      <w:bookmarkStart w:id="1357" w:name="_Toc492300822"/>
      <w:bookmarkStart w:id="1358" w:name="_Toc28923"/>
      <w:bookmarkStart w:id="1359" w:name="_Toc989"/>
      <w:bookmarkStart w:id="1360" w:name="_Toc2663"/>
      <w:bookmarkStart w:id="1361" w:name="_Toc28900"/>
      <w:bookmarkStart w:id="1362" w:name="_Toc14808"/>
      <w:bookmarkStart w:id="1363" w:name="_Toc18413"/>
      <w:bookmarkStart w:id="1364" w:name="_Toc70437371"/>
      <w:bookmarkStart w:id="1365" w:name="_Toc19129"/>
      <w:bookmarkStart w:id="1366" w:name="_Toc28944"/>
      <w:bookmarkStart w:id="1367" w:name="_Toc75856872"/>
      <w:bookmarkStart w:id="1368" w:name="_Toc5165"/>
      <w:r>
        <w:rPr>
          <w:rFonts w:hint="eastAsia" w:ascii="宋体" w:hAnsi="宋体" w:eastAsia="宋体" w:cs="宋体"/>
          <w:b/>
          <w:color w:val="auto"/>
          <w:sz w:val="32"/>
          <w:szCs w:val="20"/>
          <w:highlight w:val="none"/>
        </w:rPr>
        <w:t>评标办法前附表</w:t>
      </w:r>
      <w:bookmarkEnd w:id="1357"/>
      <w:bookmarkEnd w:id="1358"/>
      <w:bookmarkEnd w:id="1359"/>
      <w:bookmarkEnd w:id="1360"/>
      <w:bookmarkEnd w:id="1361"/>
      <w:bookmarkEnd w:id="1362"/>
      <w:bookmarkEnd w:id="1363"/>
      <w:bookmarkEnd w:id="1364"/>
      <w:bookmarkEnd w:id="1365"/>
      <w:bookmarkEnd w:id="1366"/>
      <w:bookmarkEnd w:id="1367"/>
      <w:bookmarkEnd w:id="1368"/>
    </w:p>
    <w:p>
      <w:pPr>
        <w:spacing w:line="44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评标办法中的评审内容必须和投标人须知中的对应内容一致，若投标人须知中未作要求的内容，不得列入评标办法作为评定依据。</w:t>
      </w:r>
    </w:p>
    <w:tbl>
      <w:tblPr>
        <w:tblStyle w:val="46"/>
        <w:tblW w:w="9763"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1"/>
        <w:gridCol w:w="868"/>
        <w:gridCol w:w="1553"/>
        <w:gridCol w:w="664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9" w:type="dxa"/>
            <w:gridSpan w:val="2"/>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条款号</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评审因素</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1</w:t>
            </w:r>
          </w:p>
        </w:tc>
        <w:tc>
          <w:tcPr>
            <w:tcW w:w="86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评标方法</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中标候选人排序方法</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firstLine="420" w:firstLineChars="200"/>
              <w:jc w:val="left"/>
              <w:rPr>
                <w:rFonts w:hint="default"/>
                <w:color w:val="auto"/>
                <w:szCs w:val="22"/>
                <w:highlight w:val="none"/>
              </w:rPr>
            </w:pPr>
            <w:r>
              <w:rPr>
                <w:rFonts w:hint="eastAsia" w:ascii="宋体" w:hAnsi="宋体"/>
                <w:color w:val="auto"/>
                <w:kern w:val="0"/>
                <w:highlight w:val="none"/>
              </w:rPr>
              <w:t>本次评标采用综合评估法。评标委员会按照本章第 2.2 款规定的评分标准进行评分，按得分由高到低顺序推荐中标候选人，或根据招标人授权直接确定中标人。综合评分相等时，以“投标人在红名单中优先”的原则排序</w:t>
            </w:r>
            <w:r>
              <w:rPr>
                <w:rFonts w:hint="eastAsia" w:ascii="宋体" w:hAnsi="宋体"/>
                <w:iCs/>
                <w:color w:val="auto"/>
                <w:spacing w:val="4"/>
                <w:kern w:val="0"/>
                <w:szCs w:val="21"/>
                <w:highlight w:val="none"/>
              </w:rPr>
              <w:t>（其中非联合体投标的，须投标人所属红名单类别包含在招标范围内；联合体投标的，须联合体牵头人在红名单中，并且按照</w:t>
            </w:r>
            <w:r>
              <w:rPr>
                <w:rFonts w:hint="eastAsia" w:ascii="宋体" w:hAnsi="宋体"/>
                <w:iCs/>
                <w:color w:val="auto"/>
                <w:spacing w:val="4"/>
                <w:kern w:val="0"/>
                <w:szCs w:val="21"/>
                <w:highlight w:val="none"/>
                <w:lang w:eastAsia="zh-CN"/>
              </w:rPr>
              <w:t>共同投标协议</w:t>
            </w:r>
            <w:r>
              <w:rPr>
                <w:rFonts w:hint="eastAsia" w:ascii="宋体" w:hAnsi="宋体"/>
                <w:iCs/>
                <w:color w:val="auto"/>
                <w:spacing w:val="4"/>
                <w:kern w:val="0"/>
                <w:szCs w:val="21"/>
                <w:highlight w:val="none"/>
              </w:rPr>
              <w:t>牵头人所属红名单类别包含在其工作范围内），投标人是否属于红名单，以开标环节信用状况查询结果为准；</w:t>
            </w:r>
            <w:r>
              <w:rPr>
                <w:rFonts w:hint="eastAsia" w:ascii="宋体" w:hAnsi="宋体"/>
                <w:color w:val="auto"/>
                <w:kern w:val="0"/>
                <w:highlight w:val="none"/>
              </w:rPr>
              <w:t>投标人均在红名单中或均不在红名单中的，以技术部分得分高的优先；技术部分得分相等的，以商务部分得分高的优先；商务部分得分相等的，以“投标人不良行为信息量化记分”低的优先；“投标人不良行为信息量化记分”相等的，由评标委员会按照</w:t>
            </w:r>
            <w:r>
              <w:rPr>
                <w:rFonts w:hint="eastAsia" w:ascii="宋体" w:hAnsi="宋体"/>
                <w:color w:val="auto"/>
                <w:kern w:val="0"/>
                <w:highlight w:val="none"/>
                <w:u w:val="single"/>
              </w:rPr>
              <w:t xml:space="preserve">        </w:t>
            </w:r>
            <w:r>
              <w:rPr>
                <w:rFonts w:hint="eastAsia" w:ascii="宋体" w:hAnsi="宋体"/>
                <w:color w:val="auto"/>
                <w:kern w:val="0"/>
                <w:highlight w:val="none"/>
              </w:rPr>
              <w:t>原则排序。</w:t>
            </w:r>
            <w:r>
              <w:rPr>
                <w:rFonts w:hint="eastAsia" w:ascii="宋体" w:hAnsi="宋体"/>
                <w:i/>
                <w:color w:val="auto"/>
                <w:kern w:val="0"/>
                <w:highlight w:val="none"/>
              </w:rPr>
              <w:t>[提示：由招标人事先在招标文件中按照有利于合同履行的原则确定</w:t>
            </w:r>
            <w:r>
              <w:rPr>
                <w:rFonts w:hint="eastAsia" w:ascii="宋体" w:hAnsi="宋体"/>
                <w:i/>
                <w:color w:val="auto"/>
                <w:spacing w:val="4"/>
                <w:kern w:val="0"/>
                <w:szCs w:val="21"/>
                <w:highlight w:val="none"/>
              </w:rPr>
              <w:t>，但不得采用抽签、摇号方式直接确定中标候选人</w:t>
            </w:r>
            <w:r>
              <w:rPr>
                <w:rFonts w:hint="eastAsia" w:ascii="宋体" w:hAnsi="宋体"/>
                <w:i/>
                <w:color w:val="auto"/>
                <w:kern w:val="0"/>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trPr>
        <w:tc>
          <w:tcPr>
            <w:tcW w:w="701"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2.1.</w:t>
            </w:r>
            <w:r>
              <w:rPr>
                <w:rFonts w:hint="eastAsia"/>
                <w:color w:val="auto"/>
                <w:szCs w:val="22"/>
                <w:highlight w:val="none"/>
              </w:rPr>
              <w:t>1</w:t>
            </w:r>
          </w:p>
        </w:tc>
        <w:tc>
          <w:tcPr>
            <w:tcW w:w="868"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资格</w:t>
            </w:r>
            <w:r>
              <w:rPr>
                <w:rFonts w:hint="default"/>
                <w:color w:val="auto"/>
                <w:szCs w:val="22"/>
                <w:highlight w:val="none"/>
              </w:rPr>
              <w:t>评审标准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eastAsia="宋体"/>
                <w:color w:val="auto"/>
                <w:szCs w:val="22"/>
                <w:highlight w:val="none"/>
                <w:lang w:eastAsia="zh-CN"/>
              </w:rPr>
            </w:pPr>
            <w:r>
              <w:rPr>
                <w:rFonts w:hint="eastAsia"/>
                <w:color w:val="auto"/>
                <w:szCs w:val="22"/>
                <w:highlight w:val="none"/>
                <w:lang w:eastAsia="zh-CN"/>
              </w:rPr>
              <w:t>独立法人资格</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ascii="宋体" w:hAnsi="宋体"/>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7"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资质要求</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ascii="宋体" w:hAnsi="宋体" w:cs="宋体"/>
                <w:color w:val="auto"/>
                <w:kern w:val="0"/>
                <w:highlight w:val="none"/>
              </w:rPr>
              <w:t>□</w:t>
            </w:r>
            <w:r>
              <w:rPr>
                <w:rFonts w:hint="default"/>
                <w:color w:val="auto"/>
                <w:szCs w:val="22"/>
                <w:highlight w:val="none"/>
              </w:rPr>
              <w:t>财务要求</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3"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ascii="宋体" w:hAnsi="宋体" w:cs="宋体"/>
                <w:color w:val="auto"/>
                <w:kern w:val="0"/>
                <w:highlight w:val="none"/>
              </w:rPr>
              <w:t>□</w:t>
            </w:r>
            <w:r>
              <w:rPr>
                <w:rFonts w:hint="default"/>
                <w:color w:val="auto"/>
                <w:szCs w:val="22"/>
                <w:highlight w:val="none"/>
              </w:rPr>
              <w:t>业绩要求</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6"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投标截止日投标资格情况</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8"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项目</w:t>
            </w:r>
            <w:r>
              <w:rPr>
                <w:rFonts w:hint="eastAsia"/>
                <w:color w:val="auto"/>
                <w:szCs w:val="22"/>
                <w:highlight w:val="none"/>
              </w:rPr>
              <w:t>总</w:t>
            </w:r>
            <w:r>
              <w:rPr>
                <w:rFonts w:hint="default"/>
                <w:color w:val="auto"/>
                <w:szCs w:val="22"/>
                <w:highlight w:val="none"/>
              </w:rPr>
              <w:t>负责人</w:t>
            </w:r>
            <w:r>
              <w:rPr>
                <w:rFonts w:hint="eastAsia"/>
                <w:color w:val="auto"/>
                <w:szCs w:val="22"/>
                <w:highlight w:val="none"/>
              </w:rPr>
              <w:t>、勘察负责人及设计负责人</w:t>
            </w:r>
            <w:r>
              <w:rPr>
                <w:rFonts w:hint="eastAsia" w:ascii="宋体" w:hAnsi="宋体"/>
                <w:color w:val="auto"/>
                <w:szCs w:val="21"/>
                <w:highlight w:val="none"/>
              </w:rPr>
              <w:t>资格要求</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其他要求</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6"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w:t>
            </w:r>
            <w:r>
              <w:rPr>
                <w:rFonts w:hint="default"/>
                <w:color w:val="auto"/>
                <w:szCs w:val="22"/>
                <w:highlight w:val="none"/>
              </w:rPr>
              <w:t>联合体投标人</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2"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不存在禁止投标的情形</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color w:val="auto"/>
                <w:highlight w:val="none"/>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1"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2.1.2</w:t>
            </w:r>
          </w:p>
        </w:tc>
        <w:tc>
          <w:tcPr>
            <w:tcW w:w="86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形式评审标准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投标人名称</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与营业执照、资质证书一致</w:t>
            </w:r>
            <w:r>
              <w:rPr>
                <w:rFonts w:hint="eastAsia"/>
                <w:color w:val="auto"/>
                <w:szCs w:val="22"/>
                <w:highlight w:val="none"/>
              </w:rPr>
              <w:t>，</w:t>
            </w:r>
            <w:r>
              <w:rPr>
                <w:rFonts w:hint="eastAsia" w:ascii="宋体" w:hAnsi="宋体"/>
                <w:color w:val="auto"/>
                <w:szCs w:val="21"/>
                <w:highlight w:val="none"/>
              </w:rPr>
              <w:t>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投标文件格式</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ascii="宋体" w:hAnsi="宋体"/>
                <w:color w:val="auto"/>
                <w:szCs w:val="21"/>
                <w:highlight w:val="none"/>
              </w:rPr>
              <w:t>投标文件格式符合第二章“投标人须知”第3.7款的要求（不含投标函部分）。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6"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ascii="宋体" w:hAnsi="宋体" w:cs="宋体"/>
                <w:color w:val="auto"/>
                <w:kern w:val="0"/>
                <w:highlight w:val="none"/>
              </w:rPr>
              <w:t>□</w:t>
            </w:r>
            <w:r>
              <w:rPr>
                <w:rFonts w:hint="default"/>
                <w:color w:val="auto"/>
                <w:szCs w:val="22"/>
                <w:highlight w:val="none"/>
              </w:rPr>
              <w:t>联合体投标人</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第5条联合体各成员单位内部的职责分工中填写的联合体所有成员单位名称应与其营业执照、资质证书一致，依法变更名称的应提交相应证明材料。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kern w:val="0"/>
                <w:highlight w:val="none"/>
              </w:rPr>
            </w:pPr>
            <w:r>
              <w:rPr>
                <w:rFonts w:hint="eastAsia"/>
                <w:color w:val="auto"/>
                <w:highlight w:val="none"/>
              </w:rPr>
              <w:t>投标文件的签署</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eastAsia" w:ascii="宋体" w:hAnsi="宋体"/>
                <w:color w:val="auto"/>
                <w:kern w:val="0"/>
                <w:highlight w:val="none"/>
              </w:rPr>
              <w:t xml:space="preserve">第六章 </w:t>
            </w:r>
            <w:r>
              <w:rPr>
                <w:rFonts w:hint="default" w:ascii="宋体" w:hAnsi="宋体"/>
                <w:color w:val="auto"/>
                <w:kern w:val="0"/>
                <w:highlight w:val="none"/>
              </w:rPr>
              <w:t>投标文件</w:t>
            </w:r>
            <w:r>
              <w:rPr>
                <w:rFonts w:hint="eastAsia" w:ascii="宋体" w:hAnsi="宋体"/>
                <w:color w:val="auto"/>
                <w:kern w:val="0"/>
                <w:highlight w:val="none"/>
              </w:rPr>
              <w:t>格式（不含投标函部分）要求</w:t>
            </w:r>
            <w:r>
              <w:rPr>
                <w:rFonts w:hint="default" w:ascii="宋体" w:hAnsi="宋体"/>
                <w:color w:val="auto"/>
                <w:kern w:val="0"/>
                <w:highlight w:val="none"/>
              </w:rPr>
              <w:t>法定代表人或其委托代理人签名（或盖章）</w:t>
            </w:r>
            <w:r>
              <w:rPr>
                <w:rFonts w:hint="eastAsia" w:ascii="宋体" w:hAnsi="宋体"/>
                <w:color w:val="auto"/>
                <w:kern w:val="0"/>
                <w:highlight w:val="none"/>
              </w:rPr>
              <w:t>的须</w:t>
            </w:r>
            <w:r>
              <w:rPr>
                <w:rFonts w:hint="default" w:ascii="宋体" w:hAnsi="宋体"/>
                <w:color w:val="auto"/>
                <w:kern w:val="0"/>
                <w:highlight w:val="none"/>
              </w:rPr>
              <w:t>齐全。</w:t>
            </w:r>
            <w:r>
              <w:rPr>
                <w:rFonts w:hint="eastAsia" w:ascii="宋体" w:hAnsi="宋体"/>
                <w:color w:val="auto"/>
                <w:kern w:val="0"/>
                <w:highlight w:val="none"/>
              </w:rPr>
              <w:t>要求</w:t>
            </w:r>
            <w:r>
              <w:rPr>
                <w:rFonts w:hint="default" w:ascii="宋体" w:hAnsi="宋体"/>
                <w:color w:val="auto"/>
                <w:kern w:val="0"/>
                <w:highlight w:val="none"/>
              </w:rPr>
              <w:t>签名的，</w:t>
            </w:r>
            <w:r>
              <w:rPr>
                <w:rFonts w:hint="eastAsia" w:ascii="宋体" w:hAnsi="宋体"/>
                <w:color w:val="auto"/>
                <w:kern w:val="0"/>
                <w:highlight w:val="none"/>
              </w:rPr>
              <w:t>签名采用手写签名</w:t>
            </w:r>
            <w:r>
              <w:rPr>
                <w:rFonts w:hint="eastAsia" w:ascii="宋体" w:hAnsi="宋体"/>
                <w:color w:val="auto"/>
                <w:szCs w:val="21"/>
                <w:highlight w:val="none"/>
              </w:rPr>
              <w:t>或签章</w:t>
            </w:r>
            <w:r>
              <w:rPr>
                <w:rFonts w:hint="eastAsia" w:ascii="宋体" w:hAnsi="宋体"/>
                <w:color w:val="auto"/>
                <w:kern w:val="0"/>
                <w:highlight w:val="none"/>
              </w:rPr>
              <w:t>或加盖CA数字证书均可。</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若投标单位为联合体，则</w:t>
            </w:r>
            <w:r>
              <w:rPr>
                <w:rFonts w:hint="eastAsia" w:ascii="宋体" w:hAnsi="宋体" w:eastAsia="宋体" w:cs="Times New Roman"/>
                <w:b w:val="0"/>
                <w:bCs w:val="0"/>
                <w:i w:val="0"/>
                <w:iCs w:val="0"/>
                <w:snapToGrid w:val="0"/>
                <w:color w:val="auto"/>
                <w:kern w:val="0"/>
                <w:sz w:val="21"/>
                <w:szCs w:val="21"/>
                <w:highlight w:val="none"/>
                <w:vertAlign w:val="baseline"/>
                <w:lang w:val="en-US" w:eastAsia="zh-CN" w:bidi="ar-SA"/>
              </w:rPr>
              <w:t>共同投标协议</w:t>
            </w: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中各联合体成员单位签名（或盖章）须齐全，</w:t>
            </w:r>
            <w:r>
              <w:rPr>
                <w:rFonts w:hint="eastAsia" w:ascii="宋体" w:hAnsi="宋体" w:eastAsia="宋体" w:cs="Times New Roman"/>
                <w:b w:val="0"/>
                <w:bCs w:val="0"/>
                <w:i w:val="0"/>
                <w:iCs w:val="0"/>
                <w:snapToGrid w:val="0"/>
                <w:color w:val="auto"/>
                <w:kern w:val="0"/>
                <w:sz w:val="21"/>
                <w:szCs w:val="21"/>
                <w:highlight w:val="none"/>
                <w:vertAlign w:val="baseline"/>
                <w:lang w:val="en-US" w:eastAsia="zh-CN" w:bidi="ar-SA"/>
              </w:rPr>
              <w:t>共同投标协议</w:t>
            </w: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以外的</w:t>
            </w:r>
            <w:r>
              <w:rPr>
                <w:rFonts w:hint="default" w:ascii="宋体" w:hAnsi="宋体" w:eastAsia="宋体" w:cs="Times New Roman"/>
                <w:b w:val="0"/>
                <w:bCs w:val="0"/>
                <w:i w:val="0"/>
                <w:iCs w:val="0"/>
                <w:color w:val="auto"/>
                <w:kern w:val="0"/>
                <w:sz w:val="21"/>
                <w:szCs w:val="24"/>
                <w:highlight w:val="none"/>
                <w:vertAlign w:val="baseline"/>
                <w:lang w:val="en-US" w:eastAsia="zh-CN" w:bidi="ar-SA"/>
              </w:rPr>
              <w:t>投标文件格式中，要求法定代表人或其委托代理人签名（或盖章）的均由联合体牵头人法定代表人或其委托代理人签名（或盖章）。</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eastAsia" w:ascii="宋体" w:hAnsi="宋体"/>
                <w:color w:val="auto"/>
                <w:kern w:val="0"/>
                <w:highlight w:val="none"/>
              </w:rPr>
              <w:t>第六章 投标文件格式（不含投标函部分）要求加盖单位法人章的，应使用 CA 数字证书加盖投标人的单位电子印章。</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eastAsia" w:ascii="宋体" w:hAnsi="宋体"/>
                <w:color w:val="auto"/>
                <w:kern w:val="0"/>
                <w:highlight w:val="none"/>
              </w:rPr>
              <w:t>若投标单位为联合体，则</w:t>
            </w:r>
            <w:r>
              <w:rPr>
                <w:rFonts w:hint="eastAsia" w:ascii="宋体" w:hAnsi="宋体"/>
                <w:color w:val="auto"/>
                <w:kern w:val="0"/>
                <w:highlight w:val="none"/>
                <w:lang w:eastAsia="zh-CN"/>
              </w:rPr>
              <w:t>共同投标协议</w:t>
            </w:r>
            <w:r>
              <w:rPr>
                <w:rFonts w:hint="eastAsia" w:ascii="宋体" w:hAnsi="宋体"/>
                <w:color w:val="auto"/>
                <w:kern w:val="0"/>
                <w:highlight w:val="none"/>
              </w:rPr>
              <w:t>中要求各联合体成员盖单位法人章的，各联合体成员盖章须齐全，</w:t>
            </w:r>
            <w:r>
              <w:rPr>
                <w:rFonts w:hint="eastAsia" w:ascii="宋体" w:hAnsi="宋体"/>
                <w:color w:val="auto"/>
                <w:kern w:val="0"/>
                <w:highlight w:val="none"/>
                <w:lang w:eastAsia="zh-CN"/>
              </w:rPr>
              <w:t>共同投标协议</w:t>
            </w:r>
            <w:r>
              <w:rPr>
                <w:rFonts w:hint="eastAsia" w:ascii="宋体" w:hAnsi="宋体"/>
                <w:color w:val="auto"/>
                <w:kern w:val="0"/>
                <w:highlight w:val="none"/>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kern w:val="0"/>
                <w:highlight w:val="none"/>
              </w:rPr>
            </w:pPr>
            <w:r>
              <w:rPr>
                <w:rFonts w:hint="eastAsia"/>
                <w:color w:val="auto"/>
                <w:szCs w:val="22"/>
                <w:highlight w:val="none"/>
              </w:rPr>
              <w:t>委托代理人</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eastAsia" w:ascii="宋体" w:hAnsi="宋体"/>
                <w:color w:val="auto"/>
                <w:szCs w:val="21"/>
                <w:highlight w:val="none"/>
              </w:rPr>
              <w:t>投标人法定代表人的委托代理人有法定代表人签署的授权委托书和投标人为其缴纳的养老保险证明材料。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701"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备选投标方案</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color w:val="auto"/>
                <w:highlight w:val="none"/>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1" w:hRule="atLeast"/>
        </w:trPr>
        <w:tc>
          <w:tcPr>
            <w:tcW w:w="701"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2.1.3</w:t>
            </w:r>
          </w:p>
        </w:tc>
        <w:tc>
          <w:tcPr>
            <w:tcW w:w="868"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响应性评审标准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投标内容</w:t>
            </w:r>
          </w:p>
        </w:tc>
        <w:tc>
          <w:tcPr>
            <w:tcW w:w="6641"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01"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投标保证金</w:t>
            </w:r>
          </w:p>
        </w:tc>
        <w:tc>
          <w:tcPr>
            <w:tcW w:w="6641"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符合第二章“投标人须知”第3.4</w:t>
            </w:r>
            <w:r>
              <w:rPr>
                <w:rFonts w:hint="eastAsia"/>
                <w:color w:val="auto"/>
                <w:szCs w:val="22"/>
                <w:highlight w:val="none"/>
              </w:rPr>
              <w:t>.1项</w:t>
            </w:r>
            <w:r>
              <w:rPr>
                <w:rFonts w:hint="default"/>
                <w:color w:val="auto"/>
                <w:szCs w:val="22"/>
                <w:highlight w:val="none"/>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20" w:hRule="atLeast"/>
        </w:trPr>
        <w:tc>
          <w:tcPr>
            <w:tcW w:w="701"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权利义务</w:t>
            </w:r>
          </w:p>
        </w:tc>
        <w:tc>
          <w:tcPr>
            <w:tcW w:w="6641"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color w:val="auto"/>
                <w:szCs w:val="22"/>
                <w:highlight w:val="none"/>
              </w:rPr>
              <w:t>符合第二章“投标人须知”</w:t>
            </w:r>
            <w:r>
              <w:rPr>
                <w:rFonts w:hint="eastAsia"/>
                <w:color w:val="auto"/>
                <w:szCs w:val="22"/>
                <w:highlight w:val="none"/>
              </w:rPr>
              <w:t>第1.12.1项规定和</w:t>
            </w:r>
            <w:r>
              <w:rPr>
                <w:rFonts w:hint="default"/>
                <w:color w:val="auto"/>
                <w:szCs w:val="22"/>
                <w:highlight w:val="none"/>
              </w:rPr>
              <w:t>第四章“合同条款及格式”中的实质性要求和条件</w:t>
            </w:r>
            <w:r>
              <w:rPr>
                <w:rFonts w:hint="eastAsia" w:ascii="宋体" w:hAnsi="宋体"/>
                <w:color w:val="auto"/>
                <w:szCs w:val="21"/>
                <w:highlight w:val="none"/>
              </w:rPr>
              <w:t>，投标文件不应附有招标人不能接受的条件。（由投标人承诺，承诺书格式详见第六章投标文件格式。）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83" w:hRule="atLeast"/>
        </w:trPr>
        <w:tc>
          <w:tcPr>
            <w:tcW w:w="701" w:type="dxa"/>
            <w:vMerge w:val="continue"/>
            <w:tcBorders>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ascii="宋体" w:hAnsi="宋体"/>
                <w:color w:val="auto"/>
                <w:szCs w:val="21"/>
                <w:highlight w:val="none"/>
              </w:rPr>
              <w:t>实质性要求</w:t>
            </w:r>
          </w:p>
        </w:tc>
        <w:tc>
          <w:tcPr>
            <w:tcW w:w="6641"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color w:val="auto"/>
                <w:szCs w:val="22"/>
                <w:highlight w:val="none"/>
              </w:rPr>
              <w:t>符合第五章“发包人要求”中的实质性要求和条件（由投标人承诺，承诺书格式详见第六章投标文件格式。）</w:t>
            </w:r>
          </w:p>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color w:val="auto"/>
                <w:szCs w:val="22"/>
                <w:highlight w:val="none"/>
              </w:rPr>
              <w:t>本次投标不得有串通投标、弄虚作假等其他违反招投标相关法律、法规行为。</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r>
              <w:rPr>
                <w:rFonts w:hint="eastAsia"/>
                <w:color w:val="auto"/>
                <w:szCs w:val="22"/>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1569" w:type="dxa"/>
            <w:gridSpan w:val="2"/>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条款号</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条款内容</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28" w:hRule="atLeast"/>
        </w:trPr>
        <w:tc>
          <w:tcPr>
            <w:tcW w:w="1569" w:type="dxa"/>
            <w:gridSpan w:val="2"/>
            <w:tcBorders>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2.2.1</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分值构成</w:t>
            </w:r>
          </w:p>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(总分100分)</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color w:val="auto"/>
                <w:szCs w:val="22"/>
                <w:highlight w:val="none"/>
              </w:rPr>
              <w:t>□1.技术部分</w:t>
            </w:r>
            <w:r>
              <w:rPr>
                <w:rFonts w:hint="eastAsia"/>
                <w:color w:val="auto"/>
                <w:szCs w:val="22"/>
                <w:highlight w:val="none"/>
                <w:u w:val="single"/>
              </w:rPr>
              <w:t>　  　</w:t>
            </w:r>
            <w:r>
              <w:rPr>
                <w:rFonts w:hint="eastAsia"/>
                <w:color w:val="auto"/>
                <w:szCs w:val="22"/>
                <w:highlight w:val="none"/>
              </w:rPr>
              <w:t>分</w:t>
            </w:r>
            <w:r>
              <w:rPr>
                <w:rFonts w:hint="eastAsia"/>
                <w:i/>
                <w:color w:val="auto"/>
                <w:szCs w:val="22"/>
                <w:highlight w:val="none"/>
              </w:rPr>
              <w:t>[提示：</w:t>
            </w:r>
            <w:r>
              <w:rPr>
                <w:rFonts w:hint="eastAsia"/>
                <w:i/>
                <w:color w:val="auto"/>
                <w:szCs w:val="22"/>
                <w:highlight w:val="none"/>
                <w:lang w:val="en-US" w:eastAsia="zh-CN"/>
              </w:rPr>
              <w:t>一般</w:t>
            </w:r>
            <w:r>
              <w:rPr>
                <w:rFonts w:hint="eastAsia"/>
                <w:i/>
                <w:color w:val="auto"/>
                <w:szCs w:val="22"/>
                <w:highlight w:val="none"/>
              </w:rPr>
              <w:t>不高于30分]</w:t>
            </w:r>
            <w:r>
              <w:rPr>
                <w:rFonts w:hint="eastAsia"/>
                <w:color w:val="auto"/>
                <w:szCs w:val="22"/>
                <w:highlight w:val="none"/>
              </w:rPr>
              <w:t>；</w:t>
            </w:r>
          </w:p>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color w:val="auto"/>
                <w:szCs w:val="22"/>
                <w:highlight w:val="none"/>
              </w:rPr>
              <w:t>□2.商务部分</w:t>
            </w:r>
            <w:r>
              <w:rPr>
                <w:rFonts w:hint="eastAsia"/>
                <w:color w:val="auto"/>
                <w:szCs w:val="22"/>
                <w:highlight w:val="none"/>
                <w:u w:val="single"/>
              </w:rPr>
              <w:t>　  　</w:t>
            </w:r>
            <w:r>
              <w:rPr>
                <w:rFonts w:hint="eastAsia"/>
                <w:color w:val="auto"/>
                <w:szCs w:val="22"/>
                <w:highlight w:val="none"/>
              </w:rPr>
              <w:t>分</w:t>
            </w:r>
            <w:r>
              <w:rPr>
                <w:rFonts w:hint="eastAsia"/>
                <w:i/>
                <w:color w:val="auto"/>
                <w:szCs w:val="22"/>
                <w:highlight w:val="none"/>
              </w:rPr>
              <w:t>[提示：</w:t>
            </w:r>
            <w:r>
              <w:rPr>
                <w:rFonts w:hint="eastAsia"/>
                <w:i/>
                <w:color w:val="auto"/>
                <w:szCs w:val="22"/>
                <w:highlight w:val="none"/>
                <w:lang w:val="en-US" w:eastAsia="zh-CN"/>
              </w:rPr>
              <w:t>一般</w:t>
            </w:r>
            <w:r>
              <w:rPr>
                <w:rFonts w:hint="eastAsia"/>
                <w:i/>
                <w:color w:val="auto"/>
                <w:szCs w:val="22"/>
                <w:highlight w:val="none"/>
              </w:rPr>
              <w:t>不高于40分]</w:t>
            </w:r>
            <w:r>
              <w:rPr>
                <w:rFonts w:hint="eastAsia"/>
                <w:color w:val="auto"/>
                <w:szCs w:val="22"/>
                <w:highlight w:val="none"/>
              </w:rPr>
              <w:t>；</w:t>
            </w:r>
          </w:p>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color w:val="auto"/>
                <w:szCs w:val="22"/>
                <w:highlight w:val="none"/>
              </w:rPr>
              <w:t>3.</w:t>
            </w:r>
            <w:r>
              <w:rPr>
                <w:rFonts w:hint="eastAsia"/>
                <w:color w:val="auto"/>
                <w:szCs w:val="22"/>
                <w:highlight w:val="none"/>
                <w:lang w:eastAsia="zh-CN"/>
              </w:rPr>
              <w:t>投标总报价</w:t>
            </w:r>
            <w:r>
              <w:rPr>
                <w:rFonts w:hint="eastAsia"/>
                <w:color w:val="auto"/>
                <w:szCs w:val="22"/>
                <w:highlight w:val="none"/>
                <w:u w:val="single"/>
              </w:rPr>
              <w:t>　  　</w:t>
            </w:r>
            <w:r>
              <w:rPr>
                <w:rFonts w:hint="eastAsia"/>
                <w:color w:val="auto"/>
                <w:szCs w:val="22"/>
                <w:highlight w:val="non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69" w:type="dxa"/>
            <w:gridSpan w:val="2"/>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2.2.2</w:t>
            </w:r>
          </w:p>
        </w:tc>
        <w:tc>
          <w:tcPr>
            <w:tcW w:w="155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评标基准价计算方法</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□方式一</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w:t>
            </w:r>
            <w:r>
              <w:rPr>
                <w:rFonts w:hint="default" w:ascii="宋体" w:hAnsi="宋体"/>
                <w:color w:val="auto"/>
                <w:kern w:val="0"/>
                <w:szCs w:val="21"/>
                <w:highlight w:val="none"/>
              </w:rPr>
              <w:t>即为本项目投标总报价的评标基准价。</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取小数点后两位，小数点后第三位四舍五入。在评标基准价计算完成后（除计算错误外），在后续的评审中不得再对其做出调整。</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eastAsia" w:ascii="宋体" w:hAnsi="宋体"/>
                <w:color w:val="auto"/>
                <w:kern w:val="0"/>
                <w:highlight w:val="none"/>
              </w:rPr>
              <w:t>□方式二</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乘以（1-</w:t>
            </w:r>
            <w:r>
              <w:rPr>
                <w:rFonts w:hint="default" w:ascii="宋体" w:hAnsi="宋体"/>
                <w:color w:val="auto"/>
                <w:kern w:val="0"/>
                <w:szCs w:val="21"/>
                <w:highlight w:val="none"/>
              </w:rPr>
              <w:t>本项目评标基准价浮动值N</w:t>
            </w:r>
            <w:r>
              <w:rPr>
                <w:rFonts w:hint="eastAsia" w:ascii="宋体" w:hAnsi="宋体"/>
                <w:color w:val="auto"/>
                <w:kern w:val="0"/>
                <w:szCs w:val="21"/>
                <w:highlight w:val="none"/>
              </w:rPr>
              <w:t>），即为本项目的投标总报价的评标基准价。（</w:t>
            </w:r>
            <w:r>
              <w:rPr>
                <w:rFonts w:hint="default" w:ascii="宋体" w:hAnsi="宋体"/>
                <w:color w:val="auto"/>
                <w:kern w:val="0"/>
                <w:szCs w:val="21"/>
                <w:highlight w:val="none"/>
              </w:rPr>
              <w:t>评标基准价浮动值N为</w:t>
            </w:r>
            <w:r>
              <w:rPr>
                <w:rFonts w:hint="eastAsia" w:ascii="宋体" w:hAnsi="宋体"/>
                <w:color w:val="auto"/>
                <w:kern w:val="0"/>
                <w:highlight w:val="none"/>
              </w:rPr>
              <w:t>1</w:t>
            </w:r>
            <w:r>
              <w:rPr>
                <w:rFonts w:hint="default" w:ascii="宋体" w:hAnsi="宋体"/>
                <w:color w:val="auto"/>
                <w:kern w:val="0"/>
                <w:highlight w:val="none"/>
              </w:rPr>
              <w:t>%～</w:t>
            </w:r>
            <w:r>
              <w:rPr>
                <w:rFonts w:hint="eastAsia" w:ascii="宋体" w:hAnsi="宋体"/>
                <w:color w:val="auto"/>
                <w:kern w:val="0"/>
                <w:highlight w:val="none"/>
              </w:rPr>
              <w:t>5%范围内百分数取整</w:t>
            </w:r>
            <w:r>
              <w:rPr>
                <w:rFonts w:hint="default" w:ascii="宋体" w:hAnsi="宋体"/>
                <w:color w:val="auto"/>
                <w:kern w:val="0"/>
                <w:highlight w:val="none"/>
              </w:rPr>
              <w:t>，</w:t>
            </w:r>
            <w:r>
              <w:rPr>
                <w:rFonts w:hint="eastAsia" w:ascii="宋体" w:hAnsi="宋体"/>
                <w:color w:val="auto"/>
                <w:kern w:val="0"/>
                <w:highlight w:val="none"/>
              </w:rPr>
              <w:t>□</w:t>
            </w:r>
            <w:r>
              <w:rPr>
                <w:rFonts w:hint="default" w:ascii="宋体" w:hAnsi="宋体"/>
                <w:color w:val="auto"/>
                <w:kern w:val="0"/>
                <w:szCs w:val="21"/>
                <w:highlight w:val="none"/>
              </w:rPr>
              <w:t>在开标现场随机抽取决定</w:t>
            </w:r>
            <w:r>
              <w:rPr>
                <w:rFonts w:hint="eastAsia" w:ascii="宋体" w:hAnsi="宋体"/>
                <w:color w:val="auto"/>
                <w:kern w:val="0"/>
                <w:szCs w:val="21"/>
                <w:highlight w:val="none"/>
              </w:rPr>
              <w:t>/</w:t>
            </w:r>
            <w:r>
              <w:rPr>
                <w:rFonts w:hint="eastAsia" w:ascii="宋体" w:hAnsi="宋体"/>
                <w:color w:val="auto"/>
                <w:kern w:val="0"/>
                <w:highlight w:val="none"/>
              </w:rPr>
              <w:t>□由招标人直接确定为</w:t>
            </w:r>
            <w:r>
              <w:rPr>
                <w:rFonts w:hint="eastAsia" w:ascii="宋体" w:hAnsi="宋体"/>
                <w:color w:val="auto"/>
                <w:kern w:val="0"/>
                <w:highlight w:val="none"/>
                <w:u w:val="single"/>
              </w:rPr>
              <w:t xml:space="preserve">    </w:t>
            </w:r>
            <w:r>
              <w:rPr>
                <w:rFonts w:hint="eastAsia" w:ascii="宋体" w:hAnsi="宋体"/>
                <w:color w:val="auto"/>
                <w:kern w:val="0"/>
                <w:highlight w:val="none"/>
              </w:rPr>
              <w:t>%</w:t>
            </w:r>
            <w:r>
              <w:rPr>
                <w:rFonts w:hint="eastAsia" w:ascii="宋体" w:hAnsi="宋体"/>
                <w:color w:val="auto"/>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取小数点后两位，小数点后第三位四舍五入。在评标基准价计算完成后（除计算错误外），在后续的评审中不得再对其做出调整。</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□方式三</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与本项目最高限价再取平均值，即为本项目投标总报价的评标基准价。</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取小数点后两位，小数点后第三位四舍五入。在评标基准价计算完成后（除计算错误外），在后续的评审中不得再对其做出调整。</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□方式四</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与本项目最高限价再取平均值后乘以（1-</w:t>
            </w:r>
            <w:r>
              <w:rPr>
                <w:rFonts w:hint="default" w:ascii="宋体" w:hAnsi="宋体"/>
                <w:color w:val="auto"/>
                <w:kern w:val="0"/>
                <w:szCs w:val="21"/>
                <w:highlight w:val="none"/>
              </w:rPr>
              <w:t>本项目评标基准价浮动值N</w:t>
            </w:r>
            <w:r>
              <w:rPr>
                <w:rFonts w:hint="eastAsia" w:ascii="宋体" w:hAnsi="宋体"/>
                <w:color w:val="auto"/>
                <w:kern w:val="0"/>
                <w:szCs w:val="21"/>
                <w:highlight w:val="none"/>
              </w:rPr>
              <w:t>），即为本项目的投标总报价的评标基准价。（</w:t>
            </w:r>
            <w:r>
              <w:rPr>
                <w:rFonts w:hint="default" w:ascii="宋体" w:hAnsi="宋体"/>
                <w:color w:val="auto"/>
                <w:kern w:val="0"/>
                <w:szCs w:val="21"/>
                <w:highlight w:val="none"/>
              </w:rPr>
              <w:t>评标基准价浮动值N为</w:t>
            </w:r>
            <w:r>
              <w:rPr>
                <w:rFonts w:hint="eastAsia" w:ascii="宋体" w:hAnsi="宋体"/>
                <w:color w:val="auto"/>
                <w:kern w:val="0"/>
                <w:highlight w:val="none"/>
              </w:rPr>
              <w:t>1</w:t>
            </w:r>
            <w:r>
              <w:rPr>
                <w:rFonts w:hint="default" w:ascii="宋体" w:hAnsi="宋体"/>
                <w:color w:val="auto"/>
                <w:kern w:val="0"/>
                <w:highlight w:val="none"/>
              </w:rPr>
              <w:t>%～</w:t>
            </w:r>
            <w:r>
              <w:rPr>
                <w:rFonts w:hint="eastAsia" w:ascii="宋体" w:hAnsi="宋体"/>
                <w:color w:val="auto"/>
                <w:kern w:val="0"/>
                <w:highlight w:val="none"/>
              </w:rPr>
              <w:t>5%范围内百分数取整</w:t>
            </w:r>
            <w:r>
              <w:rPr>
                <w:rFonts w:hint="default" w:ascii="宋体" w:hAnsi="宋体"/>
                <w:color w:val="auto"/>
                <w:kern w:val="0"/>
                <w:highlight w:val="none"/>
              </w:rPr>
              <w:t>，</w:t>
            </w:r>
            <w:r>
              <w:rPr>
                <w:rFonts w:hint="eastAsia" w:ascii="宋体" w:hAnsi="宋体"/>
                <w:color w:val="auto"/>
                <w:kern w:val="0"/>
                <w:highlight w:val="none"/>
              </w:rPr>
              <w:t>□</w:t>
            </w:r>
            <w:r>
              <w:rPr>
                <w:rFonts w:hint="default" w:ascii="宋体" w:hAnsi="宋体"/>
                <w:color w:val="auto"/>
                <w:kern w:val="0"/>
                <w:szCs w:val="21"/>
                <w:highlight w:val="none"/>
              </w:rPr>
              <w:t>在开标现场随机抽取决定</w:t>
            </w:r>
            <w:r>
              <w:rPr>
                <w:rFonts w:hint="eastAsia" w:ascii="宋体" w:hAnsi="宋体"/>
                <w:color w:val="auto"/>
                <w:kern w:val="0"/>
                <w:szCs w:val="21"/>
                <w:highlight w:val="none"/>
              </w:rPr>
              <w:t>/</w:t>
            </w:r>
            <w:r>
              <w:rPr>
                <w:rFonts w:hint="eastAsia" w:ascii="宋体" w:hAnsi="宋体"/>
                <w:color w:val="auto"/>
                <w:kern w:val="0"/>
                <w:highlight w:val="none"/>
              </w:rPr>
              <w:t>□由招标人直接确定为</w:t>
            </w:r>
            <w:r>
              <w:rPr>
                <w:rFonts w:hint="eastAsia" w:ascii="宋体" w:hAnsi="宋体"/>
                <w:color w:val="auto"/>
                <w:kern w:val="0"/>
                <w:highlight w:val="none"/>
                <w:u w:val="single"/>
              </w:rPr>
              <w:t xml:space="preserve">    </w:t>
            </w:r>
            <w:r>
              <w:rPr>
                <w:rFonts w:hint="eastAsia" w:ascii="宋体" w:hAnsi="宋体"/>
                <w:color w:val="auto"/>
                <w:kern w:val="0"/>
                <w:highlight w:val="none"/>
              </w:rPr>
              <w:t>%。</w:t>
            </w:r>
            <w:r>
              <w:rPr>
                <w:rFonts w:hint="eastAsia" w:ascii="宋体" w:hAnsi="宋体"/>
                <w:color w:val="auto"/>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取小数点后两位，小数点后第三位四舍五入。在评标基准价计算完成后（除计算错误外），在后续的评审中不得再对其做出调整。</w:t>
            </w:r>
          </w:p>
          <w:p>
            <w:pPr>
              <w:keepNext w:val="0"/>
              <w:keepLines w:val="0"/>
              <w:suppressLineNumbers w:val="0"/>
              <w:spacing w:before="0" w:beforeAutospacing="0" w:after="0" w:afterAutospacing="0" w:line="400" w:lineRule="exact"/>
              <w:ind w:left="0" w:right="0" w:firstLine="420" w:firstLineChars="200"/>
              <w:jc w:val="left"/>
              <w:rPr>
                <w:rFonts w:hint="default"/>
                <w:color w:val="auto"/>
                <w:szCs w:val="22"/>
                <w:highlight w:val="none"/>
              </w:rPr>
            </w:pPr>
            <w:r>
              <w:rPr>
                <w:rFonts w:hint="eastAsia" w:ascii="宋体" w:hAnsi="宋体"/>
                <w:color w:val="auto"/>
                <w:kern w:val="0"/>
                <w:highlight w:val="none"/>
              </w:rPr>
              <w:t>□方式五</w:t>
            </w:r>
            <w:r>
              <w:rPr>
                <w:rFonts w:hint="eastAsia" w:ascii="宋体" w:hAnsi="宋体"/>
                <w:i/>
                <w:iCs/>
                <w:color w:val="auto"/>
                <w:kern w:val="0"/>
                <w:szCs w:val="21"/>
                <w:highlight w:val="none"/>
              </w:rPr>
              <w:t>[提示：适用于第2.2.4（4）目“投标总报价得分”方式三。]</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价中最低价</w:t>
            </w:r>
            <w:r>
              <w:rPr>
                <w:rFonts w:hint="eastAsia" w:ascii="宋体" w:hAnsi="宋体"/>
                <w:color w:val="auto"/>
                <w:kern w:val="0"/>
                <w:szCs w:val="21"/>
                <w:highlight w:val="none"/>
              </w:rPr>
              <w:t>，即为本项目投标总报价的评标基准价</w:t>
            </w:r>
            <w:r>
              <w:rPr>
                <w:rFonts w:hint="default" w:ascii="宋体" w:hAnsi="宋体"/>
                <w:color w:val="auto"/>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取小数点后两位，小数点后第三位四舍五入。在评标基准价计算完成后（除计算错误外），在后续的评审中不得再对其做出调整。</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u w:val="single"/>
              </w:rPr>
            </w:pPr>
            <w:r>
              <w:rPr>
                <w:rFonts w:hint="eastAsia" w:ascii="宋体" w:hAnsi="宋体"/>
                <w:color w:val="auto"/>
                <w:kern w:val="0"/>
                <w:highlight w:val="none"/>
              </w:rPr>
              <w:t>□方式六</w:t>
            </w:r>
            <w:r>
              <w:rPr>
                <w:rFonts w:hint="eastAsia" w:ascii="宋体" w:hAnsi="宋体"/>
                <w:i/>
                <w:iCs/>
                <w:color w:val="auto"/>
                <w:kern w:val="0"/>
                <w:szCs w:val="21"/>
                <w:highlight w:val="none"/>
              </w:rPr>
              <w:t>[提示：适用于第2.2.4（4）目“投标总报价得分”方式四。]</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u w:val="single"/>
              </w:rPr>
            </w:pPr>
            <w:r>
              <w:rPr>
                <w:rFonts w:hint="default" w:ascii="宋体" w:hAnsi="宋体"/>
                <w:color w:val="auto"/>
                <w:kern w:val="0"/>
                <w:szCs w:val="21"/>
                <w:highlight w:val="none"/>
                <w:u w:val="single"/>
              </w:rPr>
              <w:t>……</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olor w:val="auto"/>
                <w:kern w:val="0"/>
                <w:szCs w:val="21"/>
                <w:highlight w:val="none"/>
              </w:rPr>
            </w:pPr>
            <w:r>
              <w:rPr>
                <w:rFonts w:hint="eastAsia" w:ascii="宋体" w:hAnsi="宋体"/>
                <w:i/>
                <w:iCs/>
                <w:color w:val="auto"/>
                <w:kern w:val="0"/>
                <w:szCs w:val="21"/>
                <w:highlight w:val="none"/>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rPr>
              <w:t>制定本项目评标基准价的计算方法</w:t>
            </w:r>
            <w:r>
              <w:rPr>
                <w:rFonts w:hint="eastAsia" w:ascii="宋体" w:hAnsi="宋体" w:cs="宋体"/>
                <w:i/>
                <w:color w:val="auto"/>
                <w:szCs w:val="21"/>
                <w:highlight w:val="none"/>
              </w:rPr>
              <w:t>，但不得违背法律、法规及规范性文件的规定</w:t>
            </w:r>
            <w:r>
              <w:rPr>
                <w:rFonts w:hint="eastAsia" w:ascii="宋体" w:hAnsi="宋体"/>
                <w:i/>
                <w:iCs/>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5" w:hRule="atLeast"/>
        </w:trPr>
        <w:tc>
          <w:tcPr>
            <w:tcW w:w="1569" w:type="dxa"/>
            <w:gridSpan w:val="2"/>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2.2.3</w:t>
            </w:r>
          </w:p>
        </w:tc>
        <w:tc>
          <w:tcPr>
            <w:tcW w:w="155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lang w:eastAsia="zh-CN"/>
              </w:rPr>
              <w:t>投标总报价</w:t>
            </w:r>
            <w:r>
              <w:rPr>
                <w:rFonts w:hint="default"/>
                <w:color w:val="auto"/>
                <w:szCs w:val="22"/>
                <w:highlight w:val="none"/>
              </w:rPr>
              <w:t>的偏差率计算公式</w:t>
            </w:r>
          </w:p>
        </w:tc>
        <w:tc>
          <w:tcPr>
            <w:tcW w:w="6641"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投标总报价的偏差率计算公式</w:t>
            </w:r>
          </w:p>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偏差率</w:t>
            </w:r>
            <w:r>
              <w:rPr>
                <w:rFonts w:hint="eastAsia" w:ascii="宋体" w:hAnsi="宋体"/>
                <w:color w:val="auto"/>
                <w:kern w:val="0"/>
                <w:sz w:val="28"/>
                <w:szCs w:val="28"/>
                <w:highlight w:val="none"/>
              </w:rPr>
              <w:t>=</w:t>
            </w:r>
            <w:r>
              <w:rPr>
                <w:rFonts w:hint="eastAsia" w:ascii="宋体" w:hAnsi="宋体"/>
                <w:color w:val="auto"/>
                <w:kern w:val="0"/>
                <w:highlight w:val="none"/>
              </w:rPr>
              <w:t>100％×（投标人总报价一评标基准价）／评标基准价</w:t>
            </w:r>
          </w:p>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ascii="宋体" w:hAnsi="宋体"/>
                <w:color w:val="auto"/>
                <w:kern w:val="0"/>
                <w:highlight w:val="none"/>
              </w:rPr>
              <w:t xml:space="preserve">    偏差率</w:t>
            </w:r>
            <w:r>
              <w:rPr>
                <w:rFonts w:hint="eastAsia" w:ascii="宋体" w:hAnsi="宋体"/>
                <w:color w:val="auto"/>
                <w:kern w:val="0"/>
                <w:szCs w:val="21"/>
                <w:highlight w:val="none"/>
              </w:rPr>
              <w:t>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69" w:type="dxa"/>
            <w:gridSpan w:val="2"/>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条款号</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评分因素</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szCs w:val="22"/>
                <w:highlight w:val="none"/>
              </w:rPr>
            </w:pPr>
            <w:r>
              <w:rPr>
                <w:rFonts w:hint="default"/>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701"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color w:val="auto"/>
                <w:szCs w:val="22"/>
                <w:highlight w:val="none"/>
              </w:rPr>
            </w:pPr>
            <w:r>
              <w:rPr>
                <w:rFonts w:hint="eastAsia" w:ascii="Calibri" w:hAnsi="Calibri"/>
                <w:color w:val="auto"/>
                <w:szCs w:val="22"/>
                <w:highlight w:val="none"/>
              </w:rPr>
              <w:t>2.2.4（1）</w:t>
            </w:r>
          </w:p>
        </w:tc>
        <w:tc>
          <w:tcPr>
            <w:tcW w:w="868"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技术部分评分</w:t>
            </w:r>
            <w:r>
              <w:rPr>
                <w:rFonts w:hint="eastAsia"/>
                <w:color w:val="auto"/>
                <w:szCs w:val="22"/>
                <w:highlight w:val="none"/>
              </w:rPr>
              <w:t>（A）</w:t>
            </w:r>
            <w:r>
              <w:rPr>
                <w:rFonts w:hint="default"/>
                <w:color w:val="auto"/>
                <w:szCs w:val="22"/>
                <w:highlight w:val="none"/>
              </w:rPr>
              <w:t>标准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勘察设计方案总体评审标准</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采用暗标评审的，</w:t>
            </w:r>
            <w:r>
              <w:rPr>
                <w:rFonts w:hint="eastAsia"/>
                <w:color w:val="auto"/>
                <w:szCs w:val="22"/>
                <w:highlight w:val="none"/>
              </w:rPr>
              <w:t>勘察设计方案</w:t>
            </w:r>
            <w:r>
              <w:rPr>
                <w:rFonts w:hint="eastAsia" w:ascii="宋体" w:hAnsi="宋体"/>
                <w:color w:val="auto"/>
                <w:szCs w:val="21"/>
                <w:highlight w:val="none"/>
              </w:rPr>
              <w:t>不符合第二章投标人须知前附表第3.7.5项要求的，</w:t>
            </w:r>
            <w:r>
              <w:rPr>
                <w:rFonts w:hint="eastAsia"/>
                <w:color w:val="auto"/>
                <w:szCs w:val="22"/>
                <w:highlight w:val="none"/>
              </w:rPr>
              <w:t>勘察设计方案部分</w:t>
            </w:r>
            <w:r>
              <w:rPr>
                <w:rFonts w:hint="eastAsia" w:ascii="宋体" w:hAnsi="宋体"/>
                <w:color w:val="auto"/>
                <w:szCs w:val="21"/>
                <w:highlight w:val="none"/>
              </w:rPr>
              <w:t>得0分。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highlight w:val="none"/>
              </w:rPr>
            </w:pPr>
            <w:r>
              <w:rPr>
                <w:rFonts w:hint="eastAsia"/>
                <w:color w:val="auto"/>
                <w:szCs w:val="22"/>
                <w:highlight w:val="none"/>
              </w:rPr>
              <w:t>评标委员会按照优、良、一般、差四个档次进行评分，</w:t>
            </w:r>
            <w:r>
              <w:rPr>
                <w:rFonts w:hint="eastAsia" w:ascii="宋体" w:hAnsi="宋体" w:eastAsia="宋体" w:cs="宋体"/>
                <w:snapToGrid w:val="0"/>
                <w:color w:val="auto"/>
                <w:kern w:val="0"/>
                <w:szCs w:val="21"/>
                <w:highlight w:val="none"/>
              </w:rPr>
              <w:t>若评委对投标人</w:t>
            </w:r>
            <w:r>
              <w:rPr>
                <w:rFonts w:hint="eastAsia"/>
                <w:color w:val="auto"/>
                <w:szCs w:val="22"/>
                <w:highlight w:val="none"/>
              </w:rPr>
              <w:t>勘察设计方案</w:t>
            </w:r>
            <w:r>
              <w:rPr>
                <w:rFonts w:hint="eastAsia" w:ascii="宋体" w:hAnsi="宋体" w:eastAsia="宋体" w:cs="宋体"/>
                <w:snapToGrid w:val="0"/>
                <w:color w:val="auto"/>
                <w:kern w:val="0"/>
                <w:szCs w:val="21"/>
                <w:highlight w:val="none"/>
              </w:rPr>
              <w:t>评分低于该部分总分的60%的</w:t>
            </w:r>
            <w:r>
              <w:rPr>
                <w:rFonts w:hint="eastAsia" w:ascii="宋体" w:hAnsi="宋体"/>
                <w:snapToGrid w:val="0"/>
                <w:color w:val="auto"/>
                <w:kern w:val="0"/>
                <w:szCs w:val="21"/>
                <w:highlight w:val="none"/>
              </w:rPr>
              <w:t>或对个别投标人</w:t>
            </w:r>
            <w:r>
              <w:rPr>
                <w:rFonts w:hint="eastAsia"/>
                <w:color w:val="auto"/>
                <w:szCs w:val="22"/>
                <w:highlight w:val="none"/>
              </w:rPr>
              <w:t>勘察设计方案</w:t>
            </w:r>
            <w:r>
              <w:rPr>
                <w:rFonts w:hint="eastAsia" w:ascii="宋体" w:hAnsi="宋体"/>
                <w:snapToGrid w:val="0"/>
                <w:color w:val="auto"/>
                <w:kern w:val="0"/>
                <w:szCs w:val="21"/>
                <w:highlight w:val="none"/>
              </w:rPr>
              <w:t>评分畸高（即该评委对</w:t>
            </w:r>
            <w:r>
              <w:rPr>
                <w:rFonts w:hint="eastAsia"/>
                <w:color w:val="auto"/>
                <w:szCs w:val="22"/>
                <w:highlight w:val="none"/>
              </w:rPr>
              <w:t>勘察设计方案</w:t>
            </w:r>
            <w:r>
              <w:rPr>
                <w:rFonts w:hint="eastAsia" w:ascii="宋体" w:hAnsi="宋体"/>
                <w:snapToGrid w:val="0"/>
                <w:color w:val="auto"/>
                <w:kern w:val="0"/>
                <w:szCs w:val="21"/>
                <w:highlight w:val="none"/>
              </w:rPr>
              <w:t>评分的最高分与次高分差额超过该部分总分的10%）的须注明详实理由，</w:t>
            </w:r>
            <w:r>
              <w:rPr>
                <w:rFonts w:hint="eastAsia"/>
                <w:color w:val="auto"/>
                <w:szCs w:val="22"/>
                <w:highlight w:val="none"/>
              </w:rPr>
              <w:t>勘察设计方案</w:t>
            </w:r>
            <w:r>
              <w:rPr>
                <w:rFonts w:hint="eastAsia" w:ascii="宋体" w:hAnsi="宋体"/>
                <w:snapToGrid w:val="0"/>
                <w:color w:val="auto"/>
                <w:kern w:val="0"/>
                <w:szCs w:val="21"/>
                <w:highlight w:val="none"/>
              </w:rPr>
              <w:t>缺项的该项得0分。</w:t>
            </w:r>
          </w:p>
          <w:p>
            <w:pPr>
              <w:keepNext w:val="0"/>
              <w:keepLines w:val="0"/>
              <w:suppressLineNumbers w:val="0"/>
              <w:spacing w:before="0" w:beforeAutospacing="0" w:after="0" w:afterAutospacing="0" w:line="400" w:lineRule="exact"/>
              <w:ind w:left="0" w:right="0" w:firstLine="420" w:firstLineChars="200"/>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rPr>
              <w:t>评分</w:t>
            </w:r>
            <w:r>
              <w:rPr>
                <w:rFonts w:hint="default"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rPr>
              <w:t>评分</w:t>
            </w:r>
            <w:r>
              <w:rPr>
                <w:rFonts w:hint="default" w:ascii="宋体" w:hAnsi="宋体"/>
                <w:snapToGrid w:val="0"/>
                <w:color w:val="auto"/>
                <w:kern w:val="0"/>
                <w:szCs w:val="21"/>
                <w:highlight w:val="none"/>
              </w:rPr>
              <w:t>取算术平均值为该投标人</w:t>
            </w:r>
            <w:r>
              <w:rPr>
                <w:rFonts w:hint="eastAsia"/>
                <w:color w:val="auto"/>
                <w:szCs w:val="22"/>
                <w:highlight w:val="none"/>
              </w:rPr>
              <w:t>勘察设计方案</w:t>
            </w:r>
            <w:r>
              <w:rPr>
                <w:rFonts w:hint="default" w:ascii="宋体" w:hAnsi="宋体"/>
                <w:snapToGrid w:val="0"/>
                <w:color w:val="auto"/>
                <w:kern w:val="0"/>
                <w:szCs w:val="21"/>
                <w:highlight w:val="none"/>
              </w:rPr>
              <w:t>得分。</w:t>
            </w:r>
          </w:p>
          <w:p>
            <w:pPr>
              <w:keepNext w:val="0"/>
              <w:keepLines w:val="0"/>
              <w:suppressLineNumbers w:val="0"/>
              <w:spacing w:before="0" w:beforeAutospacing="0" w:after="0" w:afterAutospacing="0" w:line="400" w:lineRule="exact"/>
              <w:ind w:left="0" w:right="0" w:firstLine="420" w:firstLineChars="200"/>
              <w:rPr>
                <w:rFonts w:hint="default" w:ascii="宋体" w:hAnsi="宋体"/>
                <w:snapToGrid w:val="0"/>
                <w:color w:val="auto"/>
                <w:kern w:val="0"/>
                <w:szCs w:val="21"/>
                <w:highlight w:val="none"/>
              </w:rPr>
            </w:pPr>
            <w:r>
              <w:rPr>
                <w:rFonts w:hint="eastAsia"/>
                <w:color w:val="auto"/>
                <w:szCs w:val="22"/>
                <w:highlight w:val="none"/>
              </w:rPr>
              <w:t>勘察设计方案</w:t>
            </w:r>
            <w:r>
              <w:rPr>
                <w:rFonts w:hint="default" w:ascii="宋体" w:hAnsi="宋体"/>
                <w:color w:val="auto"/>
                <w:kern w:val="0"/>
                <w:szCs w:val="21"/>
                <w:highlight w:val="none"/>
              </w:rPr>
              <w:t>得分的最终结果取小数点后两位，小数点后第三位四舍五入。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6"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p>
            <w:pPr>
              <w:keepNext w:val="0"/>
              <w:keepLines w:val="0"/>
              <w:suppressLineNumbers w:val="0"/>
              <w:spacing w:before="0" w:beforeAutospacing="0" w:after="0" w:afterAutospacing="0" w:line="400" w:lineRule="exact"/>
              <w:ind w:left="0" w:right="0"/>
              <w:jc w:val="left"/>
              <w:rPr>
                <w:rFonts w:hint="default"/>
                <w:color w:val="auto"/>
                <w:szCs w:val="22"/>
                <w:highlight w:val="none"/>
              </w:rPr>
            </w:pPr>
            <w:r>
              <w:rPr>
                <w:rFonts w:hint="eastAsia" w:ascii="宋体" w:hAnsi="宋体"/>
                <w:color w:val="auto"/>
                <w:kern w:val="0"/>
                <w:highlight w:val="none"/>
              </w:rPr>
              <w:t>□</w:t>
            </w:r>
            <w:r>
              <w:rPr>
                <w:rFonts w:hint="default"/>
                <w:color w:val="auto"/>
                <w:highlight w:val="none"/>
              </w:rPr>
              <w:t>对工程项目的理解和认识</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eastAsia" w:ascii="宋体" w:hAnsi="宋体"/>
                <w:color w:val="auto"/>
                <w:highlight w:val="none"/>
              </w:rPr>
              <w:t>分。评审要点：</w:t>
            </w:r>
            <w:r>
              <w:rPr>
                <w:rFonts w:hint="eastAsia" w:ascii="宋体" w:hAnsi="宋体"/>
                <w:color w:val="auto"/>
                <w:szCs w:val="21"/>
                <w:highlight w:val="none"/>
                <w:u w:val="single"/>
              </w:rPr>
              <w:t>对建设项目的背景、建设条件、总体布局及勘察设计重点的了解和认识</w:t>
            </w:r>
            <w:r>
              <w:rPr>
                <w:rFonts w:hint="eastAsia" w:ascii="Calibri" w:hAnsi="Calibri"/>
                <w:color w:val="auto"/>
                <w:szCs w:val="22"/>
                <w:highlight w:val="none"/>
                <w:u w:val="single"/>
              </w:rPr>
              <w:t>。</w:t>
            </w:r>
            <w:r>
              <w:rPr>
                <w:rFonts w:hint="default" w:ascii="宋体" w:hAnsi="宋体"/>
                <w:color w:val="auto"/>
                <w:highlight w:val="none"/>
                <w:u w:val="single"/>
              </w:rPr>
              <w:t xml:space="preserve"> </w:t>
            </w:r>
            <w:r>
              <w:rPr>
                <w:rFonts w:hint="eastAsia" w:ascii="宋体" w:hAnsi="宋体"/>
                <w:color w:val="auto"/>
                <w:highlight w:val="none"/>
                <w:u w:val="single"/>
              </w:rPr>
              <w:t>优得  分-  分，良得  分-  分，一般得  分-  分，差得  分-  分。</w:t>
            </w:r>
            <w:r>
              <w:rPr>
                <w:rFonts w:hint="eastAsia" w:ascii="宋体" w:hAnsi="宋体"/>
                <w:i/>
                <w:iCs/>
                <w:color w:val="auto"/>
                <w:highlight w:val="none"/>
              </w:rPr>
              <w:t>[提示：招标人按照优、良、一般、差四个档次对技术方案各项评审因素进行</w:t>
            </w:r>
            <w:r>
              <w:rPr>
                <w:rFonts w:hint="eastAsia" w:ascii="宋体" w:hAnsi="宋体"/>
                <w:i/>
                <w:iCs/>
                <w:snapToGrid w:val="0"/>
                <w:color w:val="auto"/>
                <w:kern w:val="0"/>
                <w:szCs w:val="21"/>
                <w:highlight w:val="none"/>
              </w:rPr>
              <w:t>分值的设置，设置规则为：该项分值的90%～100%为“优”，该项分值的80%～90%（不含）为“良”，该项分值的60%～80%（不含）为“一般”，该项分值的0%～60%（不含）为“差”，下同。</w:t>
            </w:r>
            <w:r>
              <w:rPr>
                <w:rFonts w:hint="eastAsia" w:ascii="宋体" w:hAnsi="宋体"/>
                <w:i/>
                <w:iCs/>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66" w:hRule="atLeast"/>
        </w:trPr>
        <w:tc>
          <w:tcPr>
            <w:tcW w:w="701"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color w:val="auto"/>
                <w:szCs w:val="22"/>
                <w:highlight w:val="none"/>
              </w:rPr>
            </w:pPr>
            <w:r>
              <w:rPr>
                <w:rFonts w:hint="eastAsia" w:ascii="宋体" w:hAnsi="宋体"/>
                <w:color w:val="auto"/>
                <w:kern w:val="0"/>
                <w:highlight w:val="none"/>
              </w:rPr>
              <w:t>□</w:t>
            </w:r>
            <w:r>
              <w:rPr>
                <w:rFonts w:hint="eastAsia"/>
                <w:color w:val="auto"/>
                <w:highlight w:val="none"/>
              </w:rPr>
              <w:t>勘察设计</w:t>
            </w:r>
            <w:r>
              <w:rPr>
                <w:rFonts w:hint="default"/>
                <w:color w:val="auto"/>
                <w:highlight w:val="none"/>
              </w:rPr>
              <w:t>大纲</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Calibri" w:hAnsi="Calibri"/>
                <w:color w:val="auto"/>
                <w:szCs w:val="22"/>
                <w:highlight w:val="none"/>
                <w:u w:val="single"/>
              </w:rPr>
            </w:pPr>
            <w:r>
              <w:rPr>
                <w:rFonts w:hint="eastAsia" w:ascii="宋体" w:hAnsi="宋体"/>
                <w:color w:val="auto"/>
                <w:highlight w:val="none"/>
                <w:u w:val="single"/>
              </w:rPr>
              <w:t xml:space="preserve">    </w:t>
            </w:r>
            <w:r>
              <w:rPr>
                <w:rFonts w:hint="eastAsia" w:ascii="宋体" w:hAnsi="宋体"/>
                <w:color w:val="auto"/>
                <w:highlight w:val="none"/>
              </w:rPr>
              <w:t>分。评审要点：</w:t>
            </w:r>
            <w:r>
              <w:rPr>
                <w:rFonts w:hint="eastAsia" w:ascii="宋体" w:hAnsi="宋体"/>
                <w:color w:val="auto"/>
                <w:szCs w:val="21"/>
                <w:highlight w:val="none"/>
                <w:u w:val="single"/>
              </w:rPr>
              <w:t>方案的合理性，任务的明确性，重点是否突出，成果是否具有良好的经济性、安全性、可靠性</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left"/>
              <w:outlineLvl w:val="3"/>
              <w:rPr>
                <w:rFonts w:hint="default"/>
                <w:color w:val="auto"/>
                <w:kern w:val="0"/>
                <w:szCs w:val="21"/>
                <w:highlight w:val="none"/>
              </w:rPr>
            </w:pPr>
            <w:r>
              <w:rPr>
                <w:rFonts w:hint="eastAsia" w:ascii="宋体" w:hAnsi="宋体"/>
                <w:color w:val="auto"/>
                <w:kern w:val="0"/>
                <w:highlight w:val="none"/>
              </w:rPr>
              <w:t>□</w:t>
            </w:r>
            <w:r>
              <w:rPr>
                <w:rFonts w:hint="eastAsia"/>
                <w:color w:val="auto"/>
                <w:highlight w:val="none"/>
              </w:rPr>
              <w:t>勘察设计</w:t>
            </w:r>
            <w:r>
              <w:rPr>
                <w:rFonts w:hint="default"/>
                <w:color w:val="auto"/>
                <w:highlight w:val="none"/>
              </w:rPr>
              <w:t>总进度计划</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rPr>
                <w:rFonts w:hint="default" w:ascii="Calibri" w:hAnsi="Calibri"/>
                <w:color w:val="auto"/>
                <w:kern w:val="0"/>
                <w:szCs w:val="21"/>
                <w:highlight w:val="none"/>
                <w:u w:val="single"/>
              </w:rPr>
            </w:pPr>
            <w:r>
              <w:rPr>
                <w:rFonts w:hint="default" w:ascii="宋体" w:hAnsi="宋体"/>
                <w:color w:val="auto"/>
                <w:highlight w:val="none"/>
                <w:u w:val="single"/>
              </w:rPr>
              <w:t xml:space="preserve">    </w:t>
            </w:r>
            <w:r>
              <w:rPr>
                <w:rFonts w:hint="eastAsia" w:ascii="宋体" w:hAnsi="宋体"/>
                <w:color w:val="auto"/>
                <w:highlight w:val="none"/>
              </w:rPr>
              <w:t>分。评审要点：</w:t>
            </w:r>
            <w:r>
              <w:rPr>
                <w:rFonts w:hint="eastAsia" w:ascii="宋体" w:hAnsi="宋体"/>
                <w:color w:val="auto"/>
                <w:szCs w:val="21"/>
                <w:highlight w:val="none"/>
                <w:u w:val="single"/>
              </w:rPr>
              <w:t>人员配备的合理性，设备的精度和时间要求，总进度能否满足招标人要求</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01"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left"/>
              <w:outlineLvl w:val="3"/>
              <w:rPr>
                <w:rFonts w:hint="default"/>
                <w:color w:val="auto"/>
                <w:kern w:val="0"/>
                <w:szCs w:val="21"/>
                <w:highlight w:val="none"/>
              </w:rPr>
            </w:pPr>
            <w:r>
              <w:rPr>
                <w:rFonts w:hint="eastAsia" w:ascii="宋体" w:hAnsi="宋体"/>
                <w:color w:val="auto"/>
                <w:kern w:val="0"/>
                <w:highlight w:val="none"/>
              </w:rPr>
              <w:t>□</w:t>
            </w:r>
            <w:r>
              <w:rPr>
                <w:rFonts w:hint="default"/>
                <w:color w:val="auto"/>
                <w:highlight w:val="none"/>
              </w:rPr>
              <w:t>质量管理、质量保证体系和进度保证措施</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jc w:val="left"/>
              <w:outlineLvl w:val="3"/>
              <w:rPr>
                <w:rFonts w:hint="default"/>
                <w:color w:val="auto"/>
                <w:kern w:val="0"/>
                <w:szCs w:val="21"/>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rPr>
              <w:t>分。评审要点：</w:t>
            </w:r>
            <w:r>
              <w:rPr>
                <w:rFonts w:hint="eastAsia" w:ascii="宋体" w:hAnsi="宋体"/>
                <w:color w:val="auto"/>
                <w:szCs w:val="21"/>
                <w:highlight w:val="none"/>
                <w:u w:val="single"/>
              </w:rPr>
              <w:t>质量管理措施、质量保证措施、进度保证措施等</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left"/>
              <w:rPr>
                <w:rFonts w:hint="default"/>
                <w:color w:val="auto"/>
                <w:szCs w:val="22"/>
                <w:highlight w:val="none"/>
              </w:rPr>
            </w:pPr>
            <w:r>
              <w:rPr>
                <w:rFonts w:hint="eastAsia" w:ascii="宋体" w:hAnsi="宋体"/>
                <w:color w:val="auto"/>
                <w:szCs w:val="21"/>
                <w:highlight w:val="none"/>
              </w:rPr>
              <w:t>□</w:t>
            </w:r>
            <w:r>
              <w:rPr>
                <w:rFonts w:hint="default"/>
                <w:color w:val="auto"/>
                <w:highlight w:val="none"/>
              </w:rPr>
              <w:t>组织管理</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highlight w:val="none"/>
                <w:u w:val="single"/>
              </w:rPr>
            </w:pP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default" w:ascii="宋体" w:hAnsi="宋体"/>
                <w:color w:val="auto"/>
                <w:highlight w:val="none"/>
              </w:rPr>
              <w:t>分</w:t>
            </w:r>
            <w:r>
              <w:rPr>
                <w:rFonts w:hint="eastAsia" w:ascii="宋体" w:hAnsi="宋体"/>
                <w:color w:val="auto"/>
                <w:highlight w:val="none"/>
              </w:rPr>
              <w:t>。评审</w:t>
            </w:r>
            <w:r>
              <w:rPr>
                <w:rFonts w:hint="default" w:ascii="宋体" w:hAnsi="宋体"/>
                <w:color w:val="auto"/>
                <w:highlight w:val="none"/>
              </w:rPr>
              <w:t>要点</w:t>
            </w:r>
            <w:r>
              <w:rPr>
                <w:rFonts w:hint="eastAsia" w:ascii="宋体" w:hAnsi="宋体"/>
                <w:color w:val="auto"/>
                <w:highlight w:val="none"/>
              </w:rPr>
              <w:t>：</w:t>
            </w:r>
            <w:r>
              <w:rPr>
                <w:rFonts w:hint="default"/>
                <w:color w:val="auto"/>
                <w:highlight w:val="none"/>
                <w:u w:val="single"/>
              </w:rPr>
              <w:t>组织管理</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25"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left"/>
              <w:rPr>
                <w:rFonts w:hint="default" w:ascii="Calibri" w:hAnsi="Calibri"/>
                <w:color w:val="auto"/>
                <w:szCs w:val="22"/>
                <w:highlight w:val="none"/>
              </w:rPr>
            </w:pPr>
            <w:r>
              <w:rPr>
                <w:rFonts w:hint="eastAsia" w:ascii="宋体" w:hAnsi="宋体"/>
                <w:color w:val="auto"/>
                <w:kern w:val="0"/>
                <w:highlight w:val="none"/>
              </w:rPr>
              <w:t>□</w:t>
            </w:r>
            <w:r>
              <w:rPr>
                <w:rFonts w:hint="default"/>
                <w:color w:val="auto"/>
                <w:highlight w:val="none"/>
              </w:rPr>
              <w:t>工程设计方案初步设想</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tcPr>
          <w:p>
            <w:pPr>
              <w:keepNext w:val="0"/>
              <w:keepLines w:val="0"/>
              <w:suppressLineNumbers w:val="0"/>
              <w:spacing w:before="0" w:beforeAutospacing="0" w:after="0" w:afterAutospacing="0" w:line="400" w:lineRule="exact"/>
              <w:ind w:left="0" w:right="0" w:firstLine="420" w:firstLineChars="200"/>
              <w:rPr>
                <w:rFonts w:hint="default" w:ascii="Calibri" w:hAnsi="Calibri"/>
                <w:color w:val="auto"/>
                <w:szCs w:val="22"/>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default" w:ascii="宋体" w:hAnsi="宋体"/>
                <w:color w:val="auto"/>
                <w:highlight w:val="none"/>
              </w:rPr>
              <w:t xml:space="preserve">分 </w:t>
            </w:r>
            <w:r>
              <w:rPr>
                <w:rFonts w:hint="eastAsia" w:ascii="宋体" w:hAnsi="宋体"/>
                <w:color w:val="auto"/>
                <w:highlight w:val="none"/>
              </w:rPr>
              <w:t xml:space="preserve"> </w:t>
            </w:r>
            <w:r>
              <w:rPr>
                <w:rFonts w:hint="default" w:ascii="宋体" w:hAnsi="宋体"/>
                <w:color w:val="auto"/>
                <w:highlight w:val="none"/>
              </w:rPr>
              <w:t xml:space="preserve"> </w:t>
            </w:r>
            <w:r>
              <w:rPr>
                <w:rFonts w:hint="eastAsia" w:ascii="宋体" w:hAnsi="宋体"/>
                <w:color w:val="auto"/>
                <w:highlight w:val="none"/>
              </w:rPr>
              <w:t>评审</w:t>
            </w:r>
            <w:r>
              <w:rPr>
                <w:rFonts w:hint="default" w:ascii="宋体" w:hAnsi="宋体"/>
                <w:color w:val="auto"/>
                <w:highlight w:val="none"/>
              </w:rPr>
              <w:t>要点</w:t>
            </w:r>
            <w:r>
              <w:rPr>
                <w:rFonts w:hint="eastAsia" w:ascii="宋体" w:hAnsi="宋体"/>
                <w:color w:val="auto"/>
                <w:highlight w:val="none"/>
              </w:rPr>
              <w:t>：</w:t>
            </w:r>
            <w:r>
              <w:rPr>
                <w:rFonts w:hint="eastAsia" w:ascii="宋体" w:hAnsi="宋体"/>
                <w:color w:val="auto"/>
                <w:szCs w:val="21"/>
                <w:highlight w:val="none"/>
                <w:u w:val="single"/>
              </w:rPr>
              <w:t>设计方案内容是否全面（附总平图，典型断面图）、是否切合实际、技术上是否有创新</w:t>
            </w:r>
            <w:r>
              <w:rPr>
                <w:rFonts w:hint="eastAsia" w:ascii="宋体" w:hAnsi="宋体"/>
                <w:color w:val="auto"/>
                <w:highlight w:val="none"/>
                <w:u w:val="single"/>
              </w:rPr>
              <w:t xml:space="preserve">；优得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分，良得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分，一般得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分，差得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7"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w:t>
            </w:r>
            <w:r>
              <w:rPr>
                <w:rFonts w:hint="default"/>
                <w:color w:val="auto"/>
                <w:highlight w:val="none"/>
              </w:rPr>
              <w:t>设计组织及技术服务保障</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default" w:ascii="宋体" w:hAnsi="宋体"/>
                <w:color w:val="auto"/>
                <w:highlight w:val="none"/>
              </w:rPr>
              <w:t xml:space="preserve">分 </w:t>
            </w:r>
            <w:r>
              <w:rPr>
                <w:rFonts w:hint="eastAsia" w:ascii="宋体" w:hAnsi="宋体"/>
                <w:color w:val="auto"/>
                <w:highlight w:val="none"/>
              </w:rPr>
              <w:t xml:space="preserve"> </w:t>
            </w:r>
            <w:r>
              <w:rPr>
                <w:rFonts w:hint="default" w:ascii="宋体" w:hAnsi="宋体"/>
                <w:color w:val="auto"/>
                <w:highlight w:val="none"/>
              </w:rPr>
              <w:t xml:space="preserve"> </w:t>
            </w:r>
            <w:r>
              <w:rPr>
                <w:rFonts w:hint="eastAsia" w:ascii="宋体" w:hAnsi="宋体"/>
                <w:color w:val="auto"/>
                <w:highlight w:val="none"/>
              </w:rPr>
              <w:t>评审</w:t>
            </w:r>
            <w:r>
              <w:rPr>
                <w:rFonts w:hint="default" w:ascii="宋体" w:hAnsi="宋体"/>
                <w:color w:val="auto"/>
                <w:highlight w:val="none"/>
              </w:rPr>
              <w:t>要点</w:t>
            </w:r>
            <w:r>
              <w:rPr>
                <w:rFonts w:hint="eastAsia" w:ascii="宋体" w:hAnsi="宋体"/>
                <w:color w:val="auto"/>
                <w:highlight w:val="none"/>
              </w:rPr>
              <w:t>：</w:t>
            </w:r>
            <w:r>
              <w:rPr>
                <w:rFonts w:hint="default"/>
                <w:color w:val="auto"/>
                <w:highlight w:val="none"/>
                <w:u w:val="single"/>
              </w:rPr>
              <w:t>设计组织及技术服务保障</w:t>
            </w:r>
            <w:r>
              <w:rPr>
                <w:rFonts w:hint="eastAsia" w:ascii="宋体" w:hAnsi="宋体"/>
                <w:color w:val="auto"/>
                <w:highlight w:val="none"/>
                <w:u w:val="single"/>
              </w:rPr>
              <w:t xml:space="preserve">等；优得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分，良得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分，一般得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分，差得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64"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w:t>
            </w:r>
            <w:r>
              <w:rPr>
                <w:rFonts w:hint="eastAsia" w:ascii="宋体" w:hAnsi="宋体" w:cs="宋体"/>
                <w:color w:val="auto"/>
                <w:kern w:val="0"/>
                <w:highlight w:val="none"/>
              </w:rPr>
              <w:t>危大工程专项方案及措施</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default" w:ascii="宋体" w:hAnsi="宋体"/>
                <w:color w:val="auto"/>
                <w:highlight w:val="none"/>
              </w:rPr>
              <w:t xml:space="preserve">分   </w:t>
            </w:r>
            <w:r>
              <w:rPr>
                <w:rFonts w:hint="eastAsia" w:ascii="宋体" w:hAnsi="宋体"/>
                <w:color w:val="auto"/>
                <w:highlight w:val="none"/>
              </w:rPr>
              <w:t>评审</w:t>
            </w:r>
            <w:r>
              <w:rPr>
                <w:rFonts w:hint="default"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对招标项目的危大工程判定是否准确，对危大工程的专项设计方案是否经济合理，满足工程功能和安全要求；优得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分，良得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分，一般得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分，差得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rPr>
                <w:rFonts w:hint="default" w:ascii="Calibri" w:hAnsi="Calibri"/>
                <w:color w:val="auto"/>
                <w:szCs w:val="22"/>
                <w:highlight w:val="none"/>
              </w:rPr>
            </w:pPr>
            <w:r>
              <w:rPr>
                <w:rFonts w:hint="eastAsia" w:ascii="宋体" w:hAnsi="宋体" w:cs="宋体"/>
                <w:color w:val="auto"/>
                <w:kern w:val="0"/>
                <w:highlight w:val="none"/>
              </w:rPr>
              <w:t>□BIM、智慧工地专项方案及措施</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rPr>
                <w:rFonts w:hint="default" w:ascii="Calibri" w:hAnsi="Calibri"/>
                <w:color w:val="auto"/>
                <w:szCs w:val="22"/>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default" w:ascii="宋体" w:hAnsi="宋体"/>
                <w:color w:val="auto"/>
                <w:highlight w:val="none"/>
              </w:rPr>
              <w:t xml:space="preserve">分   </w:t>
            </w:r>
            <w:r>
              <w:rPr>
                <w:rFonts w:hint="eastAsia" w:ascii="宋体" w:hAnsi="宋体"/>
                <w:color w:val="auto"/>
                <w:highlight w:val="none"/>
              </w:rPr>
              <w:t>评审</w:t>
            </w:r>
            <w:r>
              <w:rPr>
                <w:rFonts w:hint="default"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对招标项目的</w:t>
            </w:r>
            <w:r>
              <w:rPr>
                <w:rFonts w:hint="eastAsia" w:ascii="宋体" w:hAnsi="宋体" w:cs="宋体"/>
                <w:color w:val="auto"/>
                <w:kern w:val="0"/>
                <w:highlight w:val="none"/>
                <w:u w:val="single"/>
              </w:rPr>
              <w:t>BIM、智慧工地专项设计方案是否符合相关规范要求，是否</w:t>
            </w:r>
            <w:r>
              <w:rPr>
                <w:rFonts w:hint="eastAsia" w:ascii="宋体" w:hAnsi="宋体"/>
                <w:color w:val="auto"/>
                <w:highlight w:val="none"/>
                <w:u w:val="single"/>
              </w:rPr>
              <w:t xml:space="preserve">满足招标文件要求；优得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分，良得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分，一般得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分，差得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4"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jc w:val="center"/>
              <w:rPr>
                <w:rFonts w:hint="default" w:ascii="Calibri" w:hAnsi="Calibri"/>
                <w:color w:val="auto"/>
                <w:szCs w:val="22"/>
                <w:highlight w:val="none"/>
              </w:rPr>
            </w:pPr>
            <w:r>
              <w:rPr>
                <w:rFonts w:hint="eastAsia" w:ascii="宋体" w:hAnsi="宋体"/>
                <w:color w:val="auto"/>
                <w:szCs w:val="21"/>
                <w:highlight w:val="none"/>
              </w:rPr>
              <w:t>□</w:t>
            </w:r>
            <w:r>
              <w:rPr>
                <w:rFonts w:hint="default" w:ascii="宋体" w:hAnsi="宋体"/>
                <w:color w:val="auto"/>
                <w:szCs w:val="21"/>
                <w:highlight w:val="none"/>
              </w:rPr>
              <w:t>……</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rPr>
                <w:rFonts w:hint="default" w:ascii="Calibri" w:hAnsi="Calibri"/>
                <w:color w:val="auto"/>
                <w:szCs w:val="22"/>
                <w:highlight w:val="none"/>
                <w:u w:val="single"/>
              </w:rPr>
            </w:pPr>
            <w:r>
              <w:rPr>
                <w:rFonts w:hint="default"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24" w:hRule="atLeast"/>
        </w:trPr>
        <w:tc>
          <w:tcPr>
            <w:tcW w:w="701"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868" w:type="dxa"/>
            <w:vMerge w:val="continue"/>
            <w:tcBorders>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p>
        </w:tc>
        <w:tc>
          <w:tcPr>
            <w:tcW w:w="1553"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rPr>
                <w:rFonts w:hint="default"/>
                <w:color w:val="auto"/>
                <w:szCs w:val="21"/>
                <w:highlight w:val="none"/>
              </w:rPr>
            </w:pPr>
            <w:r>
              <w:rPr>
                <w:rFonts w:hint="eastAsia" w:ascii="宋体" w:hAnsi="宋体"/>
                <w:color w:val="auto"/>
                <w:szCs w:val="22"/>
                <w:highlight w:val="none"/>
              </w:rPr>
              <w:t>□效果图</w:t>
            </w:r>
          </w:p>
        </w:tc>
        <w:tc>
          <w:tcPr>
            <w:tcW w:w="6641"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highlight w:val="none"/>
                <w:u w:val="single"/>
              </w:rPr>
            </w:pPr>
            <w:r>
              <w:rPr>
                <w:rFonts w:hint="default" w:ascii="宋体" w:hAnsi="宋体"/>
                <w:color w:val="auto"/>
                <w:highlight w:val="none"/>
                <w:u w:val="single"/>
              </w:rPr>
              <w:t xml:space="preserve"> </w:t>
            </w:r>
            <w:r>
              <w:rPr>
                <w:rFonts w:hint="eastAsia" w:ascii="宋体" w:hAnsi="宋体"/>
                <w:color w:val="auto"/>
                <w:highlight w:val="none"/>
                <w:u w:val="single"/>
              </w:rPr>
              <w:t xml:space="preserve">     </w:t>
            </w:r>
            <w:r>
              <w:rPr>
                <w:rFonts w:hint="default" w:ascii="宋体" w:hAnsi="宋体"/>
                <w:color w:val="auto"/>
                <w:highlight w:val="none"/>
                <w:u w:val="single"/>
              </w:rPr>
              <w:t xml:space="preserve"> 　</w:t>
            </w:r>
            <w:r>
              <w:rPr>
                <w:rFonts w:hint="default" w:ascii="宋体" w:hAnsi="宋体"/>
                <w:color w:val="auto"/>
                <w:highlight w:val="none"/>
              </w:rPr>
              <w:t>分</w:t>
            </w:r>
            <w:r>
              <w:rPr>
                <w:rFonts w:hint="eastAsia" w:ascii="宋体" w:hAnsi="宋体"/>
                <w:color w:val="auto"/>
                <w:highlight w:val="none"/>
              </w:rPr>
              <w:t>。评审</w:t>
            </w:r>
            <w:r>
              <w:rPr>
                <w:rFonts w:hint="default"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u w:val="single"/>
              </w:rPr>
              <w:t xml:space="preserve">优得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分，良得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分，一般得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 xml:space="preserve">分，差得 </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default" w:ascii="宋体" w:hAnsi="宋体"/>
                <w:color w:val="auto"/>
                <w:highlight w:val="none"/>
                <w:u w:val="single"/>
              </w:rPr>
              <w:t xml:space="preserve">  </w:t>
            </w:r>
            <w:r>
              <w:rPr>
                <w:rFonts w:hint="eastAsia" w:ascii="宋体" w:hAnsi="宋体"/>
                <w:color w:val="auto"/>
                <w:highlight w:val="none"/>
                <w:u w:val="single"/>
              </w:rPr>
              <w:t>分。</w:t>
            </w:r>
            <w:r>
              <w:rPr>
                <w:rFonts w:hint="eastAsia" w:ascii="宋体" w:hAnsi="宋体"/>
                <w:i/>
                <w:iCs/>
                <w:color w:val="auto"/>
                <w:highlight w:val="none"/>
              </w:rPr>
              <w:t>[提示：招标人按照优、良、一般、差四个档次对效果图部分进行</w:t>
            </w:r>
            <w:r>
              <w:rPr>
                <w:rFonts w:hint="eastAsia" w:ascii="宋体" w:hAnsi="宋体"/>
                <w:i/>
                <w:iCs/>
                <w:snapToGrid w:val="0"/>
                <w:color w:val="auto"/>
                <w:kern w:val="0"/>
                <w:szCs w:val="21"/>
                <w:highlight w:val="none"/>
              </w:rPr>
              <w:t>分值的设置，设置规则为：该项分值的90%～100%为“优”，该项分值的80%～90%（不含）为“良”，该项分值的60%～80%（不含）为“一般”，该项分值的0%～60%（不含）为“差”。</w:t>
            </w:r>
            <w:r>
              <w:rPr>
                <w:rFonts w:hint="eastAsia" w:ascii="宋体" w:hAnsi="宋体"/>
                <w:i/>
                <w:iCs/>
                <w:color w:val="auto"/>
                <w:highlight w:val="none"/>
              </w:rPr>
              <w:t>]</w:t>
            </w:r>
          </w:p>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eastAsia"/>
                <w:color w:val="auto"/>
                <w:highlight w:val="none"/>
              </w:rPr>
              <w:t>投标人未提供效果图的，其效果图部分得0分；</w:t>
            </w:r>
            <w:r>
              <w:rPr>
                <w:rFonts w:hint="eastAsia" w:ascii="宋体" w:hAnsi="宋体"/>
                <w:color w:val="auto"/>
                <w:szCs w:val="21"/>
                <w:highlight w:val="none"/>
              </w:rPr>
              <w:t>采用暗标评审的，效果图不符合第二章投标人须知前附表第3.7.5项要求的，其效果图部分得0分。</w:t>
            </w:r>
          </w:p>
          <w:p>
            <w:pPr>
              <w:keepNext w:val="0"/>
              <w:keepLines w:val="0"/>
              <w:suppressLineNumbers w:val="0"/>
              <w:spacing w:before="0" w:beforeAutospacing="0" w:after="0" w:afterAutospacing="0" w:line="400" w:lineRule="exact"/>
              <w:ind w:left="0" w:right="0" w:firstLine="420" w:firstLineChars="200"/>
              <w:rPr>
                <w:rFonts w:hint="default" w:ascii="宋体" w:hAnsi="宋体"/>
                <w:snapToGrid w:val="0"/>
                <w:color w:val="auto"/>
                <w:kern w:val="0"/>
                <w:szCs w:val="21"/>
                <w:highlight w:val="none"/>
              </w:rPr>
            </w:pPr>
            <w:r>
              <w:rPr>
                <w:rFonts w:hint="eastAsia"/>
                <w:color w:val="auto"/>
                <w:szCs w:val="22"/>
                <w:highlight w:val="none"/>
              </w:rPr>
              <w:t>评标委员会按照优、良、一般、差四个档次进行评分，</w:t>
            </w:r>
            <w:r>
              <w:rPr>
                <w:rFonts w:hint="eastAsia" w:ascii="宋体" w:hAnsi="宋体" w:cs="宋体"/>
                <w:snapToGrid w:val="0"/>
                <w:color w:val="auto"/>
                <w:kern w:val="0"/>
                <w:szCs w:val="21"/>
                <w:highlight w:val="none"/>
              </w:rPr>
              <w:t>若评委对投标人</w:t>
            </w:r>
            <w:r>
              <w:rPr>
                <w:rFonts w:hint="eastAsia" w:ascii="宋体" w:hAnsi="宋体"/>
                <w:color w:val="auto"/>
                <w:kern w:val="0"/>
                <w:highlight w:val="none"/>
              </w:rPr>
              <w:t>效果图</w:t>
            </w:r>
            <w:r>
              <w:rPr>
                <w:rFonts w:hint="eastAsia" w:ascii="宋体" w:hAnsi="宋体" w:cs="宋体"/>
                <w:snapToGrid w:val="0"/>
                <w:color w:val="auto"/>
                <w:kern w:val="0"/>
                <w:szCs w:val="21"/>
                <w:highlight w:val="none"/>
              </w:rPr>
              <w:t>评分低于该部分总分的60%的</w:t>
            </w:r>
            <w:r>
              <w:rPr>
                <w:rFonts w:hint="eastAsia" w:ascii="宋体" w:hAnsi="宋体"/>
                <w:snapToGrid w:val="0"/>
                <w:color w:val="auto"/>
                <w:kern w:val="0"/>
                <w:szCs w:val="21"/>
                <w:highlight w:val="none"/>
              </w:rPr>
              <w:t>或对个别投标人</w:t>
            </w:r>
            <w:r>
              <w:rPr>
                <w:rFonts w:hint="eastAsia" w:ascii="宋体" w:hAnsi="宋体"/>
                <w:color w:val="auto"/>
                <w:kern w:val="0"/>
                <w:szCs w:val="21"/>
                <w:highlight w:val="none"/>
              </w:rPr>
              <w:t>效果图</w:t>
            </w:r>
            <w:r>
              <w:rPr>
                <w:rFonts w:hint="eastAsia" w:ascii="宋体" w:hAnsi="宋体"/>
                <w:snapToGrid w:val="0"/>
                <w:color w:val="auto"/>
                <w:kern w:val="0"/>
                <w:szCs w:val="21"/>
                <w:highlight w:val="none"/>
              </w:rPr>
              <w:t>评分畸高（即该评委对</w:t>
            </w:r>
            <w:r>
              <w:rPr>
                <w:rFonts w:hint="eastAsia" w:ascii="宋体" w:hAnsi="宋体"/>
                <w:color w:val="auto"/>
                <w:kern w:val="0"/>
                <w:szCs w:val="21"/>
                <w:highlight w:val="none"/>
              </w:rPr>
              <w:t>效果图</w:t>
            </w:r>
            <w:r>
              <w:rPr>
                <w:rFonts w:hint="eastAsia" w:ascii="宋体" w:hAnsi="宋体"/>
                <w:snapToGrid w:val="0"/>
                <w:color w:val="auto"/>
                <w:kern w:val="0"/>
                <w:szCs w:val="21"/>
                <w:highlight w:val="none"/>
              </w:rPr>
              <w:t>评分的最高分与次高分差额超过该部分总分的10%）的须注明详实理由。</w:t>
            </w:r>
          </w:p>
          <w:p>
            <w:pPr>
              <w:keepNext w:val="0"/>
              <w:keepLines w:val="0"/>
              <w:suppressLineNumbers w:val="0"/>
              <w:spacing w:before="0" w:beforeAutospacing="0" w:after="0" w:afterAutospacing="0" w:line="400" w:lineRule="exact"/>
              <w:ind w:left="0" w:right="0" w:firstLine="420" w:firstLineChars="200"/>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rPr>
              <w:t>评分</w:t>
            </w:r>
            <w:r>
              <w:rPr>
                <w:rFonts w:hint="default"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rPr>
              <w:t>评分</w:t>
            </w:r>
            <w:r>
              <w:rPr>
                <w:rFonts w:hint="default" w:ascii="宋体" w:hAnsi="宋体"/>
                <w:snapToGrid w:val="0"/>
                <w:color w:val="auto"/>
                <w:kern w:val="0"/>
                <w:szCs w:val="21"/>
                <w:highlight w:val="none"/>
              </w:rPr>
              <w:t>取算术平均值为该投标人</w:t>
            </w:r>
            <w:r>
              <w:rPr>
                <w:rFonts w:hint="eastAsia" w:ascii="宋体" w:hAnsi="宋体"/>
                <w:snapToGrid w:val="0"/>
                <w:color w:val="auto"/>
                <w:kern w:val="0"/>
                <w:szCs w:val="21"/>
                <w:highlight w:val="none"/>
              </w:rPr>
              <w:t>效果图</w:t>
            </w:r>
            <w:r>
              <w:rPr>
                <w:rFonts w:hint="default" w:ascii="宋体" w:hAnsi="宋体"/>
                <w:snapToGrid w:val="0"/>
                <w:color w:val="auto"/>
                <w:kern w:val="0"/>
                <w:szCs w:val="21"/>
                <w:highlight w:val="none"/>
              </w:rPr>
              <w:t>得分。</w:t>
            </w:r>
          </w:p>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ascii="宋体" w:hAnsi="宋体"/>
                <w:color w:val="auto"/>
                <w:kern w:val="0"/>
                <w:szCs w:val="21"/>
                <w:highlight w:val="none"/>
              </w:rPr>
              <w:t>效果图</w:t>
            </w:r>
            <w:r>
              <w:rPr>
                <w:rFonts w:hint="default" w:ascii="宋体" w:hAnsi="宋体"/>
                <w:color w:val="auto"/>
                <w:kern w:val="0"/>
                <w:szCs w:val="21"/>
                <w:highlight w:val="none"/>
              </w:rPr>
              <w:t>得分的最终结果取小数点后两位，小数点后第三位四舍五入。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26" w:hRule="atLeast"/>
        </w:trPr>
        <w:tc>
          <w:tcPr>
            <w:tcW w:w="156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b/>
                <w:color w:val="auto"/>
                <w:szCs w:val="22"/>
                <w:highlight w:val="none"/>
              </w:rPr>
            </w:pPr>
            <w:r>
              <w:rPr>
                <w:rFonts w:hint="eastAsia" w:ascii="Calibri" w:hAnsi="Calibri"/>
                <w:b/>
                <w:color w:val="auto"/>
                <w:szCs w:val="22"/>
                <w:highlight w:val="none"/>
              </w:rPr>
              <w:t>条款号</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b/>
                <w:color w:val="auto"/>
                <w:szCs w:val="22"/>
                <w:highlight w:val="none"/>
              </w:rPr>
            </w:pPr>
            <w:r>
              <w:rPr>
                <w:rFonts w:hint="eastAsia" w:ascii="Calibri" w:hAnsi="Calibri"/>
                <w:b/>
                <w:color w:val="auto"/>
                <w:szCs w:val="22"/>
                <w:highlight w:val="none"/>
              </w:rPr>
              <w:t>评分因素</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1" w:firstLineChars="200"/>
              <w:jc w:val="center"/>
              <w:rPr>
                <w:rFonts w:hint="default" w:ascii="宋体" w:hAnsi="宋体"/>
                <w:b/>
                <w:color w:val="auto"/>
                <w:highlight w:val="none"/>
              </w:rPr>
            </w:pPr>
            <w:r>
              <w:rPr>
                <w:rFonts w:hint="eastAsia" w:ascii="Calibri" w:hAnsi="Calibri"/>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trPr>
        <w:tc>
          <w:tcPr>
            <w:tcW w:w="701"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2.2.4（2）</w:t>
            </w:r>
          </w:p>
        </w:tc>
        <w:tc>
          <w:tcPr>
            <w:tcW w:w="868"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ascii="宋体" w:hAnsi="宋体"/>
                <w:color w:val="auto"/>
                <w:szCs w:val="21"/>
                <w:highlight w:val="none"/>
              </w:rPr>
              <w:t>□</w:t>
            </w:r>
            <w:r>
              <w:rPr>
                <w:rFonts w:hint="eastAsia"/>
                <w:color w:val="auto"/>
                <w:highlight w:val="none"/>
              </w:rPr>
              <w:t>商务部分评分（B）标准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b/>
                <w:color w:val="auto"/>
                <w:szCs w:val="22"/>
                <w:highlight w:val="none"/>
              </w:rPr>
            </w:pPr>
            <w:r>
              <w:rPr>
                <w:rFonts w:hint="eastAsia"/>
                <w:color w:val="auto"/>
                <w:szCs w:val="22"/>
                <w:highlight w:val="none"/>
              </w:rPr>
              <w:t>商务部分总体评审标准</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jc w:val="left"/>
              <w:rPr>
                <w:rFonts w:hint="default" w:ascii="Calibri" w:hAnsi="Calibri"/>
                <w:b/>
                <w:color w:val="auto"/>
                <w:szCs w:val="22"/>
                <w:highlight w:val="none"/>
              </w:rPr>
            </w:pPr>
            <w:r>
              <w:rPr>
                <w:rFonts w:hint="eastAsia" w:ascii="宋体" w:hAnsi="宋体"/>
                <w:color w:val="auto"/>
                <w:szCs w:val="21"/>
                <w:highlight w:val="none"/>
              </w:rPr>
              <w:t>商务</w:t>
            </w:r>
            <w:r>
              <w:rPr>
                <w:rFonts w:hint="default" w:ascii="宋体" w:hAnsi="宋体"/>
                <w:color w:val="auto"/>
                <w:szCs w:val="21"/>
                <w:highlight w:val="none"/>
              </w:rPr>
              <w:t>部分</w:t>
            </w:r>
            <w:r>
              <w:rPr>
                <w:rFonts w:hint="eastAsia" w:ascii="宋体" w:hAnsi="宋体"/>
                <w:color w:val="auto"/>
                <w:szCs w:val="21"/>
                <w:highlight w:val="none"/>
              </w:rPr>
              <w:t>评分为客观评分，</w:t>
            </w:r>
            <w:r>
              <w:rPr>
                <w:rFonts w:hint="default" w:ascii="宋体" w:hAnsi="宋体"/>
                <w:color w:val="auto"/>
                <w:szCs w:val="21"/>
                <w:highlight w:val="none"/>
              </w:rPr>
              <w:t>评标委员会按</w:t>
            </w:r>
            <w:r>
              <w:rPr>
                <w:rFonts w:hint="eastAsia" w:ascii="宋体" w:hAnsi="宋体"/>
                <w:color w:val="auto"/>
                <w:szCs w:val="21"/>
                <w:highlight w:val="none"/>
              </w:rPr>
              <w:t>以下</w:t>
            </w:r>
            <w:r>
              <w:rPr>
                <w:rFonts w:hint="default" w:ascii="宋体" w:hAnsi="宋体"/>
                <w:color w:val="auto"/>
                <w:szCs w:val="21"/>
                <w:highlight w:val="none"/>
              </w:rPr>
              <w:t>各评审因素设定的分值</w:t>
            </w:r>
            <w:r>
              <w:rPr>
                <w:rFonts w:hint="eastAsia" w:ascii="宋体" w:hAnsi="宋体"/>
                <w:color w:val="auto"/>
                <w:szCs w:val="21"/>
                <w:highlight w:val="none"/>
              </w:rPr>
              <w:t>进行</w:t>
            </w:r>
            <w:r>
              <w:rPr>
                <w:rFonts w:hint="default" w:ascii="宋体" w:hAnsi="宋体"/>
                <w:color w:val="auto"/>
                <w:szCs w:val="21"/>
                <w:highlight w:val="none"/>
              </w:rPr>
              <w:t>评分</w:t>
            </w:r>
            <w:r>
              <w:rPr>
                <w:rFonts w:hint="eastAsia" w:ascii="宋体" w:hAnsi="宋体"/>
                <w:color w:val="auto"/>
                <w:szCs w:val="21"/>
                <w:highlight w:val="none"/>
              </w:rPr>
              <w:t>且保证分值统一</w:t>
            </w:r>
            <w:r>
              <w:rPr>
                <w:rFonts w:hint="default"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color w:val="auto"/>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leftChars="0" w:right="0" w:rightChars="0"/>
              <w:jc w:val="center"/>
              <w:textAlignment w:val="auto"/>
              <w:rPr>
                <w:rFonts w:hint="eastAsia"/>
                <w:color w:val="auto"/>
                <w:szCs w:val="22"/>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2"/>
                <w:highlight w:val="none"/>
              </w:rPr>
              <w:t>投标人业绩</w:t>
            </w:r>
          </w:p>
        </w:tc>
        <w:tc>
          <w:tcPr>
            <w:tcW w:w="6641"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360" w:lineRule="auto"/>
              <w:ind w:left="0" w:right="0"/>
              <w:rPr>
                <w:rFonts w:hint="default"/>
              </w:rPr>
            </w:pPr>
            <w:r>
              <w:rPr>
                <w:rFonts w:hint="eastAsia" w:ascii="宋体" w:hAnsi="宋体" w:eastAsia="宋体" w:cs="宋体"/>
                <w:i/>
                <w:iCs/>
                <w:color w:val="auto"/>
                <w:kern w:val="0"/>
                <w:highlight w:val="none"/>
              </w:rPr>
              <w:t>[提示：</w:t>
            </w:r>
            <w:r>
              <w:rPr>
                <w:rFonts w:hint="eastAsia" w:ascii="宋体" w:hAnsi="宋体" w:eastAsia="宋体" w:cs="宋体"/>
                <w:i/>
                <w:iCs/>
                <w:color w:val="auto"/>
                <w:highlight w:val="none"/>
                <w:lang w:val="en-US" w:eastAsia="zh-CN"/>
              </w:rPr>
              <w:t>参与商务</w:t>
            </w:r>
            <w:r>
              <w:rPr>
                <w:rFonts w:hint="eastAsia" w:ascii="宋体" w:hAnsi="宋体" w:eastAsia="宋体" w:cs="宋体"/>
                <w:i/>
                <w:iCs/>
                <w:color w:val="auto"/>
                <w:highlight w:val="none"/>
              </w:rPr>
              <w:t>评</w:t>
            </w:r>
            <w:r>
              <w:rPr>
                <w:rFonts w:hint="eastAsia" w:ascii="宋体" w:hAnsi="宋体" w:eastAsia="宋体" w:cs="宋体"/>
                <w:i/>
                <w:iCs/>
                <w:color w:val="auto"/>
                <w:highlight w:val="none"/>
                <w:lang w:val="en-US" w:eastAsia="zh-CN"/>
              </w:rPr>
              <w:t>审</w:t>
            </w:r>
            <w:r>
              <w:rPr>
                <w:rFonts w:hint="eastAsia" w:ascii="宋体" w:hAnsi="宋体" w:eastAsia="宋体" w:cs="宋体"/>
                <w:i/>
                <w:iCs/>
                <w:color w:val="auto"/>
                <w:highlight w:val="none"/>
              </w:rPr>
              <w:t>的勘察业绩、设计业绩个数</w:t>
            </w:r>
            <w:r>
              <w:rPr>
                <w:rFonts w:hint="eastAsia" w:ascii="宋体" w:hAnsi="宋体" w:eastAsia="宋体" w:cs="宋体"/>
                <w:i/>
                <w:iCs/>
                <w:color w:val="auto"/>
                <w:highlight w:val="none"/>
                <w:lang w:val="en-US" w:eastAsia="zh-CN"/>
              </w:rPr>
              <w:t>均不应</w:t>
            </w:r>
            <w:r>
              <w:rPr>
                <w:rFonts w:hint="eastAsia" w:ascii="宋体" w:hAnsi="宋体" w:eastAsia="宋体" w:cs="宋体"/>
                <w:i/>
                <w:iCs/>
                <w:color w:val="auto"/>
                <w:highlight w:val="none"/>
              </w:rPr>
              <w:t>超过3个。</w:t>
            </w:r>
            <w:r>
              <w:rPr>
                <w:rFonts w:hint="eastAsia" w:ascii="宋体" w:hAnsi="宋体" w:eastAsia="宋体" w:cs="宋体"/>
                <w:i/>
                <w:szCs w:val="21"/>
                <w:highlight w:val="none"/>
                <w:lang w:val="en-US" w:eastAsia="zh-CN"/>
              </w:rPr>
              <w:t>设置的业绩指标不得超过本项目对应指标。</w:t>
            </w:r>
            <w:r>
              <w:rPr>
                <w:rFonts w:hint="eastAsia" w:ascii="宋体" w:hAnsi="宋体" w:eastAsia="宋体" w:cs="宋体"/>
                <w:i/>
                <w:iCs/>
                <w:color w:val="auto"/>
                <w:kern w:val="0"/>
                <w:highlight w:val="none"/>
              </w:rPr>
              <w:t>]</w:t>
            </w:r>
          </w:p>
          <w:p>
            <w:pPr>
              <w:keepNext w:val="0"/>
              <w:keepLines w:val="0"/>
              <w:suppressLineNumbers w:val="0"/>
              <w:spacing w:before="0" w:beforeAutospacing="0" w:after="0" w:afterAutospacing="0" w:line="360" w:lineRule="auto"/>
              <w:ind w:left="0" w:right="0" w:firstLine="420" w:firstLineChars="200"/>
              <w:jc w:val="left"/>
              <w:rPr>
                <w:rFonts w:hint="default"/>
              </w:rPr>
            </w:pPr>
            <w:r>
              <w:rPr>
                <w:rFonts w:hint="eastAsia" w:ascii="宋体" w:hAnsi="宋体" w:eastAsia="宋体" w:cs="宋体"/>
                <w:color w:val="auto"/>
                <w:szCs w:val="21"/>
                <w:highlight w:val="none"/>
                <w:lang w:eastAsia="zh-CN"/>
              </w:rPr>
              <w:t>□</w:t>
            </w:r>
            <w:r>
              <w:rPr>
                <w:rFonts w:hint="eastAsia" w:ascii="宋体" w:hAnsi="宋体" w:eastAsia="宋体" w:cs="宋体"/>
                <w:color w:val="auto"/>
                <w:highlight w:val="none"/>
              </w:rPr>
              <w:t>1、勘察业绩要求</w:t>
            </w:r>
          </w:p>
          <w:p>
            <w:pPr>
              <w:keepNext w:val="0"/>
              <w:keepLines w:val="0"/>
              <w:suppressLineNumbers w:val="0"/>
              <w:autoSpaceDE/>
              <w:autoSpaceDN/>
              <w:adjustRightInd/>
              <w:snapToGrid/>
              <w:spacing w:before="0" w:beforeAutospacing="0" w:after="0" w:afterAutospacing="0" w:line="360" w:lineRule="auto"/>
              <w:ind w:left="0" w:right="0"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kern w:val="0"/>
                <w:szCs w:val="21"/>
                <w:highlight w:val="none"/>
              </w:rPr>
              <w:t>投标人</w:t>
            </w:r>
            <w:r>
              <w:rPr>
                <w:rFonts w:hint="eastAsia" w:ascii="宋体" w:hAnsi="宋体" w:eastAsia="宋体" w:cs="宋体"/>
                <w:color w:val="auto"/>
                <w:kern w:val="0"/>
                <w:szCs w:val="21"/>
                <w:highlight w:val="none"/>
                <w:lang w:val="en-US" w:eastAsia="zh-CN"/>
              </w:rPr>
              <w:t>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年1月1日起</w:t>
            </w:r>
            <w:r>
              <w:rPr>
                <w:rFonts w:hint="eastAsia" w:ascii="宋体" w:hAnsi="宋体" w:eastAsia="宋体" w:cs="宋体"/>
                <w:i/>
                <w:iCs/>
                <w:color w:val="auto"/>
                <w:kern w:val="0"/>
                <w:szCs w:val="21"/>
                <w:highlight w:val="none"/>
              </w:rPr>
              <w:t>[提示：</w:t>
            </w:r>
            <w:r>
              <w:rPr>
                <w:rFonts w:hint="eastAsia" w:ascii="宋体" w:hAnsi="宋体" w:eastAsia="宋体" w:cs="宋体"/>
                <w:i/>
                <w:iCs/>
                <w:color w:val="auto"/>
                <w:kern w:val="0"/>
                <w:szCs w:val="21"/>
                <w:highlight w:val="none"/>
                <w:lang w:val="en-US"/>
              </w:rPr>
              <w:t>指</w:t>
            </w:r>
            <w:r>
              <w:rPr>
                <w:rFonts w:hint="eastAsia" w:ascii="宋体" w:hAnsi="宋体" w:eastAsia="宋体" w:cs="宋体"/>
                <w:i/>
                <w:iCs/>
                <w:color w:val="auto"/>
                <w:kern w:val="0"/>
                <w:szCs w:val="21"/>
                <w:highlight w:val="none"/>
              </w:rPr>
              <w:t>投标截止日前</w:t>
            </w:r>
            <w:r>
              <w:rPr>
                <w:rFonts w:hint="eastAsia" w:ascii="宋体" w:hAnsi="宋体" w:eastAsia="宋体" w:cs="宋体"/>
                <w:i/>
                <w:iCs/>
                <w:color w:val="auto"/>
                <w:kern w:val="0"/>
                <w:szCs w:val="21"/>
                <w:highlight w:val="none"/>
                <w:lang w:eastAsia="zh-CN"/>
              </w:rPr>
              <w:t>3年</w:t>
            </w:r>
            <w:r>
              <w:rPr>
                <w:rFonts w:hint="eastAsia" w:ascii="宋体" w:hAnsi="宋体" w:eastAsia="宋体" w:cs="宋体"/>
                <w:i/>
                <w:iCs/>
                <w:color w:val="auto"/>
                <w:kern w:val="0"/>
                <w:szCs w:val="21"/>
                <w:highlight w:val="none"/>
                <w:lang w:val="en-US" w:eastAsia="zh-CN"/>
              </w:rPr>
              <w:t>及以上，</w:t>
            </w:r>
            <w:r>
              <w:rPr>
                <w:rFonts w:hint="eastAsia" w:ascii="宋体" w:hAnsi="宋体" w:eastAsia="宋体" w:cs="宋体"/>
                <w:i/>
                <w:iCs/>
                <w:color w:val="auto"/>
                <w:kern w:val="0"/>
                <w:szCs w:val="21"/>
                <w:highlight w:val="none"/>
              </w:rPr>
              <w:t>不包含投标截止日当年]</w:t>
            </w:r>
            <w:r>
              <w:rPr>
                <w:rFonts w:hint="eastAsia" w:ascii="宋体" w:hAnsi="宋体" w:eastAsia="宋体" w:cs="宋体"/>
                <w:color w:val="auto"/>
                <w:kern w:val="0"/>
                <w:szCs w:val="21"/>
                <w:highlight w:val="none"/>
              </w:rPr>
              <w:t>至投标截止日止（以</w:t>
            </w:r>
            <w:r>
              <w:rPr>
                <w:rFonts w:hint="eastAsia" w:ascii="宋体" w:hAnsi="宋体" w:eastAsia="宋体" w:cs="宋体"/>
                <w:color w:val="auto"/>
                <w:szCs w:val="21"/>
                <w:highlight w:val="none"/>
              </w:rPr>
              <w:t>初步设计批复</w:t>
            </w:r>
            <w:r>
              <w:rPr>
                <w:rFonts w:hint="eastAsia" w:ascii="宋体" w:hAnsi="宋体" w:eastAsia="宋体" w:cs="宋体"/>
                <w:color w:val="auto"/>
                <w:kern w:val="0"/>
                <w:szCs w:val="21"/>
                <w:highlight w:val="none"/>
                <w:lang w:eastAsia="zh-CN"/>
              </w:rPr>
              <w:t>时间</w:t>
            </w:r>
            <w:r>
              <w:rPr>
                <w:rFonts w:hint="eastAsia" w:ascii="宋体" w:hAnsi="宋体" w:eastAsia="宋体" w:cs="宋体"/>
                <w:color w:val="auto"/>
                <w:kern w:val="0"/>
                <w:szCs w:val="21"/>
                <w:highlight w:val="none"/>
              </w:rPr>
              <w:t>为准）</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highlight w:val="none"/>
              </w:rPr>
              <w:t>每增加1个</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勘察业绩得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pPr>
              <w:keepNext w:val="0"/>
              <w:keepLines w:val="0"/>
              <w:suppressLineNumbers w:val="0"/>
              <w:autoSpaceDE/>
              <w:autoSpaceDN/>
              <w:adjustRightInd/>
              <w:snapToGrid/>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业绩证明材料按投标人须知前附表第1.4.1条第3款相关要求提供。投标人须在投标文件商务部分提供业绩证明材料。</w:t>
            </w:r>
          </w:p>
          <w:p>
            <w:pPr>
              <w:keepNext w:val="0"/>
              <w:keepLines w:val="0"/>
              <w:suppressLineNumbers w:val="0"/>
              <w:autoSpaceDE/>
              <w:autoSpaceDN/>
              <w:adjustRightInd/>
              <w:snapToGrid/>
              <w:spacing w:before="0" w:beforeAutospacing="0" w:after="0" w:afterAutospacing="0" w:line="360" w:lineRule="auto"/>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suppressLineNumbers w:val="0"/>
              <w:autoSpaceDE/>
              <w:autoSpaceDN/>
              <w:adjustRightInd/>
              <w:snapToGrid/>
              <w:spacing w:before="0" w:beforeAutospacing="0" w:after="0" w:afterAutospacing="0" w:line="360" w:lineRule="auto"/>
              <w:ind w:left="0" w:right="0" w:firstLine="420" w:firstLineChars="200"/>
              <w:jc w:val="left"/>
              <w:rPr>
                <w:rFonts w:hint="eastAsia" w:ascii="宋体" w:hAnsi="宋体" w:eastAsia="宋体" w:cs="宋体"/>
              </w:rPr>
            </w:pPr>
            <w:r>
              <w:rPr>
                <w:rFonts w:hint="eastAsia" w:ascii="宋体" w:hAnsi="宋体" w:eastAsia="宋体" w:cs="宋体"/>
                <w:color w:val="auto"/>
                <w:kern w:val="0"/>
                <w:highlight w:val="none"/>
              </w:rPr>
              <w:t>□</w:t>
            </w:r>
            <w:r>
              <w:rPr>
                <w:rFonts w:hint="eastAsia" w:ascii="宋体" w:hAnsi="宋体" w:eastAsia="宋体" w:cs="宋体"/>
                <w:color w:val="auto"/>
                <w:highlight w:val="none"/>
              </w:rPr>
              <w:t>2、设计业绩要求</w:t>
            </w:r>
          </w:p>
          <w:p>
            <w:pPr>
              <w:keepNext w:val="0"/>
              <w:keepLines w:val="0"/>
              <w:suppressLineNumbers w:val="0"/>
              <w:autoSpaceDE/>
              <w:autoSpaceDN/>
              <w:adjustRightInd/>
              <w:snapToGrid/>
              <w:spacing w:before="0" w:beforeAutospacing="0" w:after="0" w:afterAutospacing="0" w:line="360" w:lineRule="auto"/>
              <w:ind w:left="0" w:right="0"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val="en-US" w:eastAsia="zh-CN"/>
              </w:rPr>
              <w:t>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年1月1日起</w:t>
            </w:r>
            <w:r>
              <w:rPr>
                <w:rFonts w:hint="eastAsia" w:ascii="宋体" w:hAnsi="宋体" w:eastAsia="宋体" w:cs="宋体"/>
                <w:i/>
                <w:iCs/>
                <w:color w:val="auto"/>
                <w:kern w:val="0"/>
                <w:szCs w:val="21"/>
                <w:highlight w:val="none"/>
              </w:rPr>
              <w:t>[提示：指投标截止日前3年</w:t>
            </w:r>
            <w:r>
              <w:rPr>
                <w:rFonts w:hint="eastAsia" w:ascii="宋体" w:hAnsi="宋体" w:eastAsia="宋体" w:cs="宋体"/>
                <w:i/>
                <w:iCs/>
                <w:color w:val="auto"/>
                <w:kern w:val="0"/>
                <w:szCs w:val="21"/>
                <w:highlight w:val="none"/>
                <w:lang w:val="en-US" w:eastAsia="zh-CN"/>
              </w:rPr>
              <w:t>及以上，</w:t>
            </w:r>
            <w:r>
              <w:rPr>
                <w:rFonts w:hint="eastAsia" w:ascii="宋体" w:hAnsi="宋体" w:eastAsia="宋体" w:cs="宋体"/>
                <w:i/>
                <w:iCs/>
                <w:color w:val="auto"/>
                <w:kern w:val="0"/>
                <w:szCs w:val="21"/>
                <w:highlight w:val="none"/>
              </w:rPr>
              <w:t>不包含投标截止日当年]</w:t>
            </w:r>
            <w:r>
              <w:rPr>
                <w:rFonts w:hint="eastAsia" w:ascii="宋体" w:hAnsi="宋体" w:eastAsia="宋体" w:cs="宋体"/>
                <w:color w:val="auto"/>
                <w:szCs w:val="21"/>
                <w:highlight w:val="none"/>
              </w:rPr>
              <w:t>至投标截止日止（以初步设计批复时间为准）</w:t>
            </w:r>
            <w:r>
              <w:rPr>
                <w:rFonts w:hint="eastAsia" w:ascii="宋体" w:hAnsi="宋体" w:eastAsia="宋体" w:cs="宋体"/>
                <w:color w:val="auto"/>
                <w:szCs w:val="21"/>
                <w:highlight w:val="none"/>
                <w:lang w:eastAsia="zh-CN"/>
              </w:rPr>
              <w:t>，</w:t>
            </w:r>
            <w:r>
              <w:rPr>
                <w:rFonts w:hint="eastAsia" w:ascii="宋体" w:hAnsi="宋体" w:eastAsia="宋体" w:cs="宋体"/>
                <w:color w:val="auto"/>
                <w:highlight w:val="none"/>
              </w:rPr>
              <w:t>每增加1个</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设计</w:t>
            </w:r>
            <w:r>
              <w:rPr>
                <w:rFonts w:hint="eastAsia" w:ascii="宋体" w:hAnsi="宋体" w:eastAsia="宋体" w:cs="宋体"/>
                <w:color w:val="auto"/>
                <w:highlight w:val="none"/>
              </w:rPr>
              <w:t>业绩得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pPr>
              <w:keepNext w:val="0"/>
              <w:keepLines w:val="0"/>
              <w:suppressLineNumbers w:val="0"/>
              <w:autoSpaceDE/>
              <w:autoSpaceDN/>
              <w:adjustRightInd/>
              <w:snapToGrid/>
              <w:spacing w:before="0" w:beforeAutospacing="0" w:after="0" w:afterAutospacing="0" w:line="360" w:lineRule="auto"/>
              <w:ind w:left="0" w:right="0"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sz w:val="21"/>
                <w:szCs w:val="21"/>
                <w:highlight w:val="none"/>
              </w:rPr>
              <w:t>业绩证明材料按投标人须知前附表第1.4.1条第3款相关要求提供。投标人须在投标文件商务部分提供业绩证明材料。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rPr>
                <w:rFonts w:hint="eastAsia" w:ascii="宋体" w:hAnsi="宋体"/>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若同一业绩同时满足以上1、</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和2、</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w:t>
            </w:r>
            <w:r>
              <w:rPr>
                <w:rFonts w:hint="eastAsia" w:ascii="宋体" w:hAnsi="宋体" w:eastAsia="宋体" w:cs="宋体"/>
                <w:color w:val="auto"/>
                <w:kern w:val="0"/>
                <w:sz w:val="21"/>
                <w:szCs w:val="21"/>
                <w:highlight w:val="none"/>
                <w:lang w:val="en-US" w:eastAsia="zh-CN"/>
              </w:rPr>
              <w:t>可以同时得分。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color w:val="auto"/>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leftChars="0" w:right="0" w:rightChars="0"/>
              <w:jc w:val="left"/>
              <w:textAlignment w:val="auto"/>
              <w:rPr>
                <w:rFonts w:hint="eastAsia"/>
                <w:color w:val="auto"/>
                <w:szCs w:val="22"/>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人员</w:t>
            </w:r>
            <w:r>
              <w:rPr>
                <w:rFonts w:hint="eastAsia" w:ascii="宋体" w:hAnsi="宋体" w:eastAsia="宋体" w:cs="宋体"/>
                <w:color w:val="auto"/>
                <w:sz w:val="21"/>
                <w:szCs w:val="21"/>
                <w:highlight w:val="none"/>
              </w:rPr>
              <w:t>业绩</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jc w:val="both"/>
              <w:rPr>
                <w:rFonts w:hint="eastAsia" w:ascii="宋体" w:hAnsi="宋体" w:eastAsia="宋体" w:cs="宋体"/>
                <w:i/>
                <w:color w:val="auto"/>
                <w:kern w:val="0"/>
                <w:szCs w:val="21"/>
                <w:highlight w:val="none"/>
              </w:rPr>
            </w:pPr>
            <w:r>
              <w:rPr>
                <w:rFonts w:hint="eastAsia" w:ascii="宋体" w:hAnsi="宋体" w:eastAsia="宋体" w:cs="宋体"/>
                <w:i/>
                <w:iCs/>
                <w:color w:val="auto"/>
                <w:kern w:val="0"/>
                <w:highlight w:val="none"/>
              </w:rPr>
              <w:t>[</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参与商务评审的人员业绩总个数不超过3个</w:t>
            </w:r>
            <w:r>
              <w:rPr>
                <w:rFonts w:hint="eastAsia" w:ascii="宋体" w:hAnsi="宋体" w:eastAsia="宋体" w:cs="宋体"/>
                <w:i/>
                <w:color w:val="auto"/>
                <w:kern w:val="0"/>
                <w:szCs w:val="21"/>
                <w:highlight w:val="none"/>
              </w:rPr>
              <w:t>。</w:t>
            </w:r>
            <w:r>
              <w:rPr>
                <w:rFonts w:hint="eastAsia" w:ascii="宋体" w:hAnsi="宋体" w:eastAsia="宋体" w:cs="宋体"/>
                <w:i/>
                <w:iCs/>
                <w:szCs w:val="21"/>
                <w:highlight w:val="none"/>
                <w:lang w:val="en-US" w:eastAsia="zh-CN"/>
              </w:rPr>
              <w:t>设置的人员业绩指标不得超过本项目对应指标。</w:t>
            </w:r>
            <w:r>
              <w:rPr>
                <w:rFonts w:hint="eastAsia" w:ascii="宋体" w:hAnsi="宋体" w:eastAsia="宋体" w:cs="宋体"/>
                <w:i/>
                <w:color w:val="auto"/>
                <w:kern w:val="0"/>
                <w:szCs w:val="21"/>
                <w:highlight w:val="none"/>
              </w:rPr>
              <w:t>]</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jc w:val="both"/>
              <w:rPr>
                <w:rFonts w:hint="eastAsia" w:ascii="宋体" w:hAnsi="宋体" w:eastAsia="宋体" w:cs="宋体"/>
                <w:color w:val="auto"/>
                <w:highlight w:val="none"/>
                <w:u w:val="none"/>
                <w:lang w:val="en-US" w:eastAsia="zh-CN"/>
              </w:rPr>
            </w:pPr>
            <w:r>
              <w:rPr>
                <w:rFonts w:hint="eastAsia" w:ascii="宋体" w:hAnsi="宋体" w:eastAsia="宋体" w:cs="宋体"/>
                <w:color w:val="auto"/>
                <w:highlight w:val="none"/>
              </w:rPr>
              <w:t>在</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资格</w:t>
            </w:r>
            <w:r>
              <w:rPr>
                <w:rFonts w:hint="eastAsia" w:ascii="宋体" w:hAnsi="宋体" w:eastAsia="宋体" w:cs="宋体"/>
                <w:color w:val="auto"/>
                <w:highlight w:val="none"/>
                <w:lang w:val="en-US" w:eastAsia="zh-CN"/>
              </w:rPr>
              <w:t>审查</w:t>
            </w:r>
            <w:r>
              <w:rPr>
                <w:rFonts w:hint="eastAsia" w:ascii="宋体" w:hAnsi="宋体" w:eastAsia="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none"/>
                <w:lang w:val="en-US" w:eastAsia="zh-CN"/>
              </w:rPr>
              <w:t>投标人拟派下列人员中，每增加1个业绩，得</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u w:val="none"/>
                <w:lang w:val="en-US" w:eastAsia="zh-CN"/>
              </w:rPr>
              <w:t>：</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jc w:val="both"/>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□项目总负责人业绩：</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jc w:val="both"/>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□勘察负责人业绩：</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jc w:val="both"/>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□设计负责人业绩：</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jc w:val="left"/>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□其他拟派人员</w:t>
            </w:r>
            <w:r>
              <w:rPr>
                <w:rFonts w:hint="eastAsia" w:ascii="宋体" w:hAnsi="宋体" w:eastAsia="宋体" w:cs="宋体"/>
                <w:kern w:val="0"/>
                <w:lang w:val="en-US" w:eastAsia="zh-CN"/>
              </w:rPr>
              <w:t>业绩</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提供：业绩</w:t>
            </w:r>
            <w:r>
              <w:rPr>
                <w:rFonts w:hint="eastAsia" w:ascii="宋体" w:hAnsi="宋体" w:eastAsia="宋体" w:cs="宋体"/>
                <w:color w:val="auto"/>
                <w:highlight w:val="none"/>
              </w:rPr>
              <w:t>证明材料按投标人须知前附表第1.4.1条第</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款相关要求提供。</w:t>
            </w:r>
          </w:p>
          <w:p>
            <w:pPr>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leftChars="0" w:right="0" w:rightChars="0" w:firstLine="420" w:firstLineChars="200"/>
              <w:textAlignment w:val="auto"/>
              <w:rPr>
                <w:rFonts w:hint="eastAsia" w:ascii="宋体" w:hAnsi="宋体"/>
                <w:color w:val="auto"/>
                <w:szCs w:val="21"/>
                <w:highlight w:val="none"/>
              </w:rPr>
            </w:pPr>
            <w:r>
              <w:rPr>
                <w:rFonts w:hint="eastAsia" w:ascii="宋体" w:hAnsi="宋体" w:eastAsia="宋体" w:cs="宋体"/>
                <w:kern w:val="0"/>
                <w:szCs w:val="21"/>
              </w:rPr>
              <w:t>□联合体投标的，按</w:t>
            </w:r>
            <w:r>
              <w:rPr>
                <w:rFonts w:hint="eastAsia" w:ascii="宋体" w:hAnsi="宋体" w:eastAsia="宋体" w:cs="宋体"/>
                <w:lang w:val="en-US" w:eastAsia="zh-CN"/>
              </w:rPr>
              <w:t>共同投标协议</w:t>
            </w:r>
            <w:r>
              <w:rPr>
                <w:rFonts w:hint="eastAsia" w:ascii="宋体" w:hAnsi="宋体" w:eastAsia="宋体" w:cs="宋体"/>
                <w:kern w:val="0"/>
                <w:szCs w:val="21"/>
              </w:rPr>
              <w:t>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color w:val="auto"/>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r>
              <w:rPr>
                <w:rFonts w:hint="eastAsia" w:ascii="宋体" w:hAnsi="宋体" w:eastAsia="宋体" w:cs="宋体"/>
                <w:color w:val="auto"/>
                <w:highlight w:val="none"/>
              </w:rPr>
              <w:t>人员</w:t>
            </w:r>
            <w:r>
              <w:rPr>
                <w:rFonts w:hint="eastAsia" w:ascii="宋体" w:hAnsi="宋体" w:eastAsia="宋体" w:cs="宋体"/>
                <w:color w:val="auto"/>
                <w:szCs w:val="22"/>
                <w:highlight w:val="none"/>
              </w:rPr>
              <w:t>职称（或执业）证书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both"/>
              <w:textAlignment w:val="auto"/>
              <w:rPr>
                <w:rFonts w:hint="eastAsia"/>
                <w:color w:val="auto"/>
                <w:szCs w:val="22"/>
                <w:highlight w:val="none"/>
              </w:rPr>
            </w:pP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w:t>
            </w:r>
            <w:r>
              <w:rPr>
                <w:rFonts w:hint="eastAsia" w:ascii="宋体" w:hAnsi="宋体" w:eastAsia="宋体" w:cs="宋体"/>
                <w:i/>
                <w:iCs/>
                <w:kern w:val="0"/>
              </w:rPr>
              <w:t>职称（或执业）证书</w:t>
            </w:r>
            <w:r>
              <w:rPr>
                <w:rFonts w:hint="eastAsia" w:ascii="宋体" w:hAnsi="宋体" w:eastAsia="宋体" w:cs="宋体"/>
                <w:i/>
                <w:color w:val="auto"/>
                <w:kern w:val="0"/>
                <w:szCs w:val="21"/>
                <w:highlight w:val="none"/>
                <w:lang w:val="en-US" w:eastAsia="zh-CN"/>
              </w:rPr>
              <w:t>总个数不超过3个</w:t>
            </w:r>
            <w:r>
              <w:rPr>
                <w:rFonts w:hint="eastAsia" w:ascii="宋体" w:hAnsi="宋体" w:eastAsia="宋体" w:cs="宋体"/>
                <w:i/>
                <w:color w:val="auto"/>
                <w:kern w:val="0"/>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eastAsia="宋体" w:cs="宋体"/>
                <w:color w:val="auto"/>
                <w:highlight w:val="none"/>
                <w:u w:val="none"/>
                <w:lang w:val="en-US" w:eastAsia="zh-CN"/>
              </w:rPr>
            </w:pPr>
            <w:r>
              <w:rPr>
                <w:rFonts w:hint="eastAsia" w:ascii="宋体" w:hAnsi="宋体" w:eastAsia="宋体" w:cs="宋体"/>
                <w:i w:val="0"/>
                <w:color w:val="auto"/>
                <w:kern w:val="2"/>
                <w:szCs w:val="24"/>
                <w:highlight w:val="none"/>
                <w:u w:val="none"/>
                <w:lang w:val="en-US" w:eastAsia="zh-CN"/>
              </w:rPr>
              <w:t>通过</w:t>
            </w:r>
            <w:r>
              <w:rPr>
                <w:rFonts w:hint="eastAsia" w:ascii="宋体" w:hAnsi="宋体" w:eastAsia="宋体" w:cs="宋体"/>
                <w:i w:val="0"/>
                <w:color w:val="auto"/>
                <w:kern w:val="2"/>
                <w:szCs w:val="24"/>
                <w:highlight w:val="none"/>
                <w:u w:val="none"/>
              </w:rPr>
              <w:t>资格审查</w:t>
            </w:r>
            <w:r>
              <w:rPr>
                <w:rFonts w:hint="eastAsia" w:ascii="宋体" w:hAnsi="宋体" w:eastAsia="宋体" w:cs="宋体"/>
                <w:i w:val="0"/>
                <w:color w:val="auto"/>
                <w:kern w:val="2"/>
                <w:szCs w:val="24"/>
                <w:highlight w:val="none"/>
                <w:u w:val="none"/>
                <w:lang w:val="en-US" w:eastAsia="zh-CN"/>
              </w:rPr>
              <w:t>的人员</w:t>
            </w:r>
            <w:r>
              <w:rPr>
                <w:rFonts w:hint="eastAsia" w:ascii="宋体" w:hAnsi="宋体" w:eastAsia="宋体" w:cs="宋体"/>
                <w:i w:val="0"/>
                <w:iCs w:val="0"/>
                <w:color w:val="auto"/>
                <w:kern w:val="2"/>
                <w:highlight w:val="none"/>
                <w:u w:val="none"/>
              </w:rPr>
              <w:t>职称（或执业）证书</w:t>
            </w:r>
            <w:r>
              <w:rPr>
                <w:rFonts w:hint="eastAsia" w:ascii="宋体" w:hAnsi="宋体" w:eastAsia="宋体" w:cs="宋体"/>
                <w:i w:val="0"/>
                <w:color w:val="auto"/>
                <w:kern w:val="2"/>
                <w:szCs w:val="24"/>
                <w:highlight w:val="none"/>
                <w:u w:val="none"/>
                <w:lang w:val="en-US" w:eastAsia="zh-CN"/>
              </w:rPr>
              <w:t>不参与商务评审</w:t>
            </w:r>
            <w:r>
              <w:rPr>
                <w:rFonts w:hint="eastAsia" w:ascii="宋体" w:hAnsi="宋体" w:eastAsia="宋体" w:cs="宋体"/>
                <w:i w:val="0"/>
                <w:color w:val="auto"/>
                <w:kern w:val="2"/>
                <w:szCs w:val="24"/>
                <w:highlight w:val="none"/>
                <w:u w:val="none"/>
                <w:lang w:eastAsia="zh-CN"/>
              </w:rPr>
              <w:t>，</w:t>
            </w:r>
            <w:r>
              <w:rPr>
                <w:rFonts w:hint="eastAsia" w:ascii="宋体" w:hAnsi="宋体" w:eastAsia="宋体" w:cs="宋体"/>
                <w:color w:val="auto"/>
                <w:highlight w:val="none"/>
                <w:u w:val="none"/>
                <w:lang w:val="en-US" w:eastAsia="zh-CN"/>
              </w:rPr>
              <w:t>投标人拟派下列人员中，每具有1个</w:t>
            </w:r>
            <w:r>
              <w:rPr>
                <w:rFonts w:hint="eastAsia" w:ascii="宋体" w:hAnsi="宋体" w:eastAsia="宋体" w:cs="宋体"/>
                <w:color w:val="auto"/>
                <w:kern w:val="2"/>
                <w:highlight w:val="none"/>
                <w:u w:val="none"/>
              </w:rPr>
              <w:t>职称（或执业）证书</w:t>
            </w:r>
            <w:r>
              <w:rPr>
                <w:rFonts w:hint="eastAsia" w:ascii="宋体" w:hAnsi="宋体" w:eastAsia="宋体" w:cs="宋体"/>
                <w:color w:val="auto"/>
                <w:highlight w:val="none"/>
                <w:u w:val="none"/>
                <w:lang w:val="en-US" w:eastAsia="zh-CN"/>
              </w:rPr>
              <w:t>，得</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u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□项目总负责人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□勘察负责人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□设计负责人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□其他拟派人员</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有效的拟派人员的身份证、□职称证、□注册证，投标人为其缴纳的养老保险证明材料</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highlight w:val="none"/>
              </w:rPr>
              <w:t>按投标人须知前附表第1.4.1条</w:t>
            </w:r>
            <w:r>
              <w:rPr>
                <w:rFonts w:hint="eastAsia" w:ascii="宋体" w:hAnsi="宋体" w:eastAsia="宋体" w:cs="宋体"/>
                <w:color w:val="auto"/>
                <w:highlight w:val="none"/>
                <w:lang w:val="en-US" w:eastAsia="zh-CN"/>
              </w:rPr>
              <w:t>特别说明（3）要求</w:t>
            </w:r>
            <w:r>
              <w:rPr>
                <w:rFonts w:hint="eastAsia" w:ascii="宋体" w:hAnsi="宋体" w:eastAsia="宋体" w:cs="宋体"/>
                <w:color w:val="auto"/>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textAlignment w:val="auto"/>
              <w:rPr>
                <w:rFonts w:hint="eastAsia" w:ascii="宋体" w:hAnsi="宋体"/>
                <w:color w:val="auto"/>
                <w:szCs w:val="21"/>
                <w:highlight w:val="none"/>
              </w:rPr>
            </w:pPr>
            <w:r>
              <w:rPr>
                <w:rFonts w:hint="eastAsia" w:ascii="宋体" w:hAnsi="宋体" w:eastAsia="宋体" w:cs="宋体"/>
                <w:color w:val="auto"/>
                <w:highlight w:val="none"/>
              </w:rPr>
              <w:t>□联合体投标的，按</w:t>
            </w:r>
            <w:r>
              <w:rPr>
                <w:rFonts w:hint="eastAsia" w:ascii="宋体" w:hAnsi="宋体" w:eastAsia="宋体" w:cs="宋体"/>
                <w:color w:val="auto"/>
                <w:highlight w:val="none"/>
                <w:lang w:val="en-US" w:eastAsia="zh-CN"/>
              </w:rPr>
              <w:t>共同投标</w:t>
            </w:r>
            <w:r>
              <w:rPr>
                <w:rFonts w:hint="eastAsia" w:ascii="宋体" w:hAnsi="宋体" w:eastAsia="宋体" w:cs="宋体"/>
                <w:color w:val="auto"/>
                <w:highlight w:val="none"/>
              </w:rPr>
              <w:t>协议约定的分工提供。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color w:val="auto"/>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color w:val="auto"/>
                <w:szCs w:val="22"/>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获奖情况</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i/>
                <w:iCs/>
              </w:rPr>
            </w:pPr>
            <w:r>
              <w:rPr>
                <w:rFonts w:hint="eastAsia" w:ascii="宋体" w:hAnsi="宋体" w:eastAsia="宋体" w:cs="宋体"/>
                <w:i/>
                <w:iCs/>
              </w:rPr>
              <w:t>[提示：</w:t>
            </w:r>
            <w:r>
              <w:rPr>
                <w:rFonts w:hint="eastAsia" w:ascii="宋体" w:hAnsi="宋体" w:eastAsia="宋体" w:cs="宋体"/>
                <w:i/>
                <w:iCs/>
                <w:lang w:val="en-US" w:eastAsia="zh-CN"/>
              </w:rPr>
              <w:t>参与商务评审的奖项总个数不超过2个，该项总分不超过2分</w:t>
            </w:r>
            <w:r>
              <w:rPr>
                <w:rFonts w:hint="eastAsia" w:ascii="宋体" w:hAnsi="宋体" w:eastAsia="宋体" w:cs="宋体"/>
                <w:i/>
                <w:iCs/>
              </w:rPr>
              <w:t>。]</w:t>
            </w:r>
          </w:p>
          <w:p>
            <w:pPr>
              <w:keepNext w:val="0"/>
              <w:keepLines w:val="0"/>
              <w:widowControl/>
              <w:suppressLineNumbers w:val="0"/>
              <w:spacing w:before="0" w:beforeAutospacing="0" w:after="0" w:afterAutospacing="0" w:line="360" w:lineRule="auto"/>
              <w:ind w:left="0" w:right="0" w:firstLine="420" w:firstLineChars="200"/>
              <w:rPr>
                <w:rFonts w:hint="default"/>
              </w:rPr>
            </w:pPr>
            <w:r>
              <w:rPr>
                <w:rFonts w:hint="eastAsia" w:ascii="宋体" w:hAnsi="宋体" w:eastAsia="宋体" w:cs="宋体"/>
                <w:snapToGrid/>
                <w:sz w:val="21"/>
                <w:szCs w:val="21"/>
                <w:u w:val="none"/>
                <w:lang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eastAsia="宋体" w:cs="宋体"/>
                <w:szCs w:val="21"/>
                <w:highlight w:val="none"/>
              </w:rPr>
              <w:t>至投标截止日止（</w:t>
            </w:r>
            <w:r>
              <w:rPr>
                <w:rFonts w:hint="eastAsia" w:ascii="宋体" w:hAnsi="宋体" w:eastAsia="宋体" w:cs="宋体"/>
                <w:color w:val="auto"/>
                <w:szCs w:val="21"/>
                <w:highlight w:val="none"/>
              </w:rPr>
              <w:t>以获奖证书颁发时间为准</w:t>
            </w:r>
            <w:r>
              <w:rPr>
                <w:rFonts w:hint="eastAsia" w:ascii="宋体" w:hAnsi="宋体" w:eastAsia="宋体" w:cs="宋体"/>
                <w:szCs w:val="21"/>
                <w:highlight w:val="none"/>
              </w:rPr>
              <w:t>）</w:t>
            </w:r>
            <w:r>
              <w:rPr>
                <w:rFonts w:hint="eastAsia" w:ascii="宋体" w:hAnsi="宋体" w:eastAsia="宋体" w:cs="宋体"/>
                <w:szCs w:val="21"/>
                <w:highlight w:val="none"/>
                <w:lang w:eastAsia="zh-CN"/>
              </w:rPr>
              <w:t>，</w:t>
            </w:r>
            <w:r>
              <w:rPr>
                <w:rFonts w:hint="eastAsia" w:ascii="宋体" w:hAnsi="宋体" w:eastAsia="宋体" w:cs="宋体"/>
                <w:color w:val="auto"/>
                <w:highlight w:val="none"/>
                <w:u w:val="single"/>
                <w:lang w:val="en-US" w:eastAsia="zh-CN"/>
              </w:rPr>
              <w:t>投标人（或拟派人员）</w:t>
            </w:r>
            <w:r>
              <w:rPr>
                <w:rFonts w:hint="eastAsia" w:ascii="宋体" w:hAnsi="宋体" w:eastAsia="宋体" w:cs="宋体"/>
                <w:color w:val="auto"/>
                <w:highlight w:val="none"/>
                <w:u w:val="none"/>
                <w:lang w:val="en-US" w:eastAsia="zh-CN"/>
              </w:rPr>
              <w:t>承担（或参与）的项目获得过国家级奖项，每有1个得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cs="宋体"/>
                <w:color w:val="auto"/>
                <w:highlight w:val="none"/>
                <w:u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rPr>
            </w:pPr>
            <w:r>
              <w:rPr>
                <w:rFonts w:hint="eastAsia" w:ascii="宋体" w:hAnsi="宋体" w:eastAsia="宋体" w:cs="宋体"/>
              </w:rPr>
              <w:t>提供</w:t>
            </w:r>
            <w:r>
              <w:rPr>
                <w:rFonts w:hint="eastAsia" w:ascii="宋体" w:hAnsi="宋体" w:eastAsia="宋体" w:cs="宋体"/>
                <w:lang w:eastAsia="zh-CN"/>
              </w:rPr>
              <w:t>：</w:t>
            </w:r>
            <w:r>
              <w:rPr>
                <w:rFonts w:hint="eastAsia" w:ascii="宋体" w:hAnsi="宋体" w:eastAsia="宋体" w:cs="宋体"/>
              </w:rPr>
              <w:t>获奖证书</w:t>
            </w:r>
            <w:r>
              <w:rPr>
                <w:rFonts w:hint="eastAsia" w:ascii="宋体" w:hAnsi="宋体" w:eastAsia="宋体" w:cs="宋体"/>
                <w:lang w:val="en-US" w:eastAsia="zh-CN"/>
              </w:rPr>
              <w:t>或获奖证明材料</w:t>
            </w:r>
            <w:r>
              <w:rPr>
                <w:rFonts w:hint="eastAsia" w:ascii="宋体" w:hAnsi="宋体" w:eastAsia="宋体" w:cs="宋体"/>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□联合体投标的，</w:t>
            </w:r>
            <w:r>
              <w:rPr>
                <w:rFonts w:hint="eastAsia" w:ascii="宋体" w:hAnsi="宋体" w:eastAsia="宋体" w:cs="宋体"/>
                <w:kern w:val="0"/>
                <w:szCs w:val="21"/>
                <w:lang w:val="en-US" w:eastAsia="zh-CN"/>
              </w:rPr>
              <w:t>由联合体任一单位提供</w:t>
            </w:r>
            <w:r>
              <w:rPr>
                <w:rFonts w:hint="eastAsia" w:ascii="宋体" w:hAnsi="宋体" w:eastAsia="宋体" w:cs="宋体"/>
                <w:kern w:val="0"/>
                <w:szCs w:val="21"/>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rFonts w:hint="eastAsia" w:ascii="宋体" w:hAnsi="宋体"/>
                <w:color w:val="auto"/>
                <w:szCs w:val="21"/>
                <w:highlight w:val="none"/>
              </w:rPr>
            </w:pPr>
            <w:r>
              <w:rPr>
                <w:rFonts w:hint="eastAsia" w:ascii="宋体" w:hAnsi="宋体" w:eastAsia="宋体" w:cs="宋体"/>
              </w:rPr>
              <w:t>注：</w:t>
            </w:r>
            <w:r>
              <w:rPr>
                <w:rFonts w:hint="eastAsia" w:ascii="宋体" w:hAnsi="宋体" w:eastAsia="宋体" w:cs="宋体"/>
                <w:color w:val="auto"/>
                <w:highlight w:val="none"/>
              </w:rPr>
              <w:t>国家级奖项是指：国家住房和城乡建设部评选的《全国优秀工程勘察设计奖》；国家住房和城乡建设部评选的“全国工程勘察设计大师”；国家工程建设质量奖审定委员会评选的《国家优质工程金、银质奖》；中国建筑业协会评选的《中国建设工程鲁班奖》；中国土木工程学会评选的《詹天佑土木工程大奖》；中国勘察设计协会评选的《全国优秀工程勘察设计行业奖》；中国水利工程协会评选的《水利工程优质（大禹）奖》；中国水利水电勘测设计协会评选的《全国优秀水利水电工程勘测设计奖》</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i/>
                <w:iCs/>
                <w:color w:val="auto"/>
                <w:highlight w:val="none"/>
                <w:u w:val="single"/>
                <w:lang w:val="en-US" w:eastAsia="zh-CN"/>
              </w:rPr>
              <w:t>[提示;可填写《全国评比达标表彰保留项目目录》中，其他与水利水电工程勘察设计相关的国家级奖项]</w:t>
            </w:r>
            <w:r>
              <w:rPr>
                <w:rFonts w:hint="eastAsia" w:ascii="宋体" w:hAnsi="宋体" w:eastAsia="宋体" w:cs="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1" w:hRule="atLeast"/>
        </w:trPr>
        <w:tc>
          <w:tcPr>
            <w:tcW w:w="1569" w:type="dxa"/>
            <w:gridSpan w:val="2"/>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r>
              <w:rPr>
                <w:rFonts w:hint="eastAsia"/>
                <w:b/>
                <w:color w:val="auto"/>
                <w:highlight w:val="none"/>
              </w:rPr>
              <w:t>条款号</w:t>
            </w: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color w:val="auto"/>
                <w:highlight w:val="none"/>
              </w:rPr>
            </w:pPr>
            <w:r>
              <w:rPr>
                <w:rFonts w:hint="eastAsia"/>
                <w:b/>
                <w:color w:val="auto"/>
                <w:highlight w:val="none"/>
              </w:rPr>
              <w:t>评审因素</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1" w:firstLineChars="200"/>
              <w:jc w:val="center"/>
              <w:rPr>
                <w:rFonts w:hint="default"/>
                <w:b/>
                <w:color w:val="auto"/>
                <w:highlight w:val="none"/>
              </w:rPr>
            </w:pPr>
            <w:r>
              <w:rPr>
                <w:rFonts w:hint="eastAsia"/>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59" w:hRule="atLeast"/>
        </w:trPr>
        <w:tc>
          <w:tcPr>
            <w:tcW w:w="701"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2.2.4（3）</w:t>
            </w:r>
          </w:p>
        </w:tc>
        <w:tc>
          <w:tcPr>
            <w:tcW w:w="868"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ascii="宋体" w:hAnsi="宋体"/>
                <w:color w:val="auto"/>
                <w:kern w:val="0"/>
                <w:highlight w:val="none"/>
              </w:rPr>
              <w:t>投标函部分评审标准</w:t>
            </w:r>
          </w:p>
        </w:tc>
        <w:tc>
          <w:tcPr>
            <w:tcW w:w="1553" w:type="dxa"/>
            <w:tcBorders>
              <w:top w:val="single" w:color="auto" w:sz="4" w:space="0"/>
              <w:left w:val="nil"/>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ascii="宋体" w:hAnsi="宋体" w:cs="宋体"/>
                <w:color w:val="auto"/>
                <w:kern w:val="0"/>
                <w:highlight w:val="none"/>
              </w:rPr>
              <w:t>投标函部分的签名盖章</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投标函部分的格式要求法定代表人或其委托代理人签名（或盖章）的须齐全。要求签名的，签名采用手写签名</w:t>
            </w:r>
            <w:r>
              <w:rPr>
                <w:rFonts w:hint="eastAsia" w:ascii="宋体" w:hAnsi="宋体"/>
                <w:color w:val="auto"/>
                <w:szCs w:val="21"/>
                <w:highlight w:val="none"/>
              </w:rPr>
              <w:t>或签章</w:t>
            </w:r>
            <w:r>
              <w:rPr>
                <w:rFonts w:hint="eastAsia" w:ascii="宋体" w:hAnsi="宋体" w:cs="宋体"/>
                <w:color w:val="auto"/>
                <w:kern w:val="0"/>
                <w:highlight w:val="none"/>
              </w:rPr>
              <w:t>或加盖CA数字证书均可。要求加盖单位法人章的，应使用 CA 数字证书加盖投标人的单位电子印章。</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highlight w:val="none"/>
              </w:rPr>
            </w:pPr>
            <w:r>
              <w:rPr>
                <w:rFonts w:hint="eastAsia"/>
                <w:color w:val="auto"/>
                <w:highlight w:val="none"/>
              </w:rPr>
              <w:t>勘察设计服务期限</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color w:val="auto"/>
                <w:highlight w:val="none"/>
              </w:rPr>
              <w:t>符合第二章“投标人须知”第</w:t>
            </w:r>
            <w:r>
              <w:rPr>
                <w:rFonts w:hint="default"/>
                <w:color w:val="auto"/>
                <w:highlight w:val="none"/>
              </w:rPr>
              <w:t>1.3.2</w:t>
            </w:r>
            <w:r>
              <w:rPr>
                <w:rFonts w:hint="eastAsia"/>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5"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质量标准</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5" w:hRule="atLeast"/>
        </w:trPr>
        <w:tc>
          <w:tcPr>
            <w:tcW w:w="701"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投标有效期</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4" w:hRule="atLeast"/>
        </w:trPr>
        <w:tc>
          <w:tcPr>
            <w:tcW w:w="701"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highlight w:val="none"/>
              </w:rPr>
            </w:pPr>
            <w:r>
              <w:rPr>
                <w:rFonts w:hint="eastAsia"/>
                <w:color w:val="auto"/>
                <w:highlight w:val="none"/>
              </w:rPr>
              <w:t>投标报价</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035"/>
              </w:tabs>
              <w:spacing w:before="0" w:beforeAutospacing="0" w:after="0" w:afterAutospacing="0" w:line="360" w:lineRule="auto"/>
              <w:ind w:left="0" w:right="0" w:firstLine="420" w:firstLineChars="200"/>
              <w:rPr>
                <w:rFonts w:hint="default"/>
                <w:color w:val="auto"/>
                <w:highlight w:val="none"/>
              </w:rPr>
            </w:pPr>
            <w:r>
              <w:rPr>
                <w:rFonts w:hint="eastAsia"/>
                <w:color w:val="auto"/>
                <w:highlight w:val="none"/>
              </w:rPr>
              <w:t>1.投标函中的投标报价不得高于招标人公布的投标报价最高限价。</w:t>
            </w:r>
          </w:p>
          <w:p>
            <w:pPr>
              <w:keepNext w:val="0"/>
              <w:keepLines w:val="0"/>
              <w:suppressLineNumbers w:val="0"/>
              <w:autoSpaceDE w:val="0"/>
              <w:autoSpaceDN w:val="0"/>
              <w:adjustRightInd w:val="0"/>
              <w:spacing w:before="0" w:beforeAutospacing="0" w:after="0" w:afterAutospacing="0" w:line="360" w:lineRule="auto"/>
              <w:ind w:left="0" w:right="0" w:firstLine="210" w:firstLineChars="100"/>
              <w:rPr>
                <w:rFonts w:hint="eastAsia" w:eastAsia="宋体"/>
                <w:color w:val="auto"/>
                <w:highlight w:val="none"/>
                <w:lang w:eastAsia="zh-CN"/>
              </w:rPr>
            </w:pPr>
            <w:r>
              <w:rPr>
                <w:rFonts w:hint="eastAsia" w:ascii="宋体" w:hAnsi="宋体" w:cs="宋体"/>
                <w:kern w:val="0"/>
              </w:rPr>
              <w:t>□</w:t>
            </w:r>
            <w:r>
              <w:rPr>
                <w:rFonts w:hint="eastAsia"/>
                <w:color w:val="auto"/>
                <w:highlight w:val="none"/>
              </w:rPr>
              <w:t>2.</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p>
          <w:p>
            <w:pPr>
              <w:keepNext w:val="0"/>
              <w:keepLines w:val="0"/>
              <w:suppressLineNumbers w:val="0"/>
              <w:autoSpaceDE w:val="0"/>
              <w:autoSpaceDN w:val="0"/>
              <w:adjustRightInd w:val="0"/>
              <w:spacing w:before="0" w:beforeAutospacing="0" w:after="0" w:afterAutospacing="0" w:line="360" w:lineRule="auto"/>
              <w:ind w:left="0" w:right="0"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keepNext w:val="0"/>
              <w:keepLines w:val="0"/>
              <w:suppressLineNumbers w:val="0"/>
              <w:autoSpaceDE w:val="0"/>
              <w:autoSpaceDN w:val="0"/>
              <w:adjustRightInd w:val="0"/>
              <w:spacing w:before="0" w:beforeAutospacing="0" w:after="0" w:afterAutospacing="0" w:line="360" w:lineRule="auto"/>
              <w:ind w:left="0" w:right="0" w:firstLine="420" w:firstLineChars="200"/>
              <w:rPr>
                <w:rFonts w:hint="default"/>
                <w:color w:val="auto"/>
                <w:szCs w:val="22"/>
                <w:highlight w:val="none"/>
              </w:rPr>
            </w:pPr>
            <w:r>
              <w:rPr>
                <w:rFonts w:hint="eastAsia"/>
                <w:color w:val="auto"/>
                <w:highlight w:val="none"/>
                <w:lang w:val="en-US" w:eastAsia="zh-CN"/>
              </w:rPr>
              <w:t>4</w:t>
            </w:r>
            <w:r>
              <w:rPr>
                <w:rFonts w:hint="eastAsia"/>
                <w:color w:val="auto"/>
                <w:highlight w:val="none"/>
              </w:rPr>
              <w:t>.</w:t>
            </w:r>
            <w:r>
              <w:rPr>
                <w:rFonts w:hint="eastAsia"/>
                <w:color w:val="auto"/>
                <w:szCs w:val="22"/>
                <w:highlight w:val="none"/>
              </w:rPr>
              <w:t>投标函中的投标总报价</w:t>
            </w:r>
            <w:r>
              <w:rPr>
                <w:rFonts w:hint="default"/>
                <w:color w:val="auto"/>
                <w:szCs w:val="22"/>
                <w:highlight w:val="none"/>
                <w:lang w:val="en-US"/>
              </w:rPr>
              <w:t>必须</w:t>
            </w:r>
            <w:r>
              <w:rPr>
                <w:rFonts w:hint="eastAsia"/>
                <w:color w:val="auto"/>
                <w:szCs w:val="22"/>
                <w:highlight w:val="none"/>
              </w:rPr>
              <w:t>与依据固定费率（或固定单价）计算出的结果一致</w:t>
            </w:r>
            <w:r>
              <w:rPr>
                <w:rFonts w:hint="eastAsia"/>
                <w:color w:val="auto"/>
                <w:szCs w:val="22"/>
                <w:highlight w:val="none"/>
                <w:lang w:eastAsia="zh-CN"/>
              </w:rPr>
              <w:t>。</w:t>
            </w:r>
            <w:r>
              <w:rPr>
                <w:rFonts w:hint="default"/>
                <w:color w:val="auto"/>
                <w:szCs w:val="22"/>
                <w:highlight w:val="none"/>
              </w:rPr>
              <w:t xml:space="preserve"> </w:t>
            </w:r>
          </w:p>
          <w:p>
            <w:pPr>
              <w:keepNext w:val="0"/>
              <w:keepLines w:val="0"/>
              <w:suppressLineNumbers w:val="0"/>
              <w:tabs>
                <w:tab w:val="left" w:pos="1035"/>
              </w:tabs>
              <w:spacing w:before="0" w:beforeAutospacing="0" w:after="0" w:afterAutospacing="0" w:line="360" w:lineRule="auto"/>
              <w:ind w:left="0" w:right="0" w:firstLine="420" w:firstLineChars="200"/>
              <w:rPr>
                <w:rFonts w:hint="default"/>
                <w:color w:val="auto"/>
                <w:highlight w:val="none"/>
              </w:rPr>
            </w:pPr>
            <w:r>
              <w:rPr>
                <w:rFonts w:hint="eastAsia"/>
                <w:color w:val="auto"/>
                <w:highlight w:val="none"/>
                <w:lang w:val="en-US" w:eastAsia="zh-CN"/>
              </w:rPr>
              <w:t>5</w:t>
            </w:r>
            <w:r>
              <w:rPr>
                <w:rFonts w:hint="eastAsia"/>
                <w:color w:val="auto"/>
                <w:highlight w:val="none"/>
              </w:rPr>
              <w:t>.采用勘察费用清单、设计费用清单报价的，投标函中的投标总报价必须与勘察费用清单、设计费用清单合计报价一致。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01"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highlight w:val="none"/>
              </w:rPr>
            </w:pPr>
            <w:r>
              <w:rPr>
                <w:rFonts w:hint="eastAsia"/>
                <w:color w:val="auto"/>
                <w:highlight w:val="none"/>
              </w:rPr>
              <w:t>报价唯一</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01"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highlight w:val="none"/>
              </w:rPr>
            </w:pPr>
            <w:r>
              <w:rPr>
                <w:rFonts w:hint="eastAsia" w:ascii="宋体" w:hAnsi="宋体" w:eastAsia="宋体" w:cs="宋体"/>
                <w:color w:val="auto"/>
                <w:kern w:val="0"/>
                <w:szCs w:val="21"/>
                <w:highlight w:val="none"/>
              </w:rPr>
              <w:t>计费基数（或暂定工程量）</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ascii="宋体" w:hAnsi="宋体" w:eastAsia="宋体" w:cs="宋体"/>
                <w:color w:val="auto"/>
                <w:kern w:val="0"/>
                <w:szCs w:val="21"/>
                <w:highlight w:val="none"/>
              </w:rPr>
              <w:t>计费基数（或暂定工程量）</w:t>
            </w:r>
            <w:r>
              <w:rPr>
                <w:rFonts w:hint="eastAsia" w:ascii="宋体" w:hAnsi="宋体" w:eastAsia="宋体" w:cs="宋体"/>
                <w:color w:val="auto"/>
                <w:highlight w:val="none"/>
              </w:rPr>
              <w:t>必须按照招标文件给定的数值填报。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2" w:hRule="atLeast"/>
        </w:trPr>
        <w:tc>
          <w:tcPr>
            <w:tcW w:w="701"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highlight w:val="none"/>
              </w:rPr>
            </w:pPr>
            <w:r>
              <w:rPr>
                <w:rFonts w:hint="eastAsia"/>
                <w:color w:val="auto"/>
                <w:highlight w:val="none"/>
              </w:rPr>
              <w:t>暂定金额</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color w:val="auto"/>
                <w:highlight w:val="none"/>
              </w:rPr>
              <w:t>暂列金额必须按照招标文件给定的金额填报。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6" w:hRule="atLeast"/>
        </w:trPr>
        <w:tc>
          <w:tcPr>
            <w:tcW w:w="701"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p>
        </w:tc>
        <w:tc>
          <w:tcPr>
            <w:tcW w:w="868"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投标报价算术错误修正</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8" w:hRule="atLeast"/>
        </w:trPr>
        <w:tc>
          <w:tcPr>
            <w:tcW w:w="1569" w:type="dxa"/>
            <w:gridSpan w:val="2"/>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b/>
                <w:color w:val="auto"/>
                <w:szCs w:val="22"/>
                <w:highlight w:val="none"/>
              </w:rPr>
            </w:pPr>
            <w:r>
              <w:rPr>
                <w:rFonts w:hint="eastAsia" w:ascii="Calibri" w:hAnsi="Calibri"/>
                <w:b/>
                <w:color w:val="auto"/>
                <w:szCs w:val="22"/>
                <w:highlight w:val="none"/>
              </w:rPr>
              <w:t>条款号</w:t>
            </w:r>
          </w:p>
        </w:tc>
        <w:tc>
          <w:tcPr>
            <w:tcW w:w="155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b/>
                <w:color w:val="auto"/>
                <w:szCs w:val="22"/>
                <w:highlight w:val="none"/>
              </w:rPr>
            </w:pPr>
            <w:r>
              <w:rPr>
                <w:rFonts w:hint="eastAsia" w:ascii="Calibri" w:hAnsi="Calibri"/>
                <w:b/>
                <w:color w:val="auto"/>
                <w:szCs w:val="22"/>
                <w:highlight w:val="none"/>
              </w:rPr>
              <w:t>评分因素</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Calibri" w:hAnsi="Calibri"/>
                <w:b/>
                <w:color w:val="auto"/>
                <w:szCs w:val="22"/>
                <w:highlight w:val="none"/>
              </w:rPr>
            </w:pPr>
            <w:r>
              <w:rPr>
                <w:rFonts w:hint="eastAsia" w:ascii="Calibri" w:hAnsi="Calibri"/>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494" w:hRule="atLeast"/>
        </w:trPr>
        <w:tc>
          <w:tcPr>
            <w:tcW w:w="701"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default"/>
                <w:color w:val="auto"/>
                <w:szCs w:val="22"/>
                <w:highlight w:val="none"/>
              </w:rPr>
              <w:t>2.2.4（</w:t>
            </w:r>
            <w:r>
              <w:rPr>
                <w:rFonts w:hint="eastAsia"/>
                <w:color w:val="auto"/>
                <w:szCs w:val="22"/>
                <w:highlight w:val="none"/>
              </w:rPr>
              <w:t>4</w:t>
            </w:r>
            <w:r>
              <w:rPr>
                <w:rFonts w:hint="default"/>
                <w:color w:val="auto"/>
                <w:szCs w:val="22"/>
                <w:highlight w:val="none"/>
              </w:rPr>
              <w:t>）</w:t>
            </w:r>
          </w:p>
        </w:tc>
        <w:tc>
          <w:tcPr>
            <w:tcW w:w="868"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lang w:eastAsia="zh-CN"/>
              </w:rPr>
              <w:t>投标总报价</w:t>
            </w:r>
            <w:r>
              <w:rPr>
                <w:rFonts w:hint="default"/>
                <w:color w:val="auto"/>
                <w:szCs w:val="22"/>
                <w:highlight w:val="none"/>
              </w:rPr>
              <w:t>评分</w:t>
            </w:r>
            <w:r>
              <w:rPr>
                <w:rFonts w:hint="eastAsia"/>
                <w:color w:val="auto"/>
                <w:szCs w:val="22"/>
                <w:highlight w:val="none"/>
              </w:rPr>
              <w:t>（C）</w:t>
            </w:r>
            <w:r>
              <w:rPr>
                <w:rFonts w:hint="default"/>
                <w:color w:val="auto"/>
                <w:szCs w:val="22"/>
                <w:highlight w:val="none"/>
              </w:rPr>
              <w:t>标准</w:t>
            </w:r>
          </w:p>
        </w:tc>
        <w:tc>
          <w:tcPr>
            <w:tcW w:w="1553" w:type="dxa"/>
            <w:tcBorders>
              <w:top w:val="single" w:color="auto" w:sz="4" w:space="0"/>
              <w:left w:val="nil"/>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投标总报价</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eastAsia" w:ascii="宋体" w:hAnsi="宋体"/>
                <w:color w:val="auto"/>
                <w:kern w:val="0"/>
                <w:highlight w:val="none"/>
              </w:rPr>
              <w:t>□方式一</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bookmarkStart w:id="1369" w:name="OLE_LINK9"/>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w:t>
            </w:r>
            <w:r>
              <w:rPr>
                <w:rFonts w:hint="eastAsia"/>
                <w:color w:val="auto"/>
                <w:highlight w:val="none"/>
              </w:rPr>
              <w:t>2.2.</w:t>
            </w:r>
            <w:r>
              <w:rPr>
                <w:rFonts w:hint="default"/>
                <w:color w:val="auto"/>
                <w:highlight w:val="none"/>
              </w:rPr>
              <w:t>4</w:t>
            </w:r>
            <w:r>
              <w:rPr>
                <w:rFonts w:hint="eastAsia"/>
                <w:color w:val="auto"/>
                <w:highlight w:val="none"/>
              </w:rPr>
              <w:t>（</w:t>
            </w:r>
            <w:r>
              <w:rPr>
                <w:rFonts w:hint="default"/>
                <w:color w:val="auto"/>
                <w:highlight w:val="none"/>
              </w:rPr>
              <w:t>3</w:t>
            </w:r>
            <w:r>
              <w:rPr>
                <w:rFonts w:hint="eastAsia"/>
                <w:color w:val="auto"/>
                <w:highlight w:val="none"/>
              </w:rPr>
              <w:t>）</w:t>
            </w:r>
            <w:r>
              <w:rPr>
                <w:rFonts w:hint="eastAsia" w:ascii="宋体" w:hAnsi="宋体"/>
                <w:color w:val="auto"/>
                <w:kern w:val="0"/>
                <w:szCs w:val="21"/>
                <w:highlight w:val="none"/>
              </w:rPr>
              <w:t>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本附表第2.2.1项规定分值的满分</w:t>
            </w:r>
            <w:r>
              <w:rPr>
                <w:rFonts w:hint="default" w:ascii="宋体" w:hAnsi="宋体"/>
                <w:bCs/>
                <w:color w:val="auto"/>
                <w:szCs w:val="28"/>
                <w:highlight w:val="none"/>
                <w:u w:val="single"/>
              </w:rPr>
              <w:t xml:space="preserve"> </w:t>
            </w:r>
            <w:r>
              <w:rPr>
                <w:rFonts w:hint="eastAsia" w:ascii="宋体" w:hAnsi="宋体"/>
                <w:bCs/>
                <w:color w:val="auto"/>
                <w:szCs w:val="28"/>
                <w:highlight w:val="none"/>
                <w:u w:val="single"/>
              </w:rPr>
              <w:t xml:space="preserve"> </w:t>
            </w:r>
            <w:r>
              <w:rPr>
                <w:rFonts w:hint="default" w:ascii="宋体" w:hAnsi="宋体"/>
                <w:bCs/>
                <w:color w:val="auto"/>
                <w:szCs w:val="28"/>
                <w:highlight w:val="none"/>
                <w:u w:val="single"/>
              </w:rPr>
              <w:t xml:space="preserve">  </w:t>
            </w:r>
            <w:r>
              <w:rPr>
                <w:rFonts w:hint="eastAsia" w:ascii="宋体" w:hAnsi="宋体"/>
                <w:color w:val="auto"/>
                <w:szCs w:val="21"/>
                <w:highlight w:val="none"/>
              </w:rPr>
              <w:t>分。在此基础上，投标总报价与评标基准价相比，每增加</w:t>
            </w:r>
            <w:r>
              <w:rPr>
                <w:rFonts w:hint="default" w:ascii="宋体" w:hAnsi="宋体"/>
                <w:color w:val="auto"/>
                <w:szCs w:val="21"/>
                <w:highlight w:val="none"/>
              </w:rPr>
              <w:t>1%扣</w:t>
            </w:r>
            <w:r>
              <w:rPr>
                <w:rFonts w:hint="eastAsia" w:ascii="宋体" w:hAnsi="宋体"/>
                <w:color w:val="auto"/>
                <w:szCs w:val="21"/>
                <w:highlight w:val="none"/>
                <w:u w:val="single"/>
              </w:rPr>
              <w:t>　</w:t>
            </w:r>
            <w:r>
              <w:rPr>
                <w:rFonts w:hint="default" w:ascii="宋体" w:hAnsi="宋体"/>
                <w:color w:val="auto"/>
                <w:szCs w:val="21"/>
                <w:highlight w:val="none"/>
                <w:u w:val="single"/>
              </w:rPr>
              <w:t xml:space="preserve">   　</w:t>
            </w:r>
            <w:r>
              <w:rPr>
                <w:rFonts w:hint="default" w:ascii="宋体" w:hAnsi="宋体" w:eastAsia="宋体" w:cs="Times New Roman"/>
                <w:b w:val="0"/>
                <w:bCs w:val="0"/>
                <w:i/>
                <w:iCs/>
                <w:color w:val="auto"/>
                <w:kern w:val="2"/>
                <w:sz w:val="21"/>
                <w:szCs w:val="21"/>
                <w:highlight w:val="none"/>
                <w:u w:val="none" w:color="auto"/>
                <w:vertAlign w:val="baseline"/>
                <w:lang w:val="en-US" w:eastAsia="zh-CN" w:bidi="ar-SA"/>
              </w:rPr>
              <w:t>[提示：本空格填写数值</w:t>
            </w:r>
            <w:r>
              <w:rPr>
                <w:rFonts w:hint="default" w:ascii="宋体" w:hAnsi="宋体" w:cs="Times New Roman"/>
                <w:b w:val="0"/>
                <w:bCs w:val="0"/>
                <w:i/>
                <w:iCs/>
                <w:color w:val="auto"/>
                <w:kern w:val="2"/>
                <w:sz w:val="21"/>
                <w:szCs w:val="21"/>
                <w:highlight w:val="none"/>
                <w:u w:val="none" w:color="auto"/>
                <w:vertAlign w:val="baseline"/>
                <w:lang w:eastAsia="zh-CN" w:bidi="ar-SA"/>
              </w:rPr>
              <w:t>0.1~0.5</w:t>
            </w:r>
            <w:r>
              <w:rPr>
                <w:rFonts w:hint="default" w:ascii="宋体" w:hAnsi="宋体" w:eastAsia="宋体" w:cs="Times New Roman"/>
                <w:b w:val="0"/>
                <w:bCs w:val="0"/>
                <w:i/>
                <w:iCs/>
                <w:color w:val="auto"/>
                <w:kern w:val="2"/>
                <w:sz w:val="21"/>
                <w:szCs w:val="21"/>
                <w:highlight w:val="none"/>
                <w:vertAlign w:val="baseline"/>
                <w:lang w:val="en-US" w:eastAsia="zh-CN" w:bidi="ar-SA"/>
              </w:rPr>
              <w:t>]</w:t>
            </w:r>
            <w:r>
              <w:rPr>
                <w:rFonts w:hint="eastAsia" w:ascii="宋体" w:hAnsi="宋体"/>
                <w:color w:val="auto"/>
                <w:szCs w:val="21"/>
                <w:highlight w:val="none"/>
              </w:rPr>
              <w:t>分，每减少</w:t>
            </w:r>
            <w:r>
              <w:rPr>
                <w:rFonts w:hint="default" w:ascii="宋体" w:hAnsi="宋体"/>
                <w:color w:val="auto"/>
                <w:szCs w:val="21"/>
                <w:highlight w:val="none"/>
              </w:rPr>
              <w:t>1%扣</w:t>
            </w:r>
            <w:r>
              <w:rPr>
                <w:rFonts w:hint="eastAsia" w:ascii="宋体" w:hAnsi="宋体"/>
                <w:color w:val="auto"/>
                <w:szCs w:val="21"/>
                <w:highlight w:val="none"/>
                <w:u w:val="single"/>
              </w:rPr>
              <w:t>　</w:t>
            </w:r>
            <w:r>
              <w:rPr>
                <w:rFonts w:hint="default" w:ascii="宋体" w:hAnsi="宋体"/>
                <w:color w:val="auto"/>
                <w:szCs w:val="21"/>
                <w:highlight w:val="none"/>
                <w:u w:val="single"/>
              </w:rPr>
              <w:t xml:space="preserve">  　</w:t>
            </w:r>
            <w:r>
              <w:rPr>
                <w:rFonts w:hint="default" w:ascii="宋体" w:hAnsi="宋体" w:eastAsia="宋体" w:cs="Times New Roman"/>
                <w:b w:val="0"/>
                <w:bCs w:val="0"/>
                <w:i/>
                <w:iCs/>
                <w:color w:val="auto"/>
                <w:kern w:val="2"/>
                <w:sz w:val="21"/>
                <w:szCs w:val="21"/>
                <w:highlight w:val="none"/>
                <w:u w:val="none" w:color="auto"/>
                <w:vertAlign w:val="baseline"/>
                <w:lang w:val="en-US" w:eastAsia="zh-CN" w:bidi="ar-SA"/>
              </w:rPr>
              <w:t>[提示：本空格填写数值</w:t>
            </w:r>
            <w:r>
              <w:rPr>
                <w:rFonts w:hint="default" w:ascii="宋体" w:hAnsi="宋体" w:cs="Times New Roman"/>
                <w:b w:val="0"/>
                <w:bCs w:val="0"/>
                <w:i/>
                <w:iCs/>
                <w:color w:val="auto"/>
                <w:kern w:val="2"/>
                <w:sz w:val="21"/>
                <w:szCs w:val="21"/>
                <w:highlight w:val="none"/>
                <w:u w:val="none" w:color="auto"/>
                <w:vertAlign w:val="baseline"/>
                <w:lang w:eastAsia="zh-CN" w:bidi="ar-SA"/>
              </w:rPr>
              <w:t>0.1~0.5</w:t>
            </w:r>
            <w:r>
              <w:rPr>
                <w:rFonts w:hint="default" w:ascii="宋体" w:hAnsi="宋体" w:eastAsia="宋体" w:cs="Times New Roman"/>
                <w:b w:val="0"/>
                <w:bCs w:val="0"/>
                <w:i/>
                <w:iCs/>
                <w:color w:val="auto"/>
                <w:kern w:val="2"/>
                <w:sz w:val="21"/>
                <w:szCs w:val="21"/>
                <w:highlight w:val="none"/>
                <w:vertAlign w:val="baseline"/>
                <w:lang w:val="en-US" w:eastAsia="zh-CN" w:bidi="ar-SA"/>
              </w:rPr>
              <w:t>]</w:t>
            </w:r>
            <w:r>
              <w:rPr>
                <w:rFonts w:hint="eastAsia" w:ascii="宋体" w:hAnsi="宋体"/>
                <w:color w:val="auto"/>
                <w:szCs w:val="21"/>
                <w:highlight w:val="none"/>
              </w:rPr>
              <w:t>分，扣完为止。</w:t>
            </w:r>
            <w:bookmarkEnd w:id="1369"/>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按插入法计算得分。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未参与评标基准价计算的投标总报价，仍应参加计算相应分值。</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投标总报价最终结果取小数点后两位，小数点后第三位四舍五入。</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eastAsia" w:ascii="宋体" w:hAnsi="宋体"/>
                <w:color w:val="auto"/>
                <w:kern w:val="0"/>
                <w:highlight w:val="none"/>
              </w:rPr>
              <w:t>□方式二</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bookmarkStart w:id="1370" w:name="OLE_LINK10"/>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w:t>
            </w:r>
            <w:r>
              <w:rPr>
                <w:rFonts w:hint="eastAsia"/>
                <w:color w:val="auto"/>
                <w:highlight w:val="none"/>
              </w:rPr>
              <w:t>2.2.</w:t>
            </w:r>
            <w:r>
              <w:rPr>
                <w:rFonts w:hint="default"/>
                <w:color w:val="auto"/>
                <w:highlight w:val="none"/>
              </w:rPr>
              <w:t>4</w:t>
            </w:r>
            <w:r>
              <w:rPr>
                <w:rFonts w:hint="eastAsia"/>
                <w:color w:val="auto"/>
                <w:highlight w:val="none"/>
              </w:rPr>
              <w:t>（</w:t>
            </w:r>
            <w:r>
              <w:rPr>
                <w:rFonts w:hint="default"/>
                <w:color w:val="auto"/>
                <w:highlight w:val="none"/>
              </w:rPr>
              <w:t>3</w:t>
            </w:r>
            <w:r>
              <w:rPr>
                <w:rFonts w:hint="eastAsia"/>
                <w:color w:val="auto"/>
                <w:highlight w:val="none"/>
              </w:rPr>
              <w:t>）</w:t>
            </w:r>
            <w:r>
              <w:rPr>
                <w:rFonts w:hint="eastAsia" w:ascii="宋体" w:hAnsi="宋体"/>
                <w:color w:val="auto"/>
                <w:kern w:val="0"/>
                <w:szCs w:val="21"/>
                <w:highlight w:val="none"/>
              </w:rPr>
              <w:t>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本附表第2.2.1项规定分值的基本分</w:t>
            </w:r>
            <w:r>
              <w:rPr>
                <w:rFonts w:hint="default" w:ascii="宋体" w:hAnsi="宋体"/>
                <w:bCs/>
                <w:color w:val="auto"/>
                <w:szCs w:val="28"/>
                <w:highlight w:val="none"/>
                <w:u w:val="single"/>
              </w:rPr>
              <w:t xml:space="preserve"> </w:t>
            </w:r>
            <w:r>
              <w:rPr>
                <w:rFonts w:hint="eastAsia" w:ascii="宋体" w:hAnsi="宋体"/>
                <w:bCs/>
                <w:color w:val="auto"/>
                <w:szCs w:val="28"/>
                <w:highlight w:val="none"/>
                <w:u w:val="single"/>
              </w:rPr>
              <w:t xml:space="preserve">  </w:t>
            </w:r>
            <w:r>
              <w:rPr>
                <w:rFonts w:hint="eastAsia" w:ascii="宋体" w:hAnsi="宋体"/>
                <w:bCs/>
                <w:color w:val="auto"/>
                <w:szCs w:val="28"/>
                <w:highlight w:val="none"/>
                <w:u w:val="single"/>
                <w:lang w:val="en-US" w:eastAsia="zh-CN"/>
              </w:rPr>
              <w:t xml:space="preserve">    </w:t>
            </w:r>
            <w:r>
              <w:rPr>
                <w:rFonts w:hint="default" w:ascii="宋体" w:hAnsi="宋体"/>
                <w:bCs/>
                <w:color w:val="auto"/>
                <w:szCs w:val="28"/>
                <w:highlight w:val="none"/>
                <w:u w:val="single"/>
              </w:rPr>
              <w:t xml:space="preserve"> </w:t>
            </w:r>
            <w:r>
              <w:rPr>
                <w:rFonts w:hint="eastAsia" w:ascii="宋体" w:hAnsi="宋体"/>
                <w:color w:val="auto"/>
                <w:szCs w:val="21"/>
                <w:highlight w:val="none"/>
              </w:rPr>
              <w:t>分。在此基础上，投标总报价与评标基准价相比，每增加</w:t>
            </w:r>
            <w:r>
              <w:rPr>
                <w:rFonts w:hint="default" w:ascii="宋体" w:hAnsi="宋体"/>
                <w:color w:val="auto"/>
                <w:szCs w:val="21"/>
                <w:highlight w:val="none"/>
              </w:rPr>
              <w:t>1%扣</w:t>
            </w:r>
            <w:r>
              <w:rPr>
                <w:rFonts w:hint="default" w:ascii="宋体" w:hAnsi="宋体"/>
                <w:color w:val="auto"/>
                <w:szCs w:val="21"/>
                <w:highlight w:val="none"/>
                <w:u w:val="single"/>
              </w:rPr>
              <w:t xml:space="preserve">     </w:t>
            </w:r>
            <w:r>
              <w:rPr>
                <w:rFonts w:hint="default" w:ascii="宋体" w:hAnsi="宋体" w:eastAsia="宋体" w:cs="Times New Roman"/>
                <w:b w:val="0"/>
                <w:bCs w:val="0"/>
                <w:i/>
                <w:iCs/>
                <w:color w:val="auto"/>
                <w:kern w:val="2"/>
                <w:sz w:val="21"/>
                <w:szCs w:val="21"/>
                <w:highlight w:val="none"/>
                <w:u w:val="none" w:color="auto"/>
                <w:vertAlign w:val="baseline"/>
                <w:lang w:val="en-US" w:eastAsia="zh-CN" w:bidi="ar-SA"/>
              </w:rPr>
              <w:t>[提示：本空格填写数值</w:t>
            </w:r>
            <w:r>
              <w:rPr>
                <w:rFonts w:hint="default" w:ascii="宋体" w:hAnsi="宋体" w:cs="Times New Roman"/>
                <w:b w:val="0"/>
                <w:bCs w:val="0"/>
                <w:i/>
                <w:iCs/>
                <w:color w:val="auto"/>
                <w:kern w:val="2"/>
                <w:sz w:val="21"/>
                <w:szCs w:val="21"/>
                <w:highlight w:val="none"/>
                <w:u w:val="none" w:color="auto"/>
                <w:vertAlign w:val="baseline"/>
                <w:lang w:eastAsia="zh-CN" w:bidi="ar-SA"/>
              </w:rPr>
              <w:t>0.1~0.5</w:t>
            </w:r>
            <w:r>
              <w:rPr>
                <w:rFonts w:hint="default" w:ascii="宋体" w:hAnsi="宋体" w:eastAsia="宋体" w:cs="Times New Roman"/>
                <w:b w:val="0"/>
                <w:bCs w:val="0"/>
                <w:i/>
                <w:iCs/>
                <w:color w:val="auto"/>
                <w:kern w:val="2"/>
                <w:sz w:val="21"/>
                <w:szCs w:val="21"/>
                <w:highlight w:val="none"/>
                <w:vertAlign w:val="baseline"/>
                <w:lang w:val="en-US" w:eastAsia="zh-CN" w:bidi="ar-SA"/>
              </w:rPr>
              <w:t>]</w:t>
            </w:r>
            <w:r>
              <w:rPr>
                <w:rFonts w:hint="default" w:ascii="宋体" w:hAnsi="宋体"/>
                <w:color w:val="auto"/>
                <w:szCs w:val="21"/>
                <w:highlight w:val="none"/>
              </w:rPr>
              <w:t>分，扣完为止</w:t>
            </w:r>
            <w:r>
              <w:rPr>
                <w:rFonts w:hint="eastAsia" w:ascii="宋体" w:hAnsi="宋体"/>
                <w:color w:val="auto"/>
                <w:szCs w:val="21"/>
                <w:highlight w:val="none"/>
                <w:lang w:eastAsia="zh-CN"/>
              </w:rPr>
              <w:t>；</w:t>
            </w:r>
            <w:r>
              <w:rPr>
                <w:rFonts w:hint="eastAsia" w:ascii="宋体" w:hAnsi="宋体"/>
                <w:color w:val="auto"/>
                <w:szCs w:val="21"/>
                <w:highlight w:val="none"/>
              </w:rPr>
              <w:t>每减少</w:t>
            </w:r>
            <w:r>
              <w:rPr>
                <w:rFonts w:hint="default" w:ascii="宋体" w:hAnsi="宋体"/>
                <w:color w:val="auto"/>
                <w:szCs w:val="21"/>
                <w:highlight w:val="none"/>
              </w:rPr>
              <w:t>1%加</w:t>
            </w:r>
            <w:r>
              <w:rPr>
                <w:rFonts w:hint="default" w:ascii="宋体" w:hAnsi="宋体"/>
                <w:color w:val="auto"/>
                <w:szCs w:val="21"/>
                <w:highlight w:val="none"/>
                <w:u w:val="single"/>
              </w:rPr>
              <w:t xml:space="preserve">    </w:t>
            </w:r>
            <w:r>
              <w:rPr>
                <w:rFonts w:hint="default" w:ascii="宋体" w:hAnsi="宋体" w:eastAsia="宋体" w:cs="Times New Roman"/>
                <w:b w:val="0"/>
                <w:bCs w:val="0"/>
                <w:i/>
                <w:iCs/>
                <w:color w:val="auto"/>
                <w:kern w:val="2"/>
                <w:sz w:val="21"/>
                <w:szCs w:val="21"/>
                <w:highlight w:val="none"/>
                <w:u w:val="none" w:color="auto"/>
                <w:vertAlign w:val="baseline"/>
                <w:lang w:val="en-US" w:eastAsia="zh-CN" w:bidi="ar-SA"/>
              </w:rPr>
              <w:t>[提示：本空格填写数值</w:t>
            </w:r>
            <w:r>
              <w:rPr>
                <w:rFonts w:hint="default" w:ascii="宋体" w:hAnsi="宋体" w:cs="Times New Roman"/>
                <w:b w:val="0"/>
                <w:bCs w:val="0"/>
                <w:i/>
                <w:iCs/>
                <w:color w:val="auto"/>
                <w:kern w:val="2"/>
                <w:sz w:val="21"/>
                <w:szCs w:val="21"/>
                <w:highlight w:val="none"/>
                <w:u w:val="none" w:color="auto"/>
                <w:vertAlign w:val="baseline"/>
                <w:lang w:eastAsia="zh-CN" w:bidi="ar-SA"/>
              </w:rPr>
              <w:t>0.1~0.5</w:t>
            </w:r>
            <w:r>
              <w:rPr>
                <w:rFonts w:hint="default" w:ascii="宋体" w:hAnsi="宋体" w:eastAsia="宋体" w:cs="Times New Roman"/>
                <w:b w:val="0"/>
                <w:bCs w:val="0"/>
                <w:i/>
                <w:iCs/>
                <w:color w:val="auto"/>
                <w:kern w:val="2"/>
                <w:sz w:val="21"/>
                <w:szCs w:val="21"/>
                <w:highlight w:val="none"/>
                <w:vertAlign w:val="baseline"/>
                <w:lang w:val="en-US" w:eastAsia="zh-CN" w:bidi="ar-SA"/>
              </w:rPr>
              <w:t>]</w:t>
            </w:r>
            <w:r>
              <w:rPr>
                <w:rFonts w:hint="default" w:ascii="宋体" w:hAnsi="宋体"/>
                <w:color w:val="auto"/>
                <w:szCs w:val="21"/>
                <w:highlight w:val="none"/>
              </w:rPr>
              <w:t>分</w:t>
            </w:r>
            <w:r>
              <w:rPr>
                <w:rFonts w:hint="default" w:ascii="宋体" w:hAnsi="宋体"/>
                <w:szCs w:val="21"/>
              </w:rPr>
              <w:t>，最多加</w:t>
            </w:r>
            <w:r>
              <w:rPr>
                <w:rFonts w:hint="default" w:ascii="宋体" w:hAnsi="宋体"/>
                <w:szCs w:val="21"/>
                <w:u w:val="single"/>
              </w:rPr>
              <w:t>　</w:t>
            </w:r>
            <w:r>
              <w:rPr>
                <w:rFonts w:hint="eastAsia" w:ascii="宋体" w:hAnsi="宋体"/>
                <w:szCs w:val="21"/>
                <w:u w:val="single"/>
              </w:rPr>
              <w:t xml:space="preserve">    </w:t>
            </w:r>
            <w:r>
              <w:rPr>
                <w:rFonts w:hint="default" w:ascii="宋体" w:hAnsi="宋体"/>
                <w:szCs w:val="21"/>
              </w:rPr>
              <w:t>分</w:t>
            </w:r>
            <w:r>
              <w:rPr>
                <w:rFonts w:hint="eastAsia" w:ascii="宋体" w:hAnsi="宋体"/>
                <w:color w:val="auto"/>
                <w:szCs w:val="21"/>
                <w:highlight w:val="none"/>
              </w:rPr>
              <w:t>。</w:t>
            </w:r>
            <w:bookmarkEnd w:id="1370"/>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按插入法计算得分。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在偏差范围内，未参与评标基准价计算的投标总报价，仍应参加计算相应分值。</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投标总报价最终结果取小数点后两位，小数点后第三位四舍五入。</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eastAsia" w:ascii="宋体" w:hAnsi="宋体"/>
                <w:color w:val="auto"/>
                <w:kern w:val="0"/>
                <w:highlight w:val="none"/>
              </w:rPr>
              <w:t>□方式三</w:t>
            </w:r>
            <w:r>
              <w:rPr>
                <w:rFonts w:hint="eastAsia" w:ascii="宋体" w:hAnsi="宋体"/>
                <w:i/>
                <w:color w:val="auto"/>
                <w:kern w:val="0"/>
                <w:szCs w:val="21"/>
                <w:highlight w:val="none"/>
              </w:rPr>
              <w:t>[提示：适用于第2.2.2项“评标基准价计算方法”方式五。]</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bookmarkStart w:id="1371" w:name="OLE_LINK11"/>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w:t>
            </w:r>
            <w:r>
              <w:rPr>
                <w:rFonts w:hint="eastAsia"/>
                <w:color w:val="auto"/>
                <w:highlight w:val="none"/>
              </w:rPr>
              <w:t>2.2.</w:t>
            </w:r>
            <w:r>
              <w:rPr>
                <w:rFonts w:hint="default"/>
                <w:color w:val="auto"/>
                <w:highlight w:val="none"/>
              </w:rPr>
              <w:t>4</w:t>
            </w:r>
            <w:r>
              <w:rPr>
                <w:rFonts w:hint="eastAsia"/>
                <w:color w:val="auto"/>
                <w:highlight w:val="none"/>
              </w:rPr>
              <w:t>（</w:t>
            </w:r>
            <w:r>
              <w:rPr>
                <w:rFonts w:hint="default"/>
                <w:color w:val="auto"/>
                <w:highlight w:val="none"/>
              </w:rPr>
              <w:t>3</w:t>
            </w:r>
            <w:r>
              <w:rPr>
                <w:rFonts w:hint="eastAsia"/>
                <w:color w:val="auto"/>
                <w:highlight w:val="none"/>
              </w:rPr>
              <w:t>）</w:t>
            </w:r>
            <w:r>
              <w:rPr>
                <w:rFonts w:hint="eastAsia" w:ascii="宋体" w:hAnsi="宋体"/>
                <w:color w:val="auto"/>
                <w:kern w:val="0"/>
                <w:szCs w:val="21"/>
                <w:highlight w:val="none"/>
              </w:rPr>
              <w:t>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本附表第2.2.1项规定分值的满分</w:t>
            </w:r>
            <w:r>
              <w:rPr>
                <w:rFonts w:hint="default" w:ascii="宋体" w:hAnsi="宋体"/>
                <w:bCs/>
                <w:color w:val="auto"/>
                <w:szCs w:val="28"/>
                <w:highlight w:val="none"/>
                <w:u w:val="single"/>
              </w:rPr>
              <w:t xml:space="preserve">  </w:t>
            </w:r>
            <w:r>
              <w:rPr>
                <w:rFonts w:hint="eastAsia" w:ascii="宋体" w:hAnsi="宋体"/>
                <w:bCs/>
                <w:color w:val="auto"/>
                <w:szCs w:val="28"/>
                <w:highlight w:val="none"/>
                <w:u w:val="single"/>
              </w:rPr>
              <w:t xml:space="preserve"> </w:t>
            </w:r>
            <w:r>
              <w:rPr>
                <w:rFonts w:hint="default" w:ascii="宋体" w:hAnsi="宋体"/>
                <w:bCs/>
                <w:color w:val="auto"/>
                <w:szCs w:val="28"/>
                <w:highlight w:val="none"/>
                <w:u w:val="single"/>
              </w:rPr>
              <w:t xml:space="preserve">  </w:t>
            </w:r>
            <w:r>
              <w:rPr>
                <w:rFonts w:hint="eastAsia" w:ascii="宋体" w:hAnsi="宋体"/>
                <w:color w:val="auto"/>
                <w:szCs w:val="21"/>
                <w:highlight w:val="none"/>
              </w:rPr>
              <w:t>分。在此基础上，投标总报价与评标基准价相比，每增加1%扣</w:t>
            </w:r>
            <w:r>
              <w:rPr>
                <w:rFonts w:hint="eastAsia" w:ascii="宋体" w:hAnsi="宋体"/>
                <w:color w:val="auto"/>
                <w:szCs w:val="21"/>
                <w:highlight w:val="none"/>
                <w:u w:val="single"/>
              </w:rPr>
              <w:t>　   　</w:t>
            </w:r>
            <w:r>
              <w:rPr>
                <w:rFonts w:hint="default" w:ascii="宋体" w:hAnsi="宋体" w:eastAsia="宋体" w:cs="Times New Roman"/>
                <w:b w:val="0"/>
                <w:bCs w:val="0"/>
                <w:i/>
                <w:iCs/>
                <w:color w:val="auto"/>
                <w:kern w:val="2"/>
                <w:sz w:val="21"/>
                <w:szCs w:val="21"/>
                <w:highlight w:val="none"/>
                <w:u w:val="none" w:color="auto"/>
                <w:vertAlign w:val="baseline"/>
                <w:lang w:val="en-US" w:eastAsia="zh-CN" w:bidi="ar-SA"/>
              </w:rPr>
              <w:t>[提示：本空格填写数值</w:t>
            </w:r>
            <w:r>
              <w:rPr>
                <w:rFonts w:hint="default" w:ascii="宋体" w:hAnsi="宋体" w:cs="Times New Roman"/>
                <w:b w:val="0"/>
                <w:bCs w:val="0"/>
                <w:i/>
                <w:iCs/>
                <w:color w:val="auto"/>
                <w:kern w:val="2"/>
                <w:sz w:val="21"/>
                <w:szCs w:val="21"/>
                <w:highlight w:val="none"/>
                <w:u w:val="none" w:color="auto"/>
                <w:vertAlign w:val="baseline"/>
                <w:lang w:eastAsia="zh-CN" w:bidi="ar-SA"/>
              </w:rPr>
              <w:t>0.1~0.5</w:t>
            </w:r>
            <w:r>
              <w:rPr>
                <w:rFonts w:hint="default" w:ascii="宋体" w:hAnsi="宋体" w:eastAsia="宋体" w:cs="Times New Roman"/>
                <w:b w:val="0"/>
                <w:bCs w:val="0"/>
                <w:i/>
                <w:iCs/>
                <w:color w:val="auto"/>
                <w:kern w:val="2"/>
                <w:sz w:val="21"/>
                <w:szCs w:val="21"/>
                <w:highlight w:val="none"/>
                <w:vertAlign w:val="baseline"/>
                <w:lang w:val="en-US" w:eastAsia="zh-CN" w:bidi="ar-SA"/>
              </w:rPr>
              <w:t>]</w:t>
            </w:r>
            <w:r>
              <w:rPr>
                <w:rFonts w:hint="default" w:ascii="宋体" w:hAnsi="宋体"/>
                <w:color w:val="auto"/>
                <w:szCs w:val="21"/>
                <w:highlight w:val="none"/>
              </w:rPr>
              <w:t>分，扣完为止</w:t>
            </w:r>
            <w:r>
              <w:rPr>
                <w:rFonts w:hint="eastAsia" w:ascii="宋体" w:hAnsi="宋体"/>
                <w:color w:val="auto"/>
                <w:szCs w:val="21"/>
                <w:highlight w:val="none"/>
              </w:rPr>
              <w:t>。</w:t>
            </w:r>
          </w:p>
          <w:bookmarkEnd w:id="1371"/>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按插入法计算得分。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在偏差范围内，未参与评标基准价计算的投标总报价，仍应参加计算相应分值。</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投标总报价最终结果取小数点后两位，小数点后第三位四舍五入。</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u w:val="single"/>
              </w:rPr>
            </w:pPr>
            <w:r>
              <w:rPr>
                <w:rFonts w:hint="eastAsia" w:ascii="宋体" w:hAnsi="宋体"/>
                <w:color w:val="auto"/>
                <w:kern w:val="0"/>
                <w:highlight w:val="none"/>
              </w:rPr>
              <w:t>□方式四</w:t>
            </w:r>
            <w:r>
              <w:rPr>
                <w:rFonts w:hint="eastAsia" w:ascii="宋体" w:hAnsi="宋体"/>
                <w:i/>
                <w:color w:val="auto"/>
                <w:kern w:val="0"/>
                <w:szCs w:val="21"/>
                <w:highlight w:val="none"/>
              </w:rPr>
              <w:t>[提示：适用于第2.2.2项“评标基准价计算方法”方式六。]</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u w:val="singl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i/>
                <w:iCs/>
                <w:color w:val="auto"/>
                <w:kern w:val="0"/>
                <w:szCs w:val="21"/>
                <w:highlight w:val="none"/>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rPr>
              <w:t>制定本项目</w:t>
            </w:r>
            <w:r>
              <w:rPr>
                <w:rFonts w:hint="eastAsia" w:ascii="宋体" w:hAnsi="宋体"/>
                <w:i/>
                <w:iCs/>
                <w:color w:val="auto"/>
                <w:kern w:val="0"/>
                <w:szCs w:val="21"/>
                <w:highlight w:val="none"/>
                <w:lang w:eastAsia="zh-CN"/>
              </w:rPr>
              <w:t>投标总报价</w:t>
            </w:r>
            <w:r>
              <w:rPr>
                <w:rFonts w:hint="eastAsia" w:ascii="宋体" w:hAnsi="宋体"/>
                <w:i/>
                <w:iCs/>
                <w:color w:val="auto"/>
                <w:kern w:val="0"/>
                <w:szCs w:val="21"/>
                <w:highlight w:val="none"/>
              </w:rPr>
              <w:t>得分的要求</w:t>
            </w:r>
            <w:r>
              <w:rPr>
                <w:rFonts w:hint="eastAsia" w:ascii="宋体" w:hAnsi="宋体" w:cs="宋体"/>
                <w:i/>
                <w:color w:val="auto"/>
                <w:szCs w:val="21"/>
                <w:highlight w:val="none"/>
              </w:rPr>
              <w:t>，但不得违背法律、法规及规范性文件的规定</w:t>
            </w:r>
            <w:r>
              <w:rPr>
                <w:rFonts w:hint="eastAsia" w:ascii="宋体" w:hAnsi="宋体"/>
                <w:i/>
                <w:iCs/>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156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3</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default"/>
                <w:color w:val="auto"/>
                <w:szCs w:val="22"/>
                <w:highlight w:val="none"/>
              </w:rPr>
              <w:t>评标程序</w:t>
            </w:r>
          </w:p>
        </w:tc>
        <w:tc>
          <w:tcPr>
            <w:tcW w:w="6641"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eastAsia" w:ascii="宋体" w:hAnsi="宋体"/>
                <w:color w:val="auto"/>
                <w:kern w:val="0"/>
                <w:szCs w:val="21"/>
                <w:highlight w:val="none"/>
              </w:rPr>
              <w:t>1.按本章评标办法第3.1款进行初步评审。未通过初步评审或评标委员会认定为无效的投标文件的不再进行后续评审。</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eastAsia" w:ascii="宋体" w:hAnsi="宋体"/>
                <w:color w:val="auto"/>
                <w:kern w:val="0"/>
                <w:szCs w:val="21"/>
                <w:highlight w:val="none"/>
              </w:rPr>
              <w:t>2.按本章评标办法前附表第2.2.</w:t>
            </w:r>
            <w:r>
              <w:rPr>
                <w:rFonts w:hint="default" w:ascii="宋体" w:hAnsi="宋体"/>
                <w:color w:val="auto"/>
                <w:kern w:val="0"/>
                <w:szCs w:val="21"/>
                <w:highlight w:val="none"/>
              </w:rPr>
              <w:t>4</w:t>
            </w:r>
            <w:r>
              <w:rPr>
                <w:rFonts w:hint="eastAsia" w:ascii="宋体" w:hAnsi="宋体"/>
                <w:color w:val="auto"/>
                <w:kern w:val="0"/>
                <w:szCs w:val="21"/>
                <w:highlight w:val="none"/>
              </w:rPr>
              <w:t>（1）目的规定对技术部分进行评审。</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rPr>
              <w:t>3</w:t>
            </w:r>
            <w:r>
              <w:rPr>
                <w:rFonts w:hint="eastAsia" w:ascii="宋体" w:hAnsi="宋体"/>
                <w:color w:val="auto"/>
                <w:kern w:val="0"/>
                <w:szCs w:val="21"/>
                <w:highlight w:val="none"/>
              </w:rPr>
              <w:t>.按本章评标办法前附表第2.2.</w:t>
            </w:r>
            <w:r>
              <w:rPr>
                <w:rFonts w:hint="default" w:ascii="宋体" w:hAnsi="宋体"/>
                <w:color w:val="auto"/>
                <w:kern w:val="0"/>
                <w:szCs w:val="21"/>
                <w:highlight w:val="none"/>
              </w:rPr>
              <w:t>4</w:t>
            </w:r>
            <w:r>
              <w:rPr>
                <w:rFonts w:hint="eastAsia" w:ascii="宋体" w:hAnsi="宋体"/>
                <w:color w:val="auto"/>
                <w:kern w:val="0"/>
                <w:szCs w:val="21"/>
                <w:highlight w:val="none"/>
              </w:rPr>
              <w:t>（2）目的规定对商务部分进行评审。</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rPr>
              <w:t>4</w:t>
            </w:r>
            <w:r>
              <w:rPr>
                <w:rFonts w:hint="eastAsia" w:ascii="宋体" w:hAnsi="宋体"/>
                <w:color w:val="auto"/>
                <w:kern w:val="0"/>
                <w:szCs w:val="21"/>
                <w:highlight w:val="none"/>
              </w:rPr>
              <w:t>.按本章评标办法前附表第2.2.</w:t>
            </w:r>
            <w:r>
              <w:rPr>
                <w:rFonts w:hint="default" w:ascii="宋体" w:hAnsi="宋体"/>
                <w:color w:val="auto"/>
                <w:kern w:val="0"/>
                <w:szCs w:val="21"/>
                <w:highlight w:val="none"/>
              </w:rPr>
              <w:t>4</w:t>
            </w:r>
            <w:r>
              <w:rPr>
                <w:rFonts w:hint="eastAsia" w:ascii="宋体" w:hAnsi="宋体"/>
                <w:color w:val="auto"/>
                <w:kern w:val="0"/>
                <w:szCs w:val="21"/>
                <w:highlight w:val="none"/>
              </w:rPr>
              <w:t>（3）目的规定对投标函部分进行评审，经评审不合格的投标文件不再参与后续评审。</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rPr>
              <w:t>5</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经济、技术等指标仍然具有市场竞争力，能够满足招标文件要求的，评标委员会可以继续评标并确定中标候选人。</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rPr>
              <w:t>6</w:t>
            </w:r>
            <w:r>
              <w:rPr>
                <w:rFonts w:hint="eastAsia" w:ascii="宋体" w:hAnsi="宋体"/>
                <w:color w:val="auto"/>
                <w:kern w:val="0"/>
                <w:szCs w:val="21"/>
                <w:highlight w:val="none"/>
              </w:rPr>
              <w:t>.经评审合格的投标人按照本章第2.2.</w:t>
            </w:r>
            <w:r>
              <w:rPr>
                <w:rFonts w:hint="default" w:ascii="宋体" w:hAnsi="宋体"/>
                <w:color w:val="auto"/>
                <w:kern w:val="0"/>
                <w:szCs w:val="21"/>
                <w:highlight w:val="none"/>
              </w:rPr>
              <w:t>2</w:t>
            </w:r>
            <w:r>
              <w:rPr>
                <w:rFonts w:hint="eastAsia" w:ascii="宋体" w:hAnsi="宋体"/>
                <w:color w:val="auto"/>
                <w:kern w:val="0"/>
                <w:szCs w:val="21"/>
                <w:highlight w:val="none"/>
              </w:rPr>
              <w:t>项计算方法计算评标基准价，并按本附表第2.2.</w:t>
            </w:r>
            <w:r>
              <w:rPr>
                <w:rFonts w:hint="default" w:ascii="宋体" w:hAnsi="宋体"/>
                <w:color w:val="auto"/>
                <w:kern w:val="0"/>
                <w:szCs w:val="21"/>
                <w:highlight w:val="none"/>
              </w:rPr>
              <w:t>4</w:t>
            </w:r>
            <w:r>
              <w:rPr>
                <w:rFonts w:hint="eastAsia" w:ascii="宋体" w:hAnsi="宋体"/>
                <w:color w:val="auto"/>
                <w:kern w:val="0"/>
                <w:szCs w:val="21"/>
                <w:highlight w:val="none"/>
              </w:rPr>
              <w:t>（4）目规定的评分方法对</w:t>
            </w:r>
            <w:r>
              <w:rPr>
                <w:rFonts w:hint="eastAsia" w:ascii="宋体" w:hAnsi="宋体"/>
                <w:color w:val="auto"/>
                <w:kern w:val="0"/>
                <w:szCs w:val="21"/>
                <w:highlight w:val="none"/>
                <w:lang w:eastAsia="zh-CN"/>
              </w:rPr>
              <w:t>投标总报价</w:t>
            </w:r>
            <w:r>
              <w:rPr>
                <w:rFonts w:hint="eastAsia" w:ascii="宋体" w:hAnsi="宋体"/>
                <w:color w:val="auto"/>
                <w:kern w:val="0"/>
                <w:szCs w:val="21"/>
                <w:highlight w:val="none"/>
              </w:rPr>
              <w:t>进行评分。</w:t>
            </w:r>
          </w:p>
          <w:p>
            <w:pPr>
              <w:keepNext w:val="0"/>
              <w:keepLines w:val="0"/>
              <w:suppressLineNumbers w:val="0"/>
              <w:spacing w:before="0" w:beforeAutospacing="0" w:after="0" w:afterAutospacing="0" w:line="400" w:lineRule="exact"/>
              <w:ind w:left="0" w:right="0" w:firstLine="420" w:firstLineChars="200"/>
              <w:rPr>
                <w:rFonts w:hint="default"/>
                <w:color w:val="auto"/>
                <w:szCs w:val="22"/>
                <w:highlight w:val="none"/>
              </w:rPr>
            </w:pPr>
            <w:r>
              <w:rPr>
                <w:rFonts w:hint="default" w:ascii="宋体" w:hAnsi="宋体"/>
                <w:color w:val="auto"/>
                <w:kern w:val="0"/>
                <w:szCs w:val="21"/>
                <w:highlight w:val="none"/>
              </w:rPr>
              <w:t>7</w:t>
            </w:r>
            <w:r>
              <w:rPr>
                <w:rFonts w:hint="eastAsia" w:ascii="宋体" w:hAnsi="宋体"/>
                <w:color w:val="auto"/>
                <w:kern w:val="0"/>
                <w:szCs w:val="21"/>
                <w:highlight w:val="none"/>
              </w:rPr>
              <w:t>.对技术部分、商务部分、投标总报价得分进行汇总，确定得分由高至低前三名投标人为中标候选人。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6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szCs w:val="22"/>
                <w:highlight w:val="none"/>
              </w:rPr>
              <w:t>3.2.3</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color w:val="auto"/>
                <w:szCs w:val="22"/>
                <w:highlight w:val="none"/>
              </w:rPr>
              <w:t>投标人得分</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color w:val="auto"/>
                <w:szCs w:val="22"/>
                <w:highlight w:val="none"/>
              </w:rPr>
              <w:t>投标人得分=A+B+C。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569" w:type="dxa"/>
            <w:gridSpan w:val="2"/>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color w:val="auto"/>
                <w:szCs w:val="22"/>
                <w:highlight w:val="none"/>
              </w:rPr>
            </w:pPr>
            <w:r>
              <w:rPr>
                <w:rFonts w:hint="eastAsia"/>
                <w:color w:val="auto"/>
                <w:highlight w:val="none"/>
              </w:rPr>
              <w:t>3.4</w:t>
            </w:r>
          </w:p>
        </w:tc>
        <w:tc>
          <w:tcPr>
            <w:tcW w:w="155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color w:val="auto"/>
                <w:szCs w:val="22"/>
                <w:highlight w:val="none"/>
              </w:rPr>
            </w:pPr>
            <w:r>
              <w:rPr>
                <w:rFonts w:hint="eastAsia"/>
                <w:color w:val="auto"/>
                <w:highlight w:val="none"/>
              </w:rPr>
              <w:t>评标结果</w:t>
            </w:r>
          </w:p>
        </w:tc>
        <w:tc>
          <w:tcPr>
            <w:tcW w:w="66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color w:val="auto"/>
                <w:highlight w:val="none"/>
              </w:rPr>
              <w:t>3.4.1除第二章“投标人须知”前附表授权直接确定中标人外，评标委员会按照得分由高到低的顺序推荐中标候选人，并标明排序。</w:t>
            </w:r>
          </w:p>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color w:val="auto"/>
                <w:highlight w:val="none"/>
              </w:rPr>
              <w:t xml:space="preserve">3.4.2 </w:t>
            </w:r>
            <w:r>
              <w:rPr>
                <w:rFonts w:hint="eastAsia" w:ascii="宋体" w:hAnsi="宋体" w:cs="宋体"/>
                <w:color w:val="auto"/>
                <w:szCs w:val="22"/>
                <w:highlight w:val="none"/>
              </w:rPr>
              <w:t>评标委员会完成评标后，应当向招标人提交书面评标报告和中标候选人名单。</w:t>
            </w:r>
          </w:p>
        </w:tc>
      </w:tr>
    </w:tbl>
    <w:p>
      <w:pPr>
        <w:keepNext/>
        <w:keepLines/>
        <w:spacing w:before="0" w:after="0" w:line="360" w:lineRule="auto"/>
        <w:outlineLvl w:val="1"/>
        <w:rPr>
          <w:rFonts w:hint="eastAsia" w:ascii="宋体" w:hAnsi="宋体" w:eastAsia="宋体" w:cs="宋体"/>
          <w:b/>
          <w:color w:val="auto"/>
          <w:sz w:val="32"/>
          <w:szCs w:val="20"/>
          <w:highlight w:val="none"/>
        </w:rPr>
      </w:pPr>
      <w:r>
        <w:rPr>
          <w:rFonts w:hint="eastAsia" w:ascii="宋体" w:hAnsi="宋体" w:eastAsia="宋体" w:cs="宋体"/>
          <w:color w:val="auto"/>
          <w:szCs w:val="22"/>
          <w:highlight w:val="none"/>
        </w:rPr>
        <w:br w:type="page"/>
      </w:r>
      <w:bookmarkStart w:id="1372" w:name="_Toc75856873"/>
      <w:bookmarkStart w:id="1373" w:name="_Toc70437372"/>
      <w:bookmarkStart w:id="1374" w:name="_Toc4947"/>
      <w:bookmarkStart w:id="1375" w:name="_Toc10957"/>
      <w:bookmarkStart w:id="1376" w:name="_Toc27406"/>
      <w:bookmarkStart w:id="1377" w:name="_Toc24383"/>
      <w:bookmarkStart w:id="1378" w:name="_Toc31715"/>
      <w:bookmarkStart w:id="1379" w:name="_Toc492300823"/>
      <w:bookmarkStart w:id="1380" w:name="_Toc27405"/>
      <w:bookmarkStart w:id="1381" w:name="_Toc727"/>
      <w:bookmarkStart w:id="1382" w:name="_Toc8177"/>
      <w:bookmarkStart w:id="1383" w:name="_Toc11718"/>
      <w:r>
        <w:rPr>
          <w:rFonts w:hint="eastAsia" w:ascii="宋体" w:hAnsi="宋体" w:eastAsia="宋体" w:cs="宋体"/>
          <w:b/>
          <w:color w:val="auto"/>
          <w:sz w:val="32"/>
          <w:szCs w:val="20"/>
          <w:highlight w:val="none"/>
        </w:rPr>
        <w:t>1. 评标方法</w:t>
      </w:r>
      <w:bookmarkEnd w:id="1372"/>
      <w:bookmarkEnd w:id="1373"/>
      <w:bookmarkEnd w:id="1374"/>
      <w:bookmarkEnd w:id="1375"/>
      <w:bookmarkEnd w:id="1376"/>
      <w:bookmarkEnd w:id="1377"/>
      <w:bookmarkEnd w:id="1378"/>
      <w:bookmarkEnd w:id="1379"/>
      <w:bookmarkEnd w:id="1380"/>
      <w:bookmarkEnd w:id="1381"/>
      <w:bookmarkEnd w:id="1382"/>
      <w:bookmarkEnd w:id="1383"/>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次评标采用综合评估法。评标委员会对满足招标文件实质性要求的投标文件，按照本章第2.2款规定的评分标准进行评分，并按得分由高到低顺序推荐中标候选人，或根据招标人授权直接确定中标人，但投标报价低于其成本的除</w:t>
      </w:r>
      <w:bookmarkStart w:id="1384" w:name="_Toc384308272"/>
      <w:bookmarkStart w:id="1385" w:name="_Toc300835008"/>
      <w:bookmarkStart w:id="1386" w:name="_Toc152042375"/>
      <w:bookmarkStart w:id="1387" w:name="_Toc361508646"/>
      <w:bookmarkStart w:id="1388" w:name="_Toc247527623"/>
      <w:bookmarkStart w:id="1389" w:name="_Toc152045598"/>
      <w:bookmarkStart w:id="1390" w:name="_Toc144974565"/>
      <w:bookmarkStart w:id="1391" w:name="_Toc247514022"/>
      <w:bookmarkStart w:id="1392" w:name="_Toc352691533"/>
      <w:bookmarkStart w:id="1393" w:name="_Toc369531577"/>
      <w:bookmarkStart w:id="1394" w:name="_Toc4497"/>
      <w:r>
        <w:rPr>
          <w:rFonts w:hint="eastAsia" w:ascii="宋体" w:hAnsi="宋体" w:eastAsia="宋体" w:cs="宋体"/>
          <w:color w:val="auto"/>
          <w:szCs w:val="22"/>
          <w:highlight w:val="none"/>
        </w:rPr>
        <w:t>外。综合评分相等</w:t>
      </w:r>
      <w:bookmarkEnd w:id="1384"/>
      <w:bookmarkEnd w:id="1385"/>
      <w:bookmarkEnd w:id="1386"/>
      <w:bookmarkEnd w:id="1387"/>
      <w:bookmarkEnd w:id="1388"/>
      <w:bookmarkEnd w:id="1389"/>
      <w:bookmarkEnd w:id="1390"/>
      <w:bookmarkEnd w:id="1391"/>
      <w:r>
        <w:rPr>
          <w:rFonts w:hint="eastAsia" w:ascii="宋体" w:hAnsi="宋体" w:eastAsia="宋体" w:cs="宋体"/>
          <w:color w:val="auto"/>
          <w:szCs w:val="22"/>
          <w:highlight w:val="none"/>
        </w:rPr>
        <w:t>时，</w:t>
      </w:r>
      <w:bookmarkEnd w:id="1392"/>
      <w:bookmarkEnd w:id="1393"/>
      <w:bookmarkEnd w:id="1394"/>
      <w:r>
        <w:rPr>
          <w:rFonts w:hint="eastAsia" w:ascii="宋体" w:hAnsi="宋体" w:eastAsia="宋体" w:cs="宋体"/>
          <w:color w:val="auto"/>
          <w:szCs w:val="22"/>
          <w:highlight w:val="none"/>
        </w:rPr>
        <w:t>以评标办法前附表约定的原则确定中标候选人顺序。</w:t>
      </w:r>
    </w:p>
    <w:p>
      <w:pPr>
        <w:keepNext/>
        <w:keepLines/>
        <w:spacing w:before="0" w:after="0" w:line="360" w:lineRule="auto"/>
        <w:outlineLvl w:val="1"/>
        <w:rPr>
          <w:rFonts w:hint="eastAsia" w:ascii="宋体" w:hAnsi="宋体" w:eastAsia="宋体" w:cs="宋体"/>
          <w:b/>
          <w:color w:val="auto"/>
          <w:sz w:val="32"/>
          <w:szCs w:val="20"/>
          <w:highlight w:val="none"/>
        </w:rPr>
      </w:pPr>
      <w:bookmarkStart w:id="1395" w:name="_Toc75856874"/>
      <w:bookmarkStart w:id="1396" w:name="_Toc17867"/>
      <w:bookmarkStart w:id="1397" w:name="_Toc17762"/>
      <w:bookmarkStart w:id="1398" w:name="_Toc30971"/>
      <w:bookmarkStart w:id="1399" w:name="_Toc15871"/>
      <w:bookmarkStart w:id="1400" w:name="_Toc28258"/>
      <w:bookmarkStart w:id="1401" w:name="_Toc70437373"/>
      <w:bookmarkStart w:id="1402" w:name="_Toc7680"/>
      <w:bookmarkStart w:id="1403" w:name="_Toc20299"/>
      <w:bookmarkStart w:id="1404" w:name="_Toc30885"/>
      <w:bookmarkStart w:id="1405" w:name="_Toc28307"/>
      <w:bookmarkStart w:id="1406" w:name="_Toc492300824"/>
      <w:r>
        <w:rPr>
          <w:rFonts w:hint="eastAsia" w:ascii="宋体" w:hAnsi="宋体" w:eastAsia="宋体" w:cs="宋体"/>
          <w:b/>
          <w:color w:val="auto"/>
          <w:sz w:val="32"/>
          <w:szCs w:val="20"/>
          <w:highlight w:val="none"/>
        </w:rPr>
        <w:t>2. 评审标准</w:t>
      </w:r>
      <w:bookmarkEnd w:id="1395"/>
      <w:bookmarkEnd w:id="1396"/>
      <w:bookmarkEnd w:id="1397"/>
      <w:bookmarkEnd w:id="1398"/>
      <w:bookmarkEnd w:id="1399"/>
      <w:bookmarkEnd w:id="1400"/>
      <w:bookmarkEnd w:id="1401"/>
      <w:bookmarkEnd w:id="1402"/>
      <w:bookmarkEnd w:id="1403"/>
      <w:bookmarkEnd w:id="1404"/>
      <w:bookmarkEnd w:id="1405"/>
      <w:bookmarkEnd w:id="1406"/>
    </w:p>
    <w:p>
      <w:pPr>
        <w:keepNext/>
        <w:keepLines/>
        <w:spacing w:before="0" w:after="0" w:line="360" w:lineRule="auto"/>
        <w:ind w:firstLine="137" w:firstLineChars="49"/>
        <w:outlineLvl w:val="2"/>
        <w:rPr>
          <w:rFonts w:hint="eastAsia" w:ascii="宋体" w:hAnsi="宋体" w:eastAsia="宋体" w:cs="宋体"/>
          <w:color w:val="auto"/>
          <w:sz w:val="28"/>
          <w:szCs w:val="20"/>
          <w:highlight w:val="none"/>
        </w:rPr>
      </w:pPr>
      <w:bookmarkStart w:id="1407" w:name="_Toc10497"/>
      <w:bookmarkStart w:id="1408" w:name="_Toc19886"/>
      <w:bookmarkStart w:id="1409" w:name="_Toc9140"/>
      <w:bookmarkStart w:id="1410" w:name="_Toc21197"/>
      <w:bookmarkStart w:id="1411" w:name="_Toc70437374"/>
      <w:bookmarkStart w:id="1412" w:name="_Toc4378"/>
      <w:bookmarkStart w:id="1413" w:name="_Toc17508"/>
      <w:bookmarkStart w:id="1414" w:name="_Toc28936"/>
      <w:bookmarkStart w:id="1415" w:name="_Toc31345"/>
      <w:bookmarkStart w:id="1416" w:name="_Toc75856875"/>
      <w:bookmarkStart w:id="1417" w:name="_Toc19730"/>
      <w:bookmarkStart w:id="1418" w:name="_Toc492300825"/>
      <w:r>
        <w:rPr>
          <w:rFonts w:hint="eastAsia" w:ascii="宋体" w:hAnsi="宋体" w:eastAsia="宋体" w:cs="宋体"/>
          <w:color w:val="auto"/>
          <w:sz w:val="28"/>
          <w:szCs w:val="20"/>
          <w:highlight w:val="none"/>
        </w:rPr>
        <w:t>2.1 初步评审标准</w:t>
      </w:r>
      <w:bookmarkEnd w:id="1407"/>
      <w:bookmarkEnd w:id="1408"/>
      <w:bookmarkEnd w:id="1409"/>
      <w:bookmarkEnd w:id="1410"/>
      <w:bookmarkEnd w:id="1411"/>
      <w:bookmarkEnd w:id="1412"/>
      <w:bookmarkEnd w:id="1413"/>
      <w:bookmarkEnd w:id="1414"/>
      <w:bookmarkEnd w:id="1415"/>
      <w:bookmarkEnd w:id="1416"/>
      <w:bookmarkEnd w:id="1417"/>
      <w:bookmarkEnd w:id="1418"/>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2.1.1资格评审标准：见评标办法前附表。</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2.1.2形式评审标准：见评标办法前附表。</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2.1.3 响应性评审标准：见评标办法前附表。</w:t>
      </w:r>
    </w:p>
    <w:p>
      <w:pPr>
        <w:keepNext/>
        <w:keepLines/>
        <w:spacing w:before="0" w:after="0" w:line="360" w:lineRule="auto"/>
        <w:ind w:firstLine="137" w:firstLineChars="49"/>
        <w:outlineLvl w:val="2"/>
        <w:rPr>
          <w:rFonts w:hint="eastAsia" w:ascii="宋体" w:hAnsi="宋体" w:eastAsia="宋体" w:cs="宋体"/>
          <w:color w:val="auto"/>
          <w:sz w:val="28"/>
          <w:szCs w:val="20"/>
          <w:highlight w:val="none"/>
        </w:rPr>
      </w:pPr>
      <w:bookmarkStart w:id="1419" w:name="_Toc30221"/>
      <w:bookmarkStart w:id="1420" w:name="_Toc75856876"/>
      <w:bookmarkStart w:id="1421" w:name="_Toc492300826"/>
      <w:bookmarkStart w:id="1422" w:name="_Toc19651"/>
      <w:bookmarkStart w:id="1423" w:name="_Toc70437375"/>
      <w:bookmarkStart w:id="1424" w:name="_Toc31842"/>
      <w:bookmarkStart w:id="1425" w:name="_Toc20646"/>
      <w:bookmarkStart w:id="1426" w:name="_Toc15105"/>
      <w:bookmarkStart w:id="1427" w:name="_Toc10017"/>
      <w:bookmarkStart w:id="1428" w:name="_Toc26245"/>
      <w:bookmarkStart w:id="1429" w:name="_Toc19471"/>
      <w:bookmarkStart w:id="1430" w:name="_Toc22812"/>
      <w:r>
        <w:rPr>
          <w:rFonts w:hint="eastAsia" w:ascii="宋体" w:hAnsi="宋体" w:eastAsia="宋体" w:cs="宋体"/>
          <w:color w:val="auto"/>
          <w:sz w:val="28"/>
          <w:szCs w:val="20"/>
          <w:highlight w:val="none"/>
        </w:rPr>
        <w:t>2.2 分值构成与评分标准</w:t>
      </w:r>
      <w:bookmarkEnd w:id="1419"/>
      <w:bookmarkEnd w:id="1420"/>
      <w:bookmarkEnd w:id="1421"/>
      <w:bookmarkEnd w:id="1422"/>
      <w:bookmarkEnd w:id="1423"/>
      <w:bookmarkEnd w:id="1424"/>
      <w:bookmarkEnd w:id="1425"/>
      <w:bookmarkEnd w:id="1426"/>
      <w:bookmarkEnd w:id="1427"/>
      <w:bookmarkEnd w:id="1428"/>
      <w:bookmarkEnd w:id="1429"/>
      <w:bookmarkEnd w:id="1430"/>
    </w:p>
    <w:p>
      <w:pPr>
        <w:spacing w:line="400" w:lineRule="exact"/>
        <w:ind w:firstLine="420" w:firstLineChars="200"/>
        <w:rPr>
          <w:color w:val="auto"/>
          <w:szCs w:val="22"/>
          <w:highlight w:val="none"/>
        </w:rPr>
      </w:pPr>
      <w:bookmarkStart w:id="1431" w:name="_Toc70437376"/>
      <w:bookmarkStart w:id="1432" w:name="_Toc22574"/>
      <w:bookmarkStart w:id="1433" w:name="_Toc492300827"/>
      <w:bookmarkStart w:id="1434" w:name="_Toc21284"/>
      <w:bookmarkStart w:id="1435" w:name="_Toc75856877"/>
      <w:bookmarkStart w:id="1436" w:name="_Toc19715"/>
      <w:bookmarkStart w:id="1437" w:name="_Toc1573"/>
      <w:bookmarkStart w:id="1438" w:name="_Toc891"/>
      <w:r>
        <w:rPr>
          <w:color w:val="auto"/>
          <w:szCs w:val="22"/>
          <w:highlight w:val="none"/>
        </w:rPr>
        <w:t>2.2.1 分值构成</w:t>
      </w:r>
    </w:p>
    <w:p>
      <w:pPr>
        <w:spacing w:line="400" w:lineRule="exact"/>
        <w:ind w:firstLine="420" w:firstLineChars="200"/>
        <w:rPr>
          <w:color w:val="auto"/>
          <w:szCs w:val="22"/>
          <w:highlight w:val="none"/>
        </w:rPr>
      </w:pPr>
      <w:r>
        <w:rPr>
          <w:color w:val="auto"/>
          <w:szCs w:val="22"/>
          <w:highlight w:val="none"/>
        </w:rPr>
        <w:t>（1）技术部分：见评标办法前附表；</w:t>
      </w:r>
    </w:p>
    <w:p>
      <w:pPr>
        <w:spacing w:line="400" w:lineRule="exact"/>
        <w:ind w:firstLine="420" w:firstLineChars="200"/>
        <w:rPr>
          <w:color w:val="auto"/>
          <w:szCs w:val="22"/>
          <w:highlight w:val="none"/>
        </w:rPr>
      </w:pPr>
      <w:r>
        <w:rPr>
          <w:color w:val="auto"/>
          <w:szCs w:val="22"/>
          <w:highlight w:val="none"/>
        </w:rPr>
        <w:t>（2）</w:t>
      </w:r>
      <w:r>
        <w:rPr>
          <w:rFonts w:hint="eastAsia"/>
          <w:color w:val="auto"/>
          <w:szCs w:val="22"/>
          <w:highlight w:val="none"/>
        </w:rPr>
        <w:t>商务</w:t>
      </w:r>
      <w:r>
        <w:rPr>
          <w:color w:val="auto"/>
          <w:szCs w:val="22"/>
          <w:highlight w:val="none"/>
        </w:rPr>
        <w:t>部分：见评标办法前附表；</w:t>
      </w:r>
    </w:p>
    <w:p>
      <w:pPr>
        <w:spacing w:line="400" w:lineRule="exact"/>
        <w:ind w:firstLine="420" w:firstLineChars="200"/>
        <w:rPr>
          <w:color w:val="auto"/>
          <w:szCs w:val="22"/>
          <w:highlight w:val="none"/>
        </w:rPr>
      </w:pPr>
      <w:r>
        <w:rPr>
          <w:color w:val="auto"/>
          <w:szCs w:val="22"/>
          <w:highlight w:val="none"/>
        </w:rPr>
        <w:t>（3）投标总报价：见评标办法前附表；</w:t>
      </w:r>
    </w:p>
    <w:p>
      <w:pPr>
        <w:spacing w:line="400" w:lineRule="exact"/>
        <w:ind w:firstLine="420" w:firstLineChars="200"/>
        <w:rPr>
          <w:color w:val="auto"/>
          <w:szCs w:val="22"/>
          <w:highlight w:val="none"/>
        </w:rPr>
      </w:pPr>
      <w:r>
        <w:rPr>
          <w:color w:val="auto"/>
          <w:szCs w:val="22"/>
          <w:highlight w:val="none"/>
        </w:rPr>
        <w:t>2.2.2 评标基准价计算</w:t>
      </w:r>
    </w:p>
    <w:p>
      <w:pPr>
        <w:spacing w:line="400" w:lineRule="exact"/>
        <w:ind w:firstLine="420" w:firstLineChars="200"/>
        <w:rPr>
          <w:color w:val="auto"/>
          <w:szCs w:val="22"/>
          <w:highlight w:val="none"/>
        </w:rPr>
      </w:pPr>
      <w:r>
        <w:rPr>
          <w:color w:val="auto"/>
          <w:szCs w:val="22"/>
          <w:highlight w:val="none"/>
        </w:rPr>
        <w:t>评标基准价计算方法：见评标办法前附表。</w:t>
      </w:r>
    </w:p>
    <w:p>
      <w:pPr>
        <w:spacing w:line="400" w:lineRule="exact"/>
        <w:ind w:firstLine="420" w:firstLineChars="200"/>
        <w:rPr>
          <w:color w:val="auto"/>
          <w:szCs w:val="22"/>
          <w:highlight w:val="none"/>
        </w:rPr>
      </w:pPr>
      <w:r>
        <w:rPr>
          <w:color w:val="auto"/>
          <w:szCs w:val="22"/>
          <w:highlight w:val="none"/>
        </w:rPr>
        <w:t>2.2.3 投标总报价的偏差率计算</w:t>
      </w:r>
    </w:p>
    <w:p>
      <w:pPr>
        <w:spacing w:line="400" w:lineRule="exact"/>
        <w:ind w:firstLine="420" w:firstLineChars="200"/>
        <w:rPr>
          <w:color w:val="auto"/>
          <w:szCs w:val="22"/>
          <w:highlight w:val="none"/>
        </w:rPr>
      </w:pPr>
      <w:r>
        <w:rPr>
          <w:rFonts w:hint="eastAsia"/>
          <w:color w:val="auto"/>
          <w:szCs w:val="22"/>
          <w:highlight w:val="none"/>
          <w:lang w:eastAsia="zh-CN"/>
        </w:rPr>
        <w:t>投标总报价</w:t>
      </w:r>
      <w:r>
        <w:rPr>
          <w:color w:val="auto"/>
          <w:szCs w:val="22"/>
          <w:highlight w:val="none"/>
        </w:rPr>
        <w:t>的偏差率计算公式：见评标办法前附表。</w:t>
      </w:r>
    </w:p>
    <w:p>
      <w:pPr>
        <w:spacing w:line="400" w:lineRule="exact"/>
        <w:ind w:firstLine="420" w:firstLineChars="200"/>
        <w:rPr>
          <w:color w:val="auto"/>
          <w:szCs w:val="22"/>
          <w:highlight w:val="none"/>
        </w:rPr>
      </w:pPr>
      <w:r>
        <w:rPr>
          <w:color w:val="auto"/>
          <w:szCs w:val="22"/>
          <w:highlight w:val="none"/>
        </w:rPr>
        <w:t>2.2.4 评分标准</w:t>
      </w:r>
    </w:p>
    <w:p>
      <w:pPr>
        <w:spacing w:line="400" w:lineRule="exact"/>
        <w:ind w:firstLine="420" w:firstLineChars="200"/>
        <w:rPr>
          <w:color w:val="auto"/>
          <w:szCs w:val="22"/>
          <w:highlight w:val="none"/>
        </w:rPr>
      </w:pPr>
      <w:r>
        <w:rPr>
          <w:color w:val="auto"/>
          <w:szCs w:val="22"/>
          <w:highlight w:val="none"/>
        </w:rPr>
        <w:t>（1）技术部分评分标准：见评标办法前附表；</w:t>
      </w:r>
    </w:p>
    <w:p>
      <w:pPr>
        <w:spacing w:line="400" w:lineRule="exact"/>
        <w:ind w:firstLine="420" w:firstLineChars="200"/>
        <w:rPr>
          <w:color w:val="auto"/>
          <w:szCs w:val="22"/>
          <w:highlight w:val="none"/>
        </w:rPr>
      </w:pPr>
      <w:r>
        <w:rPr>
          <w:color w:val="auto"/>
          <w:szCs w:val="22"/>
          <w:highlight w:val="none"/>
        </w:rPr>
        <w:t>（2）</w:t>
      </w:r>
      <w:r>
        <w:rPr>
          <w:rFonts w:hint="eastAsia"/>
          <w:color w:val="auto"/>
          <w:szCs w:val="22"/>
          <w:highlight w:val="none"/>
        </w:rPr>
        <w:t>商务部分</w:t>
      </w:r>
      <w:r>
        <w:rPr>
          <w:color w:val="auto"/>
          <w:szCs w:val="22"/>
          <w:highlight w:val="none"/>
        </w:rPr>
        <w:t>评分标准：见评标办法前附表；</w:t>
      </w:r>
    </w:p>
    <w:p>
      <w:pPr>
        <w:spacing w:line="400" w:lineRule="exact"/>
        <w:ind w:firstLine="420" w:firstLineChars="200"/>
        <w:rPr>
          <w:color w:val="auto"/>
          <w:szCs w:val="22"/>
          <w:highlight w:val="none"/>
        </w:rPr>
      </w:pPr>
      <w:r>
        <w:rPr>
          <w:color w:val="auto"/>
          <w:szCs w:val="22"/>
          <w:highlight w:val="none"/>
        </w:rPr>
        <w:t>（3）投标</w:t>
      </w:r>
      <w:r>
        <w:rPr>
          <w:rFonts w:hint="eastAsia"/>
          <w:color w:val="auto"/>
          <w:szCs w:val="22"/>
          <w:highlight w:val="none"/>
        </w:rPr>
        <w:t>函部分</w:t>
      </w:r>
      <w:r>
        <w:rPr>
          <w:color w:val="auto"/>
          <w:szCs w:val="22"/>
          <w:highlight w:val="none"/>
        </w:rPr>
        <w:t>评审标准：见评标办法前附表；</w:t>
      </w:r>
    </w:p>
    <w:p>
      <w:pPr>
        <w:spacing w:line="400" w:lineRule="exact"/>
        <w:ind w:firstLine="420" w:firstLineChars="200"/>
        <w:rPr>
          <w:color w:val="auto"/>
          <w:szCs w:val="22"/>
          <w:highlight w:val="none"/>
        </w:rPr>
      </w:pPr>
      <w:r>
        <w:rPr>
          <w:color w:val="auto"/>
          <w:szCs w:val="22"/>
          <w:highlight w:val="none"/>
        </w:rPr>
        <w:t>（</w:t>
      </w:r>
      <w:r>
        <w:rPr>
          <w:rFonts w:hint="eastAsia"/>
          <w:color w:val="auto"/>
          <w:szCs w:val="22"/>
          <w:highlight w:val="none"/>
        </w:rPr>
        <w:t>4</w:t>
      </w:r>
      <w:r>
        <w:rPr>
          <w:color w:val="auto"/>
          <w:szCs w:val="22"/>
          <w:highlight w:val="none"/>
        </w:rPr>
        <w:t>）投标总报价评分标准：见评标办法前附表</w:t>
      </w:r>
      <w:r>
        <w:rPr>
          <w:rFonts w:hint="eastAsia"/>
          <w:color w:val="auto"/>
          <w:szCs w:val="22"/>
          <w:highlight w:val="none"/>
        </w:rPr>
        <w:t>。</w:t>
      </w:r>
    </w:p>
    <w:p>
      <w:pPr>
        <w:keepNext/>
        <w:keepLines/>
        <w:spacing w:before="0" w:after="0" w:line="360" w:lineRule="auto"/>
        <w:outlineLvl w:val="1"/>
        <w:rPr>
          <w:rFonts w:hint="eastAsia" w:ascii="宋体" w:hAnsi="宋体" w:eastAsia="宋体" w:cs="宋体"/>
          <w:b/>
          <w:color w:val="auto"/>
          <w:sz w:val="32"/>
          <w:szCs w:val="20"/>
          <w:highlight w:val="none"/>
        </w:rPr>
      </w:pPr>
      <w:bookmarkStart w:id="1439" w:name="_Toc12585"/>
      <w:bookmarkStart w:id="1440" w:name="_Toc19298"/>
      <w:bookmarkStart w:id="1441" w:name="_Toc1167"/>
      <w:bookmarkStart w:id="1442" w:name="_Toc25420"/>
      <w:r>
        <w:rPr>
          <w:rFonts w:hint="eastAsia" w:ascii="宋体" w:hAnsi="宋体" w:eastAsia="宋体" w:cs="宋体"/>
          <w:b/>
          <w:color w:val="auto"/>
          <w:sz w:val="32"/>
          <w:szCs w:val="20"/>
          <w:highlight w:val="none"/>
        </w:rPr>
        <w:t>3. 评标程序</w:t>
      </w:r>
      <w:bookmarkEnd w:id="1431"/>
      <w:bookmarkEnd w:id="1432"/>
      <w:bookmarkEnd w:id="1433"/>
      <w:bookmarkEnd w:id="1434"/>
      <w:bookmarkEnd w:id="1435"/>
      <w:bookmarkEnd w:id="1436"/>
      <w:bookmarkEnd w:id="1437"/>
      <w:bookmarkEnd w:id="1438"/>
      <w:bookmarkEnd w:id="1439"/>
      <w:bookmarkEnd w:id="1440"/>
      <w:bookmarkEnd w:id="1441"/>
      <w:bookmarkEnd w:id="1442"/>
    </w:p>
    <w:p>
      <w:pPr>
        <w:keepNext/>
        <w:keepLines/>
        <w:spacing w:before="0" w:after="0" w:line="360" w:lineRule="auto"/>
        <w:ind w:firstLine="137" w:firstLineChars="49"/>
        <w:outlineLvl w:val="2"/>
        <w:rPr>
          <w:rFonts w:hint="eastAsia" w:ascii="宋体" w:hAnsi="宋体" w:eastAsia="宋体" w:cs="宋体"/>
          <w:color w:val="auto"/>
          <w:sz w:val="28"/>
          <w:szCs w:val="20"/>
          <w:highlight w:val="none"/>
        </w:rPr>
      </w:pPr>
      <w:bookmarkStart w:id="1443" w:name="_Toc70437377"/>
      <w:bookmarkStart w:id="1444" w:name="_Toc20068"/>
      <w:bookmarkStart w:id="1445" w:name="_Toc22564"/>
      <w:bookmarkStart w:id="1446" w:name="_Toc6981"/>
      <w:bookmarkStart w:id="1447" w:name="_Toc15738"/>
      <w:bookmarkStart w:id="1448" w:name="_Toc492300828"/>
      <w:bookmarkStart w:id="1449" w:name="_Toc7199"/>
      <w:bookmarkStart w:id="1450" w:name="_Toc25435"/>
      <w:bookmarkStart w:id="1451" w:name="_Toc26684"/>
      <w:bookmarkStart w:id="1452" w:name="_Toc75856878"/>
      <w:bookmarkStart w:id="1453" w:name="_Toc13168"/>
      <w:bookmarkStart w:id="1454" w:name="_Toc22446"/>
      <w:r>
        <w:rPr>
          <w:rFonts w:hint="eastAsia" w:ascii="宋体" w:hAnsi="宋体" w:eastAsia="宋体" w:cs="宋体"/>
          <w:color w:val="auto"/>
          <w:sz w:val="28"/>
          <w:szCs w:val="20"/>
          <w:highlight w:val="none"/>
        </w:rPr>
        <w:t>3.1 初步评审</w:t>
      </w:r>
      <w:bookmarkEnd w:id="1443"/>
      <w:bookmarkEnd w:id="1444"/>
      <w:bookmarkEnd w:id="1445"/>
      <w:bookmarkEnd w:id="1446"/>
      <w:bookmarkEnd w:id="1447"/>
      <w:bookmarkEnd w:id="1448"/>
      <w:bookmarkEnd w:id="1449"/>
      <w:bookmarkEnd w:id="1450"/>
      <w:bookmarkEnd w:id="1451"/>
      <w:bookmarkEnd w:id="1452"/>
      <w:bookmarkEnd w:id="1453"/>
      <w:bookmarkEnd w:id="1454"/>
    </w:p>
    <w:p>
      <w:pPr>
        <w:spacing w:line="400" w:lineRule="exact"/>
        <w:ind w:firstLine="420" w:firstLineChars="200"/>
        <w:rPr>
          <w:color w:val="auto"/>
          <w:szCs w:val="22"/>
          <w:highlight w:val="none"/>
        </w:rPr>
      </w:pPr>
      <w:bookmarkStart w:id="1455" w:name="_Toc492300829"/>
      <w:bookmarkStart w:id="1456" w:name="_Toc31302"/>
      <w:bookmarkStart w:id="1457" w:name="_Toc3810"/>
      <w:bookmarkStart w:id="1458" w:name="_Toc29221"/>
      <w:bookmarkStart w:id="1459" w:name="_Toc14266"/>
      <w:bookmarkStart w:id="1460" w:name="_Toc75856879"/>
      <w:bookmarkStart w:id="1461" w:name="_Toc19184"/>
      <w:bookmarkStart w:id="1462" w:name="_Toc70437378"/>
      <w:r>
        <w:rPr>
          <w:color w:val="auto"/>
          <w:szCs w:val="22"/>
          <w:highlight w:val="none"/>
        </w:rPr>
        <w:t>3.1.1评标委员会依据本章第2.1款规定的标准对投标文件进行初步评审。有一项不符合评审标准的，评标委员会应当否决其投标。</w:t>
      </w:r>
      <w:r>
        <w:rPr>
          <w:rFonts w:hint="eastAsia"/>
          <w:color w:val="auto"/>
          <w:szCs w:val="22"/>
          <w:highlight w:val="none"/>
        </w:rPr>
        <w:t>（适用于未进行资格预审的）</w:t>
      </w:r>
    </w:p>
    <w:p>
      <w:pPr>
        <w:spacing w:line="400" w:lineRule="exact"/>
        <w:ind w:firstLine="420" w:firstLineChars="200"/>
        <w:rPr>
          <w:color w:val="auto"/>
          <w:szCs w:val="22"/>
          <w:highlight w:val="none"/>
        </w:rPr>
      </w:pPr>
      <w:r>
        <w:rPr>
          <w:rFonts w:hint="eastAsia"/>
          <w:color w:val="auto"/>
          <w:szCs w:val="22"/>
          <w:highlight w:val="none"/>
        </w:rPr>
        <w:t>3.1.1  评标委员会依据本章第2.1.2项、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spacing w:line="400" w:lineRule="exact"/>
        <w:ind w:firstLine="420" w:firstLineChars="200"/>
        <w:rPr>
          <w:color w:val="auto"/>
          <w:szCs w:val="22"/>
          <w:highlight w:val="none"/>
        </w:rPr>
      </w:pPr>
      <w:r>
        <w:rPr>
          <w:color w:val="auto"/>
          <w:szCs w:val="22"/>
          <w:highlight w:val="none"/>
        </w:rPr>
        <w:t>3.1.2 投标人有以下情形之一的，评标委员会应当否决其投标：</w:t>
      </w:r>
    </w:p>
    <w:p>
      <w:pPr>
        <w:spacing w:line="400" w:lineRule="exact"/>
        <w:ind w:firstLine="420" w:firstLineChars="200"/>
        <w:rPr>
          <w:color w:val="auto"/>
          <w:szCs w:val="22"/>
          <w:highlight w:val="none"/>
        </w:rPr>
      </w:pPr>
      <w:r>
        <w:rPr>
          <w:rFonts w:hint="eastAsia"/>
          <w:color w:val="auto"/>
          <w:szCs w:val="22"/>
          <w:highlight w:val="none"/>
        </w:rPr>
        <w:t>（1）对招标文件的偏差超出招标文件规定的偏差范围或最高项数；</w:t>
      </w:r>
    </w:p>
    <w:p>
      <w:pPr>
        <w:spacing w:line="400" w:lineRule="exact"/>
        <w:ind w:firstLine="420" w:firstLineChars="200"/>
        <w:rPr>
          <w:color w:val="auto"/>
          <w:szCs w:val="22"/>
          <w:highlight w:val="none"/>
        </w:rPr>
      </w:pPr>
      <w:r>
        <w:rPr>
          <w:rFonts w:hint="eastAsia"/>
          <w:color w:val="auto"/>
          <w:szCs w:val="22"/>
          <w:highlight w:val="none"/>
        </w:rPr>
        <w:t>（2）有串通投标、弄虚作假等其他违反招投标相关法律、法规行为的；</w:t>
      </w:r>
    </w:p>
    <w:p>
      <w:pPr>
        <w:spacing w:line="400" w:lineRule="exact"/>
        <w:ind w:firstLine="420" w:firstLineChars="200"/>
        <w:rPr>
          <w:color w:val="auto"/>
          <w:szCs w:val="22"/>
          <w:highlight w:val="none"/>
        </w:rPr>
      </w:pPr>
      <w:r>
        <w:rPr>
          <w:rFonts w:hint="eastAsia"/>
          <w:color w:val="auto"/>
          <w:szCs w:val="22"/>
          <w:highlight w:val="none"/>
        </w:rPr>
        <w:t>（3）拒绝按评标委员会要求澄清、说明或补正的。</w:t>
      </w:r>
    </w:p>
    <w:p>
      <w:pPr>
        <w:spacing w:line="360" w:lineRule="auto"/>
        <w:ind w:firstLine="420" w:firstLineChars="200"/>
        <w:rPr>
          <w:color w:val="auto"/>
          <w:szCs w:val="22"/>
          <w:highlight w:val="none"/>
        </w:rPr>
      </w:pPr>
      <w:r>
        <w:rPr>
          <w:color w:val="auto"/>
          <w:szCs w:val="22"/>
          <w:highlight w:val="none"/>
        </w:rPr>
        <w:t xml:space="preserve">3.1.3 </w:t>
      </w:r>
      <w:r>
        <w:rPr>
          <w:rFonts w:hint="eastAsia"/>
          <w:color w:val="auto"/>
          <w:szCs w:val="22"/>
          <w:highlight w:val="none"/>
          <w:lang w:eastAsia="zh-CN"/>
        </w:rPr>
        <w:t>投标总报价</w:t>
      </w:r>
      <w:r>
        <w:rPr>
          <w:color w:val="auto"/>
          <w:szCs w:val="22"/>
          <w:highlight w:val="none"/>
        </w:rPr>
        <w:t>有</w:t>
      </w:r>
      <w:r>
        <w:rPr>
          <w:rFonts w:hint="eastAsia"/>
          <w:color w:val="auto"/>
          <w:szCs w:val="22"/>
          <w:highlight w:val="none"/>
        </w:rPr>
        <w:t>算术错误及其他错误的</w:t>
      </w:r>
      <w:r>
        <w:rPr>
          <w:color w:val="auto"/>
          <w:szCs w:val="22"/>
          <w:highlight w:val="none"/>
        </w:rPr>
        <w:t>，评标委员会按以下原则要求投标人对</w:t>
      </w:r>
      <w:r>
        <w:rPr>
          <w:rFonts w:hint="eastAsia"/>
          <w:color w:val="auto"/>
          <w:szCs w:val="22"/>
          <w:highlight w:val="none"/>
          <w:lang w:eastAsia="zh-CN"/>
        </w:rPr>
        <w:t>投标总报价</w:t>
      </w:r>
      <w:r>
        <w:rPr>
          <w:color w:val="auto"/>
          <w:szCs w:val="22"/>
          <w:highlight w:val="none"/>
        </w:rPr>
        <w:t>进</w:t>
      </w:r>
      <w:bookmarkStart w:id="1463" w:name="_Toc247527628"/>
      <w:bookmarkStart w:id="1464" w:name="_Toc384308277"/>
      <w:bookmarkStart w:id="1465" w:name="_Toc152045603"/>
      <w:bookmarkStart w:id="1466" w:name="_Toc247514027"/>
      <w:bookmarkStart w:id="1467" w:name="_Toc300835013"/>
      <w:bookmarkStart w:id="1468" w:name="_Toc152042380"/>
      <w:bookmarkStart w:id="1469" w:name="_Toc361508651"/>
      <w:bookmarkStart w:id="1470" w:name="_Toc352691538"/>
      <w:bookmarkStart w:id="1471" w:name="_Toc144974570"/>
      <w:bookmarkStart w:id="1472" w:name="_Toc2907"/>
      <w:bookmarkStart w:id="1473" w:name="_Toc369531582"/>
      <w:r>
        <w:rPr>
          <w:color w:val="auto"/>
          <w:szCs w:val="22"/>
          <w:highlight w:val="none"/>
        </w:rPr>
        <w:t>行修正，并要求投标人书面澄清确认。</w:t>
      </w:r>
      <w:bookmarkEnd w:id="1463"/>
      <w:bookmarkEnd w:id="1464"/>
      <w:bookmarkEnd w:id="1465"/>
      <w:bookmarkEnd w:id="1466"/>
      <w:bookmarkEnd w:id="1467"/>
      <w:bookmarkEnd w:id="1468"/>
      <w:bookmarkEnd w:id="1469"/>
      <w:bookmarkEnd w:id="1470"/>
      <w:bookmarkEnd w:id="1471"/>
      <w:bookmarkEnd w:id="1472"/>
      <w:bookmarkEnd w:id="1473"/>
      <w:r>
        <w:rPr>
          <w:color w:val="auto"/>
          <w:szCs w:val="22"/>
          <w:highlight w:val="none"/>
        </w:rPr>
        <w:t>投标人拒不澄清确认的，评标委员会应当否决其投标：</w:t>
      </w:r>
    </w:p>
    <w:p>
      <w:pPr>
        <w:spacing w:line="360" w:lineRule="auto"/>
        <w:ind w:firstLine="420" w:firstLineChars="200"/>
        <w:rPr>
          <w:color w:val="auto"/>
          <w:szCs w:val="22"/>
          <w:highlight w:val="none"/>
        </w:rPr>
      </w:pPr>
      <w:r>
        <w:rPr>
          <w:rFonts w:hint="eastAsia"/>
          <w:color w:val="auto"/>
          <w:szCs w:val="22"/>
          <w:highlight w:val="none"/>
        </w:rPr>
        <w:t>（1）投标文件中的大写金额与小写金额不一致的，以大写金额为准；</w:t>
      </w:r>
    </w:p>
    <w:p>
      <w:pPr>
        <w:autoSpaceDE w:val="0"/>
        <w:autoSpaceDN w:val="0"/>
        <w:adjustRightInd w:val="0"/>
        <w:spacing w:line="360" w:lineRule="auto"/>
        <w:ind w:firstLine="420" w:firstLineChars="200"/>
        <w:rPr>
          <w:color w:val="auto"/>
          <w:szCs w:val="22"/>
          <w:highlight w:val="none"/>
        </w:rPr>
      </w:pPr>
      <w:r>
        <w:rPr>
          <w:rFonts w:hint="eastAsia"/>
          <w:color w:val="auto"/>
          <w:szCs w:val="22"/>
          <w:highlight w:val="none"/>
        </w:rPr>
        <w:t>（2）投标函中的投标总报价与依据固定费率（或固定单价）计算出的结果不一致的；</w:t>
      </w:r>
      <w:r>
        <w:rPr>
          <w:color w:val="auto"/>
          <w:szCs w:val="22"/>
          <w:highlight w:val="none"/>
        </w:rPr>
        <w:t xml:space="preserve"> </w:t>
      </w:r>
      <w:r>
        <w:rPr>
          <w:rFonts w:hint="eastAsia"/>
          <w:color w:val="auto"/>
          <w:szCs w:val="22"/>
          <w:highlight w:val="none"/>
        </w:rPr>
        <w:t>采用勘察费用清单、设计费用清单报价的，投标函中的投标总报价与勘察费用清单、设计费用清单合计报价不一致的，均由评标委员会作否决投标处理。</w:t>
      </w:r>
    </w:p>
    <w:p>
      <w:pPr>
        <w:keepNext/>
        <w:keepLines/>
        <w:spacing w:before="0" w:after="0" w:line="360" w:lineRule="auto"/>
        <w:ind w:firstLine="137" w:firstLineChars="49"/>
        <w:outlineLvl w:val="2"/>
        <w:rPr>
          <w:rFonts w:hint="eastAsia" w:ascii="宋体" w:hAnsi="宋体" w:eastAsia="宋体" w:cs="宋体"/>
          <w:color w:val="auto"/>
          <w:sz w:val="28"/>
          <w:szCs w:val="20"/>
          <w:highlight w:val="none"/>
        </w:rPr>
      </w:pPr>
      <w:bookmarkStart w:id="1474" w:name="_Toc13020"/>
      <w:bookmarkStart w:id="1475" w:name="_Toc7056"/>
      <w:bookmarkStart w:id="1476" w:name="_Toc27613"/>
      <w:bookmarkStart w:id="1477" w:name="_Toc23549"/>
      <w:r>
        <w:rPr>
          <w:rFonts w:hint="eastAsia" w:ascii="宋体" w:hAnsi="宋体" w:eastAsia="宋体" w:cs="宋体"/>
          <w:color w:val="auto"/>
          <w:sz w:val="28"/>
          <w:szCs w:val="20"/>
          <w:highlight w:val="none"/>
        </w:rPr>
        <w:t>3.2 详细评审</w:t>
      </w:r>
      <w:bookmarkEnd w:id="1455"/>
      <w:bookmarkEnd w:id="1456"/>
      <w:bookmarkEnd w:id="1457"/>
      <w:bookmarkEnd w:id="1458"/>
      <w:bookmarkEnd w:id="1459"/>
      <w:bookmarkEnd w:id="1460"/>
      <w:bookmarkEnd w:id="1461"/>
      <w:bookmarkEnd w:id="1462"/>
      <w:bookmarkEnd w:id="1474"/>
      <w:bookmarkEnd w:id="1475"/>
      <w:bookmarkEnd w:id="1476"/>
      <w:bookmarkEnd w:id="1477"/>
    </w:p>
    <w:p>
      <w:pPr>
        <w:spacing w:line="400" w:lineRule="exact"/>
        <w:ind w:firstLine="420" w:firstLineChars="200"/>
        <w:rPr>
          <w:color w:val="auto"/>
          <w:szCs w:val="22"/>
          <w:highlight w:val="none"/>
        </w:rPr>
      </w:pPr>
      <w:bookmarkStart w:id="1478" w:name="_Toc5423"/>
      <w:bookmarkStart w:id="1479" w:name="_Toc5499"/>
      <w:bookmarkStart w:id="1480" w:name="_Toc7065"/>
      <w:bookmarkStart w:id="1481" w:name="_Toc16307"/>
      <w:bookmarkStart w:id="1482" w:name="_Toc492300830"/>
      <w:bookmarkStart w:id="1483" w:name="_Toc630"/>
      <w:bookmarkStart w:id="1484" w:name="_Toc70437379"/>
      <w:bookmarkStart w:id="1485" w:name="_Toc75856880"/>
      <w:r>
        <w:rPr>
          <w:color w:val="auto"/>
          <w:szCs w:val="22"/>
          <w:highlight w:val="none"/>
        </w:rPr>
        <w:t>3.2.1 评标委员会按本章第2.2款规定的量化因素和分值进行</w:t>
      </w:r>
      <w:r>
        <w:rPr>
          <w:rFonts w:hint="eastAsia"/>
          <w:color w:val="auto"/>
          <w:szCs w:val="22"/>
          <w:highlight w:val="none"/>
        </w:rPr>
        <w:t>评分</w:t>
      </w:r>
      <w:r>
        <w:rPr>
          <w:color w:val="auto"/>
          <w:szCs w:val="22"/>
          <w:highlight w:val="none"/>
        </w:rPr>
        <w:t>，并计算出综合评估得分。</w:t>
      </w:r>
    </w:p>
    <w:p>
      <w:pPr>
        <w:spacing w:line="400" w:lineRule="exact"/>
        <w:ind w:firstLine="420" w:firstLineChars="200"/>
        <w:rPr>
          <w:color w:val="auto"/>
          <w:szCs w:val="22"/>
          <w:highlight w:val="none"/>
        </w:rPr>
      </w:pPr>
      <w:r>
        <w:rPr>
          <w:color w:val="auto"/>
          <w:szCs w:val="22"/>
          <w:highlight w:val="none"/>
        </w:rPr>
        <w:t>（1）按本章第2.2.4（1）目规定的评审因素和分值对技术部分计算出得分A；</w:t>
      </w:r>
    </w:p>
    <w:p>
      <w:pPr>
        <w:spacing w:line="400" w:lineRule="exact"/>
        <w:ind w:firstLine="420" w:firstLineChars="200"/>
        <w:rPr>
          <w:color w:val="auto"/>
          <w:szCs w:val="22"/>
          <w:highlight w:val="none"/>
        </w:rPr>
      </w:pPr>
      <w:r>
        <w:rPr>
          <w:color w:val="auto"/>
          <w:szCs w:val="22"/>
          <w:highlight w:val="none"/>
        </w:rPr>
        <w:t>（2）按本章第2.2.4（2）目规定的评审因素和分值对</w:t>
      </w:r>
      <w:r>
        <w:rPr>
          <w:rFonts w:hint="eastAsia"/>
          <w:color w:val="auto"/>
          <w:szCs w:val="22"/>
          <w:highlight w:val="none"/>
        </w:rPr>
        <w:t>商务</w:t>
      </w:r>
      <w:r>
        <w:rPr>
          <w:color w:val="auto"/>
          <w:szCs w:val="22"/>
          <w:highlight w:val="none"/>
        </w:rPr>
        <w:t>部分计算出得分B；</w:t>
      </w:r>
    </w:p>
    <w:p>
      <w:pPr>
        <w:spacing w:line="400" w:lineRule="exact"/>
        <w:ind w:firstLine="420" w:firstLineChars="200"/>
        <w:rPr>
          <w:color w:val="auto"/>
          <w:szCs w:val="22"/>
          <w:highlight w:val="none"/>
        </w:rPr>
      </w:pPr>
      <w:r>
        <w:rPr>
          <w:color w:val="auto"/>
          <w:szCs w:val="22"/>
          <w:highlight w:val="none"/>
        </w:rPr>
        <w:t>（3）按本章第2.2.4（</w:t>
      </w:r>
      <w:r>
        <w:rPr>
          <w:rFonts w:hint="eastAsia"/>
          <w:color w:val="auto"/>
          <w:szCs w:val="22"/>
          <w:highlight w:val="none"/>
        </w:rPr>
        <w:t>4</w:t>
      </w:r>
      <w:r>
        <w:rPr>
          <w:color w:val="auto"/>
          <w:szCs w:val="22"/>
          <w:highlight w:val="none"/>
        </w:rPr>
        <w:t>）目规定的评审因素和</w:t>
      </w:r>
      <w:bookmarkStart w:id="1486" w:name="_Toc247527629"/>
      <w:bookmarkStart w:id="1487" w:name="_Toc300835014"/>
      <w:bookmarkStart w:id="1488" w:name="_Toc24330"/>
      <w:bookmarkStart w:id="1489" w:name="_Toc144974571"/>
      <w:bookmarkStart w:id="1490" w:name="_Toc384308278"/>
      <w:bookmarkStart w:id="1491" w:name="_Toc361508652"/>
      <w:bookmarkStart w:id="1492" w:name="_Toc247514028"/>
      <w:bookmarkStart w:id="1493" w:name="_Toc152042381"/>
      <w:bookmarkStart w:id="1494" w:name="_Toc152045604"/>
      <w:bookmarkStart w:id="1495" w:name="_Toc352691539"/>
      <w:bookmarkStart w:id="1496" w:name="_Toc369531583"/>
      <w:r>
        <w:rPr>
          <w:color w:val="auto"/>
          <w:szCs w:val="22"/>
          <w:highlight w:val="none"/>
        </w:rPr>
        <w:t>分值对</w:t>
      </w:r>
      <w:bookmarkEnd w:id="1486"/>
      <w:bookmarkEnd w:id="1487"/>
      <w:bookmarkEnd w:id="1488"/>
      <w:bookmarkEnd w:id="1489"/>
      <w:bookmarkEnd w:id="1490"/>
      <w:bookmarkEnd w:id="1491"/>
      <w:bookmarkEnd w:id="1492"/>
      <w:bookmarkEnd w:id="1493"/>
      <w:bookmarkEnd w:id="1494"/>
      <w:bookmarkEnd w:id="1495"/>
      <w:bookmarkEnd w:id="1496"/>
      <w:r>
        <w:rPr>
          <w:rFonts w:hint="eastAsia"/>
          <w:color w:val="auto"/>
          <w:szCs w:val="22"/>
          <w:highlight w:val="none"/>
          <w:lang w:eastAsia="zh-CN"/>
        </w:rPr>
        <w:t>投标总报价</w:t>
      </w:r>
      <w:r>
        <w:rPr>
          <w:color w:val="auto"/>
          <w:szCs w:val="22"/>
          <w:highlight w:val="none"/>
        </w:rPr>
        <w:t>计</w:t>
      </w:r>
      <w:bookmarkStart w:id="1497" w:name="_Toc152045605"/>
      <w:bookmarkStart w:id="1498" w:name="_Toc247514029"/>
      <w:bookmarkStart w:id="1499" w:name="_Toc18141"/>
      <w:bookmarkStart w:id="1500" w:name="_Toc152042382"/>
      <w:bookmarkStart w:id="1501" w:name="_Toc384308279"/>
      <w:bookmarkStart w:id="1502" w:name="_Toc300835015"/>
      <w:bookmarkStart w:id="1503" w:name="_Toc352691540"/>
      <w:bookmarkStart w:id="1504" w:name="_Toc144974572"/>
      <w:bookmarkStart w:id="1505" w:name="_Toc247527630"/>
      <w:bookmarkStart w:id="1506" w:name="_Toc361508653"/>
      <w:bookmarkStart w:id="1507" w:name="_Toc369531584"/>
      <w:r>
        <w:rPr>
          <w:color w:val="auto"/>
          <w:szCs w:val="22"/>
          <w:highlight w:val="none"/>
        </w:rPr>
        <w:t>算出得分C；</w:t>
      </w:r>
    </w:p>
    <w:bookmarkEnd w:id="1497"/>
    <w:bookmarkEnd w:id="1498"/>
    <w:bookmarkEnd w:id="1499"/>
    <w:bookmarkEnd w:id="1500"/>
    <w:bookmarkEnd w:id="1501"/>
    <w:bookmarkEnd w:id="1502"/>
    <w:bookmarkEnd w:id="1503"/>
    <w:bookmarkEnd w:id="1504"/>
    <w:bookmarkEnd w:id="1505"/>
    <w:bookmarkEnd w:id="1506"/>
    <w:bookmarkEnd w:id="1507"/>
    <w:p>
      <w:pPr>
        <w:spacing w:line="400" w:lineRule="exact"/>
        <w:ind w:firstLine="420" w:firstLineChars="200"/>
        <w:rPr>
          <w:color w:val="auto"/>
          <w:szCs w:val="22"/>
          <w:highlight w:val="none"/>
        </w:rPr>
      </w:pPr>
      <w:r>
        <w:rPr>
          <w:color w:val="auto"/>
          <w:szCs w:val="22"/>
          <w:highlight w:val="none"/>
        </w:rPr>
        <w:t>3.2.2 评分分值计算</w:t>
      </w:r>
      <w:r>
        <w:rPr>
          <w:rFonts w:hint="eastAsia"/>
          <w:color w:val="auto"/>
          <w:szCs w:val="22"/>
          <w:highlight w:val="none"/>
        </w:rPr>
        <w:t>保留小数点后两位，小数点后第三位</w:t>
      </w:r>
      <w:r>
        <w:rPr>
          <w:color w:val="auto"/>
          <w:szCs w:val="22"/>
          <w:highlight w:val="none"/>
        </w:rPr>
        <w:t>“</w:t>
      </w:r>
      <w:r>
        <w:rPr>
          <w:rFonts w:hint="eastAsia"/>
          <w:color w:val="auto"/>
          <w:szCs w:val="22"/>
          <w:highlight w:val="none"/>
        </w:rPr>
        <w:t>四舍五入</w:t>
      </w:r>
      <w:r>
        <w:rPr>
          <w:color w:val="auto"/>
          <w:szCs w:val="22"/>
          <w:highlight w:val="none"/>
        </w:rPr>
        <w:t>”</w:t>
      </w:r>
      <w:r>
        <w:rPr>
          <w:rFonts w:hint="eastAsia"/>
          <w:color w:val="auto"/>
          <w:szCs w:val="22"/>
          <w:highlight w:val="none"/>
        </w:rPr>
        <w:t>。</w:t>
      </w:r>
    </w:p>
    <w:p>
      <w:pPr>
        <w:spacing w:line="400" w:lineRule="exact"/>
        <w:ind w:firstLine="420" w:firstLineChars="200"/>
        <w:rPr>
          <w:color w:val="auto"/>
          <w:szCs w:val="22"/>
          <w:highlight w:val="none"/>
        </w:rPr>
      </w:pPr>
      <w:r>
        <w:rPr>
          <w:color w:val="auto"/>
          <w:szCs w:val="22"/>
          <w:highlight w:val="none"/>
        </w:rPr>
        <w:t>3.2.3 投标人得分=A+B+C。</w:t>
      </w:r>
    </w:p>
    <w:p>
      <w:pPr>
        <w:spacing w:line="400" w:lineRule="exact"/>
        <w:ind w:firstLine="420" w:firstLineChars="200"/>
        <w:rPr>
          <w:color w:val="auto"/>
          <w:szCs w:val="22"/>
          <w:highlight w:val="none"/>
        </w:rPr>
      </w:pPr>
      <w:r>
        <w:rPr>
          <w:color w:val="auto"/>
          <w:szCs w:val="22"/>
          <w:highlight w:val="none"/>
        </w:rPr>
        <w:t>3.2.4 评标委员会发现投标人的报价明显低于其他</w:t>
      </w:r>
      <w:r>
        <w:rPr>
          <w:rFonts w:hint="eastAsia"/>
          <w:color w:val="auto"/>
          <w:szCs w:val="22"/>
          <w:highlight w:val="none"/>
          <w:lang w:eastAsia="zh-CN"/>
        </w:rPr>
        <w:t>投标总报价</w:t>
      </w:r>
      <w:r>
        <w:rPr>
          <w:color w:val="auto"/>
          <w:szCs w:val="22"/>
          <w:highlight w:val="none"/>
        </w:rPr>
        <w:t>，使得其</w:t>
      </w:r>
      <w:r>
        <w:rPr>
          <w:rFonts w:hint="eastAsia"/>
          <w:color w:val="auto"/>
          <w:szCs w:val="22"/>
          <w:highlight w:val="none"/>
          <w:lang w:eastAsia="zh-CN"/>
        </w:rPr>
        <w:t>投标总报价</w:t>
      </w:r>
      <w:r>
        <w:rPr>
          <w:color w:val="auto"/>
          <w:szCs w:val="22"/>
          <w:highlight w:val="none"/>
        </w:rPr>
        <w:t>可能低于其个别成本的，应当要求该投标人作出书面说明并提供相应的证明材料。投标人不能合理说明或者不能提供相应证明材料的，评标委员会应当认定该投标人以低于成本报价竞标，并否决其投标。</w:t>
      </w:r>
    </w:p>
    <w:p>
      <w:pPr>
        <w:keepNext/>
        <w:keepLines/>
        <w:spacing w:before="0" w:after="0" w:line="360" w:lineRule="auto"/>
        <w:ind w:firstLine="137" w:firstLineChars="49"/>
        <w:outlineLvl w:val="2"/>
        <w:rPr>
          <w:rFonts w:hint="eastAsia" w:ascii="宋体" w:hAnsi="宋体" w:eastAsia="宋体" w:cs="宋体"/>
          <w:color w:val="auto"/>
          <w:sz w:val="28"/>
          <w:szCs w:val="20"/>
          <w:highlight w:val="none"/>
        </w:rPr>
      </w:pPr>
      <w:bookmarkStart w:id="1508" w:name="_Toc1969"/>
      <w:bookmarkStart w:id="1509" w:name="_Toc139"/>
      <w:bookmarkStart w:id="1510" w:name="_Toc15157"/>
      <w:bookmarkStart w:id="1511" w:name="_Toc29098"/>
      <w:r>
        <w:rPr>
          <w:rFonts w:hint="eastAsia" w:ascii="宋体" w:hAnsi="宋体" w:eastAsia="宋体" w:cs="宋体"/>
          <w:color w:val="auto"/>
          <w:sz w:val="28"/>
          <w:szCs w:val="20"/>
          <w:highlight w:val="none"/>
        </w:rPr>
        <w:t>3.3 投标文件的澄清</w:t>
      </w:r>
      <w:bookmarkEnd w:id="1478"/>
      <w:bookmarkEnd w:id="1479"/>
      <w:bookmarkEnd w:id="1480"/>
      <w:bookmarkEnd w:id="1481"/>
      <w:bookmarkEnd w:id="1482"/>
      <w:bookmarkEnd w:id="1483"/>
      <w:bookmarkEnd w:id="1484"/>
      <w:bookmarkEnd w:id="1485"/>
      <w:bookmarkEnd w:id="1508"/>
      <w:bookmarkEnd w:id="1509"/>
      <w:bookmarkEnd w:id="1510"/>
      <w:bookmarkEnd w:id="1511"/>
    </w:p>
    <w:p>
      <w:pPr>
        <w:spacing w:line="400" w:lineRule="exact"/>
        <w:ind w:firstLine="420" w:firstLineChars="200"/>
        <w:rPr>
          <w:color w:val="auto"/>
          <w:szCs w:val="22"/>
          <w:highlight w:val="none"/>
        </w:rPr>
      </w:pPr>
      <w:bookmarkStart w:id="1512" w:name="_Toc70437380"/>
      <w:bookmarkStart w:id="1513" w:name="_Toc22394"/>
      <w:bookmarkStart w:id="1514" w:name="_Toc18535"/>
      <w:bookmarkStart w:id="1515" w:name="_Toc492300831"/>
      <w:bookmarkStart w:id="1516" w:name="_Toc75856881"/>
      <w:bookmarkStart w:id="1517" w:name="_Toc16962"/>
      <w:bookmarkStart w:id="1518" w:name="_Toc19369"/>
      <w:bookmarkStart w:id="1519" w:name="_Toc10315"/>
      <w:r>
        <w:rPr>
          <w:color w:val="auto"/>
          <w:szCs w:val="22"/>
          <w:highlight w:val="none"/>
        </w:rPr>
        <w:t>3.3.1 在评标过程中，评标委员会可以书面形式要求投标人对投标文件中含义不明确、对同类问题表述不一致或者有明显文字和计算错误的内容作必要的澄清、说明</w:t>
      </w:r>
      <w:r>
        <w:rPr>
          <w:rFonts w:ascii="宋体" w:hAnsi="宋体"/>
          <w:color w:val="auto"/>
          <w:kern w:val="0"/>
          <w:szCs w:val="21"/>
          <w:highlight w:val="none"/>
        </w:rPr>
        <w:t>，或者对细微偏差进行补正。</w:t>
      </w:r>
      <w:r>
        <w:rPr>
          <w:color w:val="auto"/>
          <w:szCs w:val="22"/>
          <w:highlight w:val="none"/>
        </w:rPr>
        <w:t>澄清、说明或补正应以书面方式进行。评标委员会不接受投标人主动提出的澄清、说明或补正。</w:t>
      </w:r>
    </w:p>
    <w:p>
      <w:pPr>
        <w:spacing w:line="400" w:lineRule="exact"/>
        <w:ind w:firstLine="420" w:firstLineChars="200"/>
        <w:rPr>
          <w:color w:val="auto"/>
          <w:szCs w:val="22"/>
          <w:highlight w:val="none"/>
        </w:rPr>
      </w:pPr>
      <w:r>
        <w:rPr>
          <w:color w:val="auto"/>
          <w:szCs w:val="22"/>
          <w:highlight w:val="none"/>
        </w:rPr>
        <w:t>3.3.2 澄清、说明或补正不得超出投标文件的范围且不得改变投标文件的实质性内容</w:t>
      </w:r>
      <w:r>
        <w:rPr>
          <w:rFonts w:ascii="宋体" w:hAnsi="宋体"/>
          <w:color w:val="auto"/>
          <w:kern w:val="0"/>
          <w:szCs w:val="21"/>
          <w:highlight w:val="none"/>
        </w:rPr>
        <w:t>（算术性错误修正的除外）</w:t>
      </w:r>
      <w:r>
        <w:rPr>
          <w:color w:val="auto"/>
          <w:szCs w:val="22"/>
          <w:highlight w:val="none"/>
        </w:rPr>
        <w:t>，并构成投标文件的组成部分。</w:t>
      </w:r>
    </w:p>
    <w:p>
      <w:pPr>
        <w:spacing w:line="400" w:lineRule="exact"/>
        <w:ind w:firstLine="420" w:firstLineChars="200"/>
        <w:rPr>
          <w:color w:val="auto"/>
          <w:szCs w:val="22"/>
          <w:highlight w:val="none"/>
        </w:rPr>
      </w:pPr>
      <w:r>
        <w:rPr>
          <w:color w:val="auto"/>
          <w:szCs w:val="22"/>
          <w:highlight w:val="none"/>
        </w:rPr>
        <w:t>3.3.3 评标委员会对投标人提交的澄清、说明或补正有疑问的，可以要求投标人进一步澄清、说明或补正，直至满足评标委员会的要求。</w:t>
      </w:r>
    </w:p>
    <w:p>
      <w:pPr>
        <w:keepNext/>
        <w:keepLines/>
        <w:spacing w:before="0" w:after="0" w:line="360" w:lineRule="auto"/>
        <w:ind w:firstLine="137" w:firstLineChars="49"/>
        <w:outlineLvl w:val="2"/>
        <w:rPr>
          <w:rFonts w:hint="eastAsia" w:ascii="宋体" w:hAnsi="宋体" w:eastAsia="宋体" w:cs="宋体"/>
          <w:color w:val="auto"/>
          <w:sz w:val="28"/>
          <w:szCs w:val="20"/>
          <w:highlight w:val="none"/>
        </w:rPr>
      </w:pPr>
      <w:bookmarkStart w:id="1520" w:name="_Toc28896"/>
      <w:bookmarkStart w:id="1521" w:name="_Toc32323"/>
      <w:bookmarkStart w:id="1522" w:name="_Toc16802"/>
      <w:bookmarkStart w:id="1523" w:name="_Toc32336"/>
      <w:r>
        <w:rPr>
          <w:rFonts w:hint="eastAsia" w:ascii="宋体" w:hAnsi="宋体" w:eastAsia="宋体" w:cs="宋体"/>
          <w:color w:val="auto"/>
          <w:sz w:val="28"/>
          <w:szCs w:val="20"/>
          <w:highlight w:val="none"/>
        </w:rPr>
        <w:t>3.4 评标结果</w:t>
      </w:r>
      <w:bookmarkEnd w:id="1512"/>
      <w:bookmarkEnd w:id="1513"/>
      <w:bookmarkEnd w:id="1514"/>
      <w:bookmarkEnd w:id="1515"/>
      <w:bookmarkEnd w:id="1516"/>
      <w:bookmarkEnd w:id="1517"/>
      <w:bookmarkEnd w:id="1518"/>
      <w:bookmarkEnd w:id="1519"/>
      <w:bookmarkEnd w:id="1520"/>
      <w:bookmarkEnd w:id="1521"/>
      <w:bookmarkEnd w:id="1522"/>
      <w:bookmarkEnd w:id="1523"/>
    </w:p>
    <w:p>
      <w:pPr>
        <w:spacing w:line="400" w:lineRule="exact"/>
        <w:ind w:firstLine="420" w:firstLineChars="200"/>
        <w:rPr>
          <w:color w:val="auto"/>
          <w:szCs w:val="22"/>
          <w:highlight w:val="none"/>
        </w:rPr>
      </w:pPr>
      <w:r>
        <w:rPr>
          <w:color w:val="auto"/>
          <w:szCs w:val="22"/>
          <w:highlight w:val="none"/>
        </w:rPr>
        <w:t>3.4.1 除第二章“投标人须知”前附表授权直接确定中标人外，评标委员会按照得分由高到低的顺序推荐中标候选人，并标明排序。</w:t>
      </w:r>
    </w:p>
    <w:p>
      <w:pPr>
        <w:spacing w:line="400" w:lineRule="exact"/>
        <w:ind w:firstLine="420" w:firstLineChars="200"/>
        <w:rPr>
          <w:color w:val="auto"/>
          <w:szCs w:val="22"/>
          <w:highlight w:val="none"/>
        </w:rPr>
      </w:pPr>
      <w:r>
        <w:rPr>
          <w:color w:val="auto"/>
          <w:szCs w:val="22"/>
          <w:highlight w:val="none"/>
        </w:rPr>
        <w:t>3.4.2 评标委员会完成评标后，应当向招标人提交书面评标报告和中标候选人名单。</w:t>
      </w:r>
    </w:p>
    <w:p>
      <w:pPr>
        <w:keepNext/>
        <w:keepLines/>
        <w:spacing w:before="0" w:after="0" w:line="360" w:lineRule="auto"/>
        <w:jc w:val="center"/>
        <w:outlineLvl w:val="1"/>
        <w:rPr>
          <w:rFonts w:hint="eastAsia" w:ascii="宋体" w:hAnsi="宋体" w:eastAsia="宋体" w:cs="宋体"/>
          <w:b/>
          <w:color w:val="auto"/>
          <w:kern w:val="0"/>
          <w:sz w:val="28"/>
          <w:szCs w:val="28"/>
          <w:highlight w:val="none"/>
        </w:rPr>
      </w:pPr>
      <w:r>
        <w:rPr>
          <w:rFonts w:hint="eastAsia" w:ascii="宋体" w:hAnsi="宋体" w:eastAsia="宋体" w:cs="宋体"/>
          <w:color w:val="auto"/>
          <w:szCs w:val="22"/>
          <w:highlight w:val="none"/>
        </w:rPr>
        <w:br w:type="page"/>
      </w:r>
      <w:bookmarkStart w:id="1524" w:name="_Toc30218"/>
      <w:bookmarkStart w:id="1525" w:name="_Toc70437381"/>
      <w:bookmarkStart w:id="1526" w:name="_Toc29376"/>
      <w:bookmarkStart w:id="1527" w:name="_Toc230410480"/>
      <w:bookmarkStart w:id="1528" w:name="_Toc27941"/>
      <w:bookmarkStart w:id="1529" w:name="_Toc28552"/>
      <w:bookmarkStart w:id="1530" w:name="_Toc1338"/>
      <w:bookmarkStart w:id="1531" w:name="_Toc75856882"/>
      <w:bookmarkStart w:id="1532" w:name="_Toc7001"/>
      <w:bookmarkStart w:id="1533" w:name="_Toc8127"/>
      <w:bookmarkStart w:id="1534" w:name="_Toc9333"/>
      <w:bookmarkStart w:id="1535" w:name="_Toc31764"/>
      <w:bookmarkStart w:id="1536" w:name="_Toc277082627"/>
      <w:r>
        <w:rPr>
          <w:rFonts w:hint="eastAsia" w:ascii="宋体" w:hAnsi="宋体" w:eastAsia="宋体" w:cs="宋体"/>
          <w:b/>
          <w:color w:val="auto"/>
          <w:sz w:val="28"/>
          <w:szCs w:val="28"/>
          <w:highlight w:val="none"/>
        </w:rPr>
        <w:t>附件：综合评估法否决投标情况一览表</w:t>
      </w:r>
      <w:bookmarkEnd w:id="1524"/>
      <w:bookmarkEnd w:id="1525"/>
      <w:bookmarkEnd w:id="1526"/>
      <w:bookmarkEnd w:id="1527"/>
      <w:bookmarkEnd w:id="1528"/>
      <w:bookmarkEnd w:id="1529"/>
      <w:bookmarkEnd w:id="1530"/>
      <w:bookmarkEnd w:id="1531"/>
      <w:bookmarkEnd w:id="1532"/>
      <w:bookmarkEnd w:id="1533"/>
      <w:bookmarkEnd w:id="1534"/>
      <w:bookmarkEnd w:id="1535"/>
    </w:p>
    <w:bookmarkEnd w:id="1536"/>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94"/>
        <w:gridCol w:w="1134"/>
        <w:gridCol w:w="73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8" w:space="0"/>
              <w:left w:val="single" w:color="000000" w:sz="8"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eastAsia" w:ascii="宋体" w:hAnsi="宋体"/>
                <w:b/>
                <w:color w:val="auto"/>
                <w:szCs w:val="21"/>
                <w:highlight w:val="none"/>
              </w:rPr>
              <w:t>章节号</w:t>
            </w:r>
          </w:p>
        </w:tc>
        <w:tc>
          <w:tcPr>
            <w:tcW w:w="1134" w:type="dxa"/>
            <w:tcBorders>
              <w:top w:val="single" w:color="000000" w:sz="8"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eastAsia" w:ascii="宋体" w:hAnsi="宋体"/>
                <w:b/>
                <w:color w:val="auto"/>
                <w:szCs w:val="21"/>
                <w:highlight w:val="none"/>
              </w:rPr>
              <w:t>条款名称</w:t>
            </w:r>
          </w:p>
        </w:tc>
        <w:tc>
          <w:tcPr>
            <w:tcW w:w="7341" w:type="dxa"/>
            <w:tcBorders>
              <w:top w:val="single" w:color="000000" w:sz="8"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restart"/>
            <w:tcBorders>
              <w:top w:val="single" w:color="000000" w:sz="4" w:space="0"/>
              <w:left w:val="single" w:color="000000" w:sz="8"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第三章</w:t>
            </w:r>
          </w:p>
        </w:tc>
        <w:tc>
          <w:tcPr>
            <w:tcW w:w="1134" w:type="dxa"/>
            <w:vMerge w:val="restar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资格评审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A-2投标人的财务状况须满足投标人须知前附表第1.4.1项的要求，否则由评标委员会作否决投标处理（如有）。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A-3投标人的业绩条件须满足投标人须知前附表第1.4.1项的要求，否则由评标委员会作否决投标处理（如有）。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A-5投标人的项目负责人资格须满足投标人须知前附表第1.4.1项的要求，否则由评标委员会作否决投标处理。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A-7若有联合体投标人，则：</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（1）</w:t>
            </w:r>
            <w:r>
              <w:rPr>
                <w:rFonts w:hint="default" w:ascii="宋体" w:hAnsi="宋体"/>
                <w:color w:val="auto"/>
                <w:szCs w:val="21"/>
                <w:highlight w:val="none"/>
              </w:rPr>
              <w:t>联合体各方应按招标文件提供的格式签订</w:t>
            </w:r>
            <w:r>
              <w:rPr>
                <w:rFonts w:hint="eastAsia" w:ascii="宋体" w:hAnsi="宋体"/>
                <w:color w:val="auto"/>
                <w:szCs w:val="21"/>
                <w:highlight w:val="none"/>
                <w:lang w:eastAsia="zh-CN"/>
              </w:rPr>
              <w:t>共同投标协议</w:t>
            </w:r>
            <w:r>
              <w:rPr>
                <w:rFonts w:hint="default" w:ascii="宋体" w:hAnsi="宋体"/>
                <w:color w:val="auto"/>
                <w:szCs w:val="21"/>
                <w:highlight w:val="none"/>
              </w:rPr>
              <w:t>，明确联合体牵头人和各方权利义务，并承诺就中标项目向招标人承担连带责任；</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（2）</w:t>
            </w:r>
            <w:r>
              <w:rPr>
                <w:rFonts w:hint="eastAsia" w:ascii="宋体" w:hAnsi="宋体" w:eastAsia="宋体" w:cs="Times New Roman"/>
                <w:b w:val="0"/>
                <w:bCs w:val="0"/>
                <w:i w:val="0"/>
                <w:iCs w:val="0"/>
                <w:snapToGrid w:val="0"/>
                <w:color w:val="auto"/>
                <w:kern w:val="0"/>
                <w:sz w:val="21"/>
                <w:szCs w:val="21"/>
                <w:highlight w:val="none"/>
                <w:vertAlign w:val="baseline"/>
                <w:lang w:val="en-US" w:eastAsia="zh-CN" w:bidi="ar-SA"/>
              </w:rPr>
              <w:t>共同投标协议</w:t>
            </w: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约定同一专业分工由两个及以上单位共同承担的，</w:t>
            </w:r>
            <w:r>
              <w:rPr>
                <w:rFonts w:hint="default" w:ascii="Times New Roman" w:hAnsi="Times New Roman" w:eastAsia="宋体" w:cs="Times New Roman"/>
                <w:b w:val="0"/>
                <w:bCs w:val="0"/>
                <w:i w:val="0"/>
                <w:iCs w:val="0"/>
                <w:color w:val="auto"/>
                <w:kern w:val="2"/>
                <w:sz w:val="21"/>
                <w:szCs w:val="24"/>
                <w:highlight w:val="none"/>
                <w:vertAlign w:val="baseline"/>
                <w:lang w:val="en-US" w:eastAsia="zh-CN" w:bidi="ar-SA"/>
              </w:rPr>
              <w:t>按照资质等级较低的单位确定资质等级</w:t>
            </w: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（3）</w:t>
            </w:r>
            <w:r>
              <w:rPr>
                <w:rFonts w:hint="default" w:ascii="宋体" w:hAnsi="宋体"/>
                <w:color w:val="auto"/>
                <w:szCs w:val="21"/>
                <w:highlight w:val="none"/>
              </w:rPr>
              <w:t>联合体各方不得再以自己名义单独或参加其他联合体在</w:t>
            </w:r>
            <w:r>
              <w:rPr>
                <w:rFonts w:hint="eastAsia" w:ascii="宋体" w:hAnsi="宋体"/>
                <w:color w:val="auto"/>
                <w:szCs w:val="21"/>
                <w:highlight w:val="none"/>
              </w:rPr>
              <w:t>本招标项目中</w:t>
            </w:r>
            <w:r>
              <w:rPr>
                <w:rFonts w:hint="default" w:ascii="宋体" w:hAnsi="宋体"/>
                <w:color w:val="auto"/>
                <w:szCs w:val="21"/>
                <w:highlight w:val="none"/>
              </w:rPr>
              <w:t>投标</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A-8投标人不得存在第二章“投标人须知”第 1.4.3 项规定的任何一种情形，否则由评标委员会作否决投标处理。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形式评审</w:t>
            </w: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A-9投标人名称必须与营业执照、资质证书一致，依法变更名称的应提交相应证明材料，否则由评标委员会作否决投标处理。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10</w:t>
            </w:r>
            <w:r>
              <w:rPr>
                <w:rFonts w:hint="eastAsia" w:ascii="宋体" w:hAnsi="宋体"/>
                <w:color w:val="auto"/>
                <w:szCs w:val="21"/>
                <w:highlight w:val="none"/>
              </w:rPr>
              <w:t>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default" w:ascii="宋体" w:hAnsi="宋体"/>
                <w:color w:val="auto"/>
                <w:szCs w:val="21"/>
                <w:highlight w:val="none"/>
              </w:rPr>
              <w:t>A-11</w:t>
            </w:r>
            <w:r>
              <w:rPr>
                <w:rFonts w:hint="eastAsia" w:ascii="宋体" w:hAnsi="宋体"/>
                <w:color w:val="auto"/>
                <w:kern w:val="0"/>
                <w:highlight w:val="none"/>
              </w:rPr>
              <w:t>提交</w:t>
            </w:r>
            <w:r>
              <w:rPr>
                <w:rFonts w:hint="eastAsia" w:ascii="宋体" w:hAnsi="宋体"/>
                <w:color w:val="auto"/>
                <w:kern w:val="0"/>
                <w:highlight w:val="none"/>
                <w:lang w:eastAsia="zh-CN"/>
              </w:rPr>
              <w:t>共同投标协议</w:t>
            </w:r>
            <w:r>
              <w:rPr>
                <w:rFonts w:hint="eastAsia" w:ascii="宋体" w:hAnsi="宋体"/>
                <w:color w:val="auto"/>
                <w:kern w:val="0"/>
                <w:highlight w:val="none"/>
              </w:rPr>
              <w:t>，并明确联合体牵头人。在</w:t>
            </w:r>
            <w:r>
              <w:rPr>
                <w:rFonts w:hint="eastAsia" w:ascii="宋体" w:hAnsi="宋体"/>
                <w:color w:val="auto"/>
                <w:kern w:val="0"/>
                <w:highlight w:val="none"/>
                <w:lang w:eastAsia="zh-CN"/>
              </w:rPr>
              <w:t>共同投标协议</w:t>
            </w:r>
            <w:r>
              <w:rPr>
                <w:rFonts w:hint="eastAsia" w:ascii="宋体" w:hAnsi="宋体"/>
                <w:color w:val="auto"/>
                <w:kern w:val="0"/>
                <w:highlight w:val="none"/>
              </w:rPr>
              <w:t>第</w:t>
            </w:r>
            <w:r>
              <w:rPr>
                <w:rFonts w:hint="default" w:ascii="宋体" w:hAnsi="宋体"/>
                <w:color w:val="auto"/>
                <w:kern w:val="0"/>
                <w:highlight w:val="none"/>
              </w:rPr>
              <w:t>5条联合体各成员单位内部的职责分工中填写的联合体所有成员单位名称应与其营业执照、资质证书一致，依法变更名称的应提交相应证明材料。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w:t>
            </w:r>
            <w:r>
              <w:rPr>
                <w:rFonts w:hint="default" w:ascii="宋体" w:hAnsi="宋体"/>
                <w:color w:val="auto"/>
                <w:szCs w:val="21"/>
                <w:highlight w:val="none"/>
              </w:rPr>
              <w:t>2</w:t>
            </w:r>
            <w:r>
              <w:rPr>
                <w:rFonts w:hint="eastAsia" w:ascii="宋体" w:hAnsi="宋体"/>
                <w:color w:val="auto"/>
                <w:szCs w:val="21"/>
                <w:highlight w:val="none"/>
              </w:rPr>
              <w:t>第六章 投标文件格式（不含投标函部分）要求法定代表人或其委托代理人签名（或盖章）的须齐全。要求签名的，签名采用手写签名或签章或加盖CA数字证书均可。否则由评标委员会作否决投标处理。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中各联合体成员单位签名（或盖章）须齐全，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以外的投标文件格式中，要求法定代表人或其委托代理人签名（或盖章）的均由联合体牵头人法定代表人或其委托代理人签名（或盖章）。否则由评标委员会作否决投标处理。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第六章 投标文件格式（不含投标函部分）要求加盖单位法人章的，应使用 CA 数字证书加盖投标人的单位电子印章，否则由评标委员会作否决投标处理。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中要求各联合体成员盖单位法人章的，各联合体成员盖章须齐全，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A-13 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A-14除招标文件明确允许提交备选投标方案外，投标人不得提交备选投标方案，否则由评标委员会作否决投标处理。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响应性评审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A-16</w:t>
            </w:r>
            <w:r>
              <w:rPr>
                <w:rFonts w:hint="default"/>
                <w:color w:val="auto"/>
                <w:szCs w:val="22"/>
                <w:highlight w:val="none"/>
              </w:rPr>
              <w:t>投标保证金</w:t>
            </w:r>
            <w:r>
              <w:rPr>
                <w:rFonts w:hint="eastAsia" w:ascii="宋体" w:hAnsi="宋体"/>
                <w:color w:val="auto"/>
                <w:szCs w:val="21"/>
                <w:highlight w:val="none"/>
              </w:rPr>
              <w:t>符合第二章“投标人须知”第3.4.1项规定，否则由评标委员会作否决投标处理。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A-17</w:t>
            </w:r>
            <w:r>
              <w:rPr>
                <w:rFonts w:hint="default"/>
                <w:color w:val="auto"/>
                <w:szCs w:val="22"/>
                <w:highlight w:val="none"/>
              </w:rPr>
              <w:t>符合第二章“投标人须知”</w:t>
            </w:r>
            <w:r>
              <w:rPr>
                <w:rFonts w:hint="eastAsia"/>
                <w:color w:val="auto"/>
                <w:szCs w:val="22"/>
                <w:highlight w:val="none"/>
              </w:rPr>
              <w:t>第1.12.1项规定和</w:t>
            </w:r>
            <w:r>
              <w:rPr>
                <w:rFonts w:hint="default"/>
                <w:color w:val="auto"/>
                <w:szCs w:val="22"/>
                <w:highlight w:val="none"/>
              </w:rPr>
              <w:t>第四章“合同条款及格式”中的</w:t>
            </w:r>
            <w:r>
              <w:rPr>
                <w:rFonts w:hint="eastAsia"/>
                <w:color w:val="auto"/>
                <w:szCs w:val="22"/>
                <w:highlight w:val="none"/>
              </w:rPr>
              <w:t>实质性要求和条件</w:t>
            </w:r>
            <w:r>
              <w:rPr>
                <w:rFonts w:hint="eastAsia" w:ascii="宋体" w:hAnsi="宋体"/>
                <w:color w:val="auto"/>
                <w:szCs w:val="21"/>
                <w:highlight w:val="none"/>
              </w:rPr>
              <w:t>，投标文件不应附有招标人不能接受的条件。否则由评标委员会作否决投标处理。（由投标人承诺，承诺书格式详见第六章投标文件格式。）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360" w:lineRule="auto"/>
              <w:ind w:left="0" w:right="0" w:firstLine="420" w:firstLineChars="200"/>
              <w:rPr>
                <w:rFonts w:hint="default"/>
                <w:color w:val="auto"/>
                <w:szCs w:val="22"/>
                <w:highlight w:val="none"/>
              </w:rPr>
            </w:pPr>
            <w:r>
              <w:rPr>
                <w:rFonts w:hint="eastAsia" w:ascii="宋体" w:hAnsi="宋体"/>
                <w:color w:val="auto"/>
                <w:szCs w:val="21"/>
                <w:highlight w:val="none"/>
              </w:rPr>
              <w:t>A-18</w:t>
            </w:r>
            <w:r>
              <w:rPr>
                <w:rFonts w:hint="eastAsia"/>
                <w:color w:val="auto"/>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restart"/>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r>
              <w:rPr>
                <w:rFonts w:hint="eastAsia" w:ascii="宋体" w:hAnsi="宋体"/>
                <w:color w:val="auto"/>
                <w:szCs w:val="21"/>
                <w:highlight w:val="none"/>
              </w:rPr>
              <w:t>投标函部分评审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A-19投标函部分的格式要求法定代表人或其委托代理人签名（或盖章）的须齐全。要求签名的，签名采用手写签名或签章或加盖CA数字证书均可。要求加盖单位法人章的，应使用 CA 数字证书加盖投标人的单位电子印章。否则由评标委员会作否决投标处理。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A-20勘察设计服务期限符合第二章“投标人须知”第1.3.2项规定，否则由评标委员会作否决投标处理。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A-21质量标准符合第二章“投标人须知”第1.3.3项规定，否则由评标委员会作否决投标处理。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suppressAutoHyphens/>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A-23投标函中的投标报价不得高于招标人公布的投标报价最高限价，否则由评标委员会作否决投标处理。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suppressAutoHyphens/>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szCs w:val="21"/>
              </w:rPr>
              <w:t>A-</w:t>
            </w:r>
            <w:r>
              <w:rPr>
                <w:rFonts w:hint="eastAsia" w:ascii="宋体" w:hAnsi="宋体"/>
                <w:szCs w:val="21"/>
                <w:lang w:val="en-US" w:eastAsia="zh-CN"/>
              </w:rPr>
              <w:t>24</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suppressAutoHyphens/>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szCs w:val="21"/>
              </w:rPr>
              <w:t>A-</w:t>
            </w:r>
            <w:r>
              <w:rPr>
                <w:rFonts w:hint="eastAsia" w:ascii="宋体" w:hAnsi="宋体"/>
                <w:szCs w:val="21"/>
                <w:lang w:val="en-US" w:eastAsia="zh-CN"/>
              </w:rPr>
              <w:t>25</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autoSpaceDE w:val="0"/>
              <w:autoSpaceDN w:val="0"/>
              <w:adjustRightInd w:val="0"/>
              <w:spacing w:before="0" w:beforeAutospacing="0" w:after="0" w:afterAutospacing="0" w:line="276" w:lineRule="auto"/>
              <w:ind w:left="0" w:right="0" w:firstLine="420" w:firstLineChars="200"/>
              <w:rPr>
                <w:rFonts w:hint="default" w:ascii="宋体" w:hAnsi="宋体"/>
                <w:color w:val="auto"/>
                <w:szCs w:val="21"/>
                <w:highlight w:val="none"/>
              </w:rPr>
            </w:pPr>
            <w:r>
              <w:rPr>
                <w:rFonts w:hint="eastAsia" w:ascii="宋体" w:hAnsi="宋体"/>
                <w:szCs w:val="21"/>
              </w:rPr>
              <w:t>A-</w:t>
            </w:r>
            <w:r>
              <w:rPr>
                <w:rFonts w:hint="eastAsia" w:ascii="宋体" w:hAnsi="宋体"/>
                <w:szCs w:val="21"/>
                <w:lang w:val="en-US" w:eastAsia="zh-CN"/>
              </w:rPr>
              <w:t>26</w:t>
            </w:r>
            <w:r>
              <w:rPr>
                <w:rFonts w:hint="eastAsia"/>
                <w:color w:val="auto"/>
                <w:szCs w:val="22"/>
                <w:highlight w:val="none"/>
              </w:rPr>
              <w:t>投标函中的投标总报价</w:t>
            </w:r>
            <w:r>
              <w:rPr>
                <w:rFonts w:hint="default"/>
                <w:color w:val="auto"/>
                <w:szCs w:val="22"/>
                <w:highlight w:val="none"/>
                <w:lang w:val="en-US"/>
              </w:rPr>
              <w:t>必须</w:t>
            </w:r>
            <w:r>
              <w:rPr>
                <w:rFonts w:hint="eastAsia"/>
                <w:color w:val="auto"/>
                <w:szCs w:val="22"/>
                <w:highlight w:val="none"/>
              </w:rPr>
              <w:t>与依据固定费率（或固定单价）计算出的结果一致</w:t>
            </w:r>
            <w:r>
              <w:rPr>
                <w:rFonts w:hint="eastAsia"/>
                <w:color w:val="auto"/>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A-2</w:t>
            </w:r>
            <w:r>
              <w:rPr>
                <w:rFonts w:hint="eastAsia"/>
                <w:color w:val="auto"/>
                <w:highlight w:val="none"/>
                <w:lang w:val="en-US" w:eastAsia="zh-CN"/>
              </w:rPr>
              <w:t>7</w:t>
            </w:r>
            <w:r>
              <w:rPr>
                <w:rFonts w:hint="eastAsia"/>
                <w:color w:val="auto"/>
                <w:highlight w:val="none"/>
              </w:rPr>
              <w:t>采用勘察费用清单、设计费用清单报价的，投标函中的投标总报价必须与勘察费用清单、设计费用清单合计报价一致，否则由评标委员会作否决投标处理。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A-2</w:t>
            </w:r>
            <w:r>
              <w:rPr>
                <w:rFonts w:hint="eastAsia"/>
                <w:color w:val="auto"/>
                <w:highlight w:val="none"/>
                <w:lang w:val="en-US" w:eastAsia="zh-CN"/>
              </w:rPr>
              <w:t>8</w:t>
            </w:r>
            <w:r>
              <w:rPr>
                <w:rFonts w:hint="eastAsia"/>
                <w:color w:val="auto"/>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color w:val="auto"/>
                <w:highlight w:val="none"/>
              </w:rPr>
            </w:pPr>
            <w:r>
              <w:rPr>
                <w:rFonts w:hint="eastAsia"/>
                <w:color w:val="auto"/>
                <w:highlight w:val="none"/>
              </w:rPr>
              <w:t>A-2</w:t>
            </w:r>
            <w:r>
              <w:rPr>
                <w:rFonts w:hint="eastAsia"/>
                <w:color w:val="auto"/>
                <w:highlight w:val="none"/>
                <w:lang w:val="en-US" w:eastAsia="zh-CN"/>
              </w:rPr>
              <w:t>9</w:t>
            </w:r>
            <w:r>
              <w:rPr>
                <w:rFonts w:hint="eastAsia" w:ascii="宋体" w:hAnsi="宋体" w:eastAsia="宋体" w:cs="宋体"/>
                <w:color w:val="auto"/>
                <w:kern w:val="0"/>
                <w:szCs w:val="21"/>
                <w:highlight w:val="none"/>
              </w:rPr>
              <w:t>计费基数（或暂定工程量）</w:t>
            </w:r>
            <w:r>
              <w:rPr>
                <w:rFonts w:hint="eastAsia" w:ascii="宋体" w:hAnsi="宋体" w:eastAsia="宋体" w:cs="宋体"/>
                <w:color w:val="auto"/>
                <w:highlight w:val="none"/>
              </w:rPr>
              <w:t>必须按照招标文件给定的数值填报</w:t>
            </w:r>
            <w:r>
              <w:rPr>
                <w:rFonts w:hint="eastAsia" w:ascii="宋体" w:hAnsi="宋体"/>
                <w:color w:val="auto"/>
                <w:szCs w:val="21"/>
                <w:highlight w:val="none"/>
              </w:rPr>
              <w:t>，否则由评标委员会作否决投标处理</w:t>
            </w:r>
            <w:r>
              <w:rPr>
                <w:rFonts w:hint="eastAsia" w:ascii="宋体" w:hAnsi="宋体" w:eastAsia="宋体" w:cs="宋体"/>
                <w:color w:val="auto"/>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A-</w:t>
            </w:r>
            <w:r>
              <w:rPr>
                <w:rFonts w:hint="eastAsia"/>
                <w:color w:val="auto"/>
                <w:highlight w:val="none"/>
                <w:lang w:val="en-US" w:eastAsia="zh-CN"/>
              </w:rPr>
              <w:t>30</w:t>
            </w:r>
            <w:r>
              <w:rPr>
                <w:rFonts w:hint="eastAsia"/>
                <w:color w:val="auto"/>
                <w:highlight w:val="none"/>
              </w:rPr>
              <w:t>暂列金额必须按照招标文件给定的金额填报，否则由评标委员会作否决投标处理。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color w:val="auto"/>
                <w:highlight w:val="none"/>
              </w:rPr>
              <w:t>A-</w:t>
            </w:r>
            <w:r>
              <w:rPr>
                <w:rFonts w:hint="eastAsia"/>
                <w:color w:val="auto"/>
                <w:highlight w:val="none"/>
                <w:lang w:val="en-US" w:eastAsia="zh-CN"/>
              </w:rPr>
              <w:t>31</w:t>
            </w:r>
            <w:r>
              <w:rPr>
                <w:rFonts w:hint="eastAsia"/>
                <w:color w:val="auto"/>
                <w:highlight w:val="none"/>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4" w:space="0"/>
              <w:left w:val="single" w:color="000000" w:sz="8" w:space="0"/>
              <w:bottom w:val="single" w:color="000000" w:sz="8"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其他</w:t>
            </w:r>
          </w:p>
        </w:tc>
        <w:tc>
          <w:tcPr>
            <w:tcW w:w="1134" w:type="dxa"/>
            <w:tcBorders>
              <w:top w:val="single" w:color="000000" w:sz="4" w:space="0"/>
              <w:left w:val="single" w:color="000000" w:sz="4" w:space="0"/>
              <w:bottom w:val="single" w:color="000000" w:sz="8"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341" w:type="dxa"/>
            <w:tcBorders>
              <w:top w:val="single" w:color="000000" w:sz="4" w:space="0"/>
              <w:left w:val="single" w:color="000000" w:sz="4" w:space="0"/>
              <w:bottom w:val="single" w:color="000000" w:sz="8" w:space="0"/>
              <w:right w:val="single" w:color="000000" w:sz="8" w:space="0"/>
            </w:tcBorders>
          </w:tcPr>
          <w:p>
            <w:pPr>
              <w:keepNext w:val="0"/>
              <w:keepLines w:val="0"/>
              <w:suppressLineNumbers w:val="0"/>
              <w:spacing w:before="0" w:beforeAutospacing="0" w:after="0" w:afterAutospacing="0" w:line="400" w:lineRule="exact"/>
              <w:ind w:left="0" w:right="0" w:firstLine="420" w:firstLineChars="200"/>
              <w:rPr>
                <w:rFonts w:hint="default"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widowControl/>
        <w:jc w:val="lef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340" w:after="330" w:line="360" w:lineRule="auto"/>
        <w:jc w:val="center"/>
        <w:outlineLvl w:val="0"/>
        <w:rPr>
          <w:rFonts w:hint="eastAsia" w:ascii="宋体" w:hAnsi="宋体" w:eastAsia="宋体" w:cs="宋体"/>
          <w:b/>
          <w:bCs/>
          <w:snapToGrid w:val="0"/>
          <w:color w:val="auto"/>
          <w:kern w:val="0"/>
          <w:sz w:val="44"/>
          <w:szCs w:val="44"/>
          <w:highlight w:val="none"/>
        </w:rPr>
      </w:pPr>
      <w:bookmarkStart w:id="1537" w:name="_Toc386"/>
      <w:bookmarkStart w:id="1538" w:name="_Toc15999"/>
      <w:bookmarkStart w:id="1539" w:name="_Toc4871"/>
      <w:bookmarkStart w:id="1540" w:name="_Toc58860121"/>
      <w:bookmarkStart w:id="1541" w:name="_Toc9035"/>
      <w:bookmarkStart w:id="1542" w:name="_Toc26805"/>
      <w:bookmarkStart w:id="1543" w:name="_Toc28174"/>
      <w:bookmarkStart w:id="1544" w:name="_Toc26356"/>
      <w:bookmarkStart w:id="1545" w:name="_Toc22813"/>
      <w:bookmarkStart w:id="1546" w:name="_Toc75856883"/>
      <w:bookmarkStart w:id="1547" w:name="_Toc24767"/>
      <w:bookmarkStart w:id="1548" w:name="_Toc71624432"/>
      <w:r>
        <w:rPr>
          <w:rFonts w:hint="eastAsia" w:ascii="宋体" w:hAnsi="宋体" w:eastAsia="宋体" w:cs="宋体"/>
          <w:b/>
          <w:bCs/>
          <w:snapToGrid w:val="0"/>
          <w:color w:val="auto"/>
          <w:kern w:val="0"/>
          <w:sz w:val="44"/>
          <w:szCs w:val="44"/>
          <w:highlight w:val="none"/>
        </w:rPr>
        <w:t>第三章  评标办法（经评审的最低投标价法）</w:t>
      </w:r>
      <w:bookmarkEnd w:id="1537"/>
      <w:bookmarkEnd w:id="1538"/>
      <w:bookmarkEnd w:id="1539"/>
      <w:bookmarkEnd w:id="1540"/>
      <w:bookmarkEnd w:id="1541"/>
      <w:bookmarkEnd w:id="1542"/>
      <w:bookmarkEnd w:id="1543"/>
      <w:bookmarkEnd w:id="1544"/>
      <w:bookmarkEnd w:id="1545"/>
      <w:bookmarkEnd w:id="1546"/>
      <w:bookmarkEnd w:id="1547"/>
      <w:bookmarkEnd w:id="1548"/>
    </w:p>
    <w:p>
      <w:pPr>
        <w:keepNext/>
        <w:keepLines/>
        <w:spacing w:before="0" w:after="0" w:line="360" w:lineRule="auto"/>
        <w:jc w:val="center"/>
        <w:outlineLvl w:val="1"/>
        <w:rPr>
          <w:rFonts w:hint="eastAsia" w:ascii="宋体" w:hAnsi="宋体" w:eastAsia="宋体" w:cs="宋体"/>
          <w:b/>
          <w:color w:val="auto"/>
          <w:sz w:val="32"/>
          <w:szCs w:val="32"/>
          <w:highlight w:val="none"/>
        </w:rPr>
      </w:pPr>
      <w:bookmarkStart w:id="1549" w:name="_Toc10976"/>
      <w:bookmarkStart w:id="1550" w:name="_Toc4542"/>
      <w:bookmarkStart w:id="1551" w:name="_Toc75856884"/>
      <w:bookmarkStart w:id="1552" w:name="_Toc19207"/>
      <w:bookmarkStart w:id="1553" w:name="_Toc21975"/>
      <w:bookmarkStart w:id="1554" w:name="_Toc28252"/>
      <w:bookmarkStart w:id="1555" w:name="_Toc71624433"/>
      <w:bookmarkStart w:id="1556" w:name="_Toc58860122"/>
      <w:bookmarkStart w:id="1557" w:name="_Toc17628"/>
      <w:bookmarkStart w:id="1558" w:name="_Toc19059"/>
      <w:bookmarkStart w:id="1559" w:name="_Toc19134"/>
      <w:bookmarkStart w:id="1560" w:name="_Toc8378"/>
      <w:r>
        <w:rPr>
          <w:rFonts w:hint="eastAsia" w:ascii="宋体" w:hAnsi="宋体" w:eastAsia="宋体" w:cs="宋体"/>
          <w:b/>
          <w:color w:val="auto"/>
          <w:sz w:val="32"/>
          <w:szCs w:val="32"/>
          <w:highlight w:val="none"/>
        </w:rPr>
        <w:t>评标办法前附表</w:t>
      </w:r>
      <w:bookmarkEnd w:id="1549"/>
      <w:bookmarkEnd w:id="1550"/>
      <w:bookmarkEnd w:id="1551"/>
      <w:bookmarkEnd w:id="1552"/>
      <w:bookmarkEnd w:id="1553"/>
      <w:bookmarkEnd w:id="1554"/>
      <w:bookmarkEnd w:id="1555"/>
      <w:bookmarkEnd w:id="1556"/>
      <w:bookmarkEnd w:id="1557"/>
      <w:bookmarkEnd w:id="1558"/>
      <w:bookmarkEnd w:id="1559"/>
      <w:bookmarkEnd w:id="1560"/>
    </w:p>
    <w:p>
      <w:pPr>
        <w:spacing w:line="360" w:lineRule="auto"/>
        <w:ind w:firstLine="411" w:firstLineChars="196"/>
        <w:jc w:val="left"/>
        <w:rPr>
          <w:rFonts w:hint="eastAsia" w:ascii="宋体" w:hAnsi="宋体" w:eastAsia="宋体" w:cs="宋体"/>
          <w:color w:val="auto"/>
          <w:kern w:val="0"/>
          <w:highlight w:val="none"/>
        </w:rPr>
      </w:pPr>
      <w:bookmarkStart w:id="1561" w:name="_Toc11243"/>
      <w:r>
        <w:rPr>
          <w:rFonts w:hint="eastAsia" w:ascii="宋体" w:hAnsi="宋体" w:eastAsia="宋体" w:cs="宋体"/>
          <w:color w:val="auto"/>
          <w:kern w:val="0"/>
          <w:highlight w:val="none"/>
        </w:rPr>
        <w:t>评标办法中的评审内容必须和投标人须知中的对应内容一致，若投标人须知中未作要求的内容，不得列入评标办法作为评定依据。</w:t>
      </w:r>
      <w:bookmarkEnd w:id="1561"/>
    </w:p>
    <w:tbl>
      <w:tblPr>
        <w:tblStyle w:val="46"/>
        <w:tblW w:w="98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524"/>
        <w:gridCol w:w="2281"/>
        <w:gridCol w:w="50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keepNext/>
              <w:keepLines/>
              <w:suppressLineNumbers w:val="0"/>
              <w:spacing w:before="100" w:beforeAutospacing="0" w:after="100" w:afterAutospacing="0" w:line="360" w:lineRule="auto"/>
              <w:ind w:left="0" w:right="0"/>
              <w:jc w:val="center"/>
              <w:outlineLvl w:val="1"/>
              <w:rPr>
                <w:rFonts w:hint="default" w:ascii="宋体" w:hAnsi="宋体"/>
                <w:b/>
                <w:color w:val="auto"/>
                <w:kern w:val="0"/>
                <w:highlight w:val="none"/>
              </w:rPr>
            </w:pPr>
            <w:bookmarkStart w:id="1562" w:name="_Toc3269"/>
            <w:bookmarkStart w:id="1563" w:name="_Toc15870"/>
            <w:bookmarkStart w:id="1564" w:name="_Toc7126"/>
            <w:bookmarkStart w:id="1565" w:name="_Toc4423"/>
            <w:bookmarkStart w:id="1566" w:name="_Toc23150"/>
            <w:bookmarkStart w:id="1567" w:name="_Toc11648"/>
            <w:bookmarkStart w:id="1568" w:name="_Toc28450"/>
            <w:bookmarkStart w:id="1569" w:name="_Toc22671"/>
            <w:bookmarkStart w:id="1570" w:name="_Toc21859"/>
            <w:r>
              <w:rPr>
                <w:rFonts w:hint="default" w:ascii="宋体" w:hAnsi="宋体"/>
                <w:b/>
                <w:color w:val="auto"/>
                <w:kern w:val="0"/>
                <w:highlight w:val="none"/>
              </w:rPr>
              <w:t>条款号</w:t>
            </w:r>
            <w:bookmarkEnd w:id="1562"/>
            <w:bookmarkEnd w:id="1563"/>
            <w:bookmarkEnd w:id="1564"/>
            <w:bookmarkEnd w:id="1565"/>
            <w:bookmarkEnd w:id="1566"/>
            <w:bookmarkEnd w:id="1567"/>
            <w:bookmarkEnd w:id="1568"/>
            <w:bookmarkEnd w:id="1569"/>
            <w:bookmarkEnd w:id="1570"/>
          </w:p>
        </w:tc>
        <w:tc>
          <w:tcPr>
            <w:tcW w:w="1524" w:type="dxa"/>
            <w:tcBorders>
              <w:left w:val="single" w:color="auto" w:sz="4" w:space="0"/>
            </w:tcBorders>
            <w:vAlign w:val="center"/>
          </w:tcPr>
          <w:p>
            <w:pPr>
              <w:keepNext/>
              <w:keepLines/>
              <w:suppressLineNumbers w:val="0"/>
              <w:spacing w:before="100" w:beforeAutospacing="0" w:after="100" w:afterAutospacing="0" w:line="360" w:lineRule="auto"/>
              <w:ind w:left="0" w:right="0"/>
              <w:jc w:val="center"/>
              <w:outlineLvl w:val="1"/>
              <w:rPr>
                <w:rFonts w:hint="default" w:ascii="宋体" w:hAnsi="宋体"/>
                <w:b/>
                <w:color w:val="auto"/>
                <w:kern w:val="0"/>
                <w:highlight w:val="none"/>
              </w:rPr>
            </w:pPr>
            <w:bookmarkStart w:id="1571" w:name="_Toc1351"/>
            <w:bookmarkStart w:id="1572" w:name="_Toc27846"/>
            <w:bookmarkStart w:id="1573" w:name="_Toc19684"/>
            <w:bookmarkStart w:id="1574" w:name="_Toc6081"/>
            <w:bookmarkStart w:id="1575" w:name="_Toc14784"/>
            <w:bookmarkStart w:id="1576" w:name="_Toc9128"/>
            <w:bookmarkStart w:id="1577" w:name="_Toc3268"/>
            <w:bookmarkStart w:id="1578" w:name="_Toc10048"/>
            <w:bookmarkStart w:id="1579" w:name="_Toc26625"/>
            <w:r>
              <w:rPr>
                <w:rFonts w:hint="default" w:ascii="宋体" w:hAnsi="宋体"/>
                <w:b/>
                <w:color w:val="auto"/>
                <w:kern w:val="0"/>
                <w:highlight w:val="none"/>
              </w:rPr>
              <w:t>评审因素</w:t>
            </w:r>
            <w:bookmarkEnd w:id="1571"/>
            <w:bookmarkEnd w:id="1572"/>
            <w:bookmarkEnd w:id="1573"/>
            <w:bookmarkEnd w:id="1574"/>
            <w:bookmarkEnd w:id="1575"/>
            <w:bookmarkEnd w:id="1576"/>
            <w:bookmarkEnd w:id="1577"/>
            <w:bookmarkEnd w:id="1578"/>
            <w:bookmarkEnd w:id="1579"/>
          </w:p>
        </w:tc>
        <w:tc>
          <w:tcPr>
            <w:tcW w:w="7359" w:type="dxa"/>
            <w:gridSpan w:val="2"/>
            <w:vAlign w:val="center"/>
          </w:tcPr>
          <w:p>
            <w:pPr>
              <w:keepNext/>
              <w:keepLines/>
              <w:suppressLineNumbers w:val="0"/>
              <w:spacing w:before="100" w:beforeAutospacing="0" w:after="100" w:afterAutospacing="0" w:line="360" w:lineRule="auto"/>
              <w:ind w:left="0" w:right="0"/>
              <w:jc w:val="center"/>
              <w:outlineLvl w:val="1"/>
              <w:rPr>
                <w:rFonts w:hint="default" w:ascii="宋体" w:hAnsi="宋体"/>
                <w:b/>
                <w:color w:val="auto"/>
                <w:kern w:val="0"/>
                <w:highlight w:val="none"/>
              </w:rPr>
            </w:pPr>
            <w:bookmarkStart w:id="1580" w:name="_Toc24396"/>
            <w:bookmarkStart w:id="1581" w:name="_Toc16535"/>
            <w:bookmarkStart w:id="1582" w:name="_Toc15851"/>
            <w:bookmarkStart w:id="1583" w:name="_Toc32445"/>
            <w:bookmarkStart w:id="1584" w:name="_Toc25521"/>
            <w:bookmarkStart w:id="1585" w:name="_Toc30455"/>
            <w:bookmarkStart w:id="1586" w:name="_Toc637"/>
            <w:bookmarkStart w:id="1587" w:name="_Toc2873"/>
            <w:bookmarkStart w:id="1588" w:name="_Toc8559"/>
            <w:r>
              <w:rPr>
                <w:rFonts w:hint="default" w:ascii="宋体" w:hAnsi="宋体"/>
                <w:b/>
                <w:color w:val="auto"/>
                <w:kern w:val="0"/>
                <w:highlight w:val="none"/>
              </w:rPr>
              <w:t>评审标准</w:t>
            </w:r>
            <w:bookmarkEnd w:id="1580"/>
            <w:bookmarkEnd w:id="1581"/>
            <w:bookmarkEnd w:id="1582"/>
            <w:bookmarkEnd w:id="1583"/>
            <w:bookmarkEnd w:id="1584"/>
            <w:bookmarkEnd w:id="1585"/>
            <w:bookmarkEnd w:id="1586"/>
            <w:bookmarkEnd w:id="1587"/>
            <w:bookmarkEnd w:id="158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Calibri"/>
                <w:color w:val="auto"/>
                <w:szCs w:val="21"/>
                <w:highlight w:val="none"/>
              </w:rPr>
            </w:pPr>
            <w:r>
              <w:rPr>
                <w:rFonts w:hint="default" w:ascii="宋体" w:hAnsi="Calibri"/>
                <w:color w:val="auto"/>
                <w:szCs w:val="21"/>
                <w:highlight w:val="none"/>
              </w:rPr>
              <w:t>1</w:t>
            </w:r>
          </w:p>
        </w:tc>
        <w:tc>
          <w:tcPr>
            <w:tcW w:w="1524" w:type="dxa"/>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Calibri"/>
                <w:color w:val="auto"/>
                <w:szCs w:val="21"/>
                <w:highlight w:val="none"/>
              </w:rPr>
            </w:pPr>
            <w:r>
              <w:rPr>
                <w:rFonts w:hint="eastAsia" w:ascii="宋体" w:hAnsi="Calibri"/>
                <w:color w:val="auto"/>
                <w:szCs w:val="21"/>
                <w:highlight w:val="none"/>
              </w:rPr>
              <w:t>评标办法</w:t>
            </w:r>
          </w:p>
        </w:tc>
        <w:tc>
          <w:tcPr>
            <w:tcW w:w="7359" w:type="dxa"/>
            <w:gridSpan w:val="2"/>
            <w:vAlign w:val="center"/>
          </w:tcPr>
          <w:p>
            <w:pPr>
              <w:keepNext w:val="0"/>
              <w:keepLines w:val="0"/>
              <w:suppressLineNumbers w:val="0"/>
              <w:spacing w:before="0" w:beforeAutospacing="0" w:after="0" w:afterAutospacing="0" w:line="360" w:lineRule="auto"/>
              <w:ind w:left="0" w:right="0" w:firstLine="427" w:firstLineChars="196"/>
              <w:rPr>
                <w:rFonts w:hint="default"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color w:val="auto"/>
                <w:spacing w:val="4"/>
                <w:kern w:val="0"/>
                <w:szCs w:val="21"/>
                <w:highlight w:val="none"/>
              </w:rPr>
              <w:t>（其中非联合体投标的，须投标人所属红名单类别包含在招标范围内；联合体投标的，须联合体牵头人在红名单中，并且按照</w:t>
            </w:r>
            <w:r>
              <w:rPr>
                <w:rFonts w:hint="eastAsia" w:ascii="宋体" w:hAnsi="宋体"/>
                <w:iCs/>
                <w:color w:val="auto"/>
                <w:spacing w:val="4"/>
                <w:kern w:val="0"/>
                <w:szCs w:val="21"/>
                <w:highlight w:val="none"/>
                <w:lang w:eastAsia="zh-CN"/>
              </w:rPr>
              <w:t>共同投标协议</w:t>
            </w:r>
            <w:r>
              <w:rPr>
                <w:rFonts w:hint="eastAsia" w:ascii="宋体" w:hAnsi="宋体"/>
                <w:iCs/>
                <w:color w:val="auto"/>
                <w:spacing w:val="4"/>
                <w:kern w:val="0"/>
                <w:szCs w:val="21"/>
                <w:highlight w:val="none"/>
              </w:rPr>
              <w:t>牵头人所属红名单类别包含在其工作范围内），投标人是否属于红名单，以开标环节信用状况查询结果为准；</w:t>
            </w:r>
            <w:r>
              <w:rPr>
                <w:rFonts w:hint="eastAsia" w:ascii="宋体" w:hAnsi="宋体"/>
                <w:color w:val="auto"/>
                <w:spacing w:val="4"/>
                <w:kern w:val="0"/>
                <w:szCs w:val="21"/>
                <w:highlight w:val="none"/>
              </w:rPr>
              <w:t>投标人均不在红名单中的，</w:t>
            </w:r>
            <w:r>
              <w:rPr>
                <w:rFonts w:hint="eastAsia" w:ascii="宋体" w:hAnsi="宋体"/>
                <w:color w:val="auto"/>
                <w:kern w:val="0"/>
                <w:highlight w:val="none"/>
              </w:rPr>
              <w:t>以“投标人不良行为信息量化记分”低的优先；</w:t>
            </w:r>
            <w:r>
              <w:rPr>
                <w:rFonts w:hint="eastAsia" w:ascii="宋体" w:hAnsi="宋体"/>
                <w:color w:val="auto"/>
                <w:spacing w:val="4"/>
                <w:kern w:val="0"/>
                <w:szCs w:val="21"/>
                <w:highlight w:val="none"/>
              </w:rPr>
              <w:t>投标人均在红名单中或</w:t>
            </w:r>
            <w:r>
              <w:rPr>
                <w:rFonts w:hint="eastAsia" w:ascii="宋体" w:hAnsi="宋体"/>
                <w:color w:val="auto"/>
                <w:kern w:val="0"/>
                <w:highlight w:val="none"/>
              </w:rPr>
              <w:t>“投标人不良行为信息量化记分”相等的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2.1</w:t>
            </w:r>
          </w:p>
        </w:tc>
        <w:tc>
          <w:tcPr>
            <w:tcW w:w="1524"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报价</w:t>
            </w:r>
            <w:r>
              <w:rPr>
                <w:rFonts w:hint="eastAsia" w:ascii="宋体" w:hAnsi="宋体"/>
                <w:color w:val="auto"/>
                <w:kern w:val="0"/>
                <w:highlight w:val="none"/>
              </w:rPr>
              <w:t>排序</w:t>
            </w:r>
          </w:p>
        </w:tc>
        <w:tc>
          <w:tcPr>
            <w:tcW w:w="7359" w:type="dxa"/>
            <w:gridSpan w:val="2"/>
            <w:tcBorders>
              <w:left w:val="single" w:color="auto" w:sz="4" w:space="0"/>
            </w:tcBorders>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2" w:hRule="atLeast"/>
        </w:trPr>
        <w:tc>
          <w:tcPr>
            <w:tcW w:w="100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w:t>
            </w:r>
          </w:p>
        </w:tc>
        <w:tc>
          <w:tcPr>
            <w:tcW w:w="1524"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符合性审查</w:t>
            </w:r>
          </w:p>
        </w:tc>
        <w:tc>
          <w:tcPr>
            <w:tcW w:w="7359" w:type="dxa"/>
            <w:gridSpan w:val="2"/>
            <w:tcBorders>
              <w:left w:val="single" w:color="auto" w:sz="4" w:space="0"/>
            </w:tcBorders>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取报价排序前□5□6□7名（若实际投标人数量小于勾选数量，</w:t>
            </w:r>
            <w:r>
              <w:rPr>
                <w:rFonts w:hint="eastAsia" w:ascii="宋体" w:hAnsi="宋体"/>
                <w:color w:val="auto"/>
                <w:spacing w:val="4"/>
                <w:kern w:val="0"/>
                <w:szCs w:val="21"/>
                <w:highlight w:val="none"/>
              </w:rPr>
              <w:t>则全部纳入）进行符合性审查。符合性审查内容：□技术部分评审、资格评审、形式评审、响应性评审、投标函部分评审。符合性审查</w:t>
            </w:r>
            <w:r>
              <w:rPr>
                <w:rFonts w:hint="eastAsia" w:ascii="宋体" w:hAnsi="宋体"/>
                <w:color w:val="auto"/>
                <w:kern w:val="0"/>
                <w:highlight w:val="none"/>
              </w:rPr>
              <w:t>合格的投标人中，报价最低的成为第一中标候选人，报价次低的成为第二中标候选人，依次类推。</w:t>
            </w:r>
          </w:p>
          <w:p>
            <w:pPr>
              <w:keepNext w:val="0"/>
              <w:keepLines w:val="0"/>
              <w:suppressLineNumbers w:val="0"/>
              <w:spacing w:before="0" w:beforeAutospacing="0" w:after="0" w:afterAutospacing="0" w:line="360" w:lineRule="auto"/>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p>
            <w:pPr>
              <w:keepNext w:val="0"/>
              <w:keepLines w:val="0"/>
              <w:suppressLineNumbers w:val="0"/>
              <w:spacing w:before="0" w:beforeAutospacing="0" w:after="0" w:afterAutospacing="0" w:line="360" w:lineRule="auto"/>
              <w:ind w:left="0" w:right="0" w:firstLine="420" w:firstLineChars="200"/>
              <w:jc w:val="left"/>
              <w:rPr>
                <w:rFonts w:hint="default" w:ascii="宋体" w:hAnsi="宋体"/>
                <w:i/>
                <w:color w:val="auto"/>
                <w:kern w:val="0"/>
                <w:highlight w:val="none"/>
              </w:rPr>
            </w:pPr>
            <w:r>
              <w:rPr>
                <w:rFonts w:hint="eastAsia" w:ascii="宋体" w:hAnsi="宋体"/>
                <w:i/>
                <w:color w:val="auto"/>
                <w:kern w:val="0"/>
                <w:highlight w:val="none"/>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3" w:hRule="atLeast"/>
        </w:trPr>
        <w:tc>
          <w:tcPr>
            <w:tcW w:w="1002"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s="宋体"/>
                <w:color w:val="auto"/>
                <w:szCs w:val="21"/>
                <w:highlight w:val="none"/>
              </w:rPr>
              <w:t>□</w:t>
            </w:r>
            <w:r>
              <w:rPr>
                <w:rFonts w:hint="eastAsia" w:ascii="宋体" w:hAnsi="宋体"/>
                <w:color w:val="auto"/>
                <w:kern w:val="0"/>
                <w:highlight w:val="none"/>
              </w:rPr>
              <w:t>2.2.1</w:t>
            </w:r>
          </w:p>
        </w:tc>
        <w:tc>
          <w:tcPr>
            <w:tcW w:w="1524"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技术部分</w:t>
            </w:r>
            <w:r>
              <w:rPr>
                <w:rFonts w:hint="eastAsia" w:ascii="宋体" w:hAnsi="宋体"/>
                <w:color w:val="auto"/>
                <w:kern w:val="0"/>
                <w:highlight w:val="none"/>
              </w:rPr>
              <w:t>评审</w:t>
            </w:r>
            <w:r>
              <w:rPr>
                <w:rFonts w:hint="default" w:ascii="宋体" w:hAnsi="宋体"/>
                <w:color w:val="auto"/>
                <w:kern w:val="0"/>
                <w:highlight w:val="none"/>
              </w:rPr>
              <w:t>标准</w:t>
            </w: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line="400" w:lineRule="exact"/>
              <w:ind w:left="0" w:right="0"/>
              <w:jc w:val="left"/>
              <w:rPr>
                <w:rFonts w:hint="default"/>
                <w:color w:val="auto"/>
                <w:highlight w:val="none"/>
              </w:rPr>
            </w:pPr>
            <w:r>
              <w:rPr>
                <w:rFonts w:hint="eastAsia" w:ascii="宋体" w:hAnsi="宋体" w:cs="宋体"/>
                <w:color w:val="auto"/>
                <w:kern w:val="0"/>
                <w:highlight w:val="none"/>
              </w:rPr>
              <w:t>□</w:t>
            </w:r>
            <w:r>
              <w:rPr>
                <w:rFonts w:hint="eastAsia"/>
                <w:color w:val="auto"/>
                <w:highlight w:val="none"/>
              </w:rPr>
              <w:t>技术部分形式要求</w:t>
            </w:r>
          </w:p>
          <w:p>
            <w:pPr>
              <w:keepNext w:val="0"/>
              <w:keepLines w:val="0"/>
              <w:suppressLineNumbers w:val="0"/>
              <w:snapToGrid w:val="0"/>
              <w:spacing w:before="0" w:beforeAutospacing="0" w:after="0" w:afterAutospacing="0" w:line="400" w:lineRule="exact"/>
              <w:ind w:left="0" w:right="0"/>
              <w:jc w:val="left"/>
              <w:rPr>
                <w:rFonts w:hint="default" w:ascii="宋体" w:hAnsi="宋体"/>
                <w:color w:val="auto"/>
                <w:kern w:val="0"/>
                <w:highlight w:val="none"/>
              </w:rPr>
            </w:pPr>
            <w:r>
              <w:rPr>
                <w:rFonts w:hint="eastAsia"/>
                <w:i/>
                <w:iCs/>
                <w:color w:val="auto"/>
                <w:highlight w:val="none"/>
              </w:rPr>
              <w:t>[提示：技术部分采用暗标评审时适用，重庆市电子招投标系统应实现同步关联功能]</w:t>
            </w:r>
          </w:p>
        </w:tc>
        <w:tc>
          <w:tcPr>
            <w:tcW w:w="5078" w:type="dxa"/>
            <w:tcBorders>
              <w:left w:val="single" w:color="auto" w:sz="4" w:space="0"/>
              <w:bottom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是否符合第二章“投标人须知前附表”第3.7.5项的规定：符合</w:t>
            </w:r>
            <w:r>
              <w:rPr>
                <w:rFonts w:hint="default" w:ascii="宋体" w:hAnsi="宋体" w:cs="宋体"/>
                <w:color w:val="auto"/>
                <w:kern w:val="0"/>
                <w:highlight w:val="none"/>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default"/>
                <w:color w:val="auto"/>
                <w:highlight w:val="none"/>
              </w:rPr>
              <w:t>对工程项目的理解和认识</w:t>
            </w:r>
            <w:r>
              <w:rPr>
                <w:rFonts w:hint="eastAsia" w:ascii="Calibri" w:hAnsi="Calibri"/>
                <w:color w:val="auto"/>
                <w:szCs w:val="22"/>
                <w:highlight w:val="none"/>
              </w:rPr>
              <w:t>是否正确</w:t>
            </w:r>
          </w:p>
        </w:tc>
        <w:tc>
          <w:tcPr>
            <w:tcW w:w="5078" w:type="dxa"/>
            <w:vMerge w:val="restart"/>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评标委员会对投标人递交的</w:t>
            </w:r>
            <w:r>
              <w:rPr>
                <w:rFonts w:hint="eastAsia" w:ascii="宋体" w:hAnsi="宋体"/>
                <w:color w:val="auto"/>
                <w:kern w:val="0"/>
                <w:highlight w:val="none"/>
              </w:rPr>
              <w:t>勘察设计方案</w:t>
            </w:r>
            <w:r>
              <w:rPr>
                <w:rFonts w:hint="eastAsia" w:ascii="宋体" w:hAnsi="宋体" w:cs="宋体"/>
                <w:color w:val="auto"/>
                <w:kern w:val="0"/>
                <w:highlight w:val="none"/>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eastAsia"/>
                <w:color w:val="auto"/>
                <w:highlight w:val="none"/>
              </w:rPr>
              <w:t>勘察设计</w:t>
            </w:r>
            <w:r>
              <w:rPr>
                <w:rFonts w:hint="default"/>
                <w:color w:val="auto"/>
                <w:highlight w:val="none"/>
              </w:rPr>
              <w:t>大纲</w:t>
            </w:r>
            <w:r>
              <w:rPr>
                <w:rFonts w:hint="eastAsia" w:ascii="Calibri" w:hAnsi="Calibri"/>
                <w:color w:val="auto"/>
                <w:szCs w:val="22"/>
                <w:highlight w:val="none"/>
              </w:rPr>
              <w:t>是否合理、可行</w:t>
            </w:r>
          </w:p>
        </w:tc>
        <w:tc>
          <w:tcPr>
            <w:tcW w:w="5078"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eastAsia"/>
                <w:color w:val="auto"/>
                <w:highlight w:val="none"/>
              </w:rPr>
              <w:t>勘察设计</w:t>
            </w:r>
            <w:r>
              <w:rPr>
                <w:rFonts w:hint="default"/>
                <w:color w:val="auto"/>
                <w:highlight w:val="none"/>
              </w:rPr>
              <w:t>总进度计划</w:t>
            </w:r>
            <w:r>
              <w:rPr>
                <w:rFonts w:hint="eastAsia" w:ascii="Calibri" w:hAnsi="Calibri"/>
                <w:color w:val="auto"/>
                <w:szCs w:val="22"/>
                <w:highlight w:val="none"/>
              </w:rPr>
              <w:t>是否合理</w:t>
            </w:r>
          </w:p>
        </w:tc>
        <w:tc>
          <w:tcPr>
            <w:tcW w:w="5078"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default"/>
                <w:color w:val="auto"/>
                <w:highlight w:val="none"/>
              </w:rPr>
              <w:t>质量管理、质量保证体系和进度保证措施</w:t>
            </w:r>
            <w:r>
              <w:rPr>
                <w:rFonts w:hint="eastAsia" w:ascii="Calibri" w:hAnsi="Calibri"/>
                <w:color w:val="auto"/>
                <w:szCs w:val="22"/>
                <w:highlight w:val="none"/>
              </w:rPr>
              <w:t>是否合理</w:t>
            </w:r>
          </w:p>
        </w:tc>
        <w:tc>
          <w:tcPr>
            <w:tcW w:w="5078"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default"/>
                <w:color w:val="auto"/>
                <w:highlight w:val="none"/>
              </w:rPr>
              <w:t>组织管理</w:t>
            </w:r>
            <w:r>
              <w:rPr>
                <w:rFonts w:hint="eastAsia" w:ascii="Calibri" w:hAnsi="Calibri"/>
                <w:color w:val="auto"/>
                <w:szCs w:val="22"/>
                <w:highlight w:val="none"/>
              </w:rPr>
              <w:t>是否合理</w:t>
            </w:r>
          </w:p>
        </w:tc>
        <w:tc>
          <w:tcPr>
            <w:tcW w:w="5078"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default"/>
                <w:color w:val="auto"/>
                <w:highlight w:val="none"/>
              </w:rPr>
              <w:t>工程设计方案初步设想</w:t>
            </w:r>
            <w:r>
              <w:rPr>
                <w:rFonts w:hint="eastAsia" w:ascii="Calibri" w:hAnsi="Calibri"/>
                <w:color w:val="auto"/>
                <w:szCs w:val="22"/>
                <w:highlight w:val="none"/>
              </w:rPr>
              <w:t>是否合理、可行</w:t>
            </w:r>
          </w:p>
        </w:tc>
        <w:tc>
          <w:tcPr>
            <w:tcW w:w="5078"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default"/>
                <w:color w:val="auto"/>
                <w:highlight w:val="none"/>
              </w:rPr>
              <w:t>设计组织及技术服务保障</w:t>
            </w:r>
            <w:r>
              <w:rPr>
                <w:rFonts w:hint="eastAsia" w:ascii="Calibri" w:hAnsi="Calibri"/>
                <w:color w:val="auto"/>
                <w:szCs w:val="22"/>
                <w:highlight w:val="none"/>
              </w:rPr>
              <w:t>是否合理</w:t>
            </w:r>
          </w:p>
        </w:tc>
        <w:tc>
          <w:tcPr>
            <w:tcW w:w="5078"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i/>
                <w:iCs/>
                <w:color w:val="auto"/>
                <w:highlight w:val="none"/>
              </w:rPr>
            </w:pPr>
            <w:r>
              <w:rPr>
                <w:rFonts w:hint="eastAsia" w:ascii="宋体" w:hAnsi="宋体"/>
                <w:color w:val="auto"/>
                <w:kern w:val="0"/>
                <w:highlight w:val="none"/>
              </w:rPr>
              <w:t>□</w:t>
            </w:r>
            <w:r>
              <w:rPr>
                <w:rFonts w:hint="eastAsia" w:ascii="Calibri" w:hAnsi="Calibri"/>
                <w:color w:val="auto"/>
                <w:szCs w:val="22"/>
                <w:highlight w:val="none"/>
              </w:rPr>
              <w:t>……</w:t>
            </w:r>
          </w:p>
        </w:tc>
        <w:tc>
          <w:tcPr>
            <w:tcW w:w="5078" w:type="dxa"/>
            <w:vMerge w:val="continue"/>
            <w:tcBorders>
              <w:left w:val="single" w:color="auto" w:sz="4" w:space="0"/>
              <w:bottom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tcBorders>
              <w:right w:val="single" w:color="auto" w:sz="4" w:space="0"/>
            </w:tcBorders>
          </w:tcPr>
          <w:p>
            <w:pPr>
              <w:keepNext w:val="0"/>
              <w:keepLines w:val="0"/>
              <w:suppressLineNumbers w:val="0"/>
              <w:spacing w:before="0" w:beforeAutospacing="0" w:after="0" w:afterAutospacing="0"/>
              <w:ind w:left="0" w:right="0"/>
              <w:rPr>
                <w:rFonts w:hint="default" w:ascii="Calibri" w:hAnsi="Calibri"/>
                <w:b/>
                <w:color w:val="auto"/>
                <w:szCs w:val="22"/>
                <w:highlight w:val="none"/>
              </w:rPr>
            </w:pPr>
            <w:r>
              <w:rPr>
                <w:rFonts w:hint="eastAsia" w:ascii="Calibri" w:hAnsi="Calibri"/>
                <w:b/>
                <w:color w:val="auto"/>
                <w:szCs w:val="22"/>
                <w:highlight w:val="none"/>
              </w:rPr>
              <w:t>条款号</w:t>
            </w:r>
          </w:p>
        </w:tc>
        <w:tc>
          <w:tcPr>
            <w:tcW w:w="1524" w:type="dxa"/>
            <w:tcBorders>
              <w:left w:val="single" w:color="auto" w:sz="4" w:space="0"/>
              <w:right w:val="single" w:color="auto" w:sz="4" w:space="0"/>
            </w:tcBorders>
          </w:tcPr>
          <w:p>
            <w:pPr>
              <w:keepNext w:val="0"/>
              <w:keepLines w:val="0"/>
              <w:suppressLineNumbers w:val="0"/>
              <w:spacing w:before="0" w:beforeAutospacing="0" w:after="0" w:afterAutospacing="0"/>
              <w:ind w:left="0" w:right="0"/>
              <w:rPr>
                <w:rFonts w:hint="default" w:ascii="Calibri" w:hAnsi="Calibri"/>
                <w:b/>
                <w:color w:val="auto"/>
                <w:szCs w:val="22"/>
                <w:highlight w:val="none"/>
              </w:rPr>
            </w:pPr>
            <w:r>
              <w:rPr>
                <w:rFonts w:hint="eastAsia" w:ascii="Calibri" w:hAnsi="Calibri"/>
                <w:b/>
                <w:color w:val="auto"/>
                <w:szCs w:val="22"/>
                <w:highlight w:val="none"/>
              </w:rPr>
              <w:t>评审因素</w:t>
            </w:r>
          </w:p>
        </w:tc>
        <w:tc>
          <w:tcPr>
            <w:tcW w:w="2281" w:type="dxa"/>
            <w:tcBorders>
              <w:top w:val="single" w:color="auto" w:sz="4" w:space="0"/>
              <w:left w:val="single" w:color="auto" w:sz="4" w:space="0"/>
              <w:right w:val="single" w:color="auto" w:sz="4" w:space="0"/>
            </w:tcBorders>
          </w:tcPr>
          <w:p>
            <w:pPr>
              <w:keepNext w:val="0"/>
              <w:keepLines w:val="0"/>
              <w:suppressLineNumbers w:val="0"/>
              <w:spacing w:before="0" w:beforeAutospacing="0" w:after="0" w:afterAutospacing="0"/>
              <w:ind w:left="0" w:right="0"/>
              <w:rPr>
                <w:rFonts w:hint="default" w:ascii="Calibri" w:hAnsi="Calibri"/>
                <w:b/>
                <w:color w:val="auto"/>
                <w:szCs w:val="22"/>
                <w:highlight w:val="none"/>
              </w:rPr>
            </w:pPr>
            <w:r>
              <w:rPr>
                <w:rFonts w:hint="eastAsia" w:ascii="Calibri" w:hAnsi="Calibri"/>
                <w:b/>
                <w:color w:val="auto"/>
                <w:szCs w:val="22"/>
                <w:highlight w:val="none"/>
              </w:rPr>
              <w:t>评审标准</w:t>
            </w:r>
          </w:p>
        </w:tc>
        <w:tc>
          <w:tcPr>
            <w:tcW w:w="5078" w:type="dxa"/>
            <w:tcBorders>
              <w:top w:val="single" w:color="auto" w:sz="4" w:space="0"/>
              <w:left w:val="single" w:color="auto" w:sz="4" w:space="0"/>
            </w:tcBorders>
          </w:tcPr>
          <w:p>
            <w:pPr>
              <w:keepNext w:val="0"/>
              <w:keepLines w:val="0"/>
              <w:suppressLineNumbers w:val="0"/>
              <w:spacing w:before="0" w:beforeAutospacing="0" w:after="0" w:afterAutospacing="0" w:line="360" w:lineRule="auto"/>
              <w:ind w:left="0" w:right="0"/>
              <w:rPr>
                <w:rFonts w:hint="default" w:ascii="Calibri" w:hAnsi="Calibri"/>
                <w:b/>
                <w:color w:val="auto"/>
                <w:szCs w:val="22"/>
                <w:highlight w:val="none"/>
              </w:rPr>
            </w:pPr>
            <w:r>
              <w:rPr>
                <w:rFonts w:hint="eastAsia" w:ascii="Calibri" w:hAnsi="Calibri"/>
                <w:b/>
                <w:color w:val="auto"/>
                <w:szCs w:val="22"/>
                <w:highlight w:val="none"/>
              </w:rPr>
              <w:t>条款号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2.2.2</w:t>
            </w:r>
          </w:p>
        </w:tc>
        <w:tc>
          <w:tcPr>
            <w:tcW w:w="1524"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资格评审标准</w:t>
            </w: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资质条件</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lang w:eastAsia="zh-CN"/>
              </w:rPr>
              <w:t>独立法人资格</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78" w:afterLines="25"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□财务要求</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□业绩要求</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项目总负责人、勘察负责人及设计负责人的资格要求</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其他要求</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u w:val="singl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□联合体投标人</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p>
        </w:tc>
        <w:tc>
          <w:tcPr>
            <w:tcW w:w="15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default"/>
                <w:color w:val="auto"/>
                <w:highlight w:val="none"/>
              </w:rPr>
              <w:t>不存在禁止投标的情形</w:t>
            </w:r>
          </w:p>
        </w:tc>
        <w:tc>
          <w:tcPr>
            <w:tcW w:w="5078"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default" w:ascii="宋体" w:hAnsi="宋体" w:cs="宋体"/>
                <w:color w:val="auto"/>
                <w:kern w:val="0"/>
                <w:szCs w:val="22"/>
                <w:highlight w:val="none"/>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2.</w:t>
            </w:r>
            <w:r>
              <w:rPr>
                <w:rFonts w:hint="eastAsia" w:ascii="宋体" w:hAnsi="宋体"/>
                <w:color w:val="auto"/>
                <w:kern w:val="0"/>
                <w:highlight w:val="none"/>
              </w:rPr>
              <w:t>2</w:t>
            </w:r>
            <w:r>
              <w:rPr>
                <w:rFonts w:hint="default" w:ascii="宋体" w:hAnsi="宋体"/>
                <w:color w:val="auto"/>
                <w:kern w:val="0"/>
                <w:highlight w:val="none"/>
              </w:rPr>
              <w:t>.</w:t>
            </w:r>
            <w:r>
              <w:rPr>
                <w:rFonts w:hint="eastAsia" w:ascii="宋体" w:hAnsi="宋体"/>
                <w:color w:val="auto"/>
                <w:kern w:val="0"/>
                <w:highlight w:val="none"/>
              </w:rPr>
              <w:t>3</w:t>
            </w:r>
          </w:p>
        </w:tc>
        <w:tc>
          <w:tcPr>
            <w:tcW w:w="1524" w:type="dxa"/>
            <w:vMerge w:val="restart"/>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形式评审标准</w:t>
            </w: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投标人名称</w:t>
            </w:r>
          </w:p>
        </w:tc>
        <w:tc>
          <w:tcPr>
            <w:tcW w:w="5078" w:type="dxa"/>
            <w:tcBorders>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与营业执照、资质证书一致，依法变更名称的应提交相应证明材料。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投标文件格式</w:t>
            </w:r>
          </w:p>
        </w:tc>
        <w:tc>
          <w:tcPr>
            <w:tcW w:w="5078" w:type="dxa"/>
            <w:tcBorders>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380" w:firstLineChars="181"/>
              <w:rPr>
                <w:rFonts w:hint="default" w:ascii="宋体" w:hAnsi="宋体" w:cs="宋体"/>
                <w:color w:val="auto"/>
                <w:kern w:val="0"/>
                <w:highlight w:val="none"/>
              </w:rPr>
            </w:pPr>
            <w:r>
              <w:rPr>
                <w:rFonts w:hint="eastAsia" w:ascii="宋体" w:hAnsi="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□联合体投标人</w:t>
            </w:r>
          </w:p>
        </w:tc>
        <w:tc>
          <w:tcPr>
            <w:tcW w:w="5078" w:type="dxa"/>
            <w:tcBorders>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投标文件的签署</w:t>
            </w:r>
          </w:p>
        </w:tc>
        <w:tc>
          <w:tcPr>
            <w:tcW w:w="5078"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第六章 投标文件格式（不含投标函部分）要求法定代表人或其委托代理人签名（或盖章）的须齐全。要求签名的，签名采用手写签名</w:t>
            </w:r>
            <w:r>
              <w:rPr>
                <w:rFonts w:hint="eastAsia" w:ascii="宋体" w:hAnsi="宋体"/>
                <w:color w:val="auto"/>
                <w:szCs w:val="21"/>
                <w:highlight w:val="none"/>
              </w:rPr>
              <w:t>或签章</w:t>
            </w:r>
            <w:r>
              <w:rPr>
                <w:rFonts w:hint="eastAsia" w:ascii="宋体" w:hAnsi="宋体" w:cs="宋体"/>
                <w:color w:val="auto"/>
                <w:kern w:val="0"/>
                <w:highlight w:val="none"/>
              </w:rPr>
              <w:t>或加盖CA数字证书均可。</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snapToGrid w:val="0"/>
                <w:color w:val="auto"/>
                <w:kern w:val="0"/>
                <w:szCs w:val="21"/>
                <w:highlight w:val="none"/>
              </w:rPr>
              <w:t>若投标单位为联合体，则</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中各联合体成员单位签名（或盖章）须齐全，</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以外的</w:t>
            </w:r>
            <w:r>
              <w:rPr>
                <w:rFonts w:hint="eastAsia" w:ascii="宋体" w:hAnsi="宋体" w:cs="宋体"/>
                <w:color w:val="auto"/>
                <w:kern w:val="0"/>
                <w:highlight w:val="none"/>
              </w:rPr>
              <w:t>投标文件格式中，要求法定代表人或其委托代理人签名（或盖章）的均由</w:t>
            </w:r>
            <w:r>
              <w:rPr>
                <w:rFonts w:hint="eastAsia" w:ascii="宋体" w:hAnsi="宋体" w:cs="宋体"/>
                <w:snapToGrid w:val="0"/>
                <w:color w:val="auto"/>
                <w:kern w:val="0"/>
                <w:szCs w:val="21"/>
                <w:highlight w:val="none"/>
              </w:rPr>
              <w:t>联合体牵头人</w:t>
            </w:r>
            <w:r>
              <w:rPr>
                <w:rFonts w:hint="eastAsia" w:ascii="宋体" w:hAnsi="宋体" w:cs="宋体"/>
                <w:color w:val="auto"/>
                <w:kern w:val="0"/>
                <w:highlight w:val="none"/>
              </w:rPr>
              <w:t>法定代表人或其委托代理人签名（或盖章）。</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第六章 投标文件格式（不含投标函部分）要求加盖单位法人章的，应使用 CA 数字证书加盖投标人的单位电子印章。</w:t>
            </w:r>
          </w:p>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snapToGrid w:val="0"/>
                <w:color w:val="auto"/>
                <w:kern w:val="0"/>
                <w:szCs w:val="21"/>
                <w:highlight w:val="none"/>
              </w:rPr>
              <w:t>若投标单位为联合体，则</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中要求各联合体成员盖单位法人章的，各联合体成员盖章须齐全，</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委托代理人</w:t>
            </w:r>
          </w:p>
        </w:tc>
        <w:tc>
          <w:tcPr>
            <w:tcW w:w="5078"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default"/>
                <w:color w:val="auto"/>
                <w:highlight w:val="none"/>
              </w:rPr>
              <w:t>备选投标方案</w:t>
            </w:r>
          </w:p>
        </w:tc>
        <w:tc>
          <w:tcPr>
            <w:tcW w:w="5078"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default" w:ascii="宋体" w:hAnsi="宋体"/>
                <w:color w:val="auto"/>
                <w:kern w:val="0"/>
                <w:highlight w:val="none"/>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2.2.4</w:t>
            </w:r>
          </w:p>
        </w:tc>
        <w:tc>
          <w:tcPr>
            <w:tcW w:w="1524" w:type="dxa"/>
            <w:vMerge w:val="restart"/>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响应性评审标准</w:t>
            </w: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投标内容</w:t>
            </w:r>
          </w:p>
        </w:tc>
        <w:tc>
          <w:tcPr>
            <w:tcW w:w="5078" w:type="dxa"/>
            <w:tcBorders>
              <w:left w:val="single" w:color="auto" w:sz="4" w:space="0"/>
            </w:tcBorders>
            <w:vAlign w:val="center"/>
          </w:tcPr>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投标保证金</w:t>
            </w:r>
          </w:p>
        </w:tc>
        <w:tc>
          <w:tcPr>
            <w:tcW w:w="5078" w:type="dxa"/>
            <w:tcBorders>
              <w:left w:val="single" w:color="auto" w:sz="4" w:space="0"/>
            </w:tcBorders>
            <w:vAlign w:val="center"/>
          </w:tcPr>
          <w:p>
            <w:pPr>
              <w:keepNext w:val="0"/>
              <w:keepLines w:val="0"/>
              <w:suppressLineNumbers w:val="0"/>
              <w:tabs>
                <w:tab w:val="left" w:pos="611"/>
                <w:tab w:val="left" w:pos="669"/>
              </w:tabs>
              <w:snapToGrid w:val="0"/>
              <w:spacing w:before="0" w:beforeAutospacing="0" w:after="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符合第二章“投标人须知”第3.4</w:t>
            </w:r>
            <w:r>
              <w:rPr>
                <w:rFonts w:hint="default" w:ascii="宋体" w:hAnsi="宋体" w:cs="宋体"/>
                <w:color w:val="auto"/>
                <w:kern w:val="0"/>
                <w:highlight w:val="none"/>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权利义务</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default" w:ascii="宋体" w:hAnsi="宋体"/>
                <w:color w:val="auto"/>
                <w:kern w:val="0"/>
                <w:szCs w:val="21"/>
                <w:highlight w:val="none"/>
              </w:rPr>
              <w:t>符合第二章“投标人须知”第1.12.1项规定和第四章“合同条款及格式”中的实质性要求和条件，投标文件不应附有招标人不能接受的条件。</w:t>
            </w:r>
            <w:r>
              <w:rPr>
                <w:rFonts w:hint="eastAsia" w:ascii="宋体" w:hAnsi="宋体"/>
                <w:color w:val="auto"/>
                <w:kern w:val="0"/>
                <w:szCs w:val="21"/>
                <w:highlight w:val="none"/>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实质性要求</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color w:val="auto"/>
                <w:szCs w:val="22"/>
                <w:highlight w:val="none"/>
              </w:rPr>
            </w:pPr>
            <w:r>
              <w:rPr>
                <w:rFonts w:hint="eastAsia"/>
                <w:color w:val="auto"/>
                <w:szCs w:val="22"/>
                <w:highlight w:val="none"/>
              </w:rPr>
              <w:t>符合第五章“发包人要求”中的实质性要求和条件（由投标人承诺，承诺书格式详见第六章投标文件格式。）</w:t>
            </w:r>
          </w:p>
          <w:p>
            <w:pPr>
              <w:keepNext w:val="0"/>
              <w:keepLines w:val="0"/>
              <w:suppressLineNumbers w:val="0"/>
              <w:snapToGrid w:val="0"/>
              <w:spacing w:before="0" w:beforeAutospacing="0" w:after="31" w:afterLines="10" w:afterAutospacing="0" w:line="360" w:lineRule="auto"/>
              <w:ind w:left="0" w:right="0" w:firstLine="420" w:firstLineChars="200"/>
              <w:rPr>
                <w:rFonts w:hint="default"/>
                <w:color w:val="auto"/>
                <w:szCs w:val="22"/>
                <w:highlight w:val="none"/>
              </w:rPr>
            </w:pPr>
            <w:r>
              <w:rPr>
                <w:rFonts w:hint="eastAsia"/>
                <w:color w:val="auto"/>
                <w:szCs w:val="22"/>
                <w:highlight w:val="none"/>
              </w:rPr>
              <w:t>本次投标不得有串通投标、弄虚作假等其他违反招投标相关法律、法规行为。</w:t>
            </w:r>
          </w:p>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color w:val="auto"/>
                <w:szCs w:val="22"/>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2.2.5</w:t>
            </w:r>
          </w:p>
        </w:tc>
        <w:tc>
          <w:tcPr>
            <w:tcW w:w="1524" w:type="dxa"/>
            <w:vMerge w:val="restart"/>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投标</w:t>
            </w:r>
            <w:r>
              <w:rPr>
                <w:rFonts w:hint="default" w:ascii="宋体" w:hAnsi="宋体"/>
                <w:color w:val="auto"/>
                <w:kern w:val="0"/>
                <w:highlight w:val="none"/>
              </w:rPr>
              <w:t>函部分</w:t>
            </w:r>
            <w:r>
              <w:rPr>
                <w:rFonts w:hint="eastAsia" w:ascii="宋体" w:hAnsi="宋体"/>
                <w:color w:val="auto"/>
                <w:kern w:val="0"/>
                <w:highlight w:val="none"/>
              </w:rPr>
              <w:t>评审标准</w:t>
            </w: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投标函部分的签名盖章</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投标函部分的格式要求法定代表人或其委托代理人签名（或盖章）的须齐全。要求签名的，签名采用手写签名</w:t>
            </w:r>
            <w:r>
              <w:rPr>
                <w:rFonts w:hint="eastAsia" w:ascii="宋体" w:hAnsi="宋体"/>
                <w:color w:val="auto"/>
                <w:szCs w:val="21"/>
                <w:highlight w:val="none"/>
              </w:rPr>
              <w:t>或签章</w:t>
            </w:r>
            <w:r>
              <w:rPr>
                <w:rFonts w:hint="eastAsia" w:ascii="宋体" w:hAnsi="宋体" w:cs="宋体"/>
                <w:color w:val="auto"/>
                <w:kern w:val="0"/>
                <w:highlight w:val="none"/>
              </w:rPr>
              <w:t>或加盖CA数字证书均可。要求加盖单位法人章的，应使用 CA 数字证书加盖投标人的单位电子印章。</w:t>
            </w:r>
          </w:p>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联合体投标的，除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外，投标函部分的格式中要求投标人加盖单位法人章的，均由联合体牵头人使用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勘察设计服务期限</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质量标准</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投标有效期</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lang w:eastAsia="zh-CN"/>
              </w:rPr>
              <w:t>投标总报价</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color w:val="auto"/>
                <w:highlight w:val="none"/>
              </w:rPr>
            </w:pPr>
            <w:r>
              <w:rPr>
                <w:rFonts w:hint="eastAsia"/>
                <w:color w:val="auto"/>
                <w:highlight w:val="none"/>
              </w:rPr>
              <w:t>1</w:t>
            </w:r>
            <w:r>
              <w:rPr>
                <w:rFonts w:hint="default"/>
                <w:color w:val="auto"/>
                <w:highlight w:val="none"/>
              </w:rPr>
              <w:t>.</w:t>
            </w:r>
            <w:r>
              <w:rPr>
                <w:rFonts w:hint="eastAsia"/>
                <w:color w:val="auto"/>
                <w:highlight w:val="none"/>
              </w:rPr>
              <w:t>投标函中的投标报价</w:t>
            </w:r>
            <w:r>
              <w:rPr>
                <w:rFonts w:hint="default"/>
                <w:color w:val="auto"/>
                <w:highlight w:val="none"/>
              </w:rPr>
              <w:t>不得高于招标人公布的投标报价最高限价</w:t>
            </w:r>
            <w:r>
              <w:rPr>
                <w:rFonts w:hint="eastAsia"/>
                <w:color w:val="auto"/>
                <w:highlight w:val="none"/>
              </w:rPr>
              <w:t>。</w:t>
            </w:r>
          </w:p>
          <w:p>
            <w:pPr>
              <w:keepNext w:val="0"/>
              <w:keepLines w:val="0"/>
              <w:suppressLineNumbers w:val="0"/>
              <w:snapToGrid w:val="0"/>
              <w:spacing w:before="0" w:beforeAutospacing="0" w:after="31" w:afterLines="10" w:afterAutospacing="0" w:line="360" w:lineRule="auto"/>
              <w:ind w:left="0" w:right="0" w:firstLine="420" w:firstLineChars="200"/>
              <w:rPr>
                <w:rFonts w:hint="eastAsia" w:ascii="宋体" w:hAnsi="宋体" w:cs="宋体"/>
                <w:kern w:val="0"/>
              </w:rPr>
            </w:pPr>
            <w:r>
              <w:rPr>
                <w:rFonts w:hint="eastAsia"/>
                <w:color w:val="auto"/>
                <w:highlight w:val="none"/>
              </w:rPr>
              <w:t>2</w:t>
            </w:r>
            <w:r>
              <w:rPr>
                <w:rFonts w:hint="default"/>
                <w:color w:val="auto"/>
                <w:highlight w:val="none"/>
              </w:rPr>
              <w:t>.</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p>
            <w:pPr>
              <w:keepNext w:val="0"/>
              <w:keepLines w:val="0"/>
              <w:suppressLineNumbers w:val="0"/>
              <w:autoSpaceDE w:val="0"/>
              <w:autoSpaceDN w:val="0"/>
              <w:adjustRightInd w:val="0"/>
              <w:spacing w:before="0" w:beforeAutospacing="0" w:after="0" w:afterAutospacing="0" w:line="360" w:lineRule="auto"/>
              <w:ind w:left="0" w:right="0"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keepNext w:val="0"/>
              <w:keepLines w:val="0"/>
              <w:suppressLineNumbers w:val="0"/>
              <w:snapToGrid w:val="0"/>
              <w:spacing w:before="0" w:beforeAutospacing="0" w:after="31" w:afterLines="10" w:afterAutospacing="0" w:line="360" w:lineRule="auto"/>
              <w:ind w:left="0" w:right="0" w:firstLine="420" w:firstLineChars="200"/>
              <w:rPr>
                <w:rFonts w:hint="default"/>
                <w:color w:val="auto"/>
                <w:highlight w:val="none"/>
              </w:rPr>
            </w:pPr>
            <w:r>
              <w:rPr>
                <w:rFonts w:hint="eastAsia"/>
                <w:color w:val="auto"/>
                <w:highlight w:val="none"/>
                <w:lang w:val="en-US" w:eastAsia="zh-CN"/>
              </w:rPr>
              <w:t>4</w:t>
            </w:r>
            <w:r>
              <w:rPr>
                <w:rFonts w:hint="default"/>
                <w:color w:val="auto"/>
                <w:highlight w:val="none"/>
              </w:rPr>
              <w:t>.</w:t>
            </w:r>
            <w:r>
              <w:rPr>
                <w:rFonts w:hint="eastAsia"/>
                <w:color w:val="auto"/>
                <w:highlight w:val="none"/>
              </w:rPr>
              <w:t>投标函中的投标总报价</w:t>
            </w:r>
            <w:r>
              <w:rPr>
                <w:rFonts w:hint="default"/>
                <w:color w:val="auto"/>
                <w:highlight w:val="none"/>
                <w:lang w:val="en-US"/>
              </w:rPr>
              <w:t>必须</w:t>
            </w:r>
            <w:r>
              <w:rPr>
                <w:rFonts w:hint="eastAsia"/>
                <w:color w:val="auto"/>
                <w:highlight w:val="none"/>
              </w:rPr>
              <w:t>与依据固定费率（或固定单价）计算出的结果一致。</w:t>
            </w:r>
          </w:p>
          <w:p>
            <w:pPr>
              <w:keepNext w:val="0"/>
              <w:keepLines w:val="0"/>
              <w:suppressLineNumbers w:val="0"/>
              <w:snapToGrid w:val="0"/>
              <w:spacing w:before="0" w:beforeAutospacing="0" w:after="31" w:afterLines="10" w:afterAutospacing="0" w:line="360" w:lineRule="auto"/>
              <w:ind w:left="0" w:right="0" w:firstLine="420" w:firstLineChars="200"/>
              <w:rPr>
                <w:rFonts w:hint="default"/>
                <w:color w:val="auto"/>
                <w:highlight w:val="none"/>
              </w:rPr>
            </w:pPr>
            <w:r>
              <w:rPr>
                <w:rFonts w:hint="eastAsia"/>
                <w:color w:val="auto"/>
                <w:highlight w:val="none"/>
                <w:lang w:val="en-US" w:eastAsia="zh-CN"/>
              </w:rPr>
              <w:t>5</w:t>
            </w:r>
            <w:r>
              <w:rPr>
                <w:rFonts w:hint="eastAsia"/>
                <w:color w:val="auto"/>
                <w:highlight w:val="none"/>
              </w:rPr>
              <w:t>.采用勘察费用清单、设计费用清单报价的，投标函中的投标总报价必须与勘察费用清单、设计费用清单合计报价一致。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报价唯一</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eastAsia="宋体" w:cs="宋体"/>
                <w:color w:val="auto"/>
                <w:kern w:val="0"/>
                <w:szCs w:val="21"/>
                <w:highlight w:val="none"/>
              </w:rPr>
              <w:t>计费基数（或暂定工程量）</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eastAsia" w:ascii="宋体" w:hAnsi="宋体" w:eastAsia="宋体" w:cs="宋体"/>
                <w:color w:val="auto"/>
                <w:kern w:val="0"/>
                <w:szCs w:val="21"/>
                <w:highlight w:val="none"/>
              </w:rPr>
              <w:t>计费基数（或暂定工程量）</w:t>
            </w:r>
            <w:r>
              <w:rPr>
                <w:rFonts w:hint="eastAsia" w:ascii="宋体" w:hAnsi="宋体" w:eastAsia="宋体" w:cs="宋体"/>
                <w:color w:val="auto"/>
                <w:highlight w:val="none"/>
              </w:rPr>
              <w:t>必须按照招标文件给定的数值填报。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olor w:val="auto"/>
                <w:kern w:val="0"/>
                <w:highlight w:val="none"/>
              </w:rPr>
              <w:t>暂定金额</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kern w:val="0"/>
                <w:highlight w:val="none"/>
              </w:rPr>
              <w:t>暂列金额必须按照招标文件给定的金额填报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1524"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81"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投标报价算术错误修正</w:t>
            </w:r>
          </w:p>
        </w:tc>
        <w:tc>
          <w:tcPr>
            <w:tcW w:w="5078" w:type="dxa"/>
            <w:tcBorders>
              <w:left w:val="single" w:color="auto" w:sz="4" w:space="0"/>
            </w:tcBorders>
            <w:vAlign w:val="center"/>
          </w:tcPr>
          <w:p>
            <w:pPr>
              <w:keepNext w:val="0"/>
              <w:keepLines w:val="0"/>
              <w:suppressLineNumbers w:val="0"/>
              <w:snapToGrid w:val="0"/>
              <w:spacing w:before="0" w:beforeAutospacing="0" w:after="31" w:afterLines="10" w:afterAutospacing="0" w:line="360" w:lineRule="auto"/>
              <w:ind w:left="0" w:right="0" w:firstLine="420" w:firstLineChars="200"/>
              <w:rPr>
                <w:rFonts w:hint="default" w:ascii="宋体" w:hAnsi="宋体" w:cs="宋体"/>
                <w:color w:val="auto"/>
                <w:kern w:val="0"/>
                <w:highlight w:val="none"/>
              </w:rPr>
            </w:pPr>
            <w:r>
              <w:rPr>
                <w:rFonts w:hint="default" w:ascii="宋体" w:hAnsi="宋体"/>
                <w:color w:val="auto"/>
                <w:kern w:val="0"/>
                <w:highlight w:val="none"/>
              </w:rPr>
              <w:t>符合第三章评标程序第3.</w:t>
            </w:r>
            <w:r>
              <w:rPr>
                <w:rFonts w:hint="eastAsia" w:ascii="宋体" w:hAnsi="宋体"/>
                <w:color w:val="auto"/>
                <w:kern w:val="0"/>
                <w:highlight w:val="none"/>
              </w:rPr>
              <w:t>2</w:t>
            </w:r>
            <w:r>
              <w:rPr>
                <w:rFonts w:hint="default" w:ascii="宋体" w:hAnsi="宋体"/>
                <w:color w:val="auto"/>
                <w:kern w:val="0"/>
                <w:highlight w:val="none"/>
              </w:rPr>
              <w:t>.3项规定。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3</w:t>
            </w:r>
          </w:p>
        </w:tc>
        <w:tc>
          <w:tcPr>
            <w:tcW w:w="1524"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eastAsia" w:ascii="宋体" w:hAnsi="宋体"/>
                <w:color w:val="auto"/>
                <w:highlight w:val="none"/>
              </w:rPr>
              <w:t>评标程序</w:t>
            </w:r>
          </w:p>
        </w:tc>
        <w:tc>
          <w:tcPr>
            <w:tcW w:w="7359" w:type="dxa"/>
            <w:gridSpan w:val="2"/>
            <w:tcBorders>
              <w:left w:val="single" w:color="auto" w:sz="4" w:space="0"/>
            </w:tcBorders>
            <w:vAlign w:val="center"/>
          </w:tcPr>
          <w:p>
            <w:pPr>
              <w:keepNext w:val="0"/>
              <w:keepLines w:val="0"/>
              <w:suppressLineNumbers w:val="0"/>
              <w:spacing w:before="0" w:beforeAutospacing="0" w:after="31" w:afterLines="10" w:afterAutospacing="0" w:line="360" w:lineRule="auto"/>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val="0"/>
              <w:keepLines w:val="0"/>
              <w:suppressLineNumbers w:val="0"/>
              <w:spacing w:before="0" w:beforeAutospacing="0" w:after="31" w:afterLines="10" w:afterAutospacing="0" w:line="360" w:lineRule="auto"/>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keepNext w:val="0"/>
              <w:keepLines w:val="0"/>
              <w:suppressLineNumbers w:val="0"/>
              <w:spacing w:before="0" w:beforeAutospacing="0" w:after="31" w:afterLines="10" w:afterAutospacing="0" w:line="360" w:lineRule="auto"/>
              <w:ind w:left="0" w:right="0" w:firstLine="420" w:firstLineChars="200"/>
              <w:jc w:val="left"/>
              <w:rPr>
                <w:rFonts w:hint="default" w:ascii="宋体" w:hAnsi="宋体"/>
                <w:i/>
                <w:color w:val="auto"/>
                <w:kern w:val="0"/>
                <w:szCs w:val="21"/>
                <w:highlight w:val="none"/>
              </w:rPr>
            </w:pPr>
            <w:r>
              <w:rPr>
                <w:rFonts w:hint="eastAsia" w:ascii="宋体" w:hAnsi="宋体"/>
                <w:i/>
                <w:color w:val="auto"/>
                <w:kern w:val="0"/>
                <w:szCs w:val="21"/>
                <w:highlight w:val="none"/>
              </w:rPr>
              <w:t>[提示：勾选技术部分评审的，符合性审查应首先进行技术部分评审，再按照资格、形式、响应性、投标函部分的顺序进行评审。]</w:t>
            </w:r>
          </w:p>
          <w:p>
            <w:pPr>
              <w:keepNext w:val="0"/>
              <w:keepLines w:val="0"/>
              <w:suppressLineNumbers w:val="0"/>
              <w:spacing w:before="0" w:beforeAutospacing="0" w:after="31" w:afterLines="10" w:afterAutospacing="0" w:line="360" w:lineRule="auto"/>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keepNext w:val="0"/>
              <w:keepLines w:val="0"/>
              <w:suppressLineNumbers w:val="0"/>
              <w:spacing w:before="0" w:beforeAutospacing="0" w:after="31" w:afterLines="10" w:afterAutospacing="0" w:line="360" w:lineRule="auto"/>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经济、技术等指标仍然具有市场竞争力，并满足招标文件要求的，评标委员会可以继续评标并确定中标候选人。</w:t>
            </w:r>
          </w:p>
          <w:p>
            <w:pPr>
              <w:keepNext w:val="0"/>
              <w:keepLines w:val="0"/>
              <w:suppressLineNumbers w:val="0"/>
              <w:spacing w:before="0" w:beforeAutospacing="0" w:after="31" w:afterLines="10" w:afterAutospacing="0" w:line="360" w:lineRule="auto"/>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注：若出现投标人</w:t>
            </w:r>
            <w:r>
              <w:rPr>
                <w:rFonts w:hint="eastAsia" w:ascii="宋体" w:hAnsi="宋体"/>
                <w:color w:val="auto"/>
                <w:kern w:val="0"/>
                <w:szCs w:val="21"/>
                <w:highlight w:val="none"/>
                <w:lang w:eastAsia="zh-CN"/>
              </w:rPr>
              <w:t>投标总报价</w:t>
            </w:r>
            <w:r>
              <w:rPr>
                <w:rFonts w:hint="eastAsia" w:ascii="宋体" w:hAnsi="宋体"/>
                <w:color w:val="auto"/>
                <w:kern w:val="0"/>
                <w:szCs w:val="21"/>
                <w:highlight w:val="none"/>
              </w:rPr>
              <w:t>相同的，以“投标人在红名单中优先”的原则排序</w:t>
            </w:r>
            <w:r>
              <w:rPr>
                <w:rFonts w:hint="eastAsia" w:ascii="宋体" w:hAnsi="宋体"/>
                <w:iCs/>
                <w:color w:val="auto"/>
                <w:kern w:val="0"/>
                <w:szCs w:val="21"/>
                <w:highlight w:val="none"/>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联合体投标的，须联合体牵头人在红名单中，并且按照</w:t>
            </w:r>
            <w:r>
              <w:rPr>
                <w:rFonts w:hint="eastAsia" w:ascii="宋体" w:hAnsi="宋体"/>
                <w:color w:val="auto"/>
                <w:spacing w:val="4"/>
                <w:kern w:val="0"/>
                <w:szCs w:val="21"/>
                <w:highlight w:val="none"/>
                <w:lang w:eastAsia="zh-CN"/>
              </w:rPr>
              <w:t>共同投标协议</w:t>
            </w:r>
            <w:r>
              <w:rPr>
                <w:rFonts w:hint="eastAsia" w:ascii="宋体" w:hAnsi="宋体"/>
                <w:color w:val="auto"/>
                <w:spacing w:val="4"/>
                <w:kern w:val="0"/>
                <w:szCs w:val="21"/>
                <w:highlight w:val="none"/>
              </w:rPr>
              <w:t>牵头人所属红名单类别包含在其工作范围内），投标人是否属于红名单，以开标环节信用状况查询结果为准</w:t>
            </w:r>
            <w:r>
              <w:rPr>
                <w:rFonts w:hint="eastAsia" w:ascii="宋体" w:hAnsi="宋体"/>
                <w:color w:val="auto"/>
                <w:kern w:val="0"/>
                <w:szCs w:val="21"/>
                <w:highlight w:val="none"/>
              </w:rPr>
              <w:t>；</w:t>
            </w:r>
            <w:r>
              <w:rPr>
                <w:rFonts w:hint="eastAsia" w:ascii="宋体" w:hAnsi="宋体"/>
                <w:color w:val="auto"/>
                <w:spacing w:val="4"/>
                <w:kern w:val="0"/>
                <w:szCs w:val="21"/>
                <w:highlight w:val="none"/>
              </w:rPr>
              <w:t>投标人均不在红名单中的，</w:t>
            </w:r>
            <w:r>
              <w:rPr>
                <w:rFonts w:hint="eastAsia" w:ascii="宋体" w:hAnsi="宋体"/>
                <w:color w:val="auto"/>
                <w:kern w:val="0"/>
                <w:highlight w:val="none"/>
              </w:rPr>
              <w:t>以“投标人不良行为信息量化记分”低的优先；“投标人不良行为信息量化记分”相等的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trPr>
        <w:tc>
          <w:tcPr>
            <w:tcW w:w="100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eastAsia" w:ascii="宋体" w:hAnsi="宋体"/>
                <w:color w:val="auto"/>
                <w:highlight w:val="none"/>
              </w:rPr>
              <w:t>3.4</w:t>
            </w:r>
          </w:p>
        </w:tc>
        <w:tc>
          <w:tcPr>
            <w:tcW w:w="1524"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评标结果</w:t>
            </w:r>
          </w:p>
        </w:tc>
        <w:tc>
          <w:tcPr>
            <w:tcW w:w="7359" w:type="dxa"/>
            <w:gridSpan w:val="2"/>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firstLine="420"/>
              <w:jc w:val="left"/>
              <w:rPr>
                <w:rFonts w:hint="default" w:ascii="宋体" w:hAnsi="宋体"/>
                <w:color w:val="auto"/>
                <w:kern w:val="0"/>
                <w:szCs w:val="21"/>
                <w:highlight w:val="none"/>
              </w:rPr>
            </w:pPr>
            <w:r>
              <w:rPr>
                <w:rFonts w:hint="default" w:ascii="宋体" w:hAnsi="宋体"/>
                <w:color w:val="auto"/>
                <w:kern w:val="0"/>
                <w:szCs w:val="21"/>
                <w:highlight w:val="none"/>
              </w:rPr>
              <w:t>3.</w:t>
            </w:r>
            <w:r>
              <w:rPr>
                <w:rFonts w:hint="default" w:ascii="宋体" w:hAnsi="宋体"/>
                <w:color w:val="auto"/>
                <w:spacing w:val="-1"/>
                <w:kern w:val="0"/>
                <w:szCs w:val="21"/>
                <w:highlight w:val="none"/>
              </w:rPr>
              <w:t>4</w:t>
            </w:r>
            <w:r>
              <w:rPr>
                <w:rFonts w:hint="default" w:ascii="宋体" w:hAnsi="宋体"/>
                <w:color w:val="auto"/>
                <w:kern w:val="0"/>
                <w:szCs w:val="21"/>
                <w:highlight w:val="none"/>
              </w:rPr>
              <w:t>.1</w:t>
            </w:r>
            <w:r>
              <w:rPr>
                <w:rFonts w:hint="eastAsia" w:ascii="宋体" w:hAnsi="宋体"/>
                <w:color w:val="auto"/>
                <w:kern w:val="0"/>
                <w:szCs w:val="21"/>
                <w:highlight w:val="none"/>
              </w:rPr>
              <w:t xml:space="preserve"> </w:t>
            </w:r>
            <w:r>
              <w:rPr>
                <w:rFonts w:hint="default" w:ascii="宋体" w:hAnsi="宋体"/>
                <w:color w:val="auto"/>
                <w:kern w:val="0"/>
                <w:szCs w:val="21"/>
                <w:highlight w:val="none"/>
              </w:rPr>
              <w:t>除第二章“投标</w:t>
            </w:r>
            <w:r>
              <w:rPr>
                <w:rFonts w:hint="default" w:ascii="宋体" w:hAnsi="宋体"/>
                <w:color w:val="auto"/>
                <w:spacing w:val="1"/>
                <w:kern w:val="0"/>
                <w:szCs w:val="21"/>
                <w:highlight w:val="none"/>
              </w:rPr>
              <w:t>人</w:t>
            </w:r>
            <w:r>
              <w:rPr>
                <w:rFonts w:hint="default" w:ascii="宋体" w:hAnsi="宋体"/>
                <w:color w:val="auto"/>
                <w:kern w:val="0"/>
                <w:szCs w:val="21"/>
                <w:highlight w:val="none"/>
              </w:rPr>
              <w:t>须知”前</w:t>
            </w:r>
            <w:r>
              <w:rPr>
                <w:rFonts w:hint="default" w:ascii="宋体" w:hAnsi="宋体"/>
                <w:color w:val="auto"/>
                <w:spacing w:val="1"/>
                <w:kern w:val="0"/>
                <w:szCs w:val="21"/>
                <w:highlight w:val="none"/>
              </w:rPr>
              <w:t>附</w:t>
            </w:r>
            <w:r>
              <w:rPr>
                <w:rFonts w:hint="default" w:ascii="宋体" w:hAnsi="宋体"/>
                <w:color w:val="auto"/>
                <w:kern w:val="0"/>
                <w:szCs w:val="21"/>
                <w:highlight w:val="none"/>
              </w:rPr>
              <w:t>表授权直</w:t>
            </w:r>
            <w:r>
              <w:rPr>
                <w:rFonts w:hint="default" w:ascii="宋体" w:hAnsi="宋体"/>
                <w:color w:val="auto"/>
                <w:spacing w:val="1"/>
                <w:kern w:val="0"/>
                <w:szCs w:val="21"/>
                <w:highlight w:val="none"/>
              </w:rPr>
              <w:t>接</w:t>
            </w:r>
            <w:r>
              <w:rPr>
                <w:rFonts w:hint="default" w:ascii="宋体" w:hAnsi="宋体"/>
                <w:color w:val="auto"/>
                <w:kern w:val="0"/>
                <w:szCs w:val="21"/>
                <w:highlight w:val="none"/>
              </w:rPr>
              <w:t>确定中标</w:t>
            </w:r>
            <w:r>
              <w:rPr>
                <w:rFonts w:hint="default" w:ascii="宋体" w:hAnsi="宋体"/>
                <w:color w:val="auto"/>
                <w:spacing w:val="1"/>
                <w:kern w:val="0"/>
                <w:szCs w:val="21"/>
                <w:highlight w:val="none"/>
              </w:rPr>
              <w:t>人</w:t>
            </w:r>
            <w:r>
              <w:rPr>
                <w:rFonts w:hint="default" w:ascii="宋体" w:hAnsi="宋体"/>
                <w:color w:val="auto"/>
                <w:kern w:val="0"/>
                <w:szCs w:val="21"/>
                <w:highlight w:val="none"/>
              </w:rPr>
              <w:t>外，评标</w:t>
            </w:r>
            <w:r>
              <w:rPr>
                <w:rFonts w:hint="default" w:ascii="宋体" w:hAnsi="宋体"/>
                <w:color w:val="auto"/>
                <w:spacing w:val="1"/>
                <w:kern w:val="0"/>
                <w:szCs w:val="21"/>
                <w:highlight w:val="none"/>
              </w:rPr>
              <w:t>委</w:t>
            </w:r>
            <w:r>
              <w:rPr>
                <w:rFonts w:hint="default"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hint="default" w:ascii="宋体" w:hAnsi="宋体"/>
                <w:color w:val="auto"/>
                <w:kern w:val="0"/>
                <w:szCs w:val="21"/>
                <w:highlight w:val="none"/>
              </w:rPr>
              <w:t>推荐中标候选人。</w:t>
            </w:r>
          </w:p>
          <w:p>
            <w:pPr>
              <w:keepNext w:val="0"/>
              <w:keepLines w:val="0"/>
              <w:suppressLineNumbers w:val="0"/>
              <w:spacing w:before="0" w:beforeAutospacing="0" w:after="0" w:afterAutospacing="0" w:line="360" w:lineRule="auto"/>
              <w:ind w:left="0" w:right="0" w:firstLine="424" w:firstLineChars="200"/>
              <w:rPr>
                <w:rFonts w:hint="default" w:ascii="宋体" w:hAnsi="宋体"/>
                <w:color w:val="auto"/>
                <w:highlight w:val="none"/>
              </w:rPr>
            </w:pPr>
            <w:r>
              <w:rPr>
                <w:rFonts w:hint="default" w:ascii="宋体" w:hAnsi="宋体"/>
                <w:color w:val="auto"/>
                <w:spacing w:val="1"/>
                <w:kern w:val="0"/>
                <w:szCs w:val="21"/>
                <w:highlight w:val="none"/>
              </w:rPr>
              <w:t>3</w:t>
            </w:r>
            <w:r>
              <w:rPr>
                <w:rFonts w:hint="default" w:ascii="宋体" w:hAnsi="宋体"/>
                <w:color w:val="auto"/>
                <w:kern w:val="0"/>
                <w:szCs w:val="21"/>
                <w:highlight w:val="none"/>
              </w:rPr>
              <w:t>.4.2</w:t>
            </w:r>
            <w:r>
              <w:rPr>
                <w:rFonts w:hint="eastAsia" w:ascii="宋体" w:hAnsi="宋体"/>
                <w:color w:val="auto"/>
                <w:kern w:val="0"/>
                <w:szCs w:val="21"/>
                <w:highlight w:val="none"/>
              </w:rPr>
              <w:t xml:space="preserve"> </w:t>
            </w:r>
            <w:r>
              <w:rPr>
                <w:rFonts w:hint="default" w:ascii="宋体" w:hAnsi="宋体"/>
                <w:color w:val="auto"/>
                <w:kern w:val="0"/>
                <w:szCs w:val="21"/>
                <w:highlight w:val="none"/>
              </w:rPr>
              <w:t>评标</w:t>
            </w:r>
            <w:r>
              <w:rPr>
                <w:rFonts w:hint="default" w:ascii="宋体" w:hAnsi="宋体"/>
                <w:color w:val="auto"/>
                <w:spacing w:val="-1"/>
                <w:kern w:val="0"/>
                <w:szCs w:val="21"/>
                <w:highlight w:val="none"/>
              </w:rPr>
              <w:t>委</w:t>
            </w:r>
            <w:r>
              <w:rPr>
                <w:rFonts w:hint="default" w:ascii="宋体" w:hAnsi="宋体"/>
                <w:color w:val="auto"/>
                <w:kern w:val="0"/>
                <w:szCs w:val="21"/>
                <w:highlight w:val="none"/>
              </w:rPr>
              <w:t>员会完成评标后，应当向招标人提交书面评标报告</w:t>
            </w:r>
            <w:r>
              <w:rPr>
                <w:rFonts w:hint="eastAsia" w:ascii="宋体" w:hAnsi="宋体" w:cs="宋体"/>
                <w:color w:val="auto"/>
                <w:szCs w:val="21"/>
                <w:highlight w:val="none"/>
              </w:rPr>
              <w:t>和中标候选人名单</w:t>
            </w:r>
            <w:r>
              <w:rPr>
                <w:rFonts w:hint="default" w:ascii="宋体" w:hAnsi="宋体"/>
                <w:color w:val="auto"/>
                <w:kern w:val="0"/>
                <w:szCs w:val="21"/>
                <w:highlight w:val="none"/>
              </w:rPr>
              <w:t>。</w:t>
            </w:r>
          </w:p>
        </w:tc>
      </w:tr>
    </w:tbl>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p>
    <w:p>
      <w:pPr>
        <w:keepNext w:val="0"/>
        <w:keepLines w:val="0"/>
        <w:spacing w:line="240" w:lineRule="auto"/>
        <w:outlineLvl w:val="9"/>
        <w:rPr>
          <w:rFonts w:hint="eastAsia" w:ascii="宋体" w:hAnsi="宋体" w:eastAsia="宋体" w:cs="宋体"/>
          <w:bCs/>
          <w:snapToGrid w:val="0"/>
          <w:color w:val="auto"/>
          <w:sz w:val="32"/>
          <w:szCs w:val="32"/>
          <w:highlight w:val="none"/>
        </w:rPr>
      </w:pPr>
      <w:bookmarkStart w:id="1589" w:name="_Toc10964"/>
      <w:bookmarkStart w:id="1590" w:name="_Toc28387"/>
      <w:bookmarkStart w:id="1591" w:name="_Toc6332"/>
      <w:bookmarkStart w:id="1592" w:name="_Toc75856885"/>
      <w:bookmarkStart w:id="1593" w:name="_Toc71624434"/>
      <w:bookmarkStart w:id="1594" w:name="_Toc6303"/>
      <w:bookmarkStart w:id="1595" w:name="_Toc19397"/>
      <w:bookmarkStart w:id="1596" w:name="_Toc58860123"/>
      <w:r>
        <w:rPr>
          <w:rFonts w:hint="eastAsia" w:ascii="宋体" w:hAnsi="宋体" w:eastAsia="宋体" w:cs="宋体"/>
          <w:bCs/>
          <w:snapToGrid w:val="0"/>
          <w:color w:val="auto"/>
          <w:sz w:val="32"/>
          <w:szCs w:val="32"/>
          <w:highlight w:val="none"/>
        </w:rPr>
        <w:br w:type="page"/>
      </w:r>
    </w:p>
    <w:p>
      <w:pPr>
        <w:keepNext/>
        <w:keepLines/>
        <w:spacing w:line="360" w:lineRule="auto"/>
        <w:outlineLvl w:val="1"/>
        <w:rPr>
          <w:rFonts w:hint="eastAsia" w:ascii="宋体" w:hAnsi="宋体" w:eastAsia="宋体" w:cs="宋体"/>
          <w:b/>
          <w:snapToGrid w:val="0"/>
          <w:color w:val="auto"/>
          <w:sz w:val="32"/>
          <w:szCs w:val="32"/>
          <w:highlight w:val="none"/>
        </w:rPr>
      </w:pPr>
      <w:bookmarkStart w:id="1597" w:name="_Toc13417"/>
      <w:bookmarkStart w:id="1598" w:name="_Toc29751"/>
      <w:bookmarkStart w:id="1599" w:name="_Toc5082"/>
      <w:bookmarkStart w:id="1600" w:name="_Toc29205"/>
      <w:r>
        <w:rPr>
          <w:rFonts w:hint="eastAsia" w:ascii="宋体" w:hAnsi="宋体" w:eastAsia="宋体" w:cs="宋体"/>
          <w:bCs/>
          <w:snapToGrid w:val="0"/>
          <w:color w:val="auto"/>
          <w:sz w:val="32"/>
          <w:szCs w:val="32"/>
          <w:highlight w:val="none"/>
        </w:rPr>
        <w:t>1.  评标方法</w:t>
      </w:r>
      <w:bookmarkEnd w:id="1589"/>
      <w:bookmarkEnd w:id="1590"/>
      <w:bookmarkEnd w:id="1591"/>
      <w:bookmarkEnd w:id="1592"/>
      <w:bookmarkEnd w:id="1593"/>
      <w:bookmarkEnd w:id="1594"/>
      <w:bookmarkEnd w:id="1595"/>
      <w:bookmarkEnd w:id="1596"/>
      <w:bookmarkEnd w:id="1597"/>
      <w:bookmarkEnd w:id="1598"/>
      <w:bookmarkEnd w:id="1599"/>
      <w:bookmarkEnd w:id="1600"/>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keepNext/>
        <w:keepLines/>
        <w:spacing w:line="360" w:lineRule="auto"/>
        <w:outlineLvl w:val="1"/>
        <w:rPr>
          <w:rFonts w:hint="eastAsia" w:ascii="宋体" w:hAnsi="宋体" w:eastAsia="宋体" w:cs="宋体"/>
          <w:bCs/>
          <w:snapToGrid w:val="0"/>
          <w:color w:val="auto"/>
          <w:sz w:val="32"/>
          <w:szCs w:val="32"/>
          <w:highlight w:val="none"/>
        </w:rPr>
      </w:pPr>
      <w:bookmarkStart w:id="1601" w:name="_Toc21214"/>
      <w:bookmarkStart w:id="1602" w:name="_Toc8774"/>
      <w:bookmarkStart w:id="1603" w:name="_Toc24352"/>
      <w:bookmarkStart w:id="1604" w:name="_Toc10950"/>
      <w:bookmarkStart w:id="1605" w:name="_Toc28300"/>
      <w:bookmarkStart w:id="1606" w:name="_Toc71624435"/>
      <w:bookmarkStart w:id="1607" w:name="_Toc12741"/>
      <w:bookmarkStart w:id="1608" w:name="_Toc16904"/>
      <w:bookmarkStart w:id="1609" w:name="_Toc18475"/>
      <w:bookmarkStart w:id="1610" w:name="_Toc613"/>
      <w:bookmarkStart w:id="1611" w:name="_Toc58860124"/>
      <w:bookmarkStart w:id="1612" w:name="_Toc75856886"/>
      <w:r>
        <w:rPr>
          <w:rFonts w:hint="eastAsia" w:ascii="宋体" w:hAnsi="宋体" w:eastAsia="宋体" w:cs="宋体"/>
          <w:bCs/>
          <w:snapToGrid w:val="0"/>
          <w:color w:val="auto"/>
          <w:sz w:val="32"/>
          <w:szCs w:val="32"/>
          <w:highlight w:val="none"/>
        </w:rPr>
        <w:t>2.  评审标准</w:t>
      </w:r>
      <w:bookmarkEnd w:id="1601"/>
      <w:bookmarkEnd w:id="1602"/>
      <w:bookmarkEnd w:id="1603"/>
      <w:bookmarkEnd w:id="1604"/>
      <w:bookmarkEnd w:id="1605"/>
      <w:bookmarkEnd w:id="1606"/>
      <w:bookmarkEnd w:id="1607"/>
      <w:bookmarkEnd w:id="1608"/>
      <w:bookmarkEnd w:id="1609"/>
      <w:bookmarkEnd w:id="1610"/>
      <w:bookmarkEnd w:id="1611"/>
      <w:bookmarkEnd w:id="1612"/>
    </w:p>
    <w:p>
      <w:pPr>
        <w:keepNext/>
        <w:keepLines/>
        <w:spacing w:line="360" w:lineRule="auto"/>
        <w:ind w:firstLine="420" w:firstLineChars="200"/>
        <w:outlineLvl w:val="2"/>
        <w:rPr>
          <w:rFonts w:hint="eastAsia" w:ascii="宋体" w:hAnsi="宋体" w:eastAsia="宋体" w:cs="宋体"/>
          <w:b w:val="0"/>
          <w:bCs w:val="0"/>
          <w:color w:val="auto"/>
          <w:szCs w:val="21"/>
          <w:highlight w:val="none"/>
        </w:rPr>
      </w:pPr>
      <w:bookmarkStart w:id="1613" w:name="_Toc31776"/>
      <w:bookmarkStart w:id="1614" w:name="_Toc3636"/>
      <w:bookmarkStart w:id="1615" w:name="_Toc17885"/>
      <w:bookmarkStart w:id="1616" w:name="_Toc58860125"/>
      <w:bookmarkStart w:id="1617" w:name="_Toc29143"/>
      <w:bookmarkStart w:id="1618" w:name="_Toc28441"/>
      <w:bookmarkStart w:id="1619" w:name="_Toc29963"/>
      <w:bookmarkStart w:id="1620" w:name="_Toc25192"/>
      <w:bookmarkStart w:id="1621" w:name="_Toc15627"/>
      <w:bookmarkStart w:id="1622" w:name="_Toc71624436"/>
      <w:bookmarkStart w:id="1623" w:name="_Toc75856887"/>
      <w:bookmarkStart w:id="1624" w:name="_Toc1359"/>
      <w:r>
        <w:rPr>
          <w:rFonts w:hint="eastAsia" w:ascii="宋体" w:hAnsi="宋体" w:eastAsia="宋体" w:cs="宋体"/>
          <w:b w:val="0"/>
          <w:bCs w:val="0"/>
          <w:color w:val="auto"/>
          <w:szCs w:val="21"/>
          <w:highlight w:val="none"/>
        </w:rPr>
        <w:t>2.1报价排序标准</w:t>
      </w:r>
      <w:bookmarkEnd w:id="1613"/>
      <w:bookmarkEnd w:id="1614"/>
      <w:bookmarkEnd w:id="1615"/>
      <w:bookmarkEnd w:id="1616"/>
      <w:bookmarkEnd w:id="1617"/>
      <w:bookmarkEnd w:id="1618"/>
      <w:bookmarkEnd w:id="1619"/>
      <w:bookmarkEnd w:id="1620"/>
      <w:bookmarkEnd w:id="1621"/>
      <w:bookmarkEnd w:id="1622"/>
      <w:bookmarkEnd w:id="1623"/>
      <w:bookmarkEnd w:id="1624"/>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keepNext/>
        <w:keepLines/>
        <w:spacing w:line="360" w:lineRule="auto"/>
        <w:ind w:firstLine="420" w:firstLineChars="200"/>
        <w:outlineLvl w:val="2"/>
        <w:rPr>
          <w:rFonts w:hint="eastAsia" w:ascii="宋体" w:hAnsi="宋体" w:eastAsia="宋体" w:cs="宋体"/>
          <w:b w:val="0"/>
          <w:bCs w:val="0"/>
          <w:color w:val="auto"/>
          <w:szCs w:val="21"/>
          <w:highlight w:val="none"/>
        </w:rPr>
      </w:pPr>
      <w:bookmarkStart w:id="1625" w:name="_Toc24916"/>
      <w:bookmarkStart w:id="1626" w:name="_Toc30311"/>
      <w:bookmarkStart w:id="1627" w:name="_Toc10098"/>
      <w:bookmarkStart w:id="1628" w:name="_Toc19395"/>
      <w:bookmarkStart w:id="1629" w:name="_Toc19557"/>
      <w:bookmarkStart w:id="1630" w:name="_Toc19060"/>
      <w:bookmarkStart w:id="1631" w:name="_Toc10778"/>
      <w:bookmarkStart w:id="1632" w:name="_Toc71624437"/>
      <w:bookmarkStart w:id="1633" w:name="_Toc75856888"/>
      <w:bookmarkStart w:id="1634" w:name="_Toc32251"/>
      <w:bookmarkStart w:id="1635" w:name="_Toc58860126"/>
      <w:bookmarkStart w:id="1636" w:name="_Toc5601"/>
      <w:r>
        <w:rPr>
          <w:rFonts w:hint="eastAsia" w:ascii="宋体" w:hAnsi="宋体" w:eastAsia="宋体" w:cs="宋体"/>
          <w:b w:val="0"/>
          <w:bCs w:val="0"/>
          <w:color w:val="auto"/>
          <w:szCs w:val="21"/>
          <w:highlight w:val="none"/>
        </w:rPr>
        <w:t>2.2符合性审查标准</w:t>
      </w:r>
      <w:bookmarkEnd w:id="1625"/>
      <w:bookmarkEnd w:id="1626"/>
      <w:bookmarkEnd w:id="1627"/>
      <w:bookmarkEnd w:id="1628"/>
      <w:bookmarkEnd w:id="1629"/>
      <w:bookmarkEnd w:id="1630"/>
      <w:bookmarkEnd w:id="1631"/>
      <w:bookmarkEnd w:id="1632"/>
      <w:bookmarkEnd w:id="1633"/>
      <w:bookmarkEnd w:id="1634"/>
      <w:bookmarkEnd w:id="1635"/>
      <w:bookmarkEnd w:id="1636"/>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评标委员会按评标办法前附表约定的投标单位报价排序数量进行符合性审查</w:t>
      </w:r>
      <w:r>
        <w:rPr>
          <w:rFonts w:hint="eastAsia" w:ascii="宋体" w:hAnsi="宋体" w:eastAsia="宋体" w:cs="宋体"/>
          <w:color w:val="auto"/>
          <w:spacing w:val="4"/>
          <w:kern w:val="0"/>
          <w:szCs w:val="21"/>
          <w:highlight w:val="none"/>
        </w:rPr>
        <w:t>。符合性审查内容：技术部分评审（如有）、资格评审、形式评审、响应性</w:t>
      </w:r>
      <w:r>
        <w:rPr>
          <w:rFonts w:hint="eastAsia" w:ascii="宋体" w:hAnsi="宋体" w:eastAsia="宋体" w:cs="宋体"/>
          <w:color w:val="auto"/>
          <w:spacing w:val="4"/>
          <w:kern w:val="0"/>
          <w:szCs w:val="21"/>
          <w:highlight w:val="none"/>
          <w:lang w:val="en-US" w:eastAsia="zh-CN"/>
        </w:rPr>
        <w:t>评审</w:t>
      </w:r>
      <w:r>
        <w:rPr>
          <w:rFonts w:hint="eastAsia" w:ascii="宋体" w:hAnsi="宋体" w:eastAsia="宋体" w:cs="宋体"/>
          <w:color w:val="auto"/>
          <w:spacing w:val="4"/>
          <w:kern w:val="0"/>
          <w:szCs w:val="21"/>
          <w:highlight w:val="none"/>
        </w:rPr>
        <w:t>、投标函部分评审</w:t>
      </w:r>
      <w:r>
        <w:rPr>
          <w:rFonts w:hint="eastAsia" w:ascii="宋体" w:hAnsi="宋体" w:eastAsia="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2.2.2B  资格评审标准：见评标办法前附表（适用于未进行资格预审的）。</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2.2.5  投标函部分评审标准：见评标办法前附表。</w:t>
      </w:r>
    </w:p>
    <w:p>
      <w:pPr>
        <w:keepNext/>
        <w:keepLines/>
        <w:spacing w:line="360" w:lineRule="auto"/>
        <w:outlineLvl w:val="1"/>
        <w:rPr>
          <w:rFonts w:hint="eastAsia" w:ascii="宋体" w:hAnsi="宋体" w:eastAsia="宋体" w:cs="宋体"/>
          <w:bCs/>
          <w:snapToGrid w:val="0"/>
          <w:color w:val="auto"/>
          <w:sz w:val="32"/>
          <w:szCs w:val="32"/>
          <w:highlight w:val="none"/>
        </w:rPr>
      </w:pPr>
      <w:bookmarkStart w:id="1637" w:name="_Toc5172"/>
      <w:bookmarkStart w:id="1638" w:name="_Toc21834"/>
      <w:bookmarkStart w:id="1639" w:name="_Toc16424"/>
      <w:bookmarkStart w:id="1640" w:name="_Toc71624438"/>
      <w:bookmarkStart w:id="1641" w:name="_Toc12125"/>
      <w:bookmarkStart w:id="1642" w:name="_Toc3428"/>
      <w:bookmarkStart w:id="1643" w:name="_Toc12900"/>
      <w:bookmarkStart w:id="1644" w:name="_Toc20106"/>
      <w:bookmarkStart w:id="1645" w:name="_Toc58860127"/>
      <w:bookmarkStart w:id="1646" w:name="_Toc15189"/>
      <w:bookmarkStart w:id="1647" w:name="_Toc17745"/>
      <w:bookmarkStart w:id="1648" w:name="_Toc75856889"/>
      <w:r>
        <w:rPr>
          <w:rFonts w:hint="eastAsia" w:ascii="宋体" w:hAnsi="宋体" w:eastAsia="宋体" w:cs="宋体"/>
          <w:bCs/>
          <w:snapToGrid w:val="0"/>
          <w:color w:val="auto"/>
          <w:sz w:val="32"/>
          <w:szCs w:val="32"/>
          <w:highlight w:val="none"/>
        </w:rPr>
        <w:t>3.  评标程序</w:t>
      </w:r>
      <w:bookmarkEnd w:id="1637"/>
      <w:bookmarkEnd w:id="1638"/>
      <w:bookmarkEnd w:id="1639"/>
      <w:bookmarkEnd w:id="1640"/>
      <w:bookmarkEnd w:id="1641"/>
      <w:bookmarkEnd w:id="1642"/>
      <w:bookmarkEnd w:id="1643"/>
      <w:bookmarkEnd w:id="1644"/>
      <w:bookmarkEnd w:id="1645"/>
      <w:bookmarkEnd w:id="1646"/>
      <w:bookmarkEnd w:id="1647"/>
      <w:bookmarkEnd w:id="1648"/>
    </w:p>
    <w:p>
      <w:pPr>
        <w:keepNext/>
        <w:keepLines/>
        <w:spacing w:line="360" w:lineRule="auto"/>
        <w:ind w:firstLine="421" w:firstLineChars="200"/>
        <w:outlineLvl w:val="2"/>
        <w:rPr>
          <w:rFonts w:hint="eastAsia" w:ascii="宋体" w:hAnsi="宋体" w:cs="宋体"/>
          <w:b/>
          <w:bCs/>
          <w:color w:val="auto"/>
          <w:szCs w:val="21"/>
          <w:highlight w:val="none"/>
        </w:rPr>
      </w:pPr>
      <w:bookmarkStart w:id="1649" w:name="_Toc18856"/>
      <w:bookmarkStart w:id="1650" w:name="_Toc14283"/>
      <w:bookmarkStart w:id="1651" w:name="_Toc32313"/>
      <w:bookmarkStart w:id="1652" w:name="_Toc58860128"/>
      <w:bookmarkStart w:id="1653" w:name="_Toc75856890"/>
      <w:bookmarkStart w:id="1654" w:name="_Toc8972"/>
      <w:bookmarkStart w:id="1655" w:name="_Toc71624439"/>
      <w:bookmarkStart w:id="1656" w:name="_Toc19160"/>
      <w:bookmarkStart w:id="1657" w:name="_Toc18448"/>
      <w:bookmarkStart w:id="1658" w:name="_Toc268"/>
      <w:bookmarkStart w:id="1659" w:name="_Toc29557"/>
      <w:bookmarkStart w:id="1660" w:name="_Toc515"/>
      <w:r>
        <w:rPr>
          <w:rFonts w:hint="eastAsia" w:ascii="宋体" w:hAnsi="宋体" w:cs="宋体"/>
          <w:b/>
          <w:bCs/>
          <w:color w:val="auto"/>
          <w:szCs w:val="21"/>
          <w:highlight w:val="none"/>
        </w:rPr>
        <w:t>3.1报价排序</w:t>
      </w:r>
      <w:bookmarkEnd w:id="1649"/>
      <w:bookmarkEnd w:id="1650"/>
      <w:bookmarkEnd w:id="1651"/>
      <w:bookmarkEnd w:id="1652"/>
      <w:bookmarkEnd w:id="1653"/>
      <w:bookmarkEnd w:id="1654"/>
      <w:bookmarkEnd w:id="1655"/>
      <w:bookmarkEnd w:id="1656"/>
      <w:bookmarkEnd w:id="1657"/>
      <w:bookmarkEnd w:id="1658"/>
      <w:bookmarkEnd w:id="1659"/>
      <w:bookmarkEnd w:id="1660"/>
    </w:p>
    <w:p>
      <w:pPr>
        <w:spacing w:line="360" w:lineRule="auto"/>
        <w:ind w:firstLine="413" w:firstLineChars="197"/>
        <w:rPr>
          <w:rFonts w:ascii="宋体" w:hAnsi="宋体" w:cs="宋体"/>
          <w:color w:val="auto"/>
          <w:szCs w:val="21"/>
          <w:highlight w:val="none"/>
        </w:rPr>
      </w:pPr>
      <w:bookmarkStart w:id="1661" w:name="_Toc30308"/>
      <w:bookmarkStart w:id="1662" w:name="_Toc14372"/>
      <w:bookmarkStart w:id="1663" w:name="_Toc71624440"/>
      <w:bookmarkStart w:id="1664" w:name="_Toc75856891"/>
      <w:bookmarkStart w:id="1665" w:name="_Toc58860129"/>
      <w:bookmarkStart w:id="1666" w:name="_Toc23850"/>
      <w:bookmarkStart w:id="1667" w:name="_Toc14677"/>
      <w:bookmarkStart w:id="1668" w:name="_Toc15920"/>
      <w:r>
        <w:rPr>
          <w:rFonts w:hint="eastAsia" w:ascii="宋体" w:hAnsi="宋体" w:cs="宋体"/>
          <w:color w:val="auto"/>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keepLines/>
        <w:spacing w:line="360" w:lineRule="auto"/>
        <w:ind w:firstLine="421" w:firstLineChars="200"/>
        <w:outlineLvl w:val="2"/>
        <w:rPr>
          <w:rFonts w:hint="eastAsia" w:ascii="宋体" w:hAnsi="宋体" w:cs="宋体"/>
          <w:b/>
          <w:bCs/>
          <w:color w:val="auto"/>
          <w:szCs w:val="21"/>
          <w:highlight w:val="none"/>
        </w:rPr>
      </w:pPr>
      <w:bookmarkStart w:id="1669" w:name="_Toc10551"/>
      <w:bookmarkStart w:id="1670" w:name="_Toc968"/>
      <w:bookmarkStart w:id="1671" w:name="_Toc1996"/>
      <w:bookmarkStart w:id="1672" w:name="_Toc16111"/>
      <w:r>
        <w:rPr>
          <w:rFonts w:hint="eastAsia" w:ascii="宋体" w:hAnsi="宋体" w:cs="宋体"/>
          <w:b/>
          <w:bCs/>
          <w:color w:val="auto"/>
          <w:szCs w:val="21"/>
          <w:highlight w:val="none"/>
        </w:rPr>
        <w:t>3.2符合性审查</w:t>
      </w:r>
      <w:bookmarkEnd w:id="1661"/>
      <w:bookmarkEnd w:id="1662"/>
      <w:bookmarkEnd w:id="1663"/>
      <w:bookmarkEnd w:id="1664"/>
      <w:bookmarkEnd w:id="1665"/>
      <w:bookmarkEnd w:id="1666"/>
      <w:bookmarkEnd w:id="1667"/>
      <w:bookmarkEnd w:id="1668"/>
      <w:bookmarkEnd w:id="1669"/>
      <w:bookmarkEnd w:id="1670"/>
      <w:bookmarkEnd w:id="1671"/>
      <w:bookmarkEnd w:id="1672"/>
    </w:p>
    <w:p>
      <w:pPr>
        <w:spacing w:line="360" w:lineRule="auto"/>
        <w:ind w:firstLine="413" w:firstLineChars="197"/>
        <w:rPr>
          <w:rFonts w:ascii="宋体" w:hAnsi="宋体" w:cs="宋体"/>
          <w:color w:val="auto"/>
          <w:szCs w:val="21"/>
          <w:highlight w:val="none"/>
        </w:rPr>
      </w:pPr>
      <w:bookmarkStart w:id="1673" w:name="_Toc10106"/>
      <w:bookmarkStart w:id="1674" w:name="_Toc14632"/>
      <w:bookmarkStart w:id="1675" w:name="_Toc32021"/>
      <w:bookmarkStart w:id="1676" w:name="_Toc75856892"/>
      <w:bookmarkStart w:id="1677" w:name="_Toc58860130"/>
      <w:bookmarkStart w:id="1678" w:name="_Toc71624441"/>
      <w:bookmarkStart w:id="1679" w:name="_Toc14662"/>
      <w:bookmarkStart w:id="1680" w:name="_Toc32081"/>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（1）对招标文件的偏差超出招标文件规定的偏差范围或最高项数；</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有串通投标、弄虚作假等其他违反招投标相关法律、法规行为的</w:t>
      </w:r>
      <w:r>
        <w:rPr>
          <w:rFonts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拒绝</w:t>
      </w:r>
      <w:r>
        <w:rPr>
          <w:rFonts w:ascii="宋体" w:hAnsi="宋体" w:cs="宋体"/>
          <w:color w:val="auto"/>
          <w:szCs w:val="21"/>
          <w:highlight w:val="none"/>
        </w:rPr>
        <w:t>按评标委员会要求澄清、说明或补正的</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投标总报价</w:t>
      </w:r>
      <w:r>
        <w:rPr>
          <w:rFonts w:ascii="宋体" w:hAnsi="宋体" w:cs="宋体"/>
          <w:color w:val="auto"/>
          <w:szCs w:val="21"/>
          <w:highlight w:val="none"/>
        </w:rPr>
        <w:t>有算术错误及其他错误的，评标委员会按以下原则要求投标人对</w:t>
      </w:r>
      <w:r>
        <w:rPr>
          <w:rFonts w:hint="eastAsia" w:ascii="宋体" w:hAnsi="宋体" w:cs="宋体"/>
          <w:color w:val="auto"/>
          <w:szCs w:val="21"/>
          <w:highlight w:val="none"/>
          <w:lang w:eastAsia="zh-CN"/>
        </w:rPr>
        <w:t>投标总报价</w:t>
      </w:r>
      <w:r>
        <w:rPr>
          <w:rFonts w:ascii="宋体" w:hAnsi="宋体" w:cs="宋体"/>
          <w:color w:val="auto"/>
          <w:szCs w:val="21"/>
          <w:highlight w:val="none"/>
        </w:rPr>
        <w:t>进行修正，并要求投标人书面澄清确认。投标人拒不澄清确认的，评标委员会应当否决其投标：</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（1）投标文件中的大写金额与小写金额不一致的，以大写金额为准；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color w:val="auto"/>
          <w:szCs w:val="22"/>
          <w:highlight w:val="none"/>
        </w:rPr>
        <w:t>投标函中的投标总报价与依据固定费率（或固定单价）计算出的结果不一致的</w:t>
      </w:r>
      <w:r>
        <w:rPr>
          <w:rFonts w:hint="eastAsia" w:ascii="宋体" w:hAnsi="宋体" w:cs="宋体"/>
          <w:color w:val="auto"/>
          <w:szCs w:val="21"/>
          <w:highlight w:val="none"/>
        </w:rPr>
        <w:t>；采用勘察费用清单、设计费用清单报价的，投标函中的投标总报价与勘察费用清单、设计费用清单合计报价</w:t>
      </w:r>
      <w:r>
        <w:rPr>
          <w:rFonts w:ascii="宋体" w:hAnsi="宋体" w:cs="宋体"/>
          <w:color w:val="auto"/>
          <w:szCs w:val="21"/>
          <w:highlight w:val="none"/>
        </w:rPr>
        <w:t>不一致的</w:t>
      </w:r>
      <w:r>
        <w:rPr>
          <w:rFonts w:hint="eastAsia" w:ascii="宋体" w:hAnsi="宋体" w:cs="宋体"/>
          <w:color w:val="auto"/>
          <w:szCs w:val="21"/>
          <w:highlight w:val="none"/>
        </w:rPr>
        <w:t>，均由评标委员会作否决投标处理</w:t>
      </w:r>
      <w:r>
        <w:rPr>
          <w:rFonts w:ascii="宋体" w:hAnsi="宋体" w:cs="宋体"/>
          <w:color w:val="auto"/>
          <w:szCs w:val="21"/>
          <w:highlight w:val="none"/>
        </w:rPr>
        <w:t>。</w:t>
      </w:r>
    </w:p>
    <w:p>
      <w:pPr>
        <w:keepNext/>
        <w:keepLines/>
        <w:spacing w:line="360" w:lineRule="auto"/>
        <w:ind w:firstLine="421" w:firstLineChars="200"/>
        <w:outlineLvl w:val="2"/>
        <w:rPr>
          <w:rFonts w:hint="eastAsia" w:ascii="宋体" w:hAnsi="宋体" w:cs="宋体"/>
          <w:b/>
          <w:bCs/>
          <w:color w:val="auto"/>
          <w:szCs w:val="21"/>
          <w:highlight w:val="none"/>
        </w:rPr>
      </w:pPr>
      <w:bookmarkStart w:id="1681" w:name="_Toc23106"/>
      <w:bookmarkStart w:id="1682" w:name="_Toc6226"/>
      <w:bookmarkStart w:id="1683" w:name="_Toc18742"/>
      <w:bookmarkStart w:id="1684" w:name="_Toc23065"/>
      <w:r>
        <w:rPr>
          <w:rFonts w:hint="eastAsia" w:ascii="宋体" w:hAnsi="宋体" w:cs="宋体"/>
          <w:b/>
          <w:bCs/>
          <w:color w:val="auto"/>
          <w:szCs w:val="21"/>
          <w:highlight w:val="none"/>
        </w:rPr>
        <w:t>3.3 投标文件的澄清</w:t>
      </w:r>
      <w:bookmarkEnd w:id="1673"/>
      <w:bookmarkEnd w:id="1674"/>
      <w:bookmarkEnd w:id="1675"/>
      <w:bookmarkEnd w:id="1676"/>
      <w:bookmarkEnd w:id="1677"/>
      <w:bookmarkEnd w:id="1678"/>
      <w:bookmarkEnd w:id="1679"/>
      <w:bookmarkEnd w:id="1680"/>
      <w:bookmarkEnd w:id="1681"/>
      <w:bookmarkEnd w:id="1682"/>
      <w:bookmarkEnd w:id="1683"/>
      <w:bookmarkEnd w:id="1684"/>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3.3.1  在评标过程中，评标委员会可以书面形式要求投标人对所提交投标文件中</w:t>
      </w:r>
      <w:r>
        <w:rPr>
          <w:rFonts w:hint="eastAsia" w:ascii="宋体" w:hAnsi="宋体" w:cs="宋体"/>
          <w:color w:val="auto"/>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hint="eastAsia" w:ascii="宋体" w:hAnsi="宋体" w:eastAsia="宋体" w:cs="宋体"/>
          <w:color w:val="auto"/>
          <w:szCs w:val="21"/>
          <w:highlight w:val="none"/>
          <w:lang w:val="en-US" w:eastAsia="zh-CN"/>
        </w:rPr>
      </w:pPr>
      <w:r>
        <w:rPr>
          <w:rFonts w:ascii="宋体" w:hAnsi="宋体" w:cs="宋体"/>
          <w:color w:val="auto"/>
          <w:szCs w:val="21"/>
          <w:highlight w:val="none"/>
        </w:rPr>
        <w:t>3.3.3  评标委员会对投标人提交的澄清、说明或补正有疑问的，可以要求投标人进一步澄清、说明或补正，直至满足评标委员会的要求。</w:t>
      </w:r>
    </w:p>
    <w:p>
      <w:pPr>
        <w:keepNext/>
        <w:keepLines/>
        <w:spacing w:line="360" w:lineRule="auto"/>
        <w:ind w:firstLine="421" w:firstLineChars="200"/>
        <w:outlineLvl w:val="2"/>
        <w:rPr>
          <w:rFonts w:hint="eastAsia" w:ascii="宋体" w:hAnsi="宋体" w:cs="宋体"/>
          <w:b/>
          <w:bCs/>
          <w:color w:val="auto"/>
          <w:szCs w:val="21"/>
          <w:highlight w:val="none"/>
        </w:rPr>
      </w:pPr>
      <w:bookmarkStart w:id="1685" w:name="_Toc484465184"/>
      <w:bookmarkStart w:id="1686" w:name="_Toc29572"/>
      <w:bookmarkStart w:id="1687" w:name="_Toc17597"/>
      <w:bookmarkStart w:id="1688" w:name="_Toc25339"/>
      <w:bookmarkStart w:id="1689" w:name="_Toc71624442"/>
      <w:bookmarkStart w:id="1690" w:name="_Toc58860131"/>
      <w:bookmarkStart w:id="1691" w:name="_Toc31652"/>
      <w:bookmarkStart w:id="1692" w:name="_Toc8592"/>
      <w:bookmarkStart w:id="1693" w:name="_Toc19305"/>
      <w:bookmarkStart w:id="1694" w:name="_Toc11791"/>
      <w:bookmarkStart w:id="1695" w:name="_Toc12569"/>
      <w:bookmarkStart w:id="1696" w:name="_Toc479262406"/>
      <w:bookmarkStart w:id="1697" w:name="_Toc75856893"/>
      <w:bookmarkStart w:id="1698" w:name="_Toc24956"/>
      <w:r>
        <w:rPr>
          <w:rFonts w:hint="eastAsia" w:ascii="宋体" w:hAnsi="宋体" w:cs="宋体"/>
          <w:b/>
          <w:bCs/>
          <w:color w:val="auto"/>
          <w:szCs w:val="21"/>
          <w:highlight w:val="none"/>
        </w:rPr>
        <w:t>3.4 评标结果</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.1 </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widowControl/>
        <w:spacing w:line="360" w:lineRule="auto"/>
        <w:jc w:val="center"/>
        <w:outlineLvl w:val="1"/>
        <w:rPr>
          <w:rFonts w:hint="eastAsia" w:ascii="宋体" w:hAnsi="宋体" w:eastAsia="宋体" w:cs="宋体"/>
          <w:b/>
          <w:color w:val="auto"/>
          <w:kern w:val="0"/>
          <w:sz w:val="28"/>
          <w:szCs w:val="28"/>
          <w:highlight w:val="none"/>
        </w:rPr>
      </w:pPr>
      <w:r>
        <w:rPr>
          <w:rFonts w:hint="eastAsia" w:ascii="宋体" w:hAnsi="宋体" w:eastAsia="宋体" w:cs="宋体"/>
          <w:color w:val="auto"/>
          <w:kern w:val="0"/>
          <w:sz w:val="20"/>
          <w:szCs w:val="21"/>
          <w:highlight w:val="none"/>
          <w:u w:val="single"/>
        </w:rPr>
        <w:br w:type="page"/>
      </w:r>
      <w:bookmarkStart w:id="1699" w:name="_Toc30866"/>
      <w:bookmarkStart w:id="1700" w:name="_Toc27096"/>
      <w:bookmarkStart w:id="1701" w:name="_Toc17462"/>
      <w:bookmarkStart w:id="1702" w:name="_Toc11552"/>
      <w:bookmarkStart w:id="1703" w:name="_Toc29009"/>
      <w:bookmarkStart w:id="1704" w:name="_Toc9916"/>
      <w:bookmarkStart w:id="1705" w:name="_Toc14517"/>
      <w:bookmarkStart w:id="1706" w:name="_Toc1483"/>
      <w:bookmarkStart w:id="1707" w:name="_Toc5341"/>
      <w:bookmarkStart w:id="1708" w:name="_Toc75856894"/>
      <w:r>
        <w:rPr>
          <w:rFonts w:hint="eastAsia" w:ascii="宋体" w:hAnsi="宋体" w:eastAsia="宋体" w:cs="宋体"/>
          <w:b/>
          <w:color w:val="auto"/>
          <w:kern w:val="0"/>
          <w:sz w:val="28"/>
          <w:szCs w:val="28"/>
          <w:highlight w:val="none"/>
        </w:rPr>
        <w:t>附件A：经评审的最低投标价法否决投标情况一览表</w:t>
      </w:r>
      <w:bookmarkEnd w:id="1699"/>
      <w:bookmarkEnd w:id="1700"/>
      <w:bookmarkEnd w:id="1701"/>
      <w:bookmarkEnd w:id="1702"/>
      <w:bookmarkEnd w:id="1703"/>
      <w:bookmarkEnd w:id="1704"/>
      <w:bookmarkEnd w:id="1705"/>
      <w:bookmarkEnd w:id="1706"/>
      <w:bookmarkEnd w:id="1707"/>
      <w:bookmarkEnd w:id="1708"/>
    </w:p>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条款名称</w:t>
            </w:r>
          </w:p>
        </w:tc>
        <w:tc>
          <w:tcPr>
            <w:tcW w:w="7478"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技术部分评审（如有）</w:t>
            </w: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A-1投标人的技术部分综合性评审不合格，由评标委员会作否决投标处理。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须满足投标人须知前附表第1.4.1项第1条的要求，否则由评标委员会作否决投标处理。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A-3投标人的财务须满足投标人须知前附表第1.4.1项第2条的要求，否则由评标委员会作否决投标处理（如有）。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A-4投标人的业绩须满足投标人须知前附表第1.4.1项第3条的要求，否则由评标委员会作否决投标处理（如有）。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5</w:t>
            </w:r>
            <w:r>
              <w:rPr>
                <w:rFonts w:hint="eastAsia" w:ascii="宋体" w:hAnsi="宋体"/>
                <w:color w:val="auto"/>
                <w:szCs w:val="21"/>
                <w:highlight w:val="none"/>
              </w:rPr>
              <w:t>投标人的投标截止日投标资格情况须满足投标人须知前附表第1.4.1项第</w:t>
            </w:r>
            <w:r>
              <w:rPr>
                <w:rFonts w:hint="default" w:ascii="宋体" w:hAnsi="宋体"/>
                <w:color w:val="auto"/>
                <w:szCs w:val="21"/>
                <w:highlight w:val="none"/>
              </w:rPr>
              <w:t>4</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6</w:t>
            </w:r>
            <w:r>
              <w:rPr>
                <w:rFonts w:hint="eastAsia" w:ascii="宋体" w:hAnsi="宋体"/>
                <w:color w:val="auto"/>
                <w:szCs w:val="21"/>
                <w:highlight w:val="none"/>
              </w:rPr>
              <w:t>投标人的项目负责人资格须满足投标人须知前附表第1.4.1项第</w:t>
            </w:r>
            <w:r>
              <w:rPr>
                <w:rFonts w:hint="default" w:ascii="宋体" w:hAnsi="宋体"/>
                <w:color w:val="auto"/>
                <w:szCs w:val="21"/>
                <w:highlight w:val="none"/>
              </w:rPr>
              <w:t>5</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7</w:t>
            </w:r>
            <w:r>
              <w:rPr>
                <w:rFonts w:hint="eastAsia" w:ascii="宋体" w:hAnsi="宋体"/>
                <w:color w:val="auto"/>
                <w:szCs w:val="21"/>
                <w:highlight w:val="none"/>
              </w:rPr>
              <w:t>投标人的其他要求须满足投标人须知前附表第1.4.1项第</w:t>
            </w:r>
            <w:r>
              <w:rPr>
                <w:rFonts w:hint="default" w:ascii="宋体" w:hAnsi="宋体"/>
                <w:color w:val="auto"/>
                <w:szCs w:val="21"/>
                <w:highlight w:val="none"/>
              </w:rPr>
              <w:t>6</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8</w:t>
            </w:r>
            <w:r>
              <w:rPr>
                <w:rFonts w:hint="eastAsia" w:ascii="宋体" w:hAnsi="宋体"/>
                <w:color w:val="auto"/>
                <w:szCs w:val="21"/>
                <w:highlight w:val="none"/>
              </w:rPr>
              <w:t>若有联合体投标人，则：</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（1）</w:t>
            </w:r>
            <w:r>
              <w:rPr>
                <w:rFonts w:hint="default" w:ascii="宋体" w:hAnsi="宋体"/>
                <w:color w:val="auto"/>
                <w:szCs w:val="21"/>
                <w:highlight w:val="none"/>
              </w:rPr>
              <w:t>联合体各方应按招标文件提供的格式签订</w:t>
            </w:r>
            <w:r>
              <w:rPr>
                <w:rFonts w:hint="eastAsia" w:ascii="宋体" w:hAnsi="宋体"/>
                <w:color w:val="auto"/>
                <w:szCs w:val="21"/>
                <w:highlight w:val="none"/>
                <w:lang w:eastAsia="zh-CN"/>
              </w:rPr>
              <w:t>共同投标协议</w:t>
            </w:r>
            <w:r>
              <w:rPr>
                <w:rFonts w:hint="default" w:ascii="宋体" w:hAnsi="宋体"/>
                <w:color w:val="auto"/>
                <w:szCs w:val="21"/>
                <w:highlight w:val="none"/>
              </w:rPr>
              <w:t>，明确联合体牵头人和各方权利义务，并承诺就中标项目向招标人承担连带责任；</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（2）</w:t>
            </w:r>
            <w:r>
              <w:rPr>
                <w:rFonts w:hint="eastAsia" w:ascii="宋体" w:hAnsi="宋体" w:eastAsia="宋体" w:cs="Times New Roman"/>
                <w:b w:val="0"/>
                <w:bCs w:val="0"/>
                <w:i w:val="0"/>
                <w:iCs w:val="0"/>
                <w:snapToGrid w:val="0"/>
                <w:color w:val="auto"/>
                <w:kern w:val="0"/>
                <w:sz w:val="21"/>
                <w:szCs w:val="21"/>
                <w:highlight w:val="none"/>
                <w:vertAlign w:val="baseline"/>
                <w:lang w:val="en-US" w:eastAsia="zh-CN" w:bidi="ar-SA"/>
              </w:rPr>
              <w:t>共同投标协议</w:t>
            </w: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约定同一专业分工由两个及以上单位共同承担的，</w:t>
            </w:r>
            <w:r>
              <w:rPr>
                <w:rFonts w:hint="default" w:ascii="Times New Roman" w:hAnsi="Times New Roman" w:eastAsia="宋体" w:cs="Times New Roman"/>
                <w:b w:val="0"/>
                <w:bCs w:val="0"/>
                <w:i w:val="0"/>
                <w:iCs w:val="0"/>
                <w:color w:val="auto"/>
                <w:kern w:val="2"/>
                <w:sz w:val="21"/>
                <w:szCs w:val="24"/>
                <w:highlight w:val="none"/>
                <w:vertAlign w:val="baseline"/>
                <w:lang w:val="en-US" w:eastAsia="zh-CN" w:bidi="ar-SA"/>
              </w:rPr>
              <w:t>按照资质等级较低的单位确定资质等级</w:t>
            </w:r>
            <w:r>
              <w:rPr>
                <w:rFonts w:hint="default" w:ascii="宋体" w:hAnsi="宋体" w:eastAsia="宋体" w:cs="Times New Roman"/>
                <w:b w:val="0"/>
                <w:bCs w:val="0"/>
                <w:i w:val="0"/>
                <w:iCs w:val="0"/>
                <w:snapToGrid w:val="0"/>
                <w:color w:val="auto"/>
                <w:kern w:val="0"/>
                <w:sz w:val="21"/>
                <w:szCs w:val="21"/>
                <w:highlight w:val="none"/>
                <w:vertAlign w:val="baseline"/>
                <w:lang w:val="en-US" w:eastAsia="zh-CN" w:bidi="ar-SA"/>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（3）</w:t>
            </w:r>
            <w:r>
              <w:rPr>
                <w:rFonts w:hint="default" w:ascii="宋体" w:hAnsi="宋体"/>
                <w:color w:val="auto"/>
                <w:szCs w:val="21"/>
                <w:highlight w:val="none"/>
              </w:rPr>
              <w:t>联合体各方不得再以自己名义单独或参加其他联合体在</w:t>
            </w:r>
            <w:r>
              <w:rPr>
                <w:rFonts w:hint="eastAsia" w:ascii="宋体" w:hAnsi="宋体"/>
                <w:color w:val="auto"/>
                <w:szCs w:val="21"/>
                <w:highlight w:val="none"/>
              </w:rPr>
              <w:t>本招标项目中</w:t>
            </w:r>
            <w:r>
              <w:rPr>
                <w:rFonts w:hint="default" w:ascii="宋体" w:hAnsi="宋体"/>
                <w:color w:val="auto"/>
                <w:szCs w:val="21"/>
                <w:highlight w:val="none"/>
              </w:rPr>
              <w:t>投标</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s="宋体"/>
                <w:color w:val="auto"/>
                <w:kern w:val="0"/>
                <w:szCs w:val="22"/>
                <w:highlight w:val="none"/>
              </w:rPr>
              <w:t>A-</w:t>
            </w:r>
            <w:r>
              <w:rPr>
                <w:rFonts w:hint="default" w:ascii="宋体" w:hAnsi="宋体" w:cs="宋体"/>
                <w:color w:val="auto"/>
                <w:kern w:val="0"/>
                <w:szCs w:val="22"/>
                <w:highlight w:val="none"/>
              </w:rPr>
              <w:t>9</w:t>
            </w:r>
            <w:r>
              <w:rPr>
                <w:rFonts w:hint="eastAsia" w:ascii="宋体" w:hAnsi="宋体" w:cs="宋体"/>
                <w:color w:val="auto"/>
                <w:kern w:val="0"/>
                <w:szCs w:val="22"/>
                <w:highlight w:val="none"/>
              </w:rPr>
              <w:t>投标人</w:t>
            </w:r>
            <w:r>
              <w:rPr>
                <w:rFonts w:hint="default" w:ascii="宋体" w:hAnsi="宋体" w:cs="宋体"/>
                <w:color w:val="auto"/>
                <w:kern w:val="0"/>
                <w:szCs w:val="22"/>
                <w:highlight w:val="none"/>
              </w:rPr>
              <w:t>不</w:t>
            </w:r>
            <w:r>
              <w:rPr>
                <w:rFonts w:hint="eastAsia" w:ascii="宋体" w:hAnsi="宋体" w:cs="宋体"/>
                <w:color w:val="auto"/>
                <w:kern w:val="0"/>
                <w:szCs w:val="22"/>
                <w:highlight w:val="none"/>
              </w:rPr>
              <w:t>得</w:t>
            </w:r>
            <w:r>
              <w:rPr>
                <w:rFonts w:hint="default"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形式评审</w:t>
            </w: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A-10投标人名称必须与营业执照、资质证书一致，依法变更名称的应提交相应证明材料，</w:t>
            </w:r>
            <w:r>
              <w:rPr>
                <w:rFonts w:hint="default" w:ascii="宋体" w:hAnsi="宋体"/>
                <w:color w:val="auto"/>
                <w:szCs w:val="21"/>
                <w:highlight w:val="none"/>
              </w:rPr>
              <w:t>否则</w:t>
            </w:r>
            <w:r>
              <w:rPr>
                <w:rFonts w:hint="eastAsia" w:ascii="宋体" w:hAnsi="宋体"/>
                <w:color w:val="auto"/>
                <w:szCs w:val="21"/>
                <w:highlight w:val="none"/>
              </w:rPr>
              <w:t>由评标委员会</w:t>
            </w:r>
            <w:r>
              <w:rPr>
                <w:rFonts w:hint="default"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A-12联合体参与投标的应提交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default" w:ascii="宋体" w:hAnsi="宋体" w:cs="宋体"/>
                <w:color w:val="auto"/>
                <w:kern w:val="0"/>
                <w:highlight w:val="none"/>
              </w:rPr>
              <w:t>A-13</w:t>
            </w:r>
            <w:r>
              <w:rPr>
                <w:rFonts w:hint="eastAsia" w:ascii="宋体" w:hAnsi="宋体" w:cs="宋体"/>
                <w:color w:val="auto"/>
                <w:kern w:val="0"/>
                <w:highlight w:val="none"/>
              </w:rPr>
              <w:t>第六章 投标文件格式（不含投标函部分）要求法定代表人或其委托代理人签名（或盖章）的须齐全。要求签名的，签名采用手写签名</w:t>
            </w:r>
            <w:r>
              <w:rPr>
                <w:rFonts w:hint="eastAsia" w:ascii="宋体" w:hAnsi="宋体"/>
                <w:color w:val="auto"/>
                <w:szCs w:val="21"/>
                <w:highlight w:val="none"/>
              </w:rPr>
              <w:t>或签章</w:t>
            </w:r>
            <w:r>
              <w:rPr>
                <w:rFonts w:hint="eastAsia" w:ascii="宋体" w:hAnsi="宋体" w:cs="宋体"/>
                <w:color w:val="auto"/>
                <w:kern w:val="0"/>
                <w:highlight w:val="none"/>
              </w:rPr>
              <w:t>或加盖CA数字证书均可。否则由评标委员会作否决投标处理。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中各联合体成员单位签名（或盖章）须齐全，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以外的投标文件格式中，要求法定代表人或其委托代理人签名（或盖章）的均由联合体牵头人法定代表人或其委托代理人签名（或盖章）。否则由评标委员会作否决投标处理。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第六章 投标文件格式（不含投标函部分）要求加盖单位法人章的，应使用 CA 数字证书加盖投标人的单位电子印章，否则由评标委员会作否决投标处理。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w:t>
            </w:r>
            <w:r>
              <w:rPr>
                <w:rFonts w:hint="default" w:ascii="宋体" w:hAnsi="宋体" w:cs="宋体"/>
                <w:color w:val="auto"/>
                <w:kern w:val="0"/>
                <w:highlight w:val="none"/>
              </w:rPr>
              <w:t xml:space="preserve"> CA </w:t>
            </w:r>
            <w:r>
              <w:rPr>
                <w:rFonts w:hint="eastAsia" w:ascii="宋体" w:hAnsi="宋体" w:cs="宋体"/>
                <w:color w:val="auto"/>
                <w:kern w:val="0"/>
                <w:highlight w:val="none"/>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15除招标文件明确允许提交备选投标方案外，投标人不得提交备选投标方案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w:t>
            </w:r>
            <w:r>
              <w:rPr>
                <w:rFonts w:hint="default" w:ascii="宋体" w:hAnsi="宋体"/>
                <w:color w:val="auto"/>
                <w:szCs w:val="21"/>
                <w:highlight w:val="none"/>
              </w:rPr>
              <w:t>6</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w:t>
            </w:r>
            <w:r>
              <w:rPr>
                <w:rFonts w:hint="default" w:ascii="宋体" w:hAnsi="宋体"/>
                <w:color w:val="auto"/>
                <w:szCs w:val="21"/>
                <w:highlight w:val="none"/>
              </w:rPr>
              <w:t>7</w:t>
            </w:r>
            <w:r>
              <w:rPr>
                <w:rFonts w:hint="eastAsia" w:ascii="宋体" w:hAnsi="宋体"/>
                <w:color w:val="auto"/>
                <w:szCs w:val="21"/>
                <w:highlight w:val="none"/>
              </w:rPr>
              <w:t>投标人应按第二章“投标人须知”第</w:t>
            </w:r>
            <w:r>
              <w:rPr>
                <w:rFonts w:hint="default" w:ascii="宋体" w:hAnsi="宋体"/>
                <w:color w:val="auto"/>
                <w:szCs w:val="21"/>
                <w:highlight w:val="none"/>
              </w:rPr>
              <w:t>3</w:t>
            </w:r>
            <w:r>
              <w:rPr>
                <w:rFonts w:hint="eastAsia" w:ascii="宋体" w:hAnsi="宋体"/>
                <w:color w:val="auto"/>
                <w:szCs w:val="21"/>
                <w:highlight w:val="none"/>
              </w:rPr>
              <w:t>.</w:t>
            </w:r>
            <w:r>
              <w:rPr>
                <w:rFonts w:hint="default"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rPr>
              <w:t>18符合第二章“投标人须知”第1.12.1项规定和第四章“合同条款及格式”中的实质性要求和条件，投标文件不应附有招标人不能接受的条件。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default" w:ascii="宋体" w:hAnsi="宋体"/>
                <w:color w:val="auto"/>
                <w:szCs w:val="21"/>
                <w:highlight w:val="none"/>
              </w:rPr>
              <w:t>A-19</w:t>
            </w:r>
            <w:r>
              <w:rPr>
                <w:rFonts w:hint="eastAsia"/>
                <w:color w:val="auto"/>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投标</w:t>
            </w:r>
            <w:r>
              <w:rPr>
                <w:rFonts w:hint="default"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A-20投标函部分的格式要求法定代表人或其委托代理人签名（或盖章）的须齐全。要求签名的，签名采用手写签名或签章或加盖CA数字证书均可。要求加盖单位法人章的，应使用 CA 数字证书加盖投标人的单位电子印章。否则由评标委员会作否决投标处理。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联合体投标的，除</w:t>
            </w:r>
            <w:r>
              <w:rPr>
                <w:rFonts w:hint="eastAsia" w:ascii="宋体" w:hAnsi="宋体"/>
                <w:color w:val="auto"/>
                <w:szCs w:val="21"/>
                <w:highlight w:val="none"/>
                <w:lang w:eastAsia="zh-CN"/>
              </w:rPr>
              <w:t>共同投标协议</w:t>
            </w:r>
            <w:r>
              <w:rPr>
                <w:rFonts w:hint="eastAsia" w:ascii="宋体" w:hAnsi="宋体"/>
                <w:color w:val="auto"/>
                <w:szCs w:val="21"/>
                <w:highlight w:val="none"/>
              </w:rPr>
              <w:t>外，投标函部分的格式中要求投标人加盖单位法人章的，均由联合体牵头人使用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A-21勘察设计服务期限符合第二章“投标人须知”第1.3.2项规定，否则由评标委员会作否决投标处理。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A-24投标函中的投标报价</w:t>
            </w:r>
            <w:r>
              <w:rPr>
                <w:rFonts w:hint="default" w:ascii="宋体" w:hAnsi="宋体"/>
                <w:color w:val="auto"/>
                <w:szCs w:val="21"/>
                <w:highlight w:val="none"/>
              </w:rPr>
              <w:t>不得高于招标人公布的投标报价最高限价</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5</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6</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r>
              <w:rPr>
                <w:rFonts w:hint="eastAsia" w:ascii="宋体" w:hAnsi="宋体" w:eastAsia="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7</w:t>
            </w:r>
            <w:r>
              <w:rPr>
                <w:rFonts w:hint="eastAsia"/>
                <w:color w:val="auto"/>
                <w:szCs w:val="22"/>
                <w:highlight w:val="none"/>
              </w:rPr>
              <w:t>投标函中的投标总报价</w:t>
            </w:r>
            <w:r>
              <w:rPr>
                <w:rFonts w:hint="default"/>
                <w:color w:val="auto"/>
                <w:szCs w:val="22"/>
                <w:highlight w:val="none"/>
                <w:lang w:val="en-US"/>
              </w:rPr>
              <w:t>必须</w:t>
            </w:r>
            <w:r>
              <w:rPr>
                <w:rFonts w:hint="eastAsia"/>
                <w:color w:val="auto"/>
                <w:szCs w:val="22"/>
                <w:highlight w:val="none"/>
              </w:rPr>
              <w:t>与依据固定费率（或固定单价）计算出的结果一致</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8</w:t>
            </w:r>
            <w:r>
              <w:rPr>
                <w:rFonts w:hint="eastAsia"/>
                <w:color w:val="auto"/>
                <w:highlight w:val="none"/>
              </w:rPr>
              <w:t>采用勘察费用清单、设计费用清单报价的，</w:t>
            </w:r>
            <w:r>
              <w:rPr>
                <w:rFonts w:hint="eastAsia" w:ascii="宋体" w:hAnsi="宋体"/>
                <w:color w:val="auto"/>
                <w:szCs w:val="21"/>
                <w:highlight w:val="none"/>
              </w:rPr>
              <w:t>投标函中的投标总报价必须与勘察费用清单</w:t>
            </w:r>
            <w:r>
              <w:rPr>
                <w:rFonts w:hint="eastAsia"/>
                <w:color w:val="auto"/>
                <w:highlight w:val="none"/>
              </w:rPr>
              <w:t>、设计费用清单</w:t>
            </w:r>
            <w:r>
              <w:rPr>
                <w:rFonts w:hint="eastAsia" w:ascii="宋体" w:hAnsi="宋体"/>
                <w:color w:val="auto"/>
                <w:szCs w:val="21"/>
                <w:highlight w:val="none"/>
              </w:rPr>
              <w:t>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29</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30</w:t>
            </w:r>
            <w:r>
              <w:rPr>
                <w:rFonts w:hint="eastAsia" w:ascii="宋体" w:hAnsi="宋体" w:eastAsia="宋体" w:cs="宋体"/>
                <w:color w:val="auto"/>
                <w:kern w:val="0"/>
                <w:szCs w:val="21"/>
                <w:highlight w:val="none"/>
              </w:rPr>
              <w:t>计费基数（或暂定工程量）</w:t>
            </w:r>
            <w:r>
              <w:rPr>
                <w:rFonts w:hint="eastAsia" w:ascii="宋体" w:hAnsi="宋体" w:eastAsia="宋体" w:cs="宋体"/>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A-3</w:t>
            </w:r>
            <w:r>
              <w:rPr>
                <w:rFonts w:hint="eastAsia" w:ascii="宋体" w:hAnsi="宋体"/>
                <w:color w:val="auto"/>
                <w:szCs w:val="21"/>
                <w:highlight w:val="none"/>
                <w:lang w:val="en-US" w:eastAsia="zh-CN"/>
              </w:rPr>
              <w:t>1</w:t>
            </w:r>
            <w:r>
              <w:rPr>
                <w:rFonts w:hint="eastAsia" w:ascii="宋体" w:hAnsi="宋体"/>
                <w:color w:val="auto"/>
                <w:szCs w:val="21"/>
                <w:highlight w:val="none"/>
              </w:rPr>
              <w:t>暂列金额必须按照招标文件给定的金额填报，否则由评标委员会作否决投标处理。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7478"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olor w:val="auto"/>
                <w:szCs w:val="21"/>
                <w:highlight w:val="none"/>
              </w:rPr>
            </w:pPr>
            <w:r>
              <w:rPr>
                <w:rFonts w:hint="eastAsia" w:ascii="宋体" w:hAnsi="宋体"/>
                <w:color w:val="auto"/>
                <w:szCs w:val="21"/>
                <w:highlight w:val="none"/>
              </w:rPr>
              <w:t>A-3</w:t>
            </w:r>
            <w:r>
              <w:rPr>
                <w:rFonts w:hint="eastAsia" w:ascii="宋体" w:hAnsi="宋体"/>
                <w:color w:val="auto"/>
                <w:szCs w:val="21"/>
                <w:highlight w:val="none"/>
                <w:lang w:val="en-US" w:eastAsia="zh-CN"/>
              </w:rPr>
              <w:t>2</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其他</w:t>
            </w:r>
          </w:p>
        </w:tc>
        <w:tc>
          <w:tcPr>
            <w:tcW w:w="747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spacing w:line="400" w:lineRule="exac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pStyle w:val="2"/>
        <w:rPr>
          <w:rFonts w:hint="eastAsia" w:ascii="宋体" w:hAnsi="宋体" w:eastAsia="宋体" w:cs="宋体"/>
        </w:rPr>
      </w:pPr>
    </w:p>
    <w:p>
      <w:pPr>
        <w:spacing w:line="400" w:lineRule="exact"/>
        <w:ind w:firstLine="420" w:firstLineChars="200"/>
        <w:rPr>
          <w:rFonts w:hint="eastAsia" w:ascii="宋体" w:hAnsi="宋体" w:eastAsia="宋体" w:cs="宋体"/>
          <w:color w:val="auto"/>
          <w:szCs w:val="22"/>
          <w:highlight w:val="none"/>
        </w:rPr>
      </w:pPr>
    </w:p>
    <w:p>
      <w:pPr>
        <w:pStyle w:val="3"/>
        <w:spacing w:line="360" w:lineRule="auto"/>
        <w:jc w:val="center"/>
        <w:rPr>
          <w:rFonts w:hint="eastAsia" w:ascii="宋体" w:hAnsi="宋体" w:eastAsia="宋体" w:cs="宋体"/>
          <w:color w:val="auto"/>
          <w:kern w:val="0"/>
          <w:highlight w:val="none"/>
        </w:rPr>
      </w:pPr>
      <w:bookmarkStart w:id="1709" w:name="_Toc21984"/>
      <w:bookmarkStart w:id="1710" w:name="_Toc18510"/>
      <w:bookmarkStart w:id="1711" w:name="_Toc27980"/>
      <w:bookmarkStart w:id="1712" w:name="_Toc30695"/>
      <w:bookmarkStart w:id="1713" w:name="_Toc16062"/>
      <w:bookmarkStart w:id="1714" w:name="_Toc75856895"/>
      <w:bookmarkStart w:id="1715" w:name="_Toc11954"/>
      <w:bookmarkStart w:id="1716" w:name="_Toc12883"/>
      <w:bookmarkStart w:id="1717" w:name="_Toc25239"/>
      <w:bookmarkStart w:id="1718" w:name="_Toc6220"/>
      <w:r>
        <w:rPr>
          <w:rFonts w:hint="eastAsia" w:ascii="宋体" w:hAnsi="宋体" w:eastAsia="宋体" w:cs="宋体"/>
          <w:color w:val="auto"/>
          <w:kern w:val="0"/>
          <w:highlight w:val="none"/>
        </w:rPr>
        <w:t>第四章  合同条款及格式</w:t>
      </w:r>
      <w:bookmarkEnd w:id="1343"/>
      <w:bookmarkEnd w:id="1344"/>
      <w:bookmarkEnd w:id="1709"/>
      <w:bookmarkEnd w:id="1710"/>
      <w:bookmarkEnd w:id="1711"/>
      <w:bookmarkEnd w:id="1712"/>
      <w:bookmarkEnd w:id="1713"/>
      <w:bookmarkEnd w:id="1714"/>
      <w:bookmarkEnd w:id="1715"/>
      <w:bookmarkEnd w:id="1716"/>
      <w:bookmarkEnd w:id="1717"/>
      <w:bookmarkEnd w:id="1718"/>
    </w:p>
    <w:p>
      <w:pPr>
        <w:rPr>
          <w:rFonts w:hint="eastAsia" w:ascii="宋体" w:hAnsi="宋体" w:eastAsia="宋体" w:cs="宋体"/>
          <w:color w:val="auto"/>
          <w:sz w:val="44"/>
          <w:szCs w:val="44"/>
          <w:highlight w:val="none"/>
        </w:rPr>
      </w:pPr>
      <w:bookmarkStart w:id="1719" w:name="_Toc296503025"/>
      <w:bookmarkStart w:id="1720" w:name="_Toc296890982"/>
      <w:bookmarkStart w:id="1721" w:name="_Toc351203480"/>
    </w:p>
    <w:p>
      <w:pPr>
        <w:keepNext/>
        <w:keepLines/>
        <w:spacing w:before="260" w:after="260" w:line="412" w:lineRule="auto"/>
        <w:jc w:val="center"/>
        <w:outlineLvl w:val="1"/>
        <w:rPr>
          <w:rFonts w:hint="eastAsia" w:ascii="宋体" w:hAnsi="宋体" w:eastAsia="宋体" w:cs="宋体"/>
          <w:color w:val="auto"/>
          <w:highlight w:val="none"/>
        </w:rPr>
      </w:pPr>
      <w:bookmarkStart w:id="1722" w:name="_Toc21661"/>
      <w:bookmarkStart w:id="1723" w:name="_Toc3634"/>
      <w:bookmarkStart w:id="1724" w:name="_Toc10049"/>
      <w:bookmarkStart w:id="1725" w:name="_Toc75856896"/>
      <w:bookmarkStart w:id="1726" w:name="_Toc9134"/>
      <w:bookmarkStart w:id="1727" w:name="_Toc12447"/>
      <w:bookmarkStart w:id="1728" w:name="_Toc32500"/>
      <w:bookmarkStart w:id="1729" w:name="_Toc16173"/>
      <w:bookmarkStart w:id="1730" w:name="_Toc5721"/>
      <w:bookmarkStart w:id="1731" w:name="_Toc26986"/>
      <w:r>
        <w:rPr>
          <w:rFonts w:hint="eastAsia" w:ascii="宋体" w:hAnsi="宋体" w:eastAsia="宋体" w:cs="宋体"/>
          <w:color w:val="auto"/>
          <w:highlight w:val="none"/>
        </w:rPr>
        <mc:AlternateContent>
          <mc:Choice Requires="wps">
            <w:drawing>
              <wp:anchor distT="0" distB="0" distL="0" distR="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026" name="矩形 130"/>
                <wp:cNvGraphicFramePr/>
                <a:graphic xmlns:a="http://schemas.openxmlformats.org/drawingml/2006/main">
                  <a:graphicData uri="http://schemas.microsoft.com/office/word/2010/wordprocessingShape">
                    <wps:wsp>
                      <wps:cNvSpPr/>
                      <wps:spPr>
                        <a:xfrm>
                          <a:off x="0" y="0"/>
                          <a:ext cx="807719" cy="693419"/>
                        </a:xfrm>
                        <a:prstGeom prst="rect">
                          <a:avLst/>
                        </a:prstGeom>
                        <a:solidFill>
                          <a:srgbClr val="FFFFFF"/>
                        </a:solidFill>
                        <a:ln>
                          <a:noFill/>
                        </a:ln>
                      </wps:spPr>
                      <wps:txbx>
                        <w:txbxContent>
                          <w:p/>
                        </w:txbxContent>
                      </wps:txbx>
                      <wps:bodyPr wrap="square" upright="true"/>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Dz153fZAAAADQEAAA8AAAAAAAAAAQAgAAAAOAAAAGRycy9kb3ducmV2Lnht&#10;bFBLAQIUABQAAAAIAIdO4kDoU7vvqQEAADEDAAAOAAAAAAAAAAEAIAAAAD4BAABkcnMvZTJvRG9j&#10;LnhtbFBLBQYAAAAABgAGAFkBAABZBQAAAAA=&#10;">
                <v:fill on="t" focussize="0,0"/>
                <v:stroke on="f"/>
                <v:imagedata o:title=""/>
                <o:lock v:ext="edit" aspectratio="f"/>
                <v:textbox>
                  <w:txbxContent>
                    <w:p/>
                  </w:txbxContent>
                </v:textbox>
              </v:rect>
            </w:pict>
          </mc:Fallback>
        </mc:AlternateContent>
      </w:r>
      <w:r>
        <w:rPr>
          <w:rFonts w:hint="eastAsia" w:ascii="宋体" w:hAnsi="宋体" w:eastAsia="宋体" w:cs="宋体"/>
          <w:color w:val="auto"/>
          <w:highlight w:val="none"/>
        </w:rPr>
        <w:br w:type="page"/>
      </w:r>
      <w:bookmarkStart w:id="1732" w:name="_Toc24360"/>
      <w:bookmarkStart w:id="1733" w:name="_Toc15193"/>
      <w:bookmarkStart w:id="1734" w:name="_Toc532458222"/>
      <w:r>
        <w:rPr>
          <w:rFonts w:hint="eastAsia" w:ascii="宋体" w:hAnsi="宋体" w:eastAsia="宋体" w:cs="宋体"/>
          <w:b/>
          <w:color w:val="auto"/>
          <w:sz w:val="32"/>
          <w:szCs w:val="20"/>
          <w:highlight w:val="none"/>
        </w:rPr>
        <w:t>第一节 合同协议书</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p>
    <w:p>
      <w:pPr>
        <w:widowControl/>
        <w:tabs>
          <w:tab w:val="left" w:pos="1820"/>
          <w:tab w:val="left" w:pos="9072"/>
          <w:tab w:val="left" w:pos="9781"/>
        </w:tabs>
        <w:adjustRightInd w:val="0"/>
        <w:snapToGrid w:val="0"/>
        <w:spacing w:line="360" w:lineRule="auto"/>
        <w:ind w:right="120" w:rightChars="57" w:firstLine="421"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b/>
          <w:color w:val="auto"/>
          <w:kern w:val="0"/>
          <w:szCs w:val="21"/>
          <w:highlight w:val="none"/>
        </w:rPr>
        <w:t>发包人：</w:t>
      </w:r>
      <w:r>
        <w:rPr>
          <w:rFonts w:hint="eastAsia" w:ascii="宋体" w:hAnsi="宋体" w:eastAsia="宋体" w:cs="宋体"/>
          <w:color w:val="auto"/>
          <w:kern w:val="0"/>
          <w:szCs w:val="21"/>
          <w:highlight w:val="none"/>
          <w:u w:val="single"/>
        </w:rPr>
        <w:t xml:space="preserve">                </w:t>
      </w:r>
    </w:p>
    <w:p>
      <w:pPr>
        <w:widowControl/>
        <w:tabs>
          <w:tab w:val="left" w:pos="1820"/>
          <w:tab w:val="left" w:pos="9072"/>
          <w:tab w:val="left" w:pos="9781"/>
        </w:tabs>
        <w:adjustRightInd w:val="0"/>
        <w:snapToGrid w:val="0"/>
        <w:spacing w:line="360" w:lineRule="auto"/>
        <w:ind w:right="120" w:rightChars="57" w:firstLine="421" w:firstLineChars="200"/>
        <w:jc w:val="lef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设计人：</w:t>
      </w:r>
      <w:r>
        <w:rPr>
          <w:rFonts w:hint="eastAsia" w:ascii="宋体" w:hAnsi="宋体" w:eastAsia="宋体" w:cs="宋体"/>
          <w:color w:val="auto"/>
          <w:kern w:val="0"/>
          <w:szCs w:val="21"/>
          <w:highlight w:val="none"/>
          <w:u w:val="single"/>
        </w:rPr>
        <w:t xml:space="preserve">                </w:t>
      </w:r>
    </w:p>
    <w:p>
      <w:pPr>
        <w:widowControl/>
        <w:tabs>
          <w:tab w:val="left" w:pos="182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依据《中华人民共和国民法典》、《中华人民共和国建筑法》、《建设工程勘察设计管理条例》及有关法律规定，遵循平等、自愿、公平和诚实信用的原则，双方就</w:t>
      </w:r>
      <w:r>
        <w:rPr>
          <w:rFonts w:hint="eastAsia" w:ascii="宋体" w:hAnsi="宋体" w:eastAsia="宋体" w:cs="宋体"/>
          <w:color w:val="auto"/>
          <w:kern w:val="0"/>
          <w:szCs w:val="21"/>
          <w:highlight w:val="none"/>
          <w:u w:val="single"/>
        </w:rPr>
        <w:t>     （项目名称）      </w:t>
      </w:r>
      <w:r>
        <w:rPr>
          <w:rFonts w:hint="eastAsia" w:ascii="宋体" w:hAnsi="宋体" w:eastAsia="宋体" w:cs="宋体"/>
          <w:color w:val="auto"/>
          <w:kern w:val="0"/>
          <w:szCs w:val="21"/>
          <w:highlight w:val="none"/>
        </w:rPr>
        <w:t>勘察设计服务及有关事项协商一致，共同达成如下协议：</w:t>
      </w:r>
    </w:p>
    <w:p>
      <w:pPr>
        <w:widowControl/>
        <w:tabs>
          <w:tab w:val="left" w:pos="1044"/>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1.下列文件一起构成合同文件：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（1）中标通知书；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（2）投标函及投标函附录；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（3）专用合同条款及其附件；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（4）通用合同条款；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（5）投标文件（含评标期间的澄清文件和补充资料）；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（6）招标文件及补遗文件；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（7）技术标准和要求；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（8）图纸（如有）；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（9）其他合同文件。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上述各项合同文件包括合同当事人就该项合同文件所作出的补充和修改，属于同一类内容的文件，应以最新签署的为准。</w:t>
      </w:r>
    </w:p>
    <w:p>
      <w:pPr>
        <w:widowControl/>
        <w:tabs>
          <w:tab w:val="left" w:pos="1044"/>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bookmarkStart w:id="1735" w:name="OLE_LINK43"/>
      <w:bookmarkStart w:id="1736" w:name="OLE_LINK42"/>
      <w:r>
        <w:rPr>
          <w:rFonts w:hint="eastAsia" w:ascii="宋体" w:hAnsi="宋体" w:eastAsia="宋体" w:cs="宋体"/>
          <w:color w:val="auto"/>
          <w:kern w:val="0"/>
          <w:szCs w:val="21"/>
          <w:highlight w:val="none"/>
        </w:rPr>
        <w:t>上述合同文件互相补充和解释。如果合同文件之间存在矛盾或不一致之处，</w:t>
      </w:r>
      <w:bookmarkStart w:id="1737" w:name="OLE_LINK41"/>
      <w:bookmarkStart w:id="1738" w:name="OLE_LINK40"/>
      <w:r>
        <w:rPr>
          <w:rFonts w:hint="eastAsia" w:ascii="宋体" w:hAnsi="宋体" w:eastAsia="宋体" w:cs="宋体"/>
          <w:color w:val="auto"/>
          <w:kern w:val="0"/>
          <w:szCs w:val="21"/>
          <w:highlight w:val="none"/>
        </w:rPr>
        <w:t>以上述文件的排列顺序在先者为准。</w:t>
      </w:r>
      <w:bookmarkEnd w:id="1735"/>
      <w:bookmarkEnd w:id="1736"/>
      <w:bookmarkEnd w:id="1737"/>
      <w:bookmarkEnd w:id="1738"/>
    </w:p>
    <w:p>
      <w:pPr>
        <w:widowControl/>
        <w:tabs>
          <w:tab w:val="left" w:pos="9072"/>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3.项目名称、投资及勘察设计内容（根据招标内容填写）</w:t>
      </w:r>
    </w:p>
    <w:p>
      <w:pPr>
        <w:widowControl/>
        <w:tabs>
          <w:tab w:val="left" w:pos="9072"/>
          <w:tab w:val="left" w:pos="923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color w:val="auto"/>
          <w:kern w:val="0"/>
          <w:szCs w:val="21"/>
          <w:highlight w:val="none"/>
        </w:rPr>
        <w:t>项目</w:t>
      </w:r>
      <w:r>
        <w:rPr>
          <w:rFonts w:hint="eastAsia" w:ascii="宋体" w:hAnsi="宋体" w:eastAsia="宋体" w:cs="宋体"/>
          <w:bCs/>
          <w:color w:val="auto"/>
          <w:kern w:val="0"/>
          <w:szCs w:val="21"/>
          <w:highlight w:val="none"/>
        </w:rPr>
        <w:t>名称</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adjustRightInd w:val="0"/>
        <w:snapToGrid w:val="0"/>
        <w:spacing w:line="360" w:lineRule="auto"/>
        <w:ind w:firstLine="411" w:firstLineChars="196"/>
        <w:jc w:val="left"/>
        <w:rPr>
          <w:rFonts w:hint="eastAsia"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②</w:t>
      </w:r>
      <w:r>
        <w:rPr>
          <w:rFonts w:hint="eastAsia" w:ascii="宋体" w:hAnsi="宋体" w:eastAsia="宋体" w:cs="宋体"/>
          <w:color w:val="auto"/>
          <w:kern w:val="0"/>
          <w:szCs w:val="21"/>
          <w:highlight w:val="none"/>
          <w:u w:val="single"/>
        </w:rPr>
        <w:t>规模：库容   亿立方米，总装机容量    MW，堤防级别   级，水工隧洞洞径  米、长度   米。</w:t>
      </w:r>
    </w:p>
    <w:p>
      <w:pPr>
        <w:widowControl/>
        <w:tabs>
          <w:tab w:val="left" w:pos="9072"/>
          <w:tab w:val="left" w:pos="922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i/>
          <w:iCs/>
          <w:color w:val="auto"/>
          <w:kern w:val="0"/>
          <w:szCs w:val="21"/>
          <w:highlight w:val="none"/>
        </w:rPr>
        <w:t>以上内容须根据工程特点自行填写</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③</w:t>
      </w:r>
      <w:r>
        <w:rPr>
          <w:rFonts w:hint="eastAsia" w:ascii="宋体" w:hAnsi="宋体" w:eastAsia="宋体" w:cs="宋体"/>
          <w:color w:val="auto"/>
          <w:kern w:val="0"/>
          <w:szCs w:val="21"/>
          <w:highlight w:val="none"/>
        </w:rPr>
        <w:t>项目</w:t>
      </w:r>
      <w:r>
        <w:rPr>
          <w:rFonts w:hint="eastAsia" w:ascii="宋体" w:hAnsi="宋体" w:eastAsia="宋体" w:cs="宋体"/>
          <w:bCs/>
          <w:color w:val="auto"/>
          <w:kern w:val="0"/>
          <w:szCs w:val="21"/>
          <w:highlight w:val="none"/>
        </w:rPr>
        <w:t>地点：</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④</w:t>
      </w:r>
      <w:r>
        <w:rPr>
          <w:rFonts w:hint="eastAsia" w:ascii="宋体" w:hAnsi="宋体" w:eastAsia="宋体" w:cs="宋体"/>
          <w:color w:val="auto"/>
          <w:kern w:val="0"/>
          <w:szCs w:val="21"/>
          <w:highlight w:val="none"/>
        </w:rPr>
        <w:t>项目</w:t>
      </w:r>
      <w:r>
        <w:rPr>
          <w:rFonts w:hint="eastAsia" w:ascii="宋体" w:hAnsi="宋体" w:eastAsia="宋体" w:cs="宋体"/>
          <w:bCs/>
          <w:color w:val="auto"/>
          <w:kern w:val="0"/>
          <w:szCs w:val="21"/>
          <w:highlight w:val="none"/>
        </w:rPr>
        <w:t>立项：</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⑤</w:t>
      </w: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⑥</w:t>
      </w:r>
      <w:r>
        <w:rPr>
          <w:rFonts w:hint="eastAsia" w:ascii="宋体" w:hAnsi="宋体" w:eastAsia="宋体" w:cs="宋体"/>
          <w:color w:val="auto"/>
          <w:kern w:val="0"/>
          <w:szCs w:val="21"/>
          <w:highlight w:val="none"/>
        </w:rPr>
        <w:t>勘察设计工作内容</w:t>
      </w: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 xml:space="preserve">。 </w:t>
      </w:r>
    </w:p>
    <w:p>
      <w:pPr>
        <w:widowControl/>
        <w:tabs>
          <w:tab w:val="left" w:pos="9072"/>
          <w:tab w:val="left" w:pos="9640"/>
        </w:tabs>
        <w:adjustRightInd w:val="0"/>
        <w:snapToGrid w:val="0"/>
        <w:spacing w:line="360" w:lineRule="auto"/>
        <w:ind w:right="120" w:rightChars="57" w:firstLine="424" w:firstLineChars="20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4.签约合同价：人民币（大写）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1044"/>
          <w:tab w:val="left" w:pos="8931"/>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p>
      <w:pPr>
        <w:widowControl/>
        <w:tabs>
          <w:tab w:val="left" w:pos="1044"/>
          <w:tab w:val="left" w:pos="8931"/>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（1）勘察费为人民币（大写）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其中□BIM技术费用为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其他费用价为      元</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本项目勘察费采用以下第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种合同价格形式，具体费用的计价原则和结算方式以专用合同条款约定为准。</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①采用固定总价的，除合同约定的其他费用外，勘察费即为勘察费结算价。</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②采用固定单价的，勘察费即为暂定价，其勘察固定</w:t>
      </w:r>
      <w:r>
        <w:rPr>
          <w:rFonts w:hint="eastAsia" w:ascii="宋体" w:hAnsi="宋体" w:eastAsia="宋体" w:cs="宋体"/>
          <w:color w:val="auto"/>
          <w:szCs w:val="21"/>
          <w:highlight w:val="none"/>
        </w:rPr>
        <w:t>单价</w:t>
      </w:r>
      <w:r>
        <w:rPr>
          <w:rFonts w:hint="eastAsia" w:ascii="宋体" w:hAnsi="宋体" w:eastAsia="宋体" w:cs="宋体"/>
          <w:color w:val="auto"/>
          <w:kern w:val="0"/>
          <w:szCs w:val="21"/>
          <w:highlight w:val="none"/>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③采用固定费率的，勘察费即为暂定价，其勘察固定费率为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1044"/>
          <w:tab w:val="left" w:pos="8931"/>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（2）设计费为人民币（大写）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其中□BIM技术费用为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其他费用价为      元</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本项目设计费采用以下第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种合同价格形式，具体费用的计价原则和结算方式以专用合同条款约定为准。</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①采用固定总价的，除合同约定的其他费用外，设计费即为设计费结算价。</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②采用固定单价的，设计费即为暂定价，其设计固定</w:t>
      </w:r>
      <w:r>
        <w:rPr>
          <w:rFonts w:hint="eastAsia" w:ascii="宋体" w:hAnsi="宋体" w:eastAsia="宋体" w:cs="宋体"/>
          <w:color w:val="auto"/>
          <w:szCs w:val="21"/>
          <w:highlight w:val="none"/>
        </w:rPr>
        <w:t>单价</w:t>
      </w:r>
      <w:r>
        <w:rPr>
          <w:rFonts w:hint="eastAsia" w:ascii="宋体" w:hAnsi="宋体" w:eastAsia="宋体" w:cs="宋体"/>
          <w:color w:val="auto"/>
          <w:kern w:val="0"/>
          <w:szCs w:val="21"/>
          <w:highlight w:val="none"/>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③采用固定费率的，设计费即为暂定价，其设计固定费率为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640"/>
        </w:tabs>
        <w:adjustRightInd w:val="0"/>
        <w:snapToGrid w:val="0"/>
        <w:spacing w:line="360" w:lineRule="auto"/>
        <w:ind w:right="120" w:rightChars="57" w:firstLine="0" w:firstLineChars="0"/>
        <w:jc w:val="left"/>
        <w:rPr>
          <w:rFonts w:hint="eastAsia" w:ascii="宋体" w:hAnsi="宋体" w:eastAsia="宋体" w:cs="宋体"/>
          <w:color w:val="auto"/>
          <w:kern w:val="0"/>
          <w:szCs w:val="21"/>
          <w:highlight w:val="none"/>
        </w:rPr>
      </w:pPr>
      <w:bookmarkStart w:id="1739" w:name="OLE_LINK12"/>
      <w:r>
        <w:rPr>
          <w:rFonts w:hint="eastAsia" w:ascii="宋体" w:hAnsi="宋体" w:eastAsia="宋体" w:cs="宋体"/>
          <w:color w:val="auto"/>
          <w:kern w:val="0"/>
          <w:szCs w:val="21"/>
          <w:highlight w:val="none"/>
        </w:rPr>
        <w:t>5.项目总负责人：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t>勘察负责人：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t>设计负责人：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bookmarkEnd w:id="1739"/>
    <w:p>
      <w:pPr>
        <w:widowControl/>
        <w:tabs>
          <w:tab w:val="left" w:pos="9072"/>
          <w:tab w:val="left" w:pos="9640"/>
        </w:tabs>
        <w:adjustRightInd w:val="0"/>
        <w:snapToGrid w:val="0"/>
        <w:spacing w:line="360" w:lineRule="auto"/>
        <w:ind w:right="120" w:rightChars="57"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6.勘察设计工作质量符合的标准和要求：</w:t>
      </w:r>
      <w:r>
        <w:rPr>
          <w:rFonts w:hint="eastAsia" w:ascii="宋体" w:hAnsi="宋体" w:eastAsia="宋体" w:cs="宋体"/>
          <w:color w:val="auto"/>
          <w:highlight w:val="none"/>
        </w:rPr>
        <w:t>工程勘察设计严格执行</w:t>
      </w:r>
      <w:r>
        <w:rPr>
          <w:rFonts w:hint="eastAsia" w:ascii="宋体" w:hAnsi="宋体" w:eastAsia="宋体" w:cs="宋体"/>
          <w:color w:val="auto"/>
          <w:szCs w:val="21"/>
          <w:highlight w:val="none"/>
        </w:rPr>
        <w:t>国家和重庆市现行有关勘察设计</w:t>
      </w:r>
      <w:r>
        <w:rPr>
          <w:rFonts w:hint="eastAsia" w:ascii="宋体" w:hAnsi="宋体" w:eastAsia="宋体" w:cs="宋体"/>
          <w:color w:val="auto"/>
          <w:highlight w:val="none"/>
        </w:rPr>
        <w:t>强制性质量标准，</w:t>
      </w:r>
      <w:r>
        <w:rPr>
          <w:rFonts w:hint="eastAsia" w:ascii="宋体" w:hAnsi="宋体" w:eastAsia="宋体" w:cs="宋体"/>
          <w:color w:val="auto"/>
          <w:highlight w:val="none"/>
          <w:u w:val="single"/>
        </w:rPr>
        <w:t xml:space="preserve">                    </w:t>
      </w:r>
      <w:r>
        <w:rPr>
          <w:rFonts w:hint="eastAsia" w:ascii="宋体" w:hAnsi="宋体" w:eastAsia="宋体" w:cs="宋体"/>
          <w:color w:val="auto"/>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7.设计人承诺按合同约定承担工程的勘察设计工作。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8.发包人承诺按合同约定的条件、时间和方式向设计人支付合同价款。</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9.设计人计划开始勘察设计日期：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，实际日期以发包人在开始勘察设计通知中载明的开始勘察设计日期为准。勘察设计服务期限</w:t>
      </w:r>
      <w:r>
        <w:rPr>
          <w:rFonts w:hint="eastAsia" w:ascii="宋体" w:hAnsi="宋体" w:eastAsia="宋体" w:cs="宋体"/>
          <w:color w:val="auto"/>
          <w:kern w:val="0"/>
          <w:szCs w:val="21"/>
          <w:highlight w:val="none"/>
          <w:u w:val="single"/>
        </w:rPr>
        <w:t>从开始勘察设计通知中载明的开始勘察设计日期起至工程完工验收合格/竣工验收合格之日止</w:t>
      </w:r>
      <w:r>
        <w:rPr>
          <w:rFonts w:hint="eastAsia" w:ascii="宋体" w:hAnsi="宋体" w:eastAsia="宋体" w:cs="宋体"/>
          <w:color w:val="auto"/>
          <w:kern w:val="0"/>
          <w:szCs w:val="21"/>
          <w:highlight w:val="none"/>
        </w:rPr>
        <w:t>。</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其中：初步设计   天；招标设计     天；施工图设计   天；（其他工作内容）   天；</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10.合同生效：本合同自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生效。</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11.本合同协议书一式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份，合同双方各执</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合同未尽事宜，双方另行签订补充协议。补充协议是合同的组成部分。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      （盖单位法人章）      设计人：        （盖单位法人章）</w:t>
      </w:r>
    </w:p>
    <w:p>
      <w:pPr>
        <w:widowControl/>
        <w:adjustRightInd w:val="0"/>
        <w:snapToGrid w:val="0"/>
        <w:spacing w:line="360" w:lineRule="auto"/>
        <w:jc w:val="left"/>
        <w:rPr>
          <w:rFonts w:hint="eastAsia" w:ascii="宋体" w:hAnsi="宋体" w:eastAsia="宋体" w:cs="宋体"/>
          <w:color w:val="auto"/>
          <w:kern w:val="0"/>
          <w:szCs w:val="21"/>
          <w:highlight w:val="none"/>
        </w:rPr>
      </w:pP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法定代表人或其委托代理人：          法定代表人或其委托代理人：  </w:t>
      </w:r>
    </w:p>
    <w:p>
      <w:pPr>
        <w:widowControl/>
        <w:adjustRightInd w:val="0"/>
        <w:snapToGrid w:val="0"/>
        <w:spacing w:line="360" w:lineRule="auto"/>
        <w:jc w:val="left"/>
        <w:rPr>
          <w:rFonts w:hint="eastAsia" w:ascii="宋体" w:hAnsi="宋体" w:eastAsia="宋体" w:cs="宋体"/>
          <w:color w:val="auto"/>
          <w:kern w:val="0"/>
          <w:szCs w:val="21"/>
          <w:highlight w:val="none"/>
        </w:rPr>
      </w:pPr>
    </w:p>
    <w:p>
      <w:pPr>
        <w:widowControl/>
        <w:adjustRightInd w:val="0"/>
        <w:snapToGrid w:val="0"/>
        <w:spacing w:line="360" w:lineRule="auto"/>
        <w:ind w:firstLine="2100" w:firstLineChars="10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                            （签名）</w:t>
      </w:r>
    </w:p>
    <w:p>
      <w:pPr>
        <w:widowControl/>
        <w:tabs>
          <w:tab w:val="left" w:pos="4410"/>
        </w:tabs>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统一社会信用代码：</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 xml:space="preserve">  地  址：</w:t>
      </w:r>
      <w:r>
        <w:rPr>
          <w:rFonts w:hint="eastAsia" w:ascii="宋体" w:hAnsi="宋体" w:eastAsia="宋体" w:cs="宋体"/>
          <w:color w:val="auto"/>
          <w:kern w:val="0"/>
          <w:szCs w:val="21"/>
          <w:highlight w:val="none"/>
          <w:u w:val="single"/>
        </w:rPr>
        <w:t xml:space="preserve"> 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 xml:space="preserve">  邮政编码：</w:t>
      </w:r>
      <w:r>
        <w:rPr>
          <w:rFonts w:hint="eastAsia" w:ascii="宋体" w:hAnsi="宋体" w:eastAsia="宋体" w:cs="宋体"/>
          <w:color w:val="auto"/>
          <w:kern w:val="0"/>
          <w:szCs w:val="21"/>
          <w:highlight w:val="none"/>
          <w:u w:val="single"/>
        </w:rPr>
        <w:t xml:space="preserve">     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电  话：</w:t>
      </w:r>
      <w:r>
        <w:rPr>
          <w:rFonts w:hint="eastAsia" w:ascii="宋体" w:hAnsi="宋体" w:eastAsia="宋体" w:cs="宋体"/>
          <w:color w:val="auto"/>
          <w:kern w:val="0"/>
          <w:szCs w:val="21"/>
          <w:highlight w:val="none"/>
          <w:u w:val="single"/>
        </w:rPr>
        <w:t xml:space="preserve">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传  真：</w:t>
      </w:r>
      <w:r>
        <w:rPr>
          <w:rFonts w:hint="eastAsia" w:ascii="宋体" w:hAnsi="宋体" w:eastAsia="宋体" w:cs="宋体"/>
          <w:color w:val="auto"/>
          <w:kern w:val="0"/>
          <w:szCs w:val="21"/>
          <w:highlight w:val="none"/>
          <w:u w:val="single"/>
        </w:rPr>
        <w:t xml:space="preserve">     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电子信箱：</w:t>
      </w:r>
      <w:r>
        <w:rPr>
          <w:rFonts w:hint="eastAsia" w:ascii="宋体" w:hAnsi="宋体" w:eastAsia="宋体" w:cs="宋体"/>
          <w:color w:val="auto"/>
          <w:kern w:val="0"/>
          <w:szCs w:val="21"/>
          <w:highlight w:val="none"/>
          <w:u w:val="single"/>
        </w:rPr>
        <w:t xml:space="preserve">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开户银行：</w:t>
      </w:r>
      <w:r>
        <w:rPr>
          <w:rFonts w:hint="eastAsia" w:ascii="宋体" w:hAnsi="宋体" w:eastAsia="宋体" w:cs="宋体"/>
          <w:color w:val="auto"/>
          <w:kern w:val="0"/>
          <w:szCs w:val="21"/>
          <w:highlight w:val="none"/>
          <w:u w:val="single"/>
        </w:rPr>
        <w:t xml:space="preserve">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  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账  号：</w:t>
      </w:r>
      <w:r>
        <w:rPr>
          <w:rFonts w:hint="eastAsia" w:ascii="宋体" w:hAnsi="宋体" w:eastAsia="宋体" w:cs="宋体"/>
          <w:color w:val="auto"/>
          <w:kern w:val="0"/>
          <w:szCs w:val="21"/>
          <w:highlight w:val="none"/>
          <w:u w:val="single"/>
        </w:rPr>
        <w:t xml:space="preserve">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r>
        <w:rPr>
          <w:rFonts w:hint="eastAsia" w:ascii="宋体" w:hAnsi="宋体" w:eastAsia="宋体" w:cs="宋体"/>
          <w:i/>
          <w:color w:val="auto"/>
          <w:kern w:val="0"/>
          <w:szCs w:val="21"/>
          <w:highlight w:val="none"/>
        </w:rPr>
        <w:t xml:space="preserve"> </w:t>
      </w:r>
      <w:r>
        <w:rPr>
          <w:rFonts w:hint="eastAsia" w:ascii="宋体" w:hAnsi="宋体" w:eastAsia="宋体" w:cs="宋体"/>
          <w:color w:val="auto"/>
          <w:kern w:val="0"/>
          <w:szCs w:val="21"/>
          <w:highlight w:val="none"/>
        </w:rPr>
        <w:t xml:space="preserve">签约时间：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widowControl/>
        <w:tabs>
          <w:tab w:val="left" w:pos="9072"/>
          <w:tab w:val="left" w:pos="9781"/>
        </w:tabs>
        <w:adjustRightInd w:val="0"/>
        <w:snapToGrid w:val="0"/>
        <w:spacing w:line="360" w:lineRule="auto"/>
        <w:ind w:right="120" w:rightChars="57" w:firstLine="1890" w:firstLineChars="900"/>
        <w:jc w:val="left"/>
        <w:rPr>
          <w:rFonts w:hint="eastAsia" w:ascii="宋体" w:hAnsi="宋体" w:eastAsia="宋体" w:cs="宋体"/>
          <w:color w:val="auto"/>
          <w:kern w:val="0"/>
          <w:szCs w:val="21"/>
          <w:highlight w:val="none"/>
        </w:rPr>
      </w:pPr>
    </w:p>
    <w:p>
      <w:pPr>
        <w:keepNext/>
        <w:keepLines/>
        <w:spacing w:before="260" w:after="260" w:line="412" w:lineRule="auto"/>
        <w:jc w:val="center"/>
        <w:outlineLvl w:val="1"/>
        <w:rPr>
          <w:rFonts w:hint="eastAsia" w:ascii="宋体" w:hAnsi="宋体" w:eastAsia="宋体" w:cs="宋体"/>
          <w:b/>
          <w:bCs/>
          <w:color w:val="auto"/>
          <w:kern w:val="44"/>
          <w:sz w:val="44"/>
          <w:szCs w:val="44"/>
          <w:highlight w:val="none"/>
        </w:rPr>
      </w:pPr>
      <w:bookmarkStart w:id="1740" w:name="_Toc531632598"/>
      <w:r>
        <w:rPr>
          <w:rFonts w:hint="eastAsia" w:ascii="宋体" w:hAnsi="宋体" w:eastAsia="宋体" w:cs="宋体"/>
          <w:bCs/>
          <w:color w:val="auto"/>
          <w:kern w:val="44"/>
          <w:sz w:val="44"/>
          <w:szCs w:val="44"/>
          <w:highlight w:val="none"/>
        </w:rPr>
        <w:br w:type="page"/>
      </w:r>
      <w:bookmarkStart w:id="1741" w:name="_Toc29995"/>
      <w:bookmarkStart w:id="1742" w:name="_Toc26454"/>
      <w:bookmarkStart w:id="1743" w:name="_Toc12257"/>
      <w:bookmarkStart w:id="1744" w:name="_Toc28935"/>
      <w:bookmarkStart w:id="1745" w:name="_Toc532458223"/>
      <w:bookmarkStart w:id="1746" w:name="_Toc17382"/>
      <w:bookmarkStart w:id="1747" w:name="_Toc3530"/>
      <w:bookmarkStart w:id="1748" w:name="_Toc8958"/>
      <w:bookmarkStart w:id="1749" w:name="_Toc75856897"/>
      <w:bookmarkStart w:id="1750" w:name="_Toc19842"/>
      <w:bookmarkStart w:id="1751" w:name="_Toc18418"/>
      <w:bookmarkStart w:id="1752" w:name="_Toc31238"/>
      <w:bookmarkStart w:id="1753" w:name="_Toc16080"/>
      <w:r>
        <w:rPr>
          <w:rFonts w:hint="eastAsia" w:ascii="宋体" w:hAnsi="宋体" w:eastAsia="宋体" w:cs="宋体"/>
          <w:b/>
          <w:color w:val="auto"/>
          <w:sz w:val="32"/>
          <w:szCs w:val="20"/>
          <w:highlight w:val="none"/>
        </w:rPr>
        <w:t>第二节 通用合同条款</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754" w:name="_Toc23695"/>
      <w:bookmarkStart w:id="1755" w:name="_Toc2360"/>
      <w:bookmarkStart w:id="1756" w:name="_Toc15945"/>
      <w:bookmarkStart w:id="1757" w:name="_Toc16804"/>
      <w:bookmarkStart w:id="1758" w:name="_Toc3675"/>
      <w:bookmarkStart w:id="1759" w:name="_Toc27499"/>
      <w:bookmarkStart w:id="1760" w:name="_Toc6484"/>
      <w:bookmarkStart w:id="1761" w:name="_Toc75856898"/>
      <w:bookmarkStart w:id="1762" w:name="_Toc531632599"/>
      <w:bookmarkStart w:id="1763" w:name="_Toc1956"/>
      <w:bookmarkStart w:id="1764" w:name="_Toc532458224"/>
      <w:bookmarkStart w:id="1765" w:name="_Toc23734"/>
      <w:bookmarkStart w:id="1766" w:name="_Toc1422"/>
      <w:bookmarkStart w:id="1767" w:name="_Toc25352"/>
      <w:r>
        <w:rPr>
          <w:rFonts w:hint="eastAsia" w:ascii="宋体" w:hAnsi="宋体" w:eastAsia="宋体" w:cs="宋体"/>
          <w:color w:val="auto"/>
          <w:kern w:val="0"/>
          <w:sz w:val="32"/>
          <w:szCs w:val="32"/>
          <w:highlight w:val="none"/>
        </w:rPr>
        <w:t>1.一般约定</w:t>
      </w:r>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 词语定义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合同协议书、通用合同条款、专用合同条款中的下列词语应具有本款所赋予的含义。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 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 合同文件（或称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勘察设计费用清单、勘察纲要、设计方案，以及其他构成合同组成部分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 合同协议书：指发包人和设计人共同签署的合同协议书。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1.1.1.3 中标通知书：指发包人通知设计人中标的函件。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1.1.1.4 投标函：指由设计人填写并签署的，名为“投标函”的函件。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1.1.1.5 投标函附录：指由设计人填写并签署的、附在投标函后，名为“投标函附录”的函件。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1.1.1.6 发包人要求：指合同文件中名为“发包人要求”的文件。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1.1.1.7技术标准：是指构成合同的设计应当遵守的或指导设计的国家、行业或地方的技术标准和要求，以及合同约定的技术标准和要求。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1.1.1.8 设计方案：指设计人提供的设计方案文件。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1.1.1.9 勘察纲要：指设计人在投标文件中的勘察纲要。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1.1.1.10 勘察设计费用清单：指设计人在投标文件中的勘察设计费用清单。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其他合同文件：指经合同双方当事人确认构成合同文件的其他文件。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 合同当事人和人员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1.1.2.1 合同当事人：指发包人和（或）设计人。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1.1.2.2 发包人：指与设计人签订合同协议书的当事人，及其合法继承人。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1.1.2.3 设计人：指与发包人签订合同协议书的当事人，及其合法继承人。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1.1.2.4 发包人代表：指由发包人任命，并在授权范围和期限内代表发包人行使权利和履行义务的全权负责人。</w:t>
      </w:r>
    </w:p>
    <w:p>
      <w:pPr>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1.1.2.5 项目负责人：指由设计人任命，代表设计人行使权利和履行义务的全权负责人。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1.1.2.6勘察设计代表：设计人派驻的常驻施工现场，提供施工现场服务，并负责解决施工过程中出现的勘察设计问题的勘察设计人员。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1.1.2.7 分包人：是指按照法律规定和合同约定，从设计人处分包合同中某一部分工作，并与其签订分包合同的具有相应资质的法人。</w:t>
      </w:r>
    </w:p>
    <w:p>
      <w:pPr>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1.1.2.8 联合体：是指两个以上设计人联合，以一个设计人身份为发包人提供工程勘察设计服务的临时性组织。</w:t>
      </w:r>
    </w:p>
    <w:p>
      <w:pPr>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sz w:val="30"/>
          <w:szCs w:val="30"/>
          <w:highlight w:val="none"/>
        </w:rPr>
      </w:pPr>
      <w:r>
        <w:rPr>
          <w:rFonts w:hint="eastAsia" w:ascii="宋体" w:hAnsi="宋体" w:eastAsia="宋体" w:cs="宋体"/>
          <w:color w:val="auto"/>
          <w:kern w:val="0"/>
          <w:szCs w:val="21"/>
          <w:highlight w:val="none"/>
        </w:rPr>
        <w:t>1.1.2.9咨询单位：指受发包人委托对本工程勘察设计文件进行审查或提供咨询意见的咨询机构。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 工程和勘察设计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工程：指专用合同条款中指明进行勘察设计的工程。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勘察设计服务：指设计人按照合同约定履行的服务，包括制订勘察设计工作大纲、进行测绘、勘探、取样和试验等，查明、分析和评估地质特征和工程条件，编制勘察报告；编制设计文件和设计概算、预算、提供技术交底、施工配合、参加交（竣）工验收或发包人委托的其他服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暂停勘察设计：是指发生设计人不能按照合同约定履行全部或部分义务情形而暂时中止勘察设计服务的行为。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768" w:name="page50"/>
      <w:bookmarkEnd w:id="1768"/>
      <w:r>
        <w:rPr>
          <w:rFonts w:hint="eastAsia" w:ascii="宋体" w:hAnsi="宋体" w:eastAsia="宋体" w:cs="宋体"/>
          <w:color w:val="auto"/>
          <w:kern w:val="0"/>
          <w:szCs w:val="21"/>
          <w:highlight w:val="none"/>
        </w:rPr>
        <w:t>1.1.3.4 勘察设备：指为完成合同约定的各项工作所需的设备、器具和其他物品，不包括临时工程和材料。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1.1.3.5 勘探场地：指用于工程勘探的场所，以及在合同中指定作为勘探场地组成的其他场所。</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1.1.3.6 勘察设计资料：是发包人按合同约定向设计人提供的，用于完成勘察设计服务范围与内容所需要的资料。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1.1.3.7 勘察设计文件：指设计人按合同约定向发包人提交的工程勘察报告、服务大纲、勘察方案、外业指导书、进度计划、设计说明、图纸、图板、模型、计算书、软件和其他文件等，包括阶段性文件和最终文件，且应当采用合同中双方约定的格式和载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 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1.1.4.1 开始勘察设计通知：指发包人按第 6.1 款通知设计人开始勘察设计的函件。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1.1.4.2 开始勘察设计日期：指发包人按第 6.1 款发出的开始勘察设计通知中写明的开始勘察设计日期。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1.1.4.3 勘察设计服务期限：指设计人在投标函中承诺的完成合同勘察设计服务所需的期限，包括按第 6.2 款、第 6.3 款、第 6.5款和第 6.7 款约定所作的调整。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1.1.4.4 完成勘察设计日期：指第 1.1.4.3 目约定勘察设计服务期限届满时的日期。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1.1.4.5 基准日：指投标截止时间前 28 天的日期，直接发包的工程勘察设计以合同签订日前28天的日期为基准日期。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1.1.4.6 天：除特别指明外，指日历天。合同中按天计算时间的，开始当天不计入，从次日开始计算。期限最后一天的截止时间为当天 24:00。</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 合同价格和费用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1.1.5.1 签约合同价：指签订合同时合同协议书中写明的勘察设计费用总金额。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1.1.5.2 合同价格：指设计人按合同约定完成了全部勘察设计工作后，发包人应付给设计人的金额，包括在履行合同过程中按合同约定进行的变更和调整。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1.1.5.3 费用：指为履行合同所发生的或将要发生的所有合理开支，包括管理费和应分摊的其他费用，但不包括利润。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1.1.5.4 暂列金额：指暂时未定的，包括在合同中，并在报价清单汇总表中以此名称标明的金额，用于进行本工程可能发生的额外勘察设计工作或作为不可预见费用，按照合同条款第 12.5 款的规定使用。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1.1.6 其他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1.1.6.1 书面形式：指合同文件、信件和数据电文（包括电报、电传、传真、电子数据交换和电子邮件）等可以有形地表现所载内容的形式。</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 语言文字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合同以中国的汉语简体文字编写、解释和说明。合同当事人在专用合同条款中约定使用两种以上语言时，汉语为优先解释和说明合同的语言。</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 适用法律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适用于合同的法律包括中华人民共和国法律、行政法规、部门规章，以及工程所在地的地方法规、自治条例、单行条例和地方政府规章。</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本合同适用的其他规范性文件，可在专用合同条款中约定。</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 技术标准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 适用于现行有效的国家标准、行业标准、工程所在地的地方性标准，以及相应的规范、规程等，合同当事人有特别要求的，应在专用合同条款中约定。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 发包人要求使用国外技术标准的，发包人与设计人在专用合同条款中约定原文版本和中文译本提供方及提供标准的名称、份数、时间及费用承担等事项。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勘察设计费用。</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769" w:name="page51"/>
      <w:bookmarkEnd w:id="1769"/>
      <w:bookmarkStart w:id="1770" w:name="OLE_LINK35"/>
      <w:bookmarkStart w:id="1771" w:name="OLE_LINK36"/>
      <w:bookmarkStart w:id="1772" w:name="OLE_LINK34"/>
      <w:r>
        <w:rPr>
          <w:rFonts w:hint="eastAsia" w:ascii="宋体" w:hAnsi="宋体" w:eastAsia="宋体" w:cs="宋体"/>
          <w:bCs/>
          <w:color w:val="auto"/>
          <w:szCs w:val="21"/>
          <w:highlight w:val="none"/>
        </w:rPr>
        <w:t>1.5 合同文件的优先顺序</w:t>
      </w:r>
    </w:p>
    <w:bookmarkEnd w:id="1770"/>
    <w:bookmarkEnd w:id="1771"/>
    <w:bookmarkEnd w:id="1772"/>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组成合同的各项文件应互相解释，互为说明。除专用合同条款另有约定外，解释合同文件的优先顺序如下：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（1）合同协议书及补充协议（如果有）；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（2）中标通知书；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（3）投标函及投标函附录；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（4）专用合同条款及其附件；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（5）通用合同条款；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（6）投标文件（含评标期间的澄清文件和补充资料）；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（7）招标文件及补遗文件；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（8）技术标准和要求；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（9）图纸；</w:t>
      </w:r>
    </w:p>
    <w:p>
      <w:pPr>
        <w:adjustRightInd w:val="0"/>
        <w:snapToGrid w:val="0"/>
        <w:spacing w:line="360" w:lineRule="auto"/>
        <w:ind w:firstLine="447" w:firstLineChars="213"/>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（10）其他合同文件。</w:t>
      </w:r>
    </w:p>
    <w:p>
      <w:pPr>
        <w:widowControl/>
        <w:adjustRightInd w:val="0"/>
        <w:snapToGrid w:val="0"/>
        <w:spacing w:line="360" w:lineRule="auto"/>
        <w:ind w:firstLine="447" w:firstLineChars="213"/>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上述各项合同文件包括合同当事人就该项合同文件所作出的补充和修改，属于同一类内容的文件，应以最新签署的为准。</w:t>
      </w:r>
      <w:bookmarkStart w:id="1773" w:name="OLE_LINK37"/>
      <w:bookmarkStart w:id="1774" w:name="OLE_LINK38"/>
      <w:bookmarkStart w:id="1775" w:name="OLE_LINK39"/>
    </w:p>
    <w:bookmarkEnd w:id="1773"/>
    <w:bookmarkEnd w:id="1774"/>
    <w:bookmarkEnd w:id="1775"/>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1.6 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按中标通知书规定的时间与发包人签订合同协议书。除法律另有规定或合同另有约定外，发包人和</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的法定代表人或其委托代理人在合同协议书上签名并盖合同专用章或法定名称章，依法生效。</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1.7 文件的提供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 勘察设计文件的提供</w:t>
      </w:r>
    </w:p>
    <w:p>
      <w:pPr>
        <w:widowControl/>
        <w:tabs>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应在合理的期限内按照合同约定向发包人提供勘察设计文件。合同约定勘察设计文件应经发包人批复的，发包人应当在合同约定的期限内批复或提出修改意见。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1.7.2 发包人提供的文件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按专用合同条款约定由发包人提供的文件，包括基础资料、勘察设计任务书等，发包人应按约定的数量和期限交给</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。由于发包人未按时提供文件造成勘察设计服务期限延误的，按第 6.2 款约定执行。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1.7.3 文件错误的通知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任何一方当事人发现文件中存在的明显错误或疏忽，均应及时通知对方当事人，并应立即采取适当的措施防止损失扩大。</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776" w:name="page52"/>
      <w:bookmarkEnd w:id="1776"/>
      <w:r>
        <w:rPr>
          <w:rFonts w:hint="eastAsia" w:ascii="宋体" w:hAnsi="宋体" w:eastAsia="宋体" w:cs="宋体"/>
          <w:bCs/>
          <w:color w:val="auto"/>
          <w:szCs w:val="21"/>
          <w:highlight w:val="none"/>
        </w:rPr>
        <w:t>1.8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1.8.1 与合同有关的通知、批准、证明、证书、指示、要求、请求、同意、确定和决定等，均应采用书面形式，并应在合同约定的期限内送达接收人和送达地点。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1.8.2 发包人和</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应在专用合同条款中约定各自的送达接收人、送达地点、电子邮箱。任何一方合同当事人指定的接收人或送达地点或电子邮箱发生变动的，应提前3天以书面形式通知对方，否则视为未发生变动。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1.8.3 发包人和</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应当及时签收另一方送达至送达地点和指定接收人的来往信函，如确有充分证据证明一方无正当理由拒不签收的，视为拒绝签收一方认可往来信函的内容。</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1.9 转让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除专用合同条款另有约定外，未经对方当事人同意，一方当事人不得将合同权利全部或部分转让给第三人，也不得全部或部分转移合同义务。</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1.10 严禁贿赂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合同双方当事人不得以贿赂或变相贿赂的方式，谋取不当利益或损害对方权益。因贿赂造成对方当事人损失的，行为人应当赔偿损失，并承担相应的法律责任。</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 知识产权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1.11.1除专用合同条款另有约定外，发包人提供给</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的图纸、发包人为实施工程自行编制或委托编制的技术规格书以及反映发包人要求的或其他类似性质的文件的著作权属于发包人，</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可以为实现合同目的而复制、使用此类文件，但不能用于与合同无关的其他事项。未经发包人书面同意，</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不得为了合同以外的目的而复制、使用上述文件或将之提供给任何第三方。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1.11.2除专用合同条款另有约定外，</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为实施工程所编制的文件的著作权属于</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，发包人可因实施工程的运行、调试、维修、改造等目的而复制、使用此类文件，但不能擅自修改或用于与合同无关的其他事项。未经</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书面同意，发包人不得为了合同以外的目的而复制、使用上述文件或将之提供给任何第三方。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1.11.3</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在从事勘察设计活动时，不得侵犯他人的知识产权。因侵犯专利权或其他知识产权所引起的责任，由</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 xml:space="preserve">自行承担。因发包人提供的勘察设计资料导致侵权的，由发包人承担责任。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1.11.4 </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在勘察设计文件中采用专利技术、专有技术的，相应的使用费视为已包含在合同价格之中。</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文件及信息的保密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未经对方同意，任何一方当事人不得将有关文件、技术成果、技术秘密、需要保密的资料和信息泄露给他人或公开发表与引用。</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1.13发包人要求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1.13.1 </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应认真阅读、复核发包人要求，发现错误的，应及时书面通知发包人。无论是否存在错误，发包人均有权修改发包人要求，并在修改后 3 日内通知</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。除专用合同条</w:t>
      </w:r>
      <w:bookmarkStart w:id="1777" w:name="page53"/>
      <w:bookmarkEnd w:id="1777"/>
      <w:r>
        <w:rPr>
          <w:rFonts w:hint="eastAsia" w:ascii="宋体" w:hAnsi="宋体" w:eastAsia="宋体" w:cs="宋体"/>
          <w:color w:val="auto"/>
          <w:kern w:val="0"/>
          <w:szCs w:val="21"/>
          <w:highlight w:val="none"/>
        </w:rPr>
        <w:t>款另有约定外，由此导致</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费用增加和(或)周期延误的，发包人应当相应地增加费用和(或)延长周期。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如果发包人要求违反法律规定，</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应在发现后及时书面通知发包人，要求其改正。发包人收到通知书后不予改正或不予答复的，</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有权拒绝履行合同义务，直至解除合同；由此引起的</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的全部损失由发包人承担。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发包人要求采用国外规范和标准进行勘察设计时，应由发包人负责提供该规范和标准的外国文本和中文译本，提供的时间、份数和其他要求在专用合同条款中约定。</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778" w:name="_Toc21898"/>
      <w:bookmarkStart w:id="1779" w:name="_Toc10978"/>
      <w:bookmarkStart w:id="1780" w:name="_Toc532458225"/>
      <w:bookmarkStart w:id="1781" w:name="_Toc3632"/>
      <w:bookmarkStart w:id="1782" w:name="_Toc12022"/>
      <w:bookmarkStart w:id="1783" w:name="_Toc531632600"/>
      <w:bookmarkStart w:id="1784" w:name="_Toc75856899"/>
      <w:bookmarkStart w:id="1785" w:name="_Toc20348"/>
      <w:bookmarkStart w:id="1786" w:name="_Toc17134"/>
      <w:bookmarkStart w:id="1787" w:name="_Toc7797"/>
      <w:bookmarkStart w:id="1788" w:name="_Toc10346"/>
      <w:bookmarkStart w:id="1789" w:name="_Toc29660"/>
      <w:bookmarkStart w:id="1790" w:name="_Toc16589"/>
      <w:bookmarkStart w:id="1791" w:name="_Toc22390"/>
      <w:r>
        <w:rPr>
          <w:rFonts w:hint="eastAsia" w:ascii="宋体" w:hAnsi="宋体" w:eastAsia="宋体" w:cs="宋体"/>
          <w:color w:val="auto"/>
          <w:kern w:val="0"/>
          <w:sz w:val="32"/>
          <w:szCs w:val="32"/>
          <w:highlight w:val="none"/>
        </w:rPr>
        <w:t>2.发包人义务</w:t>
      </w:r>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2.1 遵守法律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发包人在履行合同过程中应遵守法律，并保证</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免于承担因发包人违反法律而引起的任何责任。</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2.2 发出开始勘察设计通知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发包人应按第 6.1 款的约定向</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发出开始勘察设计通知。</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2.3 办理证件和批件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法律规定和（或）合同约定由发包人负责办理的工程建设项目必须履行的各类审批、核准或备案手续，发包人应当按时办理，</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应给予必要的协助。法律规定和（或）合同约定由</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负责办理的</w:t>
      </w:r>
      <w:r>
        <w:rPr>
          <w:rFonts w:hint="eastAsia" w:ascii="宋体" w:hAnsi="宋体" w:eastAsia="宋体" w:cs="宋体"/>
          <w:color w:val="auto"/>
          <w:highlight w:val="none"/>
        </w:rPr>
        <w:t>勘察、</w:t>
      </w:r>
      <w:r>
        <w:rPr>
          <w:rFonts w:hint="eastAsia" w:ascii="宋体" w:hAnsi="宋体" w:eastAsia="宋体" w:cs="宋体"/>
          <w:color w:val="auto"/>
          <w:kern w:val="0"/>
          <w:szCs w:val="21"/>
          <w:highlight w:val="none"/>
        </w:rPr>
        <w:t>设计所需的证件和批件，发包人应给予必要的协助。</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2.4 支付合同价款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发包人应按合同约定向</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及时支付合同价款。</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2.5 提供勘察设计资料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发包人应按第 1.7.2 项的约定向</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提供勘察设计资料。</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792" w:name="page54"/>
      <w:bookmarkEnd w:id="1792"/>
      <w:bookmarkStart w:id="1793" w:name="OLE_LINK303"/>
      <w:bookmarkStart w:id="1794" w:name="OLE_LINK302"/>
      <w:r>
        <w:rPr>
          <w:rFonts w:hint="eastAsia" w:ascii="宋体" w:hAnsi="宋体" w:eastAsia="宋体" w:cs="宋体"/>
          <w:bCs/>
          <w:color w:val="auto"/>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发包人应履行合同约定的其他义务。</w:t>
      </w:r>
    </w:p>
    <w:bookmarkEnd w:id="1793"/>
    <w:bookmarkEnd w:id="1794"/>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795" w:name="_Toc531632601"/>
      <w:bookmarkStart w:id="1796" w:name="_Toc26141"/>
      <w:bookmarkStart w:id="1797" w:name="_Toc29920"/>
      <w:bookmarkStart w:id="1798" w:name="_Toc75856900"/>
      <w:bookmarkStart w:id="1799" w:name="_Toc18997"/>
      <w:bookmarkStart w:id="1800" w:name="_Toc18147"/>
      <w:bookmarkStart w:id="1801" w:name="_Toc16288"/>
      <w:bookmarkStart w:id="1802" w:name="_Toc532458226"/>
      <w:bookmarkStart w:id="1803" w:name="_Toc27391"/>
      <w:bookmarkStart w:id="1804" w:name="_Toc4886"/>
      <w:bookmarkStart w:id="1805" w:name="_Toc18925"/>
      <w:bookmarkStart w:id="1806" w:name="_Toc21723"/>
      <w:bookmarkStart w:id="1807" w:name="_Toc18451"/>
      <w:bookmarkStart w:id="1808" w:name="_Toc21043"/>
      <w:r>
        <w:rPr>
          <w:rFonts w:hint="eastAsia" w:ascii="宋体" w:hAnsi="宋体" w:eastAsia="宋体" w:cs="宋体"/>
          <w:color w:val="auto"/>
          <w:kern w:val="0"/>
          <w:sz w:val="32"/>
          <w:szCs w:val="32"/>
          <w:highlight w:val="none"/>
        </w:rPr>
        <w:t>3.发包人管理</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3.1 发包人代表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09" w:name="OLE_LINK88"/>
      <w:bookmarkStart w:id="1810" w:name="OLE_LINK87"/>
      <w:r>
        <w:rPr>
          <w:rFonts w:hint="eastAsia" w:ascii="宋体" w:hAnsi="宋体" w:eastAsia="宋体" w:cs="宋体"/>
          <w:color w:val="auto"/>
          <w:kern w:val="0"/>
          <w:szCs w:val="21"/>
          <w:highlight w:val="none"/>
        </w:rPr>
        <w:t>3.1.1除专用合同条款另有约定外，发包人应在合同签订时，在专用合同条款中明确其负责工程勘察设计的发包人代表的姓名、职务、联系方式、授权范围及授权期限等事项。由发包人代表在其授权范围和授权期限内，代表发包人行使权利、履行义务和处理合同履行中的具体事宜。发包人代表在授权范围内的行为由发包人承担法律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3.1.2发包人代表违反法律法规、违背职业道德守则或者不按合同约定履行职责及义务，导致合同无法继续正常履行的，</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有权通知发包人更换发包人代表。发包人收到通知后 7 天内，应当核实完毕并将处理结果通知</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。发包人同意更换发包人代表的，按通用条款3.1.3项执行。发包人不同意更换发包人代表的，</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须继续履行合同义务。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3.1.3 发包人更换发包人代表的，应提前 14 天将更换人员的姓名、职务、联系方式、授权范围和授权期限书面通知</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3.1.4 发包人代表可以授权发包人的其他人员负责执行其指派的一项或多项工作。发包人代表应将被授权人员的姓名及其授权范围以书面形式通知</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。被授权人员在授权范围内发出的指示视为已得到发包人代表的同意，与发包人代表发出的指示具有同等效力。</w:t>
      </w:r>
    </w:p>
    <w:bookmarkEnd w:id="1809"/>
    <w:bookmarkEnd w:id="1810"/>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3.2 监理人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 发包人可以根据工程建设需要确定是否委托监理人进行勘察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3.2.2 合同约定应由</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承担的义务和责任，不因监理人对勘察设计文件的审查或批准，以及为实施监理作出的指示等职务行为而减轻或解除。</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 发包人的指示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 发包人应按合同约定向</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发出指示，发包人的指示应盖有发包人单位法定名称章，并由发包人代表签名确认。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11" w:name="page55"/>
      <w:bookmarkEnd w:id="1811"/>
      <w:r>
        <w:rPr>
          <w:rFonts w:hint="eastAsia" w:ascii="宋体" w:hAnsi="宋体" w:eastAsia="宋体" w:cs="宋体"/>
          <w:color w:val="auto"/>
          <w:kern w:val="0"/>
          <w:szCs w:val="21"/>
          <w:highlight w:val="none"/>
        </w:rPr>
        <w:t xml:space="preserve">3.3.2 </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 xml:space="preserve">收到发包人作出的指示后应遵照执行。指示构成变更的，应按第 11 条执行。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3.3.3 在紧急情况下，发包人代表或其授权人员可以当场签发临时书面指示，</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应遵照执行。发包人代表应在临时书面指示发出后 24 小时内发出书面确认函，逾期未发出书面确认函的，该临时书面指示应被视为发包人的正式指示。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3.3.4 除专用合同条款另有约定外，</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只从发包人代表或按第 3.1.4 项约定的被授权人员处取得指示。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3.3.5 由于发包人未能按合同约定发出指示、指示延误或指示错误而导致</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费用增加和（或）周期延误的，发包人应承担由此增加的费用和（或）周期延误。</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 发包人在法律允许的范围内有权对</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的勘察设计工作和（或）勘察设计文件作出处理决定，</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应按照发包人的决定执行，涉及勘察设计服务期限或勘察设计费用等问题按第 11 条的约定处理。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3.4.2 发包人应在专用合同条款约定的时间之内，对设计人书面提出的事项作出书面答复；逾期没有做出答复的，视为已获得发包人的批准。</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812" w:name="_Toc23413"/>
      <w:bookmarkStart w:id="1813" w:name="_Toc532458227"/>
      <w:bookmarkStart w:id="1814" w:name="_Toc14586"/>
      <w:bookmarkStart w:id="1815" w:name="_Toc13523"/>
      <w:bookmarkStart w:id="1816" w:name="_Toc32514"/>
      <w:bookmarkStart w:id="1817" w:name="_Toc12088"/>
      <w:bookmarkStart w:id="1818" w:name="_Toc75856901"/>
      <w:bookmarkStart w:id="1819" w:name="_Toc28909"/>
      <w:bookmarkStart w:id="1820" w:name="_Toc20048"/>
      <w:bookmarkStart w:id="1821" w:name="_Toc531632602"/>
      <w:bookmarkStart w:id="1822" w:name="_Toc27670"/>
      <w:bookmarkStart w:id="1823" w:name="_Toc8692"/>
      <w:bookmarkStart w:id="1824" w:name="_Toc10715"/>
      <w:bookmarkStart w:id="1825" w:name="_Toc250"/>
      <w:r>
        <w:rPr>
          <w:rFonts w:hint="eastAsia" w:ascii="宋体" w:hAnsi="宋体" w:eastAsia="宋体" w:cs="宋体"/>
          <w:color w:val="auto"/>
          <w:kern w:val="0"/>
          <w:sz w:val="32"/>
          <w:szCs w:val="32"/>
          <w:highlight w:val="none"/>
        </w:rPr>
        <w:t>4.设计人义务</w:t>
      </w:r>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4.1 </w:t>
      </w:r>
      <w:r>
        <w:rPr>
          <w:rFonts w:hint="eastAsia" w:ascii="宋体" w:hAnsi="宋体" w:eastAsia="宋体" w:cs="宋体"/>
          <w:color w:val="auto"/>
          <w:highlight w:val="none"/>
        </w:rPr>
        <w:t>设计人</w:t>
      </w:r>
      <w:r>
        <w:rPr>
          <w:rFonts w:hint="eastAsia" w:ascii="宋体" w:hAnsi="宋体" w:eastAsia="宋体" w:cs="宋体"/>
          <w:bCs/>
          <w:color w:val="auto"/>
          <w:szCs w:val="21"/>
          <w:highlight w:val="none"/>
        </w:rPr>
        <w:t>的一般义务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 遵守法律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在履行合同过程中应遵守法律，并保证发包人免于承担因</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违反法律而引起的任何责任。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 依法纳税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应按有关法律规定纳税，应缴纳的税金（含增值税）包括在合同价格之中。</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 完成全部勘察设计工作</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应按合同约定以及发包人要求，完成合同约定的全部工作，并对工作中的任何缺陷进行整改、完善和修补，提供符合技术标准及合同要求的工程设计文件，提供施工配合服务，使其满足合同约定的目的。</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应按合同约定提供勘察设计文件及相关服务，以及为完成勘察设计服务所需的劳务、材料、勘察设备、试验设施等，并应自行承担勘探场地临时设施的搭设、维护、管理和拆除。</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当按照专用合同条款约定配合发包人办理有关许可、核准或备案手续的，因设计人原因造成发包人未能及时办理许可、核准或备案手续，导致勘察设计工作量增加和（或）勘察设计周期延长时，由设计人自行承担由此增加的勘察设计费用和（或）勘察设计周期延长的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 保证勘察作业规范、安全和环保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w:t>
      </w:r>
      <w:r>
        <w:rPr>
          <w:rFonts w:hint="eastAsia" w:ascii="宋体" w:hAnsi="宋体" w:eastAsia="宋体" w:cs="宋体"/>
          <w:color w:val="auto"/>
          <w:highlight w:val="none"/>
        </w:rPr>
        <w:t>设计人</w:t>
      </w:r>
      <w:r>
        <w:rPr>
          <w:rFonts w:hint="eastAsia" w:ascii="宋体" w:hAnsi="宋体" w:eastAsia="宋体" w:cs="宋体"/>
          <w:color w:val="auto"/>
          <w:kern w:val="0"/>
          <w:szCs w:val="21"/>
          <w:highlight w:val="none"/>
        </w:rPr>
        <w:t>在勘察设计过程中发生的人员伤亡或财产损失，或造成第三方的人员伤亡、财产损失，或由此而引起的其他一切损害和损失，发包人均不承担责任。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4.1.5 避免勘探对公众与他人的利益造成损害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在进行合同约定的各项工作时，不得侵害发包人与他人使用公用道路、水源、市政管网等公共设施的权利，避免对邻近的公共设施产生干扰，保证勘探场地的周边设施、建构筑物、地下管线、架空线和其他物体的安全运行。设计人占用或使用他人的施工场地，影响他人作业或生活的，应承担相应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设计人应履行合同约定的其他义务。</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826" w:name="page56"/>
      <w:bookmarkEnd w:id="1826"/>
      <w:r>
        <w:rPr>
          <w:rFonts w:hint="eastAsia" w:ascii="宋体" w:hAnsi="宋体" w:eastAsia="宋体" w:cs="宋体"/>
          <w:bCs/>
          <w:color w:val="auto"/>
          <w:szCs w:val="21"/>
          <w:highlight w:val="none"/>
        </w:rPr>
        <w:t>4.2 履约保证金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除专用合同条款另有约定外，履约保证金自合同生效之日起生效，在发包人签收最后一批勘察设计成果文件之日起 28 日后失效。如果设计人不履行合同约定的义务或其履行不符合合同的约定，发包人有权从履约保证金中直接扣除相应金额的违约金。</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4.3 分包和不得转包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4.3.1 设计人不得将其勘察设计的全部工作转包给第三人，或将其承包的全部工程勘察设计肢解后以分包的名义转包给第三人。</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4.3.2 设计人不得将勘察设计的主体、关键性工作及专用合同条款中禁止分包的工程分包给第三人。除专用合同条款另有约定外，未经发包人同意，设计人也不得将非主体、非关键性工作分包给第三人。设计人不得进行违法分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4.3.3 发包人同意设计人分包工作的，设计人应向发包人提交 1 份分包合同副本。工程勘察设计分包不减轻或免除设计人的责任和义务，设计人和分包人就分包工程勘察设计向发包人承担连带责任。分包人不得再行分包或转包勘察设计工作。除专用合同条款另有约定外，分包人的勘察设计费用由设计人向分包人自行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4.3.4 分包人的资格能力应与其分包工作的标准和规模相适应，包括必要的企业资质、人员、设备和类似业绩等。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4.3.5分包工程勘察设计费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（1）除本项第（2）目约定的情况或专用合同条款另有约定外，分包工程勘察设计费由设计人与分包人结算，未经设计人同意，发包人不得向分包人支付分包工程勘察设计费；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（2）生效的法院判决书或仲裁裁决书要求发包人向分包人支付分包工程勘察设计费的，发包人有权从应付设计人合同价款中扣除该部分费用。</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4.4 联合体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4.4.1 联合体各方应共同与发包人签订合同。联合体各方应为履行合同承担连带责任。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4.4.2 </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经发包人确认后作为合同附件。在履行合同过程中，未经发包人同意，不得修改</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4.4.3 联合体牵头人或联合体授权的代表负责与发包人联系，并接受指示，负责组织联合体各成员全面履行合同。</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4.5 项目负责人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4.5.1 设计人应按合同协议书的约定指派项目负责人，并在约定的期限内到职。设计人更换项目负责人应事先征得发包人同意，并应在更换 14 天前将拟更换的项目负责人的姓名和详细资料提交发包人。项目负责人 2 天内不能履行职责的，应事先征得发包人同意，并委派代表代行其职责。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4.5.3 设计人为履行合同发出的一切函件均应盖有设计人单位法定名称章，并由设计人的项目负责人</w:t>
      </w:r>
      <w:bookmarkStart w:id="1827" w:name="page57"/>
      <w:bookmarkEnd w:id="1827"/>
      <w:r>
        <w:rPr>
          <w:rFonts w:hint="eastAsia" w:ascii="宋体" w:hAnsi="宋体" w:eastAsia="宋体" w:cs="宋体"/>
          <w:color w:val="auto"/>
          <w:kern w:val="0"/>
          <w:szCs w:val="21"/>
          <w:highlight w:val="none"/>
        </w:rPr>
        <w:t>签名确认。</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4.5.4 按照专用合同条款约定，项目负责人可以授权其下属人员履行其某项职责，但事先应将这些人员的姓名和授权范围书面通知发包人。</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4.5.5 设计人需要更换项目负责人的，应在专用合同条款约定的期限内提前书面通知发包人，并征得发包人书面同意。通知中应当载明继任项目负责人的注册执业资格、管理经验等资料，继任项目负责人继续履行第4.5.2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4.5.6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4.5.2项约定的职责。设计人无正当理由拒绝更换项目负责人的，应按照专用合同条款的约定承担违约责任。</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828" w:name="OLE_LINK320"/>
      <w:bookmarkStart w:id="1829" w:name="OLE_LINK319"/>
      <w:bookmarkStart w:id="1830" w:name="OLE_LINK318"/>
      <w:r>
        <w:rPr>
          <w:rFonts w:hint="eastAsia" w:ascii="宋体" w:hAnsi="宋体" w:eastAsia="宋体" w:cs="宋体"/>
          <w:bCs/>
          <w:color w:val="auto"/>
          <w:szCs w:val="21"/>
          <w:highlight w:val="none"/>
        </w:rPr>
        <w:t>4.6 勘察设计人员的管理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4.6.1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应在接到开始勘察设计通知之日起 7 天内，向发包人提交勘察设计项目机构以及人员安排的报告，其内容应包括项目机构设置、主要勘察设计人员和作业人员的名单及资格条件。主要勘察设计人员应相对稳定，更换主要勘察设计人员的，应取得发包人的同意,并向发包人提交继任人员的资格、管理经验等资料。项目负责人的更换，应按照本章第 4.5.1 项规定执行。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31" w:name="OLE_LINK315"/>
      <w:bookmarkStart w:id="1832" w:name="OLE_LINK317"/>
      <w:bookmarkStart w:id="1833" w:name="OLE_LINK316"/>
      <w:r>
        <w:rPr>
          <w:rFonts w:hint="eastAsia" w:ascii="宋体" w:hAnsi="宋体" w:eastAsia="宋体" w:cs="宋体"/>
          <w:color w:val="auto"/>
          <w:kern w:val="0"/>
          <w:szCs w:val="21"/>
          <w:highlight w:val="none"/>
        </w:rPr>
        <w:t>4.6.2除专用合同条款另有约定外，主要勘察设计人员包括项目负责人、专业负责人、审核人、审定人、勘察设计代表等；其他人员包括勘察作业人员、各专业的设计人员、管理人员等。</w:t>
      </w:r>
    </w:p>
    <w:bookmarkEnd w:id="1828"/>
    <w:bookmarkEnd w:id="1829"/>
    <w:bookmarkEnd w:id="1830"/>
    <w:bookmarkEnd w:id="1831"/>
    <w:bookmarkEnd w:id="1832"/>
    <w:bookmarkEnd w:id="1833"/>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4.6.3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应保证其主要勘察设计人员（含分包人）在合同期限内的任何时候，都能按时参加发包人组织的工作会议。</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4.6.4 国家规定应当持证上岗的工作人员均应持有相应的资格证明，发包人有权随时检查。发包人认为有必要时，可以进行现场考核。</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 撤换项目负责人和其他人员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应对其项目负责人和其他人员进行有效管理。发包人要求撤换不能胜任本职工作、行为不端或玩忽职守的项目负责人和其他人员的，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应予以撤换。</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4.8 保障人员的合法权益</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4.8.1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应与其雇佣的人员签订劳动合同，并按时发放工资。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4.8.2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应按劳动法的规定安排工作时间，保证其雇佣人员享有休息和休假的权利。因勘察设计需要占用休假日或延长工作时间的，应不超过法律规定的限度，并按法律规定给予补休或付酬。</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4.8.3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应为其现场人员提供必要的食宿条件，以及符合环境保护和卫生要求的生活环境，在远离城镇的勘探场地，还应配备必要的伤病防治和急救设施。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4.8.4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应按国家有关劳动保护的规定，采取有效的防止粉尘、降低噪声、控制有害气体和保障高温、高寒、高空作业安全等劳动保护措施。其雇佣人员在勘探作业中受到伤害的，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应立即采取有效措施进行抢救和治疗。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4.8.5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应按有关法律规定和合同约定，为其雇佣人员办理保险。</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4.9 合同价款应专款专用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发包人按合同约定支付给</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的各项价款，应专用于合同勘察设计工作。</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834" w:name="page58"/>
      <w:bookmarkEnd w:id="1834"/>
      <w:bookmarkStart w:id="1835" w:name="_Toc3774"/>
      <w:bookmarkStart w:id="1836" w:name="_Toc532458228"/>
      <w:bookmarkStart w:id="1837" w:name="_Toc75856902"/>
      <w:bookmarkStart w:id="1838" w:name="_Toc9754"/>
      <w:bookmarkStart w:id="1839" w:name="_Toc8529"/>
      <w:bookmarkStart w:id="1840" w:name="_Toc4433"/>
      <w:bookmarkStart w:id="1841" w:name="_Toc11903"/>
      <w:bookmarkStart w:id="1842" w:name="_Toc29726"/>
      <w:bookmarkStart w:id="1843" w:name="_Toc10648"/>
      <w:bookmarkStart w:id="1844" w:name="_Toc11413"/>
      <w:bookmarkStart w:id="1845" w:name="_Toc11853"/>
      <w:bookmarkStart w:id="1846" w:name="_Toc26248"/>
      <w:bookmarkStart w:id="1847" w:name="_Toc531632603"/>
      <w:bookmarkStart w:id="1848" w:name="_Toc1058"/>
      <w:r>
        <w:rPr>
          <w:rFonts w:hint="eastAsia" w:ascii="宋体" w:hAnsi="宋体" w:eastAsia="宋体" w:cs="宋体"/>
          <w:color w:val="auto"/>
          <w:kern w:val="0"/>
          <w:sz w:val="32"/>
          <w:szCs w:val="32"/>
          <w:highlight w:val="none"/>
        </w:rPr>
        <w:t>5.勘察设计要求</w:t>
      </w:r>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 发包人应当遵守法律和规范标准，不得以任何理由要求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违反法律和工程质量、安全标准进行勘察设计服务，降低工程质量。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5.1.2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应按照法律规定，以及国家、行业和地方的规范和标准完成勘察设计工作，并应符合发包人要求。各项规范、标准和发包人要求之间如对同一内容的描述不一致时，应以描述更为严格的内容为准。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5.1.3 除专用合同条款另有约定外，</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完成勘察设计工作所应遵守的法律规定，以及国家、行业和地方的规范和标准，均应视为在基准日适用的版本。基准日之后，前述版本发生重大变化，或者有新的法律，以及国家、行业和地方的规范和标准实施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应向发包人提出遵守新规定的建议。发包人应在收到建议后 7 天内发出是否遵守新规定的指示。发包人指示遵守新规定的，按照第 11 条约定执行。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5.1.4</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勘察设计服务中选用的材料、设备，应当注明其规格、型号、性能等技术指标及适应性，但不得指定生产厂、供应商和产品品牌，满足质量、安全、节能、环保等要求。如果必须引用某一品牌或生产供应商才能准确清楚地说明招标项目的技术标准和要求，则应当在引用的品牌或生产供应商名称前加上“参照或相当于”的字样，而且引用的货物品牌或生产供应商在市场上具有可选择性。</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5.2 勘察设计依据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除专用合同条款另有约定外，本工程的勘察设计依据如下：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（1）适用的法律、行政法规及部门规章；</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（2）与工程有关的规范、标准、规程；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（3）工程基础资料及其他文件；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（4）本勘察设计服务合同及补充合同；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（5）本工程施工需求；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（6）合同履行中与勘察设计服务有关的来往函件；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（7）其他勘察设计依据。</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5.3 勘察设计范围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5.3.1 本合同的勘察设计范围包括工程范围、阶段范围和工作范围，具体勘察设计范围应当根据三者之间的关联内容进行确定。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5.3.2 工程范围指所勘察设计工程的建设内容，具体范围在专用合同条款中约定。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49" w:name="page59"/>
      <w:bookmarkEnd w:id="1849"/>
      <w:r>
        <w:rPr>
          <w:rFonts w:hint="eastAsia" w:ascii="宋体" w:hAnsi="宋体" w:eastAsia="宋体" w:cs="宋体"/>
          <w:color w:val="auto"/>
          <w:kern w:val="0"/>
          <w:szCs w:val="21"/>
          <w:highlight w:val="none"/>
        </w:rPr>
        <w:t>5.3.3 阶段范围指工程建设程序中的规划、项目建议书、可行性研究、初步设计、招标设计、施工图设计等阶段中的一个或者多个阶段，具体范围在专用合同条款中约定。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5.3.4 工作范围指工程测量、岩土工程勘察、岩土工程设计（如有）、编制设计文件、编制设计概算、预算、提供技术交底、招标与施工配合、参加试车（试运行）、编制竣工图、竣工验收和发包人委托的其他服务中的一项或者多项工作，具体范围在专用合同条款中约定。</w:t>
      </w:r>
    </w:p>
    <w:p>
      <w:pPr>
        <w:keepNext/>
        <w:keepLines/>
        <w:adjustRightInd w:val="0"/>
        <w:snapToGrid w:val="0"/>
        <w:spacing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5.4 勘察作业要求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5.4.1 测绘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（1）除专用合同条款另有约定外，发包人应在开始勘察前 7 日内，向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提供测量基准点、水准点和书面资料等；</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应根据国家测绘基准、测绘系统和工程测量技术规范，按发包人要求的基准点以及合同工程精度要求，进行测绘。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测绘之前，应当认真核对测绘数据，保证引用数据和原始数据准确无误。测绘工作应由测量人员如实记录，不得补记、涂改或者损坏。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（3）工程勘探之前，</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应当严格按照勘察方案的孔位坐标，进行测量放线并在实地位置定位，埋设带有编号且不易移动的标志桩进行定位控制。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5.4.2 勘探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应当根据勘察目的和岩土特性，合理选择钻探、井探、槽探、洞探和地球物理勘探等勘探方法，为完成合同约定的勘察任务创造条件。</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对于勘察方法的正确性、适用性和可靠性完全负责。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布置勘探工作时，应当充分考虑勘探方法对于自然环境、周边设施、建构筑物、地下管线、架空线和其他物体的影响，采用切实有效的措施进行防范控制，不得造成损坏或中断运行，否则由此导致的费用增加和（或）周期延误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自行承担。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应在标定的孔位处进行勘探，不得随意改动位置。勘探方法、勘探机具、勘探记录、取样编录与描述，孔位标记、孔位封闭等事项，应当严格执行规范标准，按实填写勘探报表和勘探日志。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（4）勘探工作完成后，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按照规范要求及时封孔，并将封孔记录整理存档，勘探场地应当地面平整、清洁卫生，并通知发包人、行政主管部门及使用维护单位进行现场验收。验收通过之后如果发生沉陷，勘察人应当及时进行二次封孔和现场验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5.4.3 取样</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应当针对不同的岩土地质，按照勘探取样规范规程中的相关规定，根据地层特征、取样深度、设备条件和试验项目的不同，合理选用取样方法和取样工具进行取样，包括并不限于土样、水样、岩芯等。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（3）取样后的样品应当填写和粘贴标签，标签内容包括并不限于工程名称、孔号、样品编号、取样深度、样品名称、取样日期、取样人姓名、施工机组等。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 试验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应当根据岩土条件、设计要求、勘察经验和测试方法特点，选用合适的原位测试方法和勘察设备进行原位测试。原位测试成果应与室内试验数据进行对比分析，检验其可靠性。</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的试验室应当通过行业管理部门认可的 CMA 计量认证，具有相应的资格证书、试验人员和试验条件，否则应当委托第三方试验室进行室内试验。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在试验之前按照要求清点样品数目，认定取样质量及数量是否满足试验需要；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（4）试验报告的格式应当符合 CMA 计量认证体系要求，加盖 CMA 章并由试验负责人签名确认；试验负责人应当通过计量认证考核，并由项目负责人授权许可。</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5.5 勘察设备要求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5.5.1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应按合同进度计划的要求，及时配置勘察设备进行作业。</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更换合同约定的勘察设备的，应报发包人批准。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5.5.2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按照规范要求，及时维修、保养或更换勘察设备，包括并不限于钻机、触探仪、全站仪、水准仪、探测仪、测井平台、天平、固结仪、振筛机、干燥箱、直剪仪、收缩仪、膨胀仪、渗透仪等，保证勘察设备能够随时进场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5.5.3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使用的勘察设备不能满足合同进度计划和（或）质量要求时，发包人有权要求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增加或更换勘察设备，</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应及时增加或更换，由此增加的费用和（或）周期延误由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自行承担。</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5.6 临时占地和设施要求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5.6.1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应当根据勘察设计服务方案制订临时占地计划，报请发包人批准。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5.6.2 位于本工程区域内的临时占地，由发包人协调提供。位于道路、绿化或者其他市政设施内的临时占地，由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向行政管理部门报建申请，按照要求制定占地施工方案，并据此实施。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5.6.3 临时占地使用完毕后，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应当按照发包人要求或行政管理部门规定恢复临时占地。如果恢复或清理标准不能满足要求的，发包人有权委托他人代为恢复或清理，由此发生的费用从拟支付给</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的勘察设计费用中扣除。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5.6.4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应当配备或搭设足够的临时设施，保证勘探工作能够正常开展。临时设施包括并不限于施工围挡、交通疏导设施、安全防范设施、钻机防护设施、安全文明施工设施、办公生活用房、取样存放场所等。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5.6.5 临时设施应当满足规范标准、发包人要求和行政管理部门的规定等。除专用合同条款另有约定外，临时设施的修建、拆除和恢复费用由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自行承担。</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5.7 安全作业要求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应按合同约定履行安全职责，执行发包人有关安全工作的指示，并在专用合同条款约定的期限内，按合同约定的安全工作内容，编制安全措施计划报送发包人批准。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应当严格执行操作规程，采取有效措施保证道路、桥梁、交通安全设施、建构筑物、地下管线、架空线和其他周边设施等安全正常地运行。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应当按照法律、法规和工程建设强制性标准进行勘察，加强勘察作业安全管理，特别加强易燃、易爆材料、火工器材、有毒与腐蚀性材料和其他危险品的管理。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5.7.4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应严格按照国家安全标准制定施工安全操作规程，配备必要的安全生产和劳动保护设施，加强对勘察设计人员的安全教育，并且发放安全工作手册和劳动保护用具。</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5.7.5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应按发包人的指示制定应对灾害的紧急预案，报送发包人批准。</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还应按预案做好安全检查，配置必要的救助物资和器材，切实保护好有关人员的人身和财产安全。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5.7.6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应对其履行合同所雇佣的全部人员，包括分包人人员的工伤事故承担责任，但由于发包人原因造成勘察设计人员工伤事故的，应由发包人承担责任。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5.7.7 由于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原因在施工场地内及其毗邻地带造成的第三者人员伤亡和财产损失，由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负责赔偿。</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5.8 环境保护要求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5.8.1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在履行合同过程中，应遵守有关环境保护的法律，履行合同约定的环境保护义务，并对违反法律和合同约定义务所造成的环境破坏、人身伤害和财产损失负责。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5.8.2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应按合同约定的环保工作内容，编制环保措施计划，报送发包人批准。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5.8.3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应确保勘探过程中产生的气体排放物、粉尘、噪声、地面排水及排污等，符合法律规定和发包人要求。</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5.9 事故处理要求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5.9.1 合同履行过程中发生事故的，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应立即通知发包人。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5.9.2 发包人和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应立即组织人员和设备进行紧急抢救和抢修，减少人员伤亡和财产损失，防止事故扩大，并保护事故现场。需要移动现场物品时，应作出标记和书面记录，妥善保管有关证据。发包人和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应按国家有关规定，及时如实地向有关部门报告事故发生的情况，以及正在采取的紧急措施等。</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5.10 勘察设计文件要求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5.10.1 勘察设计文件的编制应符合法律法规、规范标准的强制性规定和发包人要求，相关勘察设计依据应完整、准确、可靠，勘察设计方案论证充分，计算成果规范可靠，并能够实施。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5.10.2 勘察设计服务应当根据法律、规范标准和发包人要求，保证工程的合理使用寿命年限，并在设计文件中予以注明。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5.10.3 勘察设计文件的深度应满足本合同相应勘察设计阶段的规定要求，满足发包人的下步工作需要，并应符合国家和行业现行规定。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5.10.4 勘察设计文件必须保证工程质量和施工安全等方面的要求，按照有关法律法规规定在勘察设计文件中提出保障施工作业人员安全和预防生产安全事故的措施建议。</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850" w:name="_Toc75856903"/>
      <w:bookmarkStart w:id="1851" w:name="_Toc532458229"/>
      <w:bookmarkStart w:id="1852" w:name="_Toc17144"/>
      <w:bookmarkStart w:id="1853" w:name="_Toc15136"/>
      <w:bookmarkStart w:id="1854" w:name="_Toc4759"/>
      <w:bookmarkStart w:id="1855" w:name="_Toc531632604"/>
      <w:bookmarkStart w:id="1856" w:name="_Toc2984"/>
      <w:bookmarkStart w:id="1857" w:name="_Toc4918"/>
      <w:bookmarkStart w:id="1858" w:name="_Toc32599"/>
      <w:bookmarkStart w:id="1859" w:name="_Toc29492"/>
      <w:bookmarkStart w:id="1860" w:name="_Toc3894"/>
      <w:bookmarkStart w:id="1861" w:name="_Toc26522"/>
      <w:bookmarkStart w:id="1862" w:name="_Toc4547"/>
      <w:bookmarkStart w:id="1863" w:name="_Toc24805"/>
      <w:r>
        <w:rPr>
          <w:rFonts w:hint="eastAsia" w:ascii="宋体" w:hAnsi="宋体" w:eastAsia="宋体" w:cs="宋体"/>
          <w:color w:val="auto"/>
          <w:kern w:val="0"/>
          <w:sz w:val="32"/>
          <w:szCs w:val="32"/>
          <w:highlight w:val="none"/>
        </w:rPr>
        <w:t>6.开始勘察设计和完成</w:t>
      </w:r>
      <w:bookmarkEnd w:id="1850"/>
      <w:bookmarkEnd w:id="1851"/>
      <w:bookmarkEnd w:id="1852"/>
      <w:bookmarkEnd w:id="1853"/>
      <w:bookmarkEnd w:id="1854"/>
      <w:bookmarkEnd w:id="1855"/>
      <w:bookmarkEnd w:id="1856"/>
      <w:r>
        <w:rPr>
          <w:rFonts w:hint="eastAsia" w:ascii="宋体" w:hAnsi="宋体" w:eastAsia="宋体" w:cs="宋体"/>
          <w:color w:val="auto"/>
          <w:kern w:val="0"/>
          <w:sz w:val="32"/>
          <w:szCs w:val="32"/>
          <w:highlight w:val="none"/>
        </w:rPr>
        <w:t>勘察设计</w:t>
      </w:r>
      <w:bookmarkEnd w:id="1857"/>
      <w:bookmarkEnd w:id="1858"/>
      <w:bookmarkEnd w:id="1859"/>
      <w:bookmarkEnd w:id="1860"/>
      <w:bookmarkEnd w:id="1861"/>
      <w:bookmarkEnd w:id="1862"/>
      <w:bookmarkEnd w:id="1863"/>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6.1 开始</w:t>
      </w:r>
      <w:r>
        <w:rPr>
          <w:rFonts w:hint="eastAsia" w:ascii="宋体" w:hAnsi="宋体" w:eastAsia="宋体" w:cs="宋体"/>
          <w:color w:val="auto"/>
          <w:kern w:val="0"/>
          <w:szCs w:val="21"/>
          <w:highlight w:val="none"/>
        </w:rPr>
        <w:t>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 符合专用合同条款约定的开始勘察设计条件的，发包人应提前 7 天向设计人发出开始勘察设计通知。勘察设计服务期限自开始勘察设计通知中载明的开始勘察设计日期起计算。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6.1.2 除专用合同条款另有约定外，因发包人原因造成合同签订之日起 90 天内未能发出开始勘察设计通知的，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有权提出价格调整要求，或者解除合同。发包人应当承担由此增加的费用和（或）周期延误。</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6.2 发包人引起的周期延误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在履行合同过程中，由于发包人的下列原因造成勘察设计服务期限延误的，发包人应当延长勘察设计服务期限并增加勘察设计费用，具体方法在专用合同条款中约定。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（1）合同变更；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（2）未按合同约定期限及时答复勘察设计事项；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（3）因发包人原因导致的暂停勘察设计；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64" w:name="page60"/>
      <w:bookmarkEnd w:id="1864"/>
      <w:r>
        <w:rPr>
          <w:rFonts w:hint="eastAsia" w:ascii="宋体" w:hAnsi="宋体" w:eastAsia="宋体" w:cs="宋体"/>
          <w:color w:val="auto"/>
          <w:kern w:val="0"/>
          <w:szCs w:val="21"/>
          <w:highlight w:val="none"/>
        </w:rPr>
        <w:t>（4）未按合同约定及时支付勘察设计费用；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（5）发包人提供的基准资料错误；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（6）未及时按照合同约定履行相关义务；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（7）未能按照合同约定期限对勘察设计文件进行审查；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（8）发包人造成周期延误的其他原因。</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6.3 </w:t>
      </w:r>
      <w:r>
        <w:rPr>
          <w:rFonts w:hint="eastAsia" w:ascii="宋体" w:hAnsi="宋体" w:eastAsia="宋体" w:cs="宋体"/>
          <w:b/>
          <w:bCs/>
          <w:color w:val="auto"/>
          <w:szCs w:val="21"/>
          <w:highlight w:val="none"/>
        </w:rPr>
        <w:t>非人为因素引起的周期延误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6.3.1 由于出现专用合同条款规定的异常恶劣气候条件、不利物质条件等因素导致周期延误的，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有权要求发包人延长周期和（或）增加费用。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6.3.2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发现地下文物或化石时，应按规定及时报告发包人和文物部门，并采取有效措施进行保护；</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有权要求发包人延长周期和（或）增加费用。</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6.4 设计人引起的周期延误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由于设计人原因造成周期延误，设计人应支付逾期违约金。逾期违约金的计算方法和最高限额在专用合同条款中约定。</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6.5 第三人引起的周期延误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由于行政管理部门审查或其他第三人原因造成费用增加和（或）周期延误的，由发包人承担。</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6.6 完成勘察设计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6.6.1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完成勘察设计服务之后，应当根据法律、规范标准、合同约定和发包人要求编制勘察设计文件。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6.6.2 勘察设计文件是工程勘察设计的最终成果和施工的重要依据，应当根据本工程的勘察设计内容和不同阶段的勘察设计任务、目的和要求等进行编制。勘察设计文件的内容和深度应当满足对应阶段的规范要求。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6.6.3 除专用合同条款另有约定外，勘察设计文件包括纸质文件和电子文件两种形式，两者若有不一致时，应以纸质文件为准。纸质文件应当加盖单位法定名称章、单位设计资质章和国家规定的注册执业印章；电子文件应使用光盘和 U 盘分别贮存。</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6.7 提前完成勘察设计</w:t>
      </w:r>
    </w:p>
    <w:p>
      <w:pPr>
        <w:widowControl/>
        <w:tabs>
          <w:tab w:val="left" w:pos="9072"/>
          <w:tab w:val="left" w:pos="9781"/>
          <w:tab w:val="left" w:pos="10065"/>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6.7.1 根据发包人要求或者基于专业能力判断，</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认为能够提前完成勘察设计的，可向发包人递交一份提前完成勘察设计建议书，包括实施方案、提前时间、勘察设计费用变动等内容。除专用合同条款另有约定之外，发包人接受建议书的，不因提前完成勘察设计而减少勘察设计费用；增加勘察设计费用的，所增费用由发包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6.7.2 发包人要求提前完成勘察设计但</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认为无法实施的，应在收到发包人书面指示后 7 天内提出异议，说明不能提前完成的理由。发包人应在收到异议后 7 天内予以答复。任何情况下，</w:t>
      </w:r>
      <w:bookmarkStart w:id="1865" w:name="page61"/>
      <w:bookmarkEnd w:id="1865"/>
      <w:r>
        <w:rPr>
          <w:rFonts w:hint="eastAsia" w:ascii="宋体" w:hAnsi="宋体" w:eastAsia="宋体" w:cs="宋体"/>
          <w:color w:val="auto"/>
          <w:kern w:val="0"/>
          <w:szCs w:val="21"/>
          <w:highlight w:val="none"/>
        </w:rPr>
        <w:t>发包人不得压缩合理的勘察设计服务期限。</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6.7.3 由于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提前完成勘察设计而给发包人带来经济效益的，发包人可以在专用合同条款中约定</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因此获得的奖励内容。</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866" w:name="_Toc13003"/>
      <w:bookmarkStart w:id="1867" w:name="_Toc75856904"/>
      <w:bookmarkStart w:id="1868" w:name="_Toc531632605"/>
      <w:bookmarkStart w:id="1869" w:name="_Toc10553"/>
      <w:bookmarkStart w:id="1870" w:name="_Toc11515"/>
      <w:bookmarkStart w:id="1871" w:name="_Toc532458230"/>
      <w:bookmarkStart w:id="1872" w:name="_Toc13748"/>
      <w:bookmarkStart w:id="1873" w:name="_Toc28114"/>
      <w:bookmarkStart w:id="1874" w:name="_Toc9645"/>
      <w:bookmarkStart w:id="1875" w:name="_Toc25575"/>
      <w:bookmarkStart w:id="1876" w:name="_Toc12168"/>
      <w:bookmarkStart w:id="1877" w:name="_Toc31047"/>
      <w:bookmarkStart w:id="1878" w:name="_Toc12156"/>
      <w:bookmarkStart w:id="1879" w:name="_Toc23643"/>
      <w:r>
        <w:rPr>
          <w:rFonts w:hint="eastAsia" w:ascii="宋体" w:hAnsi="宋体" w:eastAsia="宋体" w:cs="宋体"/>
          <w:color w:val="auto"/>
          <w:kern w:val="0"/>
          <w:sz w:val="32"/>
          <w:szCs w:val="32"/>
          <w:highlight w:val="none"/>
        </w:rPr>
        <w:t>7.暂停</w:t>
      </w:r>
      <w:bookmarkEnd w:id="1866"/>
      <w:bookmarkEnd w:id="1867"/>
      <w:bookmarkEnd w:id="1868"/>
      <w:bookmarkEnd w:id="1869"/>
      <w:bookmarkEnd w:id="1870"/>
      <w:bookmarkEnd w:id="1871"/>
      <w:bookmarkEnd w:id="1872"/>
      <w:r>
        <w:rPr>
          <w:rFonts w:hint="eastAsia" w:ascii="宋体" w:hAnsi="宋体" w:eastAsia="宋体" w:cs="宋体"/>
          <w:color w:val="auto"/>
          <w:kern w:val="0"/>
          <w:sz w:val="32"/>
          <w:szCs w:val="32"/>
          <w:highlight w:val="none"/>
        </w:rPr>
        <w:t>勘察设计</w:t>
      </w:r>
      <w:bookmarkEnd w:id="1873"/>
      <w:bookmarkEnd w:id="1874"/>
      <w:bookmarkEnd w:id="1875"/>
      <w:bookmarkEnd w:id="1876"/>
      <w:bookmarkEnd w:id="1877"/>
      <w:bookmarkEnd w:id="1878"/>
      <w:bookmarkEnd w:id="1879"/>
    </w:p>
    <w:p>
      <w:pPr>
        <w:keepNext/>
        <w:keepLines/>
        <w:adjustRightInd w:val="0"/>
        <w:snapToGrid w:val="0"/>
        <w:spacing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7.1 发包人原因暂停勘察设计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合同履行中发生下列情形之一的，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可向发包人发出通知，要求发包人采取有效措施予以纠正。发包人收到</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通知后的 28 天内仍不履行合同义务时，</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有权暂停勘察设计并通知发包人；发包人应承担由此导致的费用增加和（或）周期延误。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（2）发包人确定暂停勘察设计；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（3）合同约定由发包人承担责任的其他情形。</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7.2 设计人原因暂停</w:t>
      </w:r>
      <w:r>
        <w:rPr>
          <w:rFonts w:hint="eastAsia" w:ascii="宋体" w:hAnsi="宋体" w:eastAsia="宋体" w:cs="宋体"/>
          <w:color w:val="auto"/>
          <w:kern w:val="0"/>
          <w:szCs w:val="21"/>
          <w:highlight w:val="none"/>
        </w:rPr>
        <w:t>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合同履行中发生下列情形之一的，发包人可向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发出通知暂停勘察设计，由此造成费用的增加和（或）周期延误由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擅自暂停勘察设计；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合同约定由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承担责任的其他情形。</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7.3 暂停期间的文件照管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不论由于何种原因引起暂停勘察设计的，暂停期间</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应负责妥善保护已完部分的勘察设计文件，由此增加的费用由责任方承担。</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7.4暂停勘察设计后的复工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暂停勘察设计后，发包人和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应采取有效措施积极消除暂停勘察设计的影响。当工程具备复工条件时，发包人向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发出复工通知，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应按照复工通知要求复工。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原因导致暂停勘察设计外，</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暂停勘察设计后复工所增加的勘察设计工作量，发包人应当另行支付相应勘察设计费用。</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880" w:name="_Toc27736"/>
      <w:bookmarkStart w:id="1881" w:name="_Toc75856905"/>
      <w:bookmarkStart w:id="1882" w:name="_Toc5509"/>
      <w:bookmarkStart w:id="1883" w:name="_Toc1107"/>
      <w:bookmarkStart w:id="1884" w:name="_Toc18622"/>
      <w:bookmarkStart w:id="1885" w:name="_Toc531632606"/>
      <w:bookmarkStart w:id="1886" w:name="_Toc17708"/>
      <w:bookmarkStart w:id="1887" w:name="_Toc4949"/>
      <w:bookmarkStart w:id="1888" w:name="_Toc31401"/>
      <w:bookmarkStart w:id="1889" w:name="_Toc24410"/>
      <w:bookmarkStart w:id="1890" w:name="_Toc532458231"/>
      <w:bookmarkStart w:id="1891" w:name="_Toc5792"/>
      <w:bookmarkStart w:id="1892" w:name="_Toc27226"/>
      <w:bookmarkStart w:id="1893" w:name="_Toc29520"/>
      <w:r>
        <w:rPr>
          <w:rFonts w:hint="eastAsia" w:ascii="宋体" w:hAnsi="宋体" w:eastAsia="宋体" w:cs="宋体"/>
          <w:color w:val="auto"/>
          <w:kern w:val="0"/>
          <w:sz w:val="32"/>
          <w:szCs w:val="32"/>
          <w:highlight w:val="none"/>
        </w:rPr>
        <w:t>8.勘察设计文件</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8.1 </w:t>
      </w:r>
      <w:r>
        <w:rPr>
          <w:rFonts w:hint="eastAsia" w:ascii="宋体" w:hAnsi="宋体" w:eastAsia="宋体" w:cs="宋体"/>
          <w:color w:val="auto"/>
          <w:szCs w:val="21"/>
          <w:highlight w:val="none"/>
        </w:rPr>
        <w:t>勘察设计文件接收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8.1.1 发包人应当及时接收设计人提交的勘察设计文件。如无正当理由拒收的，视为发包人已经接收勘察设计文件。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894" w:name="page62"/>
      <w:bookmarkEnd w:id="1894"/>
      <w:r>
        <w:rPr>
          <w:rFonts w:hint="eastAsia" w:ascii="宋体" w:hAnsi="宋体" w:eastAsia="宋体" w:cs="宋体"/>
          <w:color w:val="auto"/>
          <w:kern w:val="0"/>
          <w:szCs w:val="21"/>
          <w:highlight w:val="none"/>
        </w:rPr>
        <w:t>8.1.2 发包人接收勘察设计文件时，应向设计人出具文件签收凭证，凭证内容包括文件名称、文件内容、文件形式、图纸名称、图纸内容、图纸形式、份数、提交和接收日期、提交人与接收人的亲笔签名等。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8.1.3 勘察设计文件提交的份数、内容、纸幅、装订格式、电子文件、展板、模型、沙盘、动画等要求，在专用合同条款中约定。</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8.2 发包人审查勘察设计文件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8.2.1 发包人接收勘察设计文件之后，可以自行或者组织专家会进行审查，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应当给予配合。审查标准应当符合法律、规范标准、合同约定和发包人要求等；审查的具体范围、明细内容和费用分担，在专用合同条款中约定。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8.2.2 除专用合同条款另有约定外，发包人对于勘察设计文件的审查期限，自文件接收之日起不应超过 14 天。发包人逾期未做出审查结论且未提出异议的，视为</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的勘察设计文件已经通过发包人审查。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8.2.3 发包人审查后不同意勘察设计文件的，应以书面形式通知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，说明审查不通过的理由及其具体内容。</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应根据发包人的审查意见修改完善勘察设计文件，并重新报送发包人审查，审查期限重新起算。</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8.3 审查机构审查</w:t>
      </w:r>
      <w:r>
        <w:rPr>
          <w:rFonts w:hint="eastAsia" w:ascii="宋体" w:hAnsi="宋体" w:eastAsia="宋体" w:cs="宋体"/>
          <w:color w:val="auto"/>
          <w:kern w:val="0"/>
          <w:szCs w:val="21"/>
          <w:highlight w:val="none"/>
        </w:rPr>
        <w:t>勘察设计</w:t>
      </w:r>
      <w:r>
        <w:rPr>
          <w:rFonts w:hint="eastAsia" w:ascii="宋体" w:hAnsi="宋体" w:eastAsia="宋体" w:cs="宋体"/>
          <w:bCs/>
          <w:color w:val="auto"/>
          <w:szCs w:val="21"/>
          <w:highlight w:val="none"/>
        </w:rPr>
        <w:t>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8.3.1 勘察设计文件需经政府有关部门审查或批准的，发包人应在审查同意后，按照有关主管部门要求，将勘察设计文件和相关资料报送审查机构进行审查。发包人的审查和审查机构的审查不减免</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因为质量问题而应承担的勘察设计责任。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8.3.2 对于审查机构的审查意见，如不需要修改发包人要求的，应由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按照审查意见修改完善勘察设计文件；如需修改发包人要求的，则由发包人重新修改和提出发包人要求，再由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根据新的发包人要求修改完善勘察设计文件。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8.3.3由于自身原因造成勘察设计文件未通过审查机构审查的，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应当承担违约责任，采取补救措施直至达到合同约定的质量标准，并自行承担由此导致的费用增加和（或）周期延误。</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895" w:name="_Toc20659"/>
      <w:bookmarkStart w:id="1896" w:name="_Toc17176"/>
      <w:bookmarkStart w:id="1897" w:name="_Toc532458232"/>
      <w:bookmarkStart w:id="1898" w:name="_Toc13657"/>
      <w:bookmarkStart w:id="1899" w:name="_Toc531632607"/>
      <w:bookmarkStart w:id="1900" w:name="_Toc75856906"/>
      <w:bookmarkStart w:id="1901" w:name="_Toc10074"/>
      <w:bookmarkStart w:id="1902" w:name="_Toc7108"/>
      <w:bookmarkStart w:id="1903" w:name="_Toc26239"/>
      <w:bookmarkStart w:id="1904" w:name="_Toc24177"/>
      <w:bookmarkStart w:id="1905" w:name="_Toc11132"/>
      <w:bookmarkStart w:id="1906" w:name="_Toc3211"/>
      <w:bookmarkStart w:id="1907" w:name="_Toc20999"/>
      <w:bookmarkStart w:id="1908" w:name="_Toc16524"/>
      <w:r>
        <w:rPr>
          <w:rFonts w:hint="eastAsia" w:ascii="宋体" w:hAnsi="宋体" w:eastAsia="宋体" w:cs="宋体"/>
          <w:color w:val="auto"/>
          <w:kern w:val="0"/>
          <w:sz w:val="32"/>
          <w:szCs w:val="32"/>
          <w:highlight w:val="none"/>
        </w:rPr>
        <w:t>9.勘察设计责任与保险</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9.1 工作质量责任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9.1.1 勘察设计工作质量应满足法律规定、规范标准、合同约定和发包人要求等。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9.1.2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应做好勘察设计服务的质量与技术管理工作，建立健全内部质量管理体系和质量责</w:t>
      </w:r>
      <w:bookmarkStart w:id="1909" w:name="page63"/>
      <w:bookmarkEnd w:id="1909"/>
      <w:r>
        <w:rPr>
          <w:rFonts w:hint="eastAsia" w:ascii="宋体" w:hAnsi="宋体" w:eastAsia="宋体" w:cs="宋体"/>
          <w:color w:val="auto"/>
          <w:kern w:val="0"/>
          <w:szCs w:val="21"/>
          <w:highlight w:val="none"/>
        </w:rPr>
        <w:t>任制度，加强勘察设计服务全过程的质量控制，建立完整的勘察设计文件的设计、复核、审核、会签和批准制度，明确各阶段的责任人。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9.1.3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应当强化现场作业质量和试验工作管理，保证原始记录和试验数据的可靠性、真实性和完整性，严禁离开现场进行追记、补记和修改记录。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9.1.4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应按合同约定对勘察设计服务进行全过程的质量检查和检验，并作详细记录，编制勘察设计工作质量报表，报送发包人审查。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 发包人有权对勘察设计工作质量进行检查和审核。</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为发包人的检查和检验提供方便，包括发包人到勘察设计场地、试验室或合同约定的其他地方进行察看，查阅、审核勘察设计的原始记录和其他文件。发包人的检查和审核，不免除设计人按合同约定应负的责任。</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9.2 勘察设计文件错误责任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9.2.1 勘察设计文件存在错误、遗漏、含混、矛盾、不充分之处或其他缺陷，无论</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是否通过了发包人审查或审查机构审查，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均应自费对前述问题带来的缺陷和工程问题进行改正，但因第1.7.2 项约定由发包人提供的文件错误导致的除外。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9.2.2 因</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原因造成勘察设计文件不合格的，发包人有权要求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采取补救措施，直至达到合同要求的质量标准，并按第 14.1 款的约定承担责任。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9.2.3 因发包人原因造成勘察设计文件不合格的，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应当采取补救措施，直至达到合同要求的质量标准，由此造成的勘察设计费用增加和（或）勘察设计服务期限延误由发包人承担。</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9.3 </w:t>
      </w:r>
      <w:r>
        <w:rPr>
          <w:rFonts w:hint="eastAsia" w:ascii="宋体" w:hAnsi="宋体" w:eastAsia="宋体" w:cs="宋体"/>
          <w:color w:val="auto"/>
          <w:kern w:val="0"/>
          <w:szCs w:val="21"/>
          <w:highlight w:val="none"/>
        </w:rPr>
        <w:t>勘察设计</w:t>
      </w:r>
      <w:r>
        <w:rPr>
          <w:rFonts w:hint="eastAsia" w:ascii="宋体" w:hAnsi="宋体" w:eastAsia="宋体" w:cs="宋体"/>
          <w:bCs/>
          <w:color w:val="auto"/>
          <w:szCs w:val="21"/>
          <w:highlight w:val="none"/>
        </w:rPr>
        <w:t>责任主体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9.3.1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应运用一切合理的专业技术、知识技能和项目经验，按照职业道德准则和行业公认标准尽其全部职责，勤勉、谨慎、公正地履行其在本合同项下的责任和义务。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9.3.2 勘察设计责任为勘察设计单位项目负责人终身责任制。项目负责人应当保证勘察设计文件符合法律法规和工程建设强制性标准的要求，对因勘察设计导致的工程质量事故或质量问题承担责任。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9.3.3 项目负责人应当在办理工程质量监督手续前签署工程质量终身责任承诺书，连同法定代表人出具的授权书，报工程质量监督机构备案。</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9.4 </w:t>
      </w:r>
      <w:r>
        <w:rPr>
          <w:rFonts w:hint="eastAsia" w:ascii="宋体" w:hAnsi="宋体" w:eastAsia="宋体" w:cs="宋体"/>
          <w:color w:val="auto"/>
          <w:kern w:val="0"/>
          <w:szCs w:val="21"/>
          <w:highlight w:val="none"/>
        </w:rPr>
        <w:t>勘察设计</w:t>
      </w:r>
      <w:r>
        <w:rPr>
          <w:rFonts w:hint="eastAsia" w:ascii="宋体" w:hAnsi="宋体" w:eastAsia="宋体" w:cs="宋体"/>
          <w:bCs/>
          <w:color w:val="auto"/>
          <w:szCs w:val="21"/>
          <w:highlight w:val="none"/>
        </w:rPr>
        <w:t>责任保险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9.4.1 除专用合同条款另有约定外，</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应具有发包人认可的、履行本合同所需要的工程勘察设计责任险，于合同签订后 28 天内向发包人提交工程勘察设计责任险的保险单副本或者其他有效证明，并在合同履行期间保持足额、有效。</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9.4.2 工程勘察设计责任险的保险范围，应当包括由于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的疏忽或过失而造成的工程质量事故损失，以及由于事故引发的第三者人身伤亡、财产损失或费用赔偿等。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910" w:name="page64"/>
      <w:bookmarkEnd w:id="1910"/>
      <w:r>
        <w:rPr>
          <w:rFonts w:hint="eastAsia" w:ascii="宋体" w:hAnsi="宋体" w:eastAsia="宋体" w:cs="宋体"/>
          <w:color w:val="auto"/>
          <w:kern w:val="0"/>
          <w:szCs w:val="21"/>
          <w:highlight w:val="none"/>
        </w:rPr>
        <w:t>9.4.3 发生工程勘察设计保险事故后，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应按保险人要求进行报告，并负责办理保险理赔业务；保险金不足以补偿损失的，由设计人自行补偿。</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911" w:name="_Toc75856907"/>
      <w:bookmarkStart w:id="1912" w:name="_Toc19975"/>
      <w:bookmarkStart w:id="1913" w:name="_Toc2966"/>
      <w:bookmarkStart w:id="1914" w:name="_Toc15394"/>
      <w:bookmarkStart w:id="1915" w:name="_Toc20921"/>
      <w:bookmarkStart w:id="1916" w:name="_Toc9425"/>
      <w:bookmarkStart w:id="1917" w:name="_Toc8441"/>
      <w:bookmarkStart w:id="1918" w:name="_Toc531632608"/>
      <w:bookmarkStart w:id="1919" w:name="_Toc532458233"/>
      <w:bookmarkStart w:id="1920" w:name="_Toc8114"/>
      <w:bookmarkStart w:id="1921" w:name="_Toc27093"/>
      <w:bookmarkStart w:id="1922" w:name="_Toc3454"/>
      <w:bookmarkStart w:id="1923" w:name="_Toc18442"/>
      <w:bookmarkStart w:id="1924" w:name="_Toc12674"/>
      <w:r>
        <w:rPr>
          <w:rFonts w:hint="eastAsia" w:ascii="宋体" w:hAnsi="宋体" w:eastAsia="宋体" w:cs="宋体"/>
          <w:color w:val="auto"/>
          <w:kern w:val="0"/>
          <w:sz w:val="32"/>
          <w:szCs w:val="32"/>
          <w:highlight w:val="none"/>
        </w:rPr>
        <w:t>10.施工期间配合</w:t>
      </w:r>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10.1 </w:t>
      </w:r>
      <w:bookmarkStart w:id="1925" w:name="OLE_LINK137"/>
      <w:bookmarkStart w:id="1926" w:name="OLE_LINK138"/>
      <w:bookmarkStart w:id="1927" w:name="OLE_LINK136"/>
      <w:bookmarkStart w:id="1928" w:name="OLE_LINK135"/>
      <w:r>
        <w:rPr>
          <w:rFonts w:hint="eastAsia" w:ascii="宋体" w:hAnsi="宋体" w:eastAsia="宋体" w:cs="宋体"/>
          <w:color w:val="auto"/>
          <w:kern w:val="0"/>
          <w:szCs w:val="21"/>
          <w:highlight w:val="none"/>
        </w:rPr>
        <w:t>施工配合指设计人配合施工承包人，在施工期间提供的补充勘察、设计服务或其他配合工作，直至工程通过竣工验收为止。</w:t>
      </w:r>
      <w:bookmarkEnd w:id="1925"/>
      <w:bookmarkEnd w:id="1926"/>
      <w:bookmarkEnd w:id="1927"/>
      <w:bookmarkEnd w:id="1928"/>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10.2 除专用合同条款另有约定外，发包人应为</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派赴施工现场的工作人员提供便利，包括在施工期间提供办公房间、办公桌椅、互联网接口、冷暖设施、生活设施、进出现场交通服务和其他便利条件。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10.3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应在本工程的施工期间，积极提供勘察设计配合服务，包括并不限于勘察设计技术交底、施工现场服务、参与施工过程验收、参与投产试车（试运行）、参与工程竣工验收等工作。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10.4 除专用合同条款4.1.6.7另有约定外，设计人应在施工现场设立代表处或派驻经验丰富的勘察设计代表常驻施工现场，做好施工现场服务，并负责解决施工过程中出现的勘察设计问题：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（1）在发包人指定的时间内，做好勘察设计文件的技术交底工作和现场控制点的交接工作（交桩）；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（2）在发包人规定的时间内有能力及时处理与解决施工中与勘察设计有关的问题；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（3）在发包人规定的时间内积极配合发包人对施工及勘察设计方案进行优化设计；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（4）参与工程质量事故分析，并对因勘察设计造成的质量事故提出相应的技术处理方案；</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（5）参加本工程的完工验收、竣工验收，提交勘察设计工作报告，并配合质量监督部门校核工程是否按施工图设计施工。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10.5 工程施工完毕后，发包人应当组织投产试车（试运行）、完工验收、竣工验收，设计人参加验收并出具本单位的验收结论。如因勘察设计原因致使工程不合格的，设计人应当承担违约责任，免费修改勘察设计文件和赔偿发包人由此产生的经济损失。</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929" w:name="_Toc16363"/>
      <w:bookmarkStart w:id="1930" w:name="_Toc14320"/>
      <w:bookmarkStart w:id="1931" w:name="_Toc32485"/>
      <w:bookmarkStart w:id="1932" w:name="_Toc25559"/>
      <w:bookmarkStart w:id="1933" w:name="_Toc3039"/>
      <w:bookmarkStart w:id="1934" w:name="_Toc18643"/>
      <w:bookmarkStart w:id="1935" w:name="_Toc8429"/>
      <w:bookmarkStart w:id="1936" w:name="_Toc532458234"/>
      <w:bookmarkStart w:id="1937" w:name="_Toc8455"/>
      <w:bookmarkStart w:id="1938" w:name="_Toc6405"/>
      <w:bookmarkStart w:id="1939" w:name="_Toc25315"/>
      <w:bookmarkStart w:id="1940" w:name="_Toc75856908"/>
      <w:bookmarkStart w:id="1941" w:name="_Toc531632609"/>
      <w:bookmarkStart w:id="1942" w:name="_Toc4847"/>
      <w:r>
        <w:rPr>
          <w:rFonts w:hint="eastAsia" w:ascii="宋体" w:hAnsi="宋体" w:eastAsia="宋体" w:cs="宋体"/>
          <w:color w:val="auto"/>
          <w:kern w:val="0"/>
          <w:sz w:val="32"/>
          <w:szCs w:val="32"/>
          <w:highlight w:val="none"/>
        </w:rPr>
        <w:t>11.合同变更</w:t>
      </w:r>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 合同履行中发生下述情形时，合同一方均可向对方提出变更请求，经双方协商一致后进行变更，勘察设计服务期限和勘察设计费用的调整方法在专用合同条款中约定。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（1）勘察设计范围、内容、标准发生变化；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（2）除不可抗力外，非</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的原因引起的周期延误；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（3）非</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的原因，对工程同一部分重复进行勘察设计；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（4）非</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的原因，对工程暂停勘察设计及恢复勘察设计。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 基准日后，因颁布新的或修订原有法律、法规、规范和标准等引发合同变更情形的，按照上述约定进行调整。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11.1.3合同双方必须严格执行经批准的勘察设计文件，不得擅自变更。确需变更勘察设计的，应按照相关主管部门规定办理，经批准后方可实施，重大设计变更、投资超概等应按程序报批。</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合理化建议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11.2.1 合同履行中，</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可对发包人要求提出合理化建议。合理化建议应以书面形式提交发包人，被发包人采纳并构成变更的，执行第 11.1 款约定。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11.2.2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提出的合理化建议降低了工程投资、缩短了施工期限或者提高了工程经济效益的，发包人应按专用合同条款中的约定给予奖励。</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943" w:name="_Toc8396"/>
      <w:bookmarkStart w:id="1944" w:name="_Toc20188"/>
      <w:bookmarkStart w:id="1945" w:name="_Toc7757"/>
      <w:bookmarkStart w:id="1946" w:name="_Toc18566"/>
      <w:bookmarkStart w:id="1947" w:name="_Toc20611"/>
      <w:bookmarkStart w:id="1948" w:name="_Toc14164"/>
      <w:bookmarkStart w:id="1949" w:name="_Toc7569"/>
      <w:bookmarkStart w:id="1950" w:name="_Toc532458235"/>
      <w:bookmarkStart w:id="1951" w:name="_Toc75856909"/>
      <w:bookmarkStart w:id="1952" w:name="_Toc7188"/>
      <w:bookmarkStart w:id="1953" w:name="_Toc28934"/>
      <w:bookmarkStart w:id="1954" w:name="_Toc30108"/>
      <w:bookmarkStart w:id="1955" w:name="_Toc531632610"/>
      <w:bookmarkStart w:id="1956" w:name="_Toc29259"/>
      <w:r>
        <w:rPr>
          <w:rFonts w:hint="eastAsia" w:ascii="宋体" w:hAnsi="宋体" w:eastAsia="宋体" w:cs="宋体"/>
          <w:color w:val="auto"/>
          <w:kern w:val="0"/>
          <w:sz w:val="32"/>
          <w:szCs w:val="32"/>
          <w:highlight w:val="none"/>
        </w:rPr>
        <w:t>12.合同价格与支付</w:t>
      </w:r>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12.1 合同价格</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 本合同的价款计算方式、支付方式、调整方式和风险范围划分，在专用合同条款中约定。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12.1.2 本合同项下的勘察费用实行发包人签证制度，即勘察人完成勘察项目后通知发包人进行验收，通过验收后由发包人代表对实施的勘察项目、数量、质量和实施时间签名确认，以此作为计算勘察费用的依据之一。</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12.1.3 本合同项下的勘察设计费用实行分阶段支付，即</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完成阶段勘察设计文件后，发包人按专用条款约定方式支付。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12.1.4 除专用合同条款另有约定外，合同勘察设计费应当包括收集资料，踏勘现场，制订纲要，进行测绘、勘探、取样、试验、测试、分析、设计、评估、配合审查等，青苗和园林绿化补偿，占地补偿，扰民及民扰，占道施工，安全防护、文明施工、环境保护，农民工工伤保险，编制勘察设计文件、施工配合等合同约定范围内的勘察设计工作费用和国家规定的各项税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12.1.5除专用合同条款另有约定外，发包人要求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进行外出考察、试验检测、专项咨询或专家评审时，相应费用不含在合同价格之中，由发包人另行支付。</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12.2 定金或预付款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12.2.1 定金或预付款应专用于本工程的勘察设计。定金或预付款的额度、支付方式及抵扣方式在专用合同条款中约定。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12.2.2 发包人应在收到定金或预付款支付申请后 28 天内，将定金或预付款支付给</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应当提供等额的增值税发票。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12.2.3 </w:t>
      </w:r>
      <w:r>
        <w:rPr>
          <w:rFonts w:hint="eastAsia" w:ascii="宋体" w:hAnsi="宋体" w:eastAsia="宋体" w:cs="宋体"/>
          <w:bCs/>
          <w:color w:val="auto"/>
          <w:szCs w:val="21"/>
          <w:highlight w:val="none"/>
        </w:rPr>
        <w:t>勘察设计</w:t>
      </w:r>
      <w:r>
        <w:rPr>
          <w:rFonts w:hint="eastAsia" w:ascii="宋体" w:hAnsi="宋体" w:eastAsia="宋体" w:cs="宋体"/>
          <w:color w:val="auto"/>
          <w:kern w:val="0"/>
          <w:szCs w:val="21"/>
          <w:highlight w:val="none"/>
        </w:rPr>
        <w:t>服务完成之前，由于不可抗力或其他非</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的原因解除合同时，定金不予退还。</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12.3 中期支付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12.3.1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应按发包人批准或专用合同条款约定的格式及份数，向发包人提交中期支付申请，并附相应的支持性证明文件。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12.3.2 发包人应在收到中期支付申请后的 28 天内，将应付款项支付给设计人；</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w:t>
      </w:r>
      <w:bookmarkStart w:id="1957" w:name="page66"/>
      <w:bookmarkEnd w:id="1957"/>
      <w:r>
        <w:rPr>
          <w:rFonts w:hint="eastAsia" w:ascii="宋体" w:hAnsi="宋体" w:eastAsia="宋体" w:cs="宋体"/>
          <w:color w:val="auto"/>
          <w:kern w:val="0"/>
          <w:szCs w:val="21"/>
          <w:highlight w:val="none"/>
        </w:rPr>
        <w:t>提供等额的增值税发票。发包人未能在前述时间内完成审批或不予答复的，视为发包人同意中期支付申请。发包人不按期支付的，按专用合同条款的约定支付逾期付款违约金。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12.3.3 中期支付涉及政府投资资金的，按照国库集中支付等国家相关规定和专用合同条款的约定执行。</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12.4 费用结算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12.4.1 合同工作完成后，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可按专用合同条款约定的份数和期限，向发包人提交勘察设计费用结算申请，并提供相关证明材料。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12.4.2 发包人应在收到费用结算申请后的 28 天内，将应付款项支付给</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应当提供等额的增值税发票。发包人未能在前述时间内完成审批或不予答复的，视为发包人同意费用结算申请。发包人不按期支付的，按专用合同条款的约定支付逾期付款违约金。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12.4.3 发包人对费用结算申请内容有异议的，有权要求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进行修正和提供补充资料，由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重新提交。</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对此有异议的，按第 15 条的约定执行。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12.4.4 最终结清付款涉及政府投资资金的，按第 12.3.3 项的约定执行。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 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12.5.1 本合同的暂列金额在专用合同条款中约定。暂列金额应按发包人的书面指示全部或部分地使用，或根本不予动用。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12.5.2 如果使用暂列金额进行某项额外勘察设计工作、专题研究、审查和会务工作，其费用应按实际发生的工作费用经发包人核实后支付。</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958" w:name="_Toc13866"/>
      <w:bookmarkStart w:id="1959" w:name="_Toc14795"/>
      <w:bookmarkStart w:id="1960" w:name="_Toc75856910"/>
      <w:bookmarkStart w:id="1961" w:name="_Toc31969"/>
      <w:bookmarkStart w:id="1962" w:name="_Toc32682"/>
      <w:bookmarkStart w:id="1963" w:name="_Toc1317"/>
      <w:bookmarkStart w:id="1964" w:name="_Toc25596"/>
      <w:bookmarkStart w:id="1965" w:name="_Toc532458236"/>
      <w:bookmarkStart w:id="1966" w:name="_Toc531632611"/>
      <w:bookmarkStart w:id="1967" w:name="_Toc24566"/>
      <w:bookmarkStart w:id="1968" w:name="_Toc4567"/>
      <w:bookmarkStart w:id="1969" w:name="_Toc3418"/>
      <w:bookmarkStart w:id="1970" w:name="_Toc23476"/>
      <w:bookmarkStart w:id="1971" w:name="_Toc30080"/>
      <w:r>
        <w:rPr>
          <w:rFonts w:hint="eastAsia" w:ascii="宋体" w:hAnsi="宋体" w:eastAsia="宋体" w:cs="宋体"/>
          <w:color w:val="auto"/>
          <w:kern w:val="0"/>
          <w:sz w:val="32"/>
          <w:szCs w:val="32"/>
          <w:highlight w:val="none"/>
        </w:rPr>
        <w:t>13.不可抗力</w:t>
      </w:r>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13.1 不可抗力的确认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13.1.1 不可抗力是指</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和发包人在订立合同时不可预见，在履行合同过程中不可避免发生并不能克服的自然灾害和社会性突发事件，如地震、海啸、瘟疫、水灾、骚乱、暴动、战争和专用合同条款约定的其他情形。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13.1.2 不可抗力发生后，发包人和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应及时认真统计所造成的损失，收集不可抗力造成损失的证据。合同双方对是否属于不可抗力或其损失的意见不一致的，由合同双方协商确定。</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13.2 不可抗力的通知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13.2.1 合同一方当事人遇到不可抗力事件，使其履行合同义务受到阻碍时，应立即通知合同另一方当事人，书面说明不可抗力和受阻碍的详细情况，并提供必要的证明。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13.2.2 如不可抗力持续发生，合同一方当事人应及时向合同另一方当事人提交中间报告，说明不可抗力和履行合同受阻的情况，并于不可抗力事件结束后 28 天内提交最终报告及有关资料。</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972" w:name="page67"/>
      <w:bookmarkEnd w:id="1972"/>
      <w:r>
        <w:rPr>
          <w:rFonts w:hint="eastAsia" w:ascii="宋体" w:hAnsi="宋体" w:eastAsia="宋体" w:cs="宋体"/>
          <w:bCs/>
          <w:color w:val="auto"/>
          <w:szCs w:val="21"/>
          <w:highlight w:val="none"/>
        </w:rPr>
        <w:t>13.3 不可抗力后果及其处理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13.3.1 不可抗力引起的后果及其损失，应由合同当事人依据法律规定各自承担。不可抗力发生前已完成的勘察设计工作，应当按照合同约定进行支付。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13.3.2 不可抗力发生后，合同当事人应当采取有效措施避免损失进一步扩大，如未采取有效措施致使损失扩大的，应当自行承担扩大部分的损失。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13.3.3 因一方当事人迟延履行合同义务，致使迟延履行期间遭遇不可抗力的，应由该当事人承担全部损失。</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973" w:name="_Toc10777"/>
      <w:bookmarkStart w:id="1974" w:name="_Toc15662"/>
      <w:bookmarkStart w:id="1975" w:name="_Toc29371"/>
      <w:bookmarkStart w:id="1976" w:name="_Toc531632612"/>
      <w:bookmarkStart w:id="1977" w:name="_Toc31103"/>
      <w:bookmarkStart w:id="1978" w:name="_Toc14456"/>
      <w:bookmarkStart w:id="1979" w:name="_Toc5190"/>
      <w:bookmarkStart w:id="1980" w:name="_Toc75856911"/>
      <w:bookmarkStart w:id="1981" w:name="_Toc21340"/>
      <w:bookmarkStart w:id="1982" w:name="_Toc17673"/>
      <w:bookmarkStart w:id="1983" w:name="_Toc532458237"/>
      <w:bookmarkStart w:id="1984" w:name="_Toc827"/>
      <w:bookmarkStart w:id="1985" w:name="_Toc18627"/>
      <w:bookmarkStart w:id="1986" w:name="_Toc8326"/>
      <w:r>
        <w:rPr>
          <w:rFonts w:hint="eastAsia" w:ascii="宋体" w:hAnsi="宋体" w:eastAsia="宋体" w:cs="宋体"/>
          <w:color w:val="auto"/>
          <w:kern w:val="0"/>
          <w:sz w:val="32"/>
          <w:szCs w:val="32"/>
          <w:highlight w:val="none"/>
        </w:rPr>
        <w:t>14.违约</w:t>
      </w:r>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14.1.1合同履行中发生下列情况之一的，属</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（1）勘察设计文件不符合法律、行政法规等规定；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（2）勘察设计文件不符合合同约定；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转包、违法分包或者未经发包人同意擅自分包；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未按合同计划完成勘察设计，从而造成工程损失；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无故停止履行合同的；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原因，导致合同无法继续履行；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不履行合同约定的其他义务。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 合同履行中发生14.1.1项之一的，发包人可向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发出整改通知，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应按照发包人的要求在限定期限内整改并向发包人支付违约金；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在发包人限定整改期限内未完成整改的，发包人未解除合同的，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的违约状态持续的，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应向发包人支付违约金；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在发包人限定整改期限内拒不整改的，发包人有权单方解除合同并向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发出解除合同通知，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应向发包人支付违约金。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应当承担由于违约所造成的费用增加、周期延误和发包人损失等。</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向发包人支付的违约金在专用合同条款中约定。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14.1.3合同生效后，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因自身原因要求终止或解除合同，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应按发包人已支付的定金金额双倍返还给发包人。</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14.2.1 合同履行中发生下列情况之一的，属发包人违约：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（1）发包人要求违反法律规定；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（2）发包人未按合同约定支付勘察设计费用；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（3）发包人原因造成勘察设计停止；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（4）因发包人原因，导致合同无法继续履行；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（5）发包人不履行合同约定的其他义务。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14.2.2 发包人发生违约情况时，</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可向发包人发出履约通知，要求其在限定期限内履行合同；限期内仍未履行合同的，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有权解除合同并向发包人发出解除合同通知。发包人应当承担由于违约所造成的费用增加、周期延误和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损失等。</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bookmarkStart w:id="1987" w:name="page68"/>
      <w:bookmarkEnd w:id="1987"/>
      <w:r>
        <w:rPr>
          <w:rFonts w:hint="eastAsia" w:ascii="宋体" w:hAnsi="宋体" w:eastAsia="宋体" w:cs="宋体"/>
          <w:bCs/>
          <w:color w:val="auto"/>
          <w:szCs w:val="21"/>
          <w:highlight w:val="none"/>
        </w:rPr>
        <w:t>14.3 第三人造成的违约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14.4任何一方按照前述约定行使合同解除权的，应提前30天书面通知对方。</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1988" w:name="_Toc12142"/>
      <w:bookmarkStart w:id="1989" w:name="_Toc18428"/>
      <w:bookmarkStart w:id="1990" w:name="_Toc532458238"/>
      <w:bookmarkStart w:id="1991" w:name="_Toc49"/>
      <w:bookmarkStart w:id="1992" w:name="_Toc20596"/>
      <w:bookmarkStart w:id="1993" w:name="_Toc11544"/>
      <w:bookmarkStart w:id="1994" w:name="_Toc10033"/>
      <w:bookmarkStart w:id="1995" w:name="_Toc531632613"/>
      <w:bookmarkStart w:id="1996" w:name="_Toc75856912"/>
      <w:bookmarkStart w:id="1997" w:name="_Toc23759"/>
      <w:bookmarkStart w:id="1998" w:name="_Toc28860"/>
      <w:bookmarkStart w:id="1999" w:name="_Toc11740"/>
      <w:bookmarkStart w:id="2000" w:name="_Toc18637"/>
      <w:bookmarkStart w:id="2001" w:name="_Toc3222"/>
      <w:r>
        <w:rPr>
          <w:rFonts w:hint="eastAsia" w:ascii="宋体" w:hAnsi="宋体" w:eastAsia="宋体" w:cs="宋体"/>
          <w:color w:val="auto"/>
          <w:kern w:val="0"/>
          <w:sz w:val="32"/>
          <w:szCs w:val="32"/>
          <w:highlight w:val="none"/>
        </w:rPr>
        <w:t>15.争议的解决</w:t>
      </w:r>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在履行合同中发生争议的，可以友好协商解决。合同当事人友好协商解决不成的，可在专用合同条款中约定下列一种方式解决：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（1）向约定的仲裁委员会申请仲裁；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（2）向有管辖权的人民法院提起诉讼。</w:t>
      </w:r>
    </w:p>
    <w:p>
      <w:pPr>
        <w:widowControl/>
        <w:tabs>
          <w:tab w:val="left" w:pos="9072"/>
          <w:tab w:val="left" w:pos="9781"/>
        </w:tabs>
        <w:adjustRightInd w:val="0"/>
        <w:snapToGrid w:val="0"/>
        <w:spacing w:line="360" w:lineRule="auto"/>
        <w:ind w:right="120" w:rightChars="57" w:firstLine="600" w:firstLineChars="200"/>
        <w:jc w:val="left"/>
        <w:rPr>
          <w:rFonts w:hint="eastAsia" w:ascii="宋体" w:hAnsi="宋体" w:eastAsia="宋体" w:cs="宋体"/>
          <w:color w:val="auto"/>
          <w:kern w:val="0"/>
          <w:sz w:val="30"/>
          <w:szCs w:val="30"/>
          <w:highlight w:val="none"/>
        </w:rPr>
      </w:pPr>
      <w:bookmarkStart w:id="2002" w:name="page69"/>
      <w:bookmarkEnd w:id="2002"/>
    </w:p>
    <w:p>
      <w:pPr>
        <w:keepNext/>
        <w:keepLines/>
        <w:spacing w:before="260" w:after="260" w:line="412" w:lineRule="auto"/>
        <w:jc w:val="center"/>
        <w:outlineLvl w:val="1"/>
        <w:rPr>
          <w:rFonts w:hint="eastAsia" w:ascii="宋体" w:hAnsi="宋体" w:eastAsia="宋体" w:cs="宋体"/>
          <w:b/>
          <w:bCs/>
          <w:color w:val="auto"/>
          <w:kern w:val="44"/>
          <w:sz w:val="44"/>
          <w:szCs w:val="44"/>
          <w:highlight w:val="none"/>
        </w:rPr>
      </w:pPr>
      <w:r>
        <w:rPr>
          <w:rFonts w:hint="eastAsia" w:ascii="宋体" w:hAnsi="宋体" w:eastAsia="宋体" w:cs="宋体"/>
          <w:b/>
          <w:bCs/>
          <w:color w:val="auto"/>
          <w:kern w:val="44"/>
          <w:sz w:val="30"/>
          <w:szCs w:val="30"/>
          <w:highlight w:val="none"/>
        </w:rPr>
        <w:br w:type="page"/>
      </w:r>
      <w:bookmarkStart w:id="2003" w:name="_Toc14170"/>
      <w:bookmarkStart w:id="2004" w:name="_Toc12613"/>
      <w:bookmarkStart w:id="2005" w:name="_Toc531632614"/>
      <w:bookmarkStart w:id="2006" w:name="_Toc5070"/>
      <w:bookmarkStart w:id="2007" w:name="_Toc11351"/>
      <w:bookmarkStart w:id="2008" w:name="_Toc29904"/>
      <w:bookmarkStart w:id="2009" w:name="_Toc13576"/>
      <w:bookmarkStart w:id="2010" w:name="_Toc30103"/>
      <w:bookmarkStart w:id="2011" w:name="_Toc24441"/>
      <w:bookmarkStart w:id="2012" w:name="_Toc532458239"/>
      <w:bookmarkStart w:id="2013" w:name="_Toc14923"/>
      <w:bookmarkStart w:id="2014" w:name="_Toc75856913"/>
      <w:bookmarkStart w:id="2015" w:name="_Toc8525"/>
      <w:bookmarkStart w:id="2016" w:name="_Toc7951"/>
      <w:r>
        <w:rPr>
          <w:rFonts w:hint="eastAsia" w:ascii="宋体" w:hAnsi="宋体" w:eastAsia="宋体" w:cs="宋体"/>
          <w:b/>
          <w:color w:val="auto"/>
          <w:sz w:val="32"/>
          <w:szCs w:val="20"/>
          <w:highlight w:val="none"/>
        </w:rPr>
        <w:t>第三节 专用合同条款</w:t>
      </w:r>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017" w:name="_Toc10409"/>
      <w:bookmarkStart w:id="2018" w:name="_Toc15445"/>
      <w:bookmarkStart w:id="2019" w:name="_Toc104"/>
      <w:bookmarkStart w:id="2020" w:name="_Toc16901"/>
      <w:bookmarkStart w:id="2021" w:name="_Toc532458240"/>
      <w:bookmarkStart w:id="2022" w:name="_Toc32642"/>
      <w:bookmarkStart w:id="2023" w:name="_Toc20800"/>
      <w:bookmarkStart w:id="2024" w:name="_Toc10268"/>
      <w:bookmarkStart w:id="2025" w:name="_Toc75856914"/>
      <w:bookmarkStart w:id="2026" w:name="_Toc8821"/>
      <w:bookmarkStart w:id="2027" w:name="_Toc12260"/>
      <w:bookmarkStart w:id="2028" w:name="_Toc531632615"/>
      <w:bookmarkStart w:id="2029" w:name="_Toc1072"/>
      <w:bookmarkStart w:id="2030" w:name="_Toc3038"/>
      <w:r>
        <w:rPr>
          <w:rFonts w:hint="eastAsia" w:ascii="宋体" w:hAnsi="宋体" w:eastAsia="宋体" w:cs="宋体"/>
          <w:color w:val="auto"/>
          <w:kern w:val="0"/>
          <w:sz w:val="32"/>
          <w:szCs w:val="32"/>
          <w:highlight w:val="none"/>
        </w:rPr>
        <w:t>1.一般约定</w:t>
      </w:r>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1.1词语定义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1.1.2.5 项目总负责人（兼任</w:t>
      </w:r>
      <w:r>
        <w:rPr>
          <w:rFonts w:hint="eastAsia" w:ascii="宋体" w:hAnsi="宋体" w:eastAsia="宋体" w:cs="宋体"/>
          <w:color w:val="auto"/>
          <w:kern w:val="0"/>
          <w:szCs w:val="21"/>
          <w:highlight w:val="none"/>
          <w:u w:val="single"/>
        </w:rPr>
        <w:t xml:space="preserve">□勘察负责人  </w:t>
      </w:r>
      <w:r>
        <w:rPr>
          <w:rFonts w:hint="eastAsia" w:ascii="宋体" w:hAnsi="宋体" w:eastAsia="宋体" w:cs="宋体"/>
          <w:color w:val="auto"/>
          <w:kern w:val="0"/>
          <w:highlight w:val="none"/>
        </w:rPr>
        <w:t>□</w:t>
      </w:r>
      <w:r>
        <w:rPr>
          <w:rFonts w:hint="eastAsia" w:ascii="宋体" w:hAnsi="宋体" w:eastAsia="宋体" w:cs="宋体"/>
          <w:color w:val="auto"/>
          <w:kern w:val="0"/>
          <w:szCs w:val="21"/>
          <w:highlight w:val="none"/>
          <w:u w:val="single"/>
        </w:rPr>
        <w:t>设计负责人</w:t>
      </w:r>
      <w:r>
        <w:rPr>
          <w:rFonts w:hint="eastAsia" w:ascii="宋体" w:hAnsi="宋体" w:eastAsia="宋体" w:cs="宋体"/>
          <w:color w:val="auto"/>
          <w:kern w:val="0"/>
          <w:szCs w:val="21"/>
          <w:highlight w:val="none"/>
        </w:rPr>
        <w:t>）：指由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任命，代表</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行使权利和履行义务的全权负责人。勘察负责人：指由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任命，代表</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行使权利和履行义务的勘察负责人。设计负责人：指由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任命，代表</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行使权利和履行义务的设计负责人。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工程名称：</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勘察设计服务：</w:t>
      </w:r>
      <w:r>
        <w:rPr>
          <w:rFonts w:hint="eastAsia" w:ascii="宋体" w:hAnsi="宋体" w:eastAsia="宋体" w:cs="宋体"/>
          <w:color w:val="auto"/>
          <w:kern w:val="0"/>
          <w:szCs w:val="21"/>
          <w:highlight w:val="none"/>
          <w:u w:val="single"/>
        </w:rPr>
        <w:t xml:space="preserve">（包含勘察设计内容和勘察设计阶段，按实际委托范围填写）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1.1.4.5 基准日：（</w:t>
      </w:r>
      <w:r>
        <w:rPr>
          <w:rFonts w:hint="eastAsia" w:ascii="宋体" w:hAnsi="宋体" w:eastAsia="宋体" w:cs="宋体"/>
          <w:color w:val="auto"/>
          <w:kern w:val="0"/>
          <w:szCs w:val="21"/>
          <w:highlight w:val="none"/>
          <w:u w:val="single"/>
        </w:rPr>
        <w:t>招标发包的勘察设计以投标截止日之前28天的日期为基准日期/直接发包的勘察设计以合同签订日之前28天的日期为基准日期。）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1.3适用法律</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 技术标准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r>
        <w:rPr>
          <w:rFonts w:hint="eastAsia" w:ascii="宋体" w:hAnsi="宋体" w:eastAsia="宋体" w:cs="宋体"/>
          <w:color w:val="auto"/>
          <w:kern w:val="0"/>
          <w:szCs w:val="21"/>
          <w:highlight w:val="none"/>
          <w:u w:val="single"/>
        </w:rPr>
        <w:t>（本工程的国家标准、行业标准、工程所在地的地方性标准等）</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1.4.2国外技术标准原文版本和中文译本的提供方：</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提供国外技术标准的名称：</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提供国外技术标准的份数：</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提供国外技术标准的时间：</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提供国外技术标准的费用承担：</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r>
        <w:rPr>
          <w:rFonts w:hint="eastAsia" w:ascii="宋体" w:hAnsi="宋体" w:eastAsia="宋体" w:cs="宋体"/>
          <w:color w:val="auto"/>
          <w:kern w:val="0"/>
          <w:szCs w:val="21"/>
          <w:highlight w:val="none"/>
          <w:u w:val="single"/>
        </w:rPr>
        <w:t>（本工程的特殊技术标准、功能要求）</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1.7 文件的提供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1.7.2 发包人提供的文件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发包人提供的文件名称、份数、提交时间见下表：</w:t>
      </w:r>
    </w:p>
    <w:tbl>
      <w:tblPr>
        <w:tblStyle w:val="4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27"/>
        <w:gridCol w:w="993"/>
        <w:gridCol w:w="226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82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w:t>
            </w:r>
          </w:p>
        </w:tc>
        <w:tc>
          <w:tcPr>
            <w:tcW w:w="993"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份数</w:t>
            </w:r>
          </w:p>
        </w:tc>
        <w:tc>
          <w:tcPr>
            <w:tcW w:w="2268"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提交时间</w:t>
            </w:r>
          </w:p>
        </w:tc>
        <w:tc>
          <w:tcPr>
            <w:tcW w:w="1371"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3827" w:type="dxa"/>
            <w:vAlign w:val="center"/>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Cs w:val="21"/>
                <w:highlight w:val="none"/>
              </w:rPr>
            </w:pPr>
          </w:p>
        </w:tc>
        <w:tc>
          <w:tcPr>
            <w:tcW w:w="993"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tc>
        <w:tc>
          <w:tcPr>
            <w:tcW w:w="2268"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1371" w:type="dxa"/>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3827" w:type="dxa"/>
            <w:vAlign w:val="center"/>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Cs w:val="21"/>
                <w:highlight w:val="none"/>
              </w:rPr>
            </w:pPr>
          </w:p>
        </w:tc>
        <w:tc>
          <w:tcPr>
            <w:tcW w:w="993"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2268"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1371" w:type="dxa"/>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3827" w:type="dxa"/>
            <w:vAlign w:val="center"/>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Cs w:val="21"/>
                <w:highlight w:val="none"/>
              </w:rPr>
            </w:pPr>
          </w:p>
        </w:tc>
        <w:tc>
          <w:tcPr>
            <w:tcW w:w="993"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2268"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1371" w:type="dxa"/>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3827" w:type="dxa"/>
            <w:vAlign w:val="center"/>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kern w:val="0"/>
                <w:szCs w:val="21"/>
                <w:highlight w:val="none"/>
              </w:rPr>
            </w:pPr>
          </w:p>
        </w:tc>
        <w:tc>
          <w:tcPr>
            <w:tcW w:w="993" w:type="dxa"/>
            <w:vAlign w:val="center"/>
          </w:tcPr>
          <w:p>
            <w:pPr>
              <w:keepNext w:val="0"/>
              <w:keepLines w:val="0"/>
              <w:widowControl/>
              <w:suppressLineNumbers w:val="0"/>
              <w:tabs>
                <w:tab w:val="left" w:pos="9072"/>
                <w:tab w:val="left" w:pos="9781"/>
              </w:tabs>
              <w:snapToGrid w:val="0"/>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2268" w:type="dxa"/>
            <w:vAlign w:val="center"/>
          </w:tcPr>
          <w:p>
            <w:pPr>
              <w:keepNext w:val="0"/>
              <w:keepLines w:val="0"/>
              <w:widowControl/>
              <w:suppressLineNumbers w:val="0"/>
              <w:tabs>
                <w:tab w:val="left" w:pos="9072"/>
                <w:tab w:val="left" w:pos="9781"/>
              </w:tabs>
              <w:snapToGrid w:val="0"/>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1371" w:type="dxa"/>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3827" w:type="dxa"/>
            <w:vAlign w:val="center"/>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993" w:type="dxa"/>
            <w:vAlign w:val="center"/>
          </w:tcPr>
          <w:p>
            <w:pPr>
              <w:keepNext w:val="0"/>
              <w:keepLines w:val="0"/>
              <w:widowControl/>
              <w:suppressLineNumbers w:val="0"/>
              <w:tabs>
                <w:tab w:val="left" w:pos="9072"/>
                <w:tab w:val="left" w:pos="9781"/>
              </w:tabs>
              <w:snapToGrid w:val="0"/>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2268" w:type="dxa"/>
            <w:vAlign w:val="center"/>
          </w:tcPr>
          <w:p>
            <w:pPr>
              <w:keepNext w:val="0"/>
              <w:keepLines w:val="0"/>
              <w:widowControl/>
              <w:suppressLineNumbers w:val="0"/>
              <w:tabs>
                <w:tab w:val="left" w:pos="9072"/>
                <w:tab w:val="left" w:pos="9781"/>
              </w:tabs>
              <w:snapToGrid w:val="0"/>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c>
          <w:tcPr>
            <w:tcW w:w="1371" w:type="dxa"/>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说明</w:t>
            </w:r>
          </w:p>
        </w:tc>
        <w:tc>
          <w:tcPr>
            <w:tcW w:w="8459" w:type="dxa"/>
            <w:gridSpan w:val="4"/>
          </w:tcPr>
          <w:p>
            <w:pPr>
              <w:keepNext w:val="0"/>
              <w:keepLines w:val="0"/>
              <w:widowControl/>
              <w:suppressLineNumbers w:val="0"/>
              <w:tabs>
                <w:tab w:val="left" w:pos="9072"/>
                <w:tab w:val="left" w:pos="9781"/>
              </w:tabs>
              <w:spacing w:before="0" w:beforeAutospacing="0" w:after="0" w:afterAutospacing="0" w:line="360" w:lineRule="auto"/>
              <w:ind w:left="0" w:right="120" w:rightChars="57"/>
              <w:jc w:val="center"/>
              <w:rPr>
                <w:rFonts w:hint="eastAsia" w:ascii="宋体" w:hAnsi="宋体" w:eastAsia="宋体" w:cs="宋体"/>
                <w:color w:val="auto"/>
                <w:kern w:val="0"/>
                <w:szCs w:val="21"/>
                <w:highlight w:val="none"/>
              </w:rPr>
            </w:pPr>
          </w:p>
        </w:tc>
      </w:tr>
    </w:tbl>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1.8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1.8.2发包人指定的接收人：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送达地点：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电子邮箱：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设计人指定的接收人：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送达地点：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电子邮箱：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1.9 转让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u w:val="single"/>
        </w:rPr>
        <w:t>不得将合同义务转让给第三人</w:t>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1.11知识产权</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1.11.1关于发包人提供给设计人的图纸、发包人为实施工程自行编制或委托编制的技术规格以及反映发包人关于合同要求或其他类似性质的文件的著作权的归属 ；关于发包人提供的上述文件的使用限制的要求：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1.11.2关于</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为实施工程所编制文件的著作权的归属：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关于设计人提供的上述文件的使用限制的要求：                         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1.11.4</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在设计过程中所采用的专利、专有技术的使用费的承担方式：               。</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1.12</w:t>
      </w:r>
      <w:r>
        <w:rPr>
          <w:rFonts w:hint="eastAsia" w:ascii="宋体" w:hAnsi="宋体" w:eastAsia="宋体" w:cs="宋体"/>
          <w:bCs/>
          <w:color w:val="auto"/>
          <w:szCs w:val="21"/>
          <w:highlight w:val="none"/>
        </w:rPr>
        <w:t>文件及信息的保密</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保密期限：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年，保密费已包含在合同价格中。</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031" w:name="_Toc6457"/>
      <w:bookmarkStart w:id="2032" w:name="_Toc3214"/>
      <w:bookmarkStart w:id="2033" w:name="_Toc13519"/>
      <w:bookmarkStart w:id="2034" w:name="_Toc30674"/>
      <w:bookmarkStart w:id="2035" w:name="_Toc15137"/>
      <w:bookmarkStart w:id="2036" w:name="_Toc8355"/>
      <w:bookmarkStart w:id="2037" w:name="_Toc4956"/>
      <w:bookmarkStart w:id="2038" w:name="_Toc15388"/>
      <w:bookmarkStart w:id="2039" w:name="_Toc3793"/>
      <w:bookmarkStart w:id="2040" w:name="_Toc9314"/>
      <w:bookmarkStart w:id="2041" w:name="_Toc531632616"/>
      <w:bookmarkStart w:id="2042" w:name="_Toc532458241"/>
      <w:bookmarkStart w:id="2043" w:name="_Toc31498"/>
      <w:bookmarkStart w:id="2044" w:name="_Toc75856915"/>
      <w:r>
        <w:rPr>
          <w:rFonts w:hint="eastAsia" w:ascii="宋体" w:hAnsi="宋体" w:eastAsia="宋体" w:cs="宋体"/>
          <w:color w:val="auto"/>
          <w:kern w:val="0"/>
          <w:sz w:val="32"/>
          <w:szCs w:val="32"/>
          <w:highlight w:val="none"/>
        </w:rPr>
        <w:t>2.发包人义务</w:t>
      </w:r>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2.3办理证件和批件</w:t>
      </w:r>
    </w:p>
    <w:p>
      <w:pPr>
        <w:widowControl/>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发包人应遵守法律法规等规定，并办理规定由其办理的许可、核准或备案，包括但不限于(建设用地规划许可证、建设工程规划许可证、建设工程方案设计批准)等许可、核准或备案。</w:t>
      </w:r>
    </w:p>
    <w:p>
      <w:pPr>
        <w:widowControl/>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发包人负责本项目各阶段勘察设计文件向规划设计管理部门的送审报批工作，并负责将报批结果书面通知</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045" w:name="OLE_LINK307"/>
      <w:bookmarkStart w:id="2046" w:name="OLE_LINK308"/>
      <w:r>
        <w:rPr>
          <w:rFonts w:hint="eastAsia" w:ascii="宋体" w:hAnsi="宋体" w:eastAsia="宋体" w:cs="宋体"/>
          <w:color w:val="auto"/>
          <w:kern w:val="0"/>
          <w:szCs w:val="21"/>
          <w:highlight w:val="none"/>
        </w:rPr>
        <w:t>2.6.1发包人不应对</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提出不符合工程安全生产法律、法规和工程建设强制性标准规定的要求。发包人不应随意压缩合同规定的勘察设计周期。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2.6.2由于执行发包人的书面指令而造成的勘察设计质量事故应由发包人承担责任。但不免除</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根据《建设工程勘察设计管理条例》及相关规定应负的责任。</w:t>
      </w:r>
    </w:p>
    <w:p>
      <w:pPr>
        <w:pStyle w:val="2"/>
        <w:adjustRightInd w:val="0"/>
        <w:snapToGrid w:val="0"/>
        <w:spacing w:after="0" w:line="360" w:lineRule="auto"/>
        <w:rPr>
          <w:rFonts w:hint="eastAsia" w:ascii="宋体" w:hAnsi="宋体" w:eastAsia="宋体" w:cs="宋体"/>
          <w:color w:val="auto"/>
          <w:highlight w:val="none"/>
          <w:u w:val="singl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p>
    <w:bookmarkEnd w:id="2045"/>
    <w:bookmarkEnd w:id="2046"/>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047" w:name="_Toc531632617"/>
      <w:bookmarkStart w:id="2048" w:name="_Toc14936"/>
      <w:bookmarkStart w:id="2049" w:name="_Toc18752"/>
      <w:bookmarkStart w:id="2050" w:name="_Toc532458242"/>
      <w:bookmarkStart w:id="2051" w:name="_Toc1329"/>
      <w:bookmarkStart w:id="2052" w:name="_Toc16376"/>
      <w:bookmarkStart w:id="2053" w:name="_Toc7611"/>
      <w:bookmarkStart w:id="2054" w:name="_Toc26694"/>
      <w:bookmarkStart w:id="2055" w:name="_Toc11373"/>
      <w:bookmarkStart w:id="2056" w:name="_Toc75856916"/>
      <w:bookmarkStart w:id="2057" w:name="_Toc31809"/>
      <w:bookmarkStart w:id="2058" w:name="_Toc3895"/>
      <w:bookmarkStart w:id="2059" w:name="_Toc29046"/>
      <w:bookmarkStart w:id="2060" w:name="_Toc15125"/>
      <w:r>
        <w:rPr>
          <w:rFonts w:hint="eastAsia" w:ascii="宋体" w:hAnsi="宋体" w:eastAsia="宋体" w:cs="宋体"/>
          <w:color w:val="auto"/>
          <w:kern w:val="0"/>
          <w:sz w:val="32"/>
          <w:szCs w:val="32"/>
          <w:highlight w:val="none"/>
        </w:rPr>
        <w:t>3.发包人管理</w:t>
      </w:r>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3.1 发包人代表</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3.1.1发包人对发包人代表的授权范围及授权期限如下：</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3.2监理人（如有）： </w:t>
      </w:r>
    </w:p>
    <w:p>
      <w:pPr>
        <w:widowControl/>
        <w:tabs>
          <w:tab w:val="left" w:pos="9072"/>
          <w:tab w:val="left" w:pos="9781"/>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执业资格及等级：</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注册证书号：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监理范围：</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职责权限：</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 发包人的指示</w:t>
      </w:r>
    </w:p>
    <w:p>
      <w:pPr>
        <w:widowControl/>
        <w:tabs>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3.3.4监理人（如有）指示：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3.4.2发包人应在</w:t>
      </w:r>
      <w:r>
        <w:rPr>
          <w:rFonts w:hint="eastAsia" w:ascii="宋体" w:hAnsi="宋体" w:eastAsia="宋体" w:cs="宋体"/>
          <w:color w:val="auto"/>
          <w:kern w:val="0"/>
          <w:szCs w:val="21"/>
          <w:highlight w:val="none"/>
          <w:u w:val="single"/>
        </w:rPr>
        <w:t>（    ）</w:t>
      </w:r>
      <w:r>
        <w:rPr>
          <w:rFonts w:hint="eastAsia" w:ascii="宋体" w:hAnsi="宋体" w:eastAsia="宋体" w:cs="宋体"/>
          <w:color w:val="auto"/>
          <w:kern w:val="0"/>
          <w:szCs w:val="21"/>
          <w:highlight w:val="none"/>
        </w:rPr>
        <w:t>日内，对设计人书面提出的事项作出书面明确答复；逾期没有做出书面明确答复的，视为已获得发包人的批准。</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061" w:name="_Toc29415"/>
      <w:bookmarkStart w:id="2062" w:name="_Toc25982"/>
      <w:bookmarkStart w:id="2063" w:name="_Toc30950"/>
      <w:bookmarkStart w:id="2064" w:name="_Toc31364"/>
      <w:bookmarkStart w:id="2065" w:name="_Toc28454"/>
      <w:bookmarkStart w:id="2066" w:name="_Toc19928"/>
      <w:bookmarkStart w:id="2067" w:name="_Toc532458243"/>
      <w:bookmarkStart w:id="2068" w:name="_Toc75856917"/>
      <w:bookmarkStart w:id="2069" w:name="_Toc4626"/>
      <w:bookmarkStart w:id="2070" w:name="_Toc23993"/>
      <w:bookmarkStart w:id="2071" w:name="_Toc14642"/>
      <w:bookmarkStart w:id="2072" w:name="_Toc27758"/>
      <w:bookmarkStart w:id="2073" w:name="_Toc4332"/>
      <w:bookmarkStart w:id="2074" w:name="_Toc531632618"/>
      <w:r>
        <w:rPr>
          <w:rFonts w:hint="eastAsia" w:ascii="宋体" w:hAnsi="宋体" w:eastAsia="宋体" w:cs="宋体"/>
          <w:color w:val="auto"/>
          <w:kern w:val="0"/>
          <w:sz w:val="32"/>
          <w:szCs w:val="32"/>
          <w:highlight w:val="none"/>
        </w:rPr>
        <w:t>4.设计人义务</w:t>
      </w:r>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4.1.6其他义务</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bookmarkStart w:id="2075" w:name="OLE_LINK222"/>
      <w:bookmarkStart w:id="2076" w:name="OLE_LINK226"/>
      <w:bookmarkStart w:id="2077" w:name="OLE_LINK225"/>
      <w:bookmarkStart w:id="2078" w:name="OLE_LINK223"/>
      <w:bookmarkStart w:id="2079" w:name="OLE_LINK224"/>
      <w:bookmarkStart w:id="2080" w:name="OLE_LINK227"/>
      <w:r>
        <w:rPr>
          <w:rFonts w:hint="eastAsia" w:ascii="宋体" w:hAnsi="宋体" w:eastAsia="宋体" w:cs="宋体"/>
          <w:color w:val="auto"/>
          <w:kern w:val="0"/>
          <w:szCs w:val="21"/>
          <w:highlight w:val="none"/>
        </w:rPr>
        <w:t>4.1.6.1</w:t>
      </w:r>
      <w:bookmarkEnd w:id="2075"/>
      <w:bookmarkEnd w:id="2076"/>
      <w:bookmarkEnd w:id="2077"/>
      <w:bookmarkEnd w:id="2078"/>
      <w:bookmarkEnd w:id="2079"/>
      <w:bookmarkEnd w:id="2080"/>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应在满足国家技术规范、标准、规程及地方的勘察设计规范基础上，根据发包人提出的勘察设计要求，进行工程勘察设计提交全部勘察设计成果，并对其及时性、规范性、完整性、准确性、真实性负责。</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4.1.6.2在勘察设计过程中，设计人应积极配合并协助发包人与项目建设及运行影响范围内的已建及规划批准的取排水、航运、水电站、堤防等设施的主管部门进行协商，获得项目相关部门的认同意见、协议、批准文件或纪要等，以确保本项目顺利实施。</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在进行勘察设计时，应采取相应的安全、保卫和环境保护措施。对</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在勘察设计过程中发生的人员伤亡或财产损失，或造成第三方的人员伤亡、财产损失，或由此而引起的其他一切损害和损失，发包人均不承担责任。</w:t>
      </w:r>
    </w:p>
    <w:p>
      <w:pPr>
        <w:tabs>
          <w:tab w:val="left" w:pos="760"/>
          <w:tab w:val="left" w:pos="9072"/>
          <w:tab w:val="left" w:pos="9781"/>
        </w:tabs>
        <w:adjustRightInd w:val="0"/>
        <w:snapToGrid w:val="0"/>
        <w:spacing w:line="360" w:lineRule="auto"/>
        <w:ind w:right="120" w:rightChars="57" w:firstLine="382" w:firstLineChars="182"/>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4.1.6.4</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为完成勘察设计任务，应购买发包人所投保险以外的其他有关的雇主责任保险，以使勘察设计任务顺利进行。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将全部保险费（如工程勘察设计的人身安全险和设备险等）计入合同报价中，发包人不另行支付。</w:t>
      </w:r>
      <w:bookmarkStart w:id="2081" w:name="OLE_LINK171"/>
      <w:bookmarkStart w:id="2082" w:name="OLE_LINK208"/>
      <w:bookmarkStart w:id="2083" w:name="OLE_LINK229"/>
      <w:bookmarkStart w:id="2084" w:name="OLE_LINK170"/>
      <w:bookmarkStart w:id="2085" w:name="OLE_LINK207"/>
      <w:bookmarkStart w:id="2086" w:name="OLE_LINK230"/>
      <w:bookmarkStart w:id="2087" w:name="OLE_LINK169"/>
      <w:bookmarkStart w:id="2088" w:name="OLE_LINK228"/>
    </w:p>
    <w:p>
      <w:pPr>
        <w:tabs>
          <w:tab w:val="left" w:pos="760"/>
          <w:tab w:val="left" w:pos="9072"/>
          <w:tab w:val="left" w:pos="9781"/>
        </w:tabs>
        <w:adjustRightInd w:val="0"/>
        <w:snapToGrid w:val="0"/>
        <w:spacing w:line="360" w:lineRule="auto"/>
        <w:ind w:right="120" w:rightChars="57" w:firstLine="382" w:firstLineChars="182"/>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4.1.6.</w:t>
      </w:r>
      <w:bookmarkEnd w:id="2081"/>
      <w:bookmarkEnd w:id="2082"/>
      <w:bookmarkEnd w:id="2083"/>
      <w:bookmarkEnd w:id="2084"/>
      <w:bookmarkEnd w:id="2085"/>
      <w:bookmarkEnd w:id="2086"/>
      <w:bookmarkEnd w:id="2087"/>
      <w:bookmarkEnd w:id="2088"/>
      <w:bookmarkStart w:id="2089" w:name="OLE_LINK215"/>
      <w:bookmarkStart w:id="2090" w:name="OLE_LINK151"/>
      <w:bookmarkStart w:id="2091" w:name="OLE_LINK152"/>
      <w:bookmarkStart w:id="2092" w:name="OLE_LINK214"/>
      <w:bookmarkStart w:id="2093" w:name="OLE_LINK242"/>
      <w:bookmarkStart w:id="2094" w:name="OLE_LINK243"/>
      <w:bookmarkStart w:id="2095" w:name="OLE_LINK149"/>
      <w:bookmarkStart w:id="2096" w:name="OLE_LINK150"/>
      <w:r>
        <w:rPr>
          <w:rFonts w:hint="eastAsia" w:ascii="宋体" w:hAnsi="宋体" w:eastAsia="宋体" w:cs="宋体"/>
          <w:bCs/>
          <w:color w:val="auto"/>
          <w:szCs w:val="21"/>
          <w:highlight w:val="none"/>
        </w:rPr>
        <w:t>5发包人、咨询单位及行业主管部门对勘察设计成果（包括研究试验成果）、勘察设计文件的审查并不免除设计人的责任。</w:t>
      </w:r>
    </w:p>
    <w:p>
      <w:pPr>
        <w:tabs>
          <w:tab w:val="left" w:pos="760"/>
          <w:tab w:val="left" w:pos="9072"/>
          <w:tab w:val="left" w:pos="9781"/>
        </w:tabs>
        <w:adjustRightInd w:val="0"/>
        <w:snapToGrid w:val="0"/>
        <w:spacing w:line="360" w:lineRule="auto"/>
        <w:ind w:right="120" w:rightChars="57" w:firstLine="382" w:firstLineChars="182"/>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4.1.6.6设计人必须接受发包人的指示，积极配合咨询单位工作。</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b/>
          <w:color w:val="auto"/>
          <w:kern w:val="0"/>
          <w:szCs w:val="21"/>
          <w:highlight w:val="none"/>
        </w:rPr>
      </w:pPr>
      <w:r>
        <w:rPr>
          <w:rFonts w:hint="eastAsia" w:ascii="宋体" w:hAnsi="宋体" w:eastAsia="宋体" w:cs="宋体"/>
          <w:bCs/>
          <w:color w:val="auto"/>
          <w:szCs w:val="21"/>
          <w:highlight w:val="none"/>
        </w:rPr>
        <w:t>4.1.6.7</w:t>
      </w:r>
      <w:r>
        <w:rPr>
          <w:rFonts w:hint="eastAsia" w:ascii="宋体" w:hAnsi="宋体" w:eastAsia="宋体" w:cs="宋体"/>
          <w:bCs/>
          <w:color w:val="auto"/>
          <w:szCs w:val="21"/>
          <w:highlight w:val="none"/>
          <w:u w:val="single"/>
        </w:rPr>
        <w:t>设计人应在施工现场设立代表处或派驻经验丰富的设计代表常驻施工现场，做好施工现场服务，并负责解决施工过程中出现的勘察设计问题</w:t>
      </w:r>
      <w:bookmarkEnd w:id="2089"/>
      <w:bookmarkEnd w:id="2090"/>
      <w:bookmarkEnd w:id="2091"/>
      <w:bookmarkEnd w:id="2092"/>
      <w:bookmarkEnd w:id="2093"/>
      <w:bookmarkEnd w:id="2094"/>
      <w:bookmarkEnd w:id="2095"/>
      <w:bookmarkEnd w:id="2096"/>
      <w:r>
        <w:rPr>
          <w:rFonts w:hint="eastAsia" w:ascii="宋体" w:hAnsi="宋体" w:eastAsia="宋体" w:cs="宋体"/>
          <w:bCs/>
          <w:color w:val="auto"/>
          <w:szCs w:val="21"/>
          <w:highlight w:val="none"/>
          <w:u w:val="single"/>
        </w:rPr>
        <w:t>。</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4.1.6.8项目总负责人在施工关键节点和出现关键性技术问题时，应及时赶到现场。</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4.1.6.9设计人的工作进度没有达到设计人投标文件中承诺的进度计划时，发包人有权提出要求增加设计人员，设计人应立即安排，其费用被认为已包含在合同价格之中。</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4.1.6.10勘察设计开始至保修期内，</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须配合工程建设的有关检查、审查、稽察、审计、事故调查处理、后评估等。</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4.1.6.11设计人的勘察设计文件应接受发包人、咨询单位及行业主管部门的审查，凡审查意见中提出的问题，设计人应逐条给予认真贯彻落实，提交书面的反馈意见并修改勘察设计文件。</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4.2 履约保证金</w:t>
      </w:r>
    </w:p>
    <w:p>
      <w:pPr>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（1）履约担保的形式：现金或</w:t>
      </w:r>
      <w:r>
        <w:rPr>
          <w:rFonts w:hint="eastAsia" w:ascii="宋体" w:hAnsi="宋体" w:eastAsia="宋体" w:cs="宋体"/>
          <w:color w:val="auto"/>
          <w:szCs w:val="21"/>
          <w:highlight w:val="none"/>
          <w:lang w:val="en-US" w:eastAsia="zh-CN"/>
        </w:rPr>
        <w:t>履约</w:t>
      </w:r>
      <w:r>
        <w:rPr>
          <w:rFonts w:hint="eastAsia" w:ascii="宋体" w:hAnsi="宋体" w:eastAsia="宋体" w:cs="宋体"/>
          <w:color w:val="auto"/>
          <w:szCs w:val="21"/>
          <w:highlight w:val="none"/>
        </w:rPr>
        <w:t>保函或现金+</w:t>
      </w:r>
      <w:r>
        <w:rPr>
          <w:rFonts w:hint="eastAsia" w:ascii="宋体" w:hAnsi="宋体" w:eastAsia="宋体" w:cs="宋体"/>
          <w:color w:val="auto"/>
          <w:szCs w:val="21"/>
          <w:highlight w:val="none"/>
          <w:lang w:val="en-US" w:eastAsia="zh-CN"/>
        </w:rPr>
        <w:t>履约</w:t>
      </w:r>
      <w:r>
        <w:rPr>
          <w:rFonts w:hint="eastAsia" w:ascii="宋体" w:hAnsi="宋体" w:eastAsia="宋体" w:cs="宋体"/>
          <w:color w:val="auto"/>
          <w:szCs w:val="21"/>
          <w:highlight w:val="none"/>
        </w:rPr>
        <w:t>保函的组合</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保函包括银行保函、保证保险和担保保函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其示范文本详见合同附件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承包人提交的履约保函应</w:t>
      </w:r>
      <w:r>
        <w:rPr>
          <w:rFonts w:hint="eastAsia" w:ascii="宋体" w:hAnsi="宋体" w:eastAsia="宋体" w:cs="宋体"/>
          <w:color w:val="auto"/>
          <w:kern w:val="0"/>
          <w:szCs w:val="21"/>
          <w:highlight w:val="none"/>
        </w:rPr>
        <w:t>严格执行</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示范文本，不得对示范文本中的实质性内容进行修改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承包人若采用现金提交履约担保的，</w:t>
      </w:r>
      <w:r>
        <w:rPr>
          <w:rFonts w:hint="eastAsia" w:ascii="宋体" w:hAnsi="宋体" w:eastAsia="宋体" w:cs="宋体"/>
          <w:color w:val="auto"/>
          <w:szCs w:val="21"/>
          <w:highlight w:val="none"/>
        </w:rPr>
        <w:t>允许使用符合</w:t>
      </w:r>
      <w:r>
        <w:rPr>
          <w:rFonts w:hint="eastAsia" w:ascii="宋体" w:hAnsi="宋体" w:eastAsia="宋体" w:cs="宋体"/>
          <w:color w:val="auto"/>
          <w:szCs w:val="21"/>
          <w:highlight w:val="none"/>
          <w:lang w:eastAsia="zh-CN"/>
        </w:rPr>
        <w:t>《关于在全市工程建设领域全面推行工程保函工作的通知》（</w:t>
      </w:r>
      <w:r>
        <w:rPr>
          <w:rFonts w:hint="eastAsia" w:ascii="宋体" w:hAnsi="宋体" w:eastAsia="宋体" w:cs="宋体"/>
          <w:color w:val="auto"/>
          <w:szCs w:val="21"/>
          <w:highlight w:val="none"/>
          <w:lang w:val="en-US" w:eastAsia="zh-CN"/>
        </w:rPr>
        <w:t>渝公管发〔2022〕25号）、</w:t>
      </w:r>
      <w:r>
        <w:rPr>
          <w:rFonts w:hint="eastAsia" w:ascii="宋体" w:hAnsi="宋体" w:eastAsia="宋体" w:cs="宋体"/>
          <w:color w:val="auto"/>
          <w:szCs w:val="21"/>
          <w:highlight w:val="none"/>
          <w:lang w:eastAsia="zh-CN"/>
        </w:rPr>
        <w:t>《关于进一步规范工程建设领域工程保函示范文本的通知》（</w:t>
      </w:r>
      <w:r>
        <w:rPr>
          <w:rFonts w:hint="eastAsia" w:ascii="宋体" w:hAnsi="宋体" w:eastAsia="宋体" w:cs="宋体"/>
          <w:color w:val="auto"/>
          <w:szCs w:val="21"/>
          <w:highlight w:val="none"/>
          <w:lang w:val="en-US" w:eastAsia="zh-CN"/>
        </w:rPr>
        <w:t>渝公管发〔2022〕26号）</w:t>
      </w:r>
      <w:r>
        <w:rPr>
          <w:rFonts w:hint="eastAsia" w:ascii="宋体" w:hAnsi="宋体" w:eastAsia="宋体" w:cs="宋体"/>
          <w:color w:val="auto"/>
          <w:szCs w:val="21"/>
          <w:highlight w:val="none"/>
        </w:rPr>
        <w:t>要求的</w:t>
      </w:r>
      <w:r>
        <w:rPr>
          <w:rFonts w:hint="eastAsia" w:ascii="宋体" w:hAnsi="宋体" w:eastAsia="宋体" w:cs="宋体"/>
          <w:color w:val="auto"/>
          <w:szCs w:val="21"/>
          <w:highlight w:val="none"/>
          <w:lang w:eastAsia="zh-CN"/>
        </w:rPr>
        <w:t>履约</w:t>
      </w:r>
      <w:r>
        <w:rPr>
          <w:rFonts w:hint="eastAsia" w:ascii="宋体" w:hAnsi="宋体" w:eastAsia="宋体" w:cs="宋体"/>
          <w:color w:val="auto"/>
          <w:szCs w:val="21"/>
          <w:highlight w:val="none"/>
        </w:rPr>
        <w:t>保函置换</w:t>
      </w:r>
      <w:r>
        <w:rPr>
          <w:rFonts w:hint="eastAsia" w:ascii="宋体" w:hAnsi="宋体" w:eastAsia="宋体" w:cs="宋体"/>
          <w:color w:val="auto"/>
          <w:szCs w:val="21"/>
          <w:highlight w:val="none"/>
          <w:lang w:val="en-US" w:eastAsia="zh-CN"/>
        </w:rPr>
        <w:t>。</w:t>
      </w:r>
    </w:p>
    <w:p>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具体要求：履约保函</w:t>
      </w:r>
      <w:r>
        <w:rPr>
          <w:rFonts w:hint="eastAsia" w:ascii="宋体" w:hAnsi="宋体" w:eastAsia="宋体" w:cs="宋体"/>
          <w:color w:val="auto"/>
          <w:kern w:val="0"/>
          <w:szCs w:val="21"/>
          <w:highlight w:val="none"/>
        </w:rPr>
        <w:t>的开立人应当是具有相应资格的银行、保险机构、融资担保公司，其信用资质、履约能力、担保能力、赔付流程、安全保密等应符合</w:t>
      </w:r>
      <w:r>
        <w:rPr>
          <w:rFonts w:hint="eastAsia" w:ascii="宋体" w:hAnsi="宋体" w:eastAsia="宋体" w:cs="宋体"/>
          <w:color w:val="auto"/>
          <w:kern w:val="0"/>
          <w:szCs w:val="21"/>
          <w:highlight w:val="none"/>
          <w:lang w:eastAsia="zh-CN"/>
        </w:rPr>
        <w:t>履约</w:t>
      </w:r>
      <w:r>
        <w:rPr>
          <w:rFonts w:hint="eastAsia" w:ascii="宋体" w:hAnsi="宋体" w:eastAsia="宋体" w:cs="宋体"/>
          <w:color w:val="auto"/>
          <w:kern w:val="0"/>
          <w:szCs w:val="21"/>
          <w:highlight w:val="none"/>
        </w:rPr>
        <w:t>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履约保函</w:t>
      </w:r>
      <w:r>
        <w:rPr>
          <w:rFonts w:hint="eastAsia" w:ascii="宋体" w:hAnsi="宋体" w:eastAsia="宋体" w:cs="宋体"/>
          <w:color w:val="auto"/>
          <w:kern w:val="0"/>
          <w:szCs w:val="21"/>
          <w:highlight w:val="none"/>
          <w:lang w:eastAsia="zh-CN"/>
        </w:rPr>
        <w:t>应合法合规，符合招投标行政监督部门、行业主管部门和金融监管部门的相关规定，满足招标文件约定要求。</w:t>
      </w:r>
      <w:r>
        <w:rPr>
          <w:rFonts w:hint="eastAsia" w:ascii="宋体" w:hAnsi="宋体" w:eastAsia="宋体" w:cs="宋体"/>
          <w:color w:val="auto"/>
          <w:kern w:val="0"/>
          <w:szCs w:val="21"/>
          <w:highlight w:val="none"/>
          <w:lang w:val="en-US" w:eastAsia="zh-CN"/>
        </w:rPr>
        <w:t>承包人</w:t>
      </w:r>
      <w:r>
        <w:rPr>
          <w:rFonts w:hint="eastAsia" w:ascii="宋体" w:hAnsi="宋体" w:eastAsia="宋体" w:cs="宋体"/>
          <w:color w:val="auto"/>
          <w:kern w:val="0"/>
          <w:szCs w:val="21"/>
          <w:highlight w:val="none"/>
        </w:rPr>
        <w:t>应选择在渝依法设立总部或者设有分支机构的金融机构开具</w:t>
      </w:r>
      <w:r>
        <w:rPr>
          <w:rFonts w:hint="eastAsia" w:ascii="宋体" w:hAnsi="宋体" w:eastAsia="宋体" w:cs="宋体"/>
          <w:color w:val="auto"/>
          <w:kern w:val="0"/>
          <w:szCs w:val="21"/>
          <w:highlight w:val="none"/>
          <w:lang w:val="en-US" w:eastAsia="zh-CN"/>
        </w:rPr>
        <w:t>履约保函（包括纸质保函或电子保函）</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履约保函为纸质保函的，纸质保函应注明在</w:t>
      </w:r>
      <w:r>
        <w:rPr>
          <w:rFonts w:hint="eastAsia" w:ascii="宋体" w:hAnsi="宋体" w:eastAsia="宋体" w:cs="宋体"/>
          <w:color w:val="auto"/>
          <w:kern w:val="0"/>
          <w:szCs w:val="21"/>
          <w:highlight w:val="none"/>
        </w:rPr>
        <w:t>重庆市辖区范围内的核验地址和核验方式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并确保该纸质保函能在开立人在渝的总部或者分支机构进行核验</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承包人对所提交的履约保函的真实性、合法性、有效性负责。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履约保证</w:t>
      </w:r>
      <w:r>
        <w:rPr>
          <w:rFonts w:hint="eastAsia" w:ascii="宋体" w:hAnsi="宋体" w:eastAsia="宋体" w:cs="宋体"/>
          <w:color w:val="auto"/>
          <w:kern w:val="0"/>
          <w:szCs w:val="21"/>
          <w:highlight w:val="none"/>
          <w:lang w:val="en-US" w:eastAsia="zh-CN"/>
        </w:rPr>
        <w:t>金的</w:t>
      </w: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履约保证金的递交时间：</w:t>
      </w:r>
      <w:r>
        <w:rPr>
          <w:rFonts w:hint="eastAsia" w:ascii="宋体" w:hAnsi="宋体" w:eastAsia="宋体" w:cs="宋体"/>
          <w:color w:val="auto"/>
          <w:kern w:val="0"/>
          <w:szCs w:val="21"/>
          <w:highlight w:val="none"/>
          <w:u w:val="single"/>
        </w:rPr>
        <w:t>中标通知书送达之日起 天内/合同签订（前/后） 天内</w:t>
      </w:r>
      <w:r>
        <w:rPr>
          <w:rFonts w:hint="eastAsia" w:ascii="宋体" w:hAnsi="宋体" w:eastAsia="宋体" w:cs="宋体"/>
          <w:color w:val="auto"/>
          <w:kern w:val="0"/>
          <w:szCs w:val="21"/>
          <w:highlight w:val="none"/>
        </w:rPr>
        <w:t>。</w:t>
      </w:r>
    </w:p>
    <w:p>
      <w:pPr>
        <w:tabs>
          <w:tab w:val="left" w:pos="1134"/>
        </w:tabs>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履约保证金的期限：</w:t>
      </w:r>
      <w:r>
        <w:rPr>
          <w:rFonts w:hint="eastAsia" w:ascii="宋体" w:hAnsi="宋体" w:eastAsia="宋体" w:cs="宋体"/>
          <w:color w:val="auto"/>
          <w:kern w:val="0"/>
          <w:szCs w:val="21"/>
          <w:highlight w:val="none"/>
          <w:u w:val="single"/>
        </w:rPr>
        <w:t>自提交履约担保之日起至工程完工验收合格/竣工验收合格之日止</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履约保证金的退还时间：</w:t>
      </w:r>
      <w:r>
        <w:rPr>
          <w:rFonts w:hint="eastAsia" w:ascii="宋体" w:hAnsi="宋体" w:eastAsia="宋体" w:cs="宋体"/>
          <w:color w:val="auto"/>
          <w:kern w:val="0"/>
          <w:szCs w:val="21"/>
          <w:highlight w:val="none"/>
          <w:u w:val="single"/>
        </w:rPr>
        <w:t>采用现金担保的，合同履行期间</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无违约，缺陷责任期满/工程完工验收合格/竣工验收合格后14天内退还，或按工程实际情况约定分阶段退还，阶段划分按            标准执行；采用银行保函担保的，合同履行期间</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无违约，缺陷责任期满/工程完工验收合格/竣工验收合格后14天内退还，或按工程实际情况约定分阶段退还，阶段划分按            标准执行。</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4.3 分包和不得转包</w:t>
      </w:r>
    </w:p>
    <w:p>
      <w:pPr>
        <w:widowControl/>
        <w:tabs>
          <w:tab w:val="left" w:pos="9214"/>
          <w:tab w:val="left" w:pos="9781"/>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4.3.2禁止分包的工程勘察设计包括：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 w:val="left" w:pos="9781"/>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主体结构、关键性工作的范围：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4.3.3允许分包的专业工程勘察设计包括：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其他关于分包的约定：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adjustRightInd w:val="0"/>
        <w:snapToGrid w:val="0"/>
        <w:spacing w:line="360" w:lineRule="auto"/>
        <w:ind w:right="-134" w:rightChars="-64"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分包工程勘察设计费支付方式：</w:t>
      </w:r>
      <w:r>
        <w:rPr>
          <w:rFonts w:hint="eastAsia" w:ascii="宋体" w:hAnsi="宋体" w:eastAsia="宋体" w:cs="宋体"/>
          <w:color w:val="auto"/>
          <w:kern w:val="0"/>
          <w:szCs w:val="21"/>
          <w:highlight w:val="none"/>
          <w:u w:val="single"/>
        </w:rPr>
        <w:t>（设计人或发包人）</w:t>
      </w:r>
      <w:r>
        <w:rPr>
          <w:rFonts w:hint="eastAsia" w:ascii="宋体" w:hAnsi="宋体" w:eastAsia="宋体" w:cs="宋体"/>
          <w:color w:val="auto"/>
          <w:kern w:val="0"/>
          <w:szCs w:val="21"/>
          <w:highlight w:val="none"/>
        </w:rPr>
        <w:t>支付。</w:t>
      </w:r>
    </w:p>
    <w:p>
      <w:pPr>
        <w:widowControl/>
        <w:tabs>
          <w:tab w:val="left" w:pos="9214"/>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4.3.4设计人向发包人提交有关分包人资料包括：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4.4 联合体</w:t>
      </w:r>
    </w:p>
    <w:p>
      <w:pPr>
        <w:widowControl/>
        <w:tabs>
          <w:tab w:val="left" w:pos="9214"/>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4.4.4发包人向联合体支付勘察设计费用的方式：</w:t>
      </w:r>
      <w:r>
        <w:rPr>
          <w:rFonts w:hint="eastAsia" w:ascii="宋体" w:hAnsi="宋体" w:eastAsia="宋体" w:cs="宋体"/>
          <w:color w:val="auto"/>
          <w:kern w:val="0"/>
          <w:szCs w:val="21"/>
          <w:highlight w:val="none"/>
          <w:u w:val="single"/>
        </w:rPr>
        <w:t xml:space="preserve">(此处由发包人结合项目实际情况自行确定向联合体牵头人或成员支付勘察设计费用) 。 </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4.5 项目总负责人</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职称及专业：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执业资格及等级：</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注册证书号：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4.5.1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应按合同协议书的约定指派项目总负责人，并在约定的期限内到职。</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更换项目总负责人应事先征得发包人同意，并应在更换（ 7 ）天前将拟更换的项目总负责人的姓名和详细资料提交发包人。项目总负责人连续（ 2 ）天不能履行职责的，应事先征得发包人同意，并委派代表代行其职责。项目总负责人连续（ 5 ）天不能履行职责的，发包人可以要求</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更换项目总负责人。项目总负责人连续 （14 ）天及以上不能履行职责，且</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不更换项目总负责人的，该状态每持续（ 1 ）天，</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减收签约合同价的(0.05%-0.2%)。该状态持续（ 21 ）天以上时，发包人有权解除本合同，</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应当赔偿发包人因此所遭受的损失。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4.5.4项目总负责人可以授权其他人员履行的职责：</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4.6 勘察设计人员的管理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勘察设计人员基本情况表</w:t>
      </w:r>
      <w:r>
        <w:rPr>
          <w:rFonts w:hint="eastAsia" w:ascii="宋体" w:hAnsi="宋体" w:eastAsia="宋体" w:cs="宋体"/>
          <w:color w:val="auto"/>
          <w:highlight w:val="none"/>
        </w:rPr>
        <w:t>详见本合同“附件三：主要人员汇总表”</w:t>
      </w:r>
      <w:bookmarkStart w:id="2097" w:name="_Toc29968"/>
      <w:bookmarkStart w:id="2098" w:name="_Toc532458244"/>
      <w:bookmarkStart w:id="2099" w:name="_Toc9685"/>
      <w:r>
        <w:rPr>
          <w:rFonts w:hint="eastAsia" w:ascii="宋体" w:hAnsi="宋体" w:eastAsia="宋体" w:cs="宋体"/>
          <w:color w:val="auto"/>
          <w:kern w:val="0"/>
          <w:szCs w:val="21"/>
          <w:highlight w:val="none"/>
        </w:rPr>
        <w:t>勘察设计项目机构组成人员可按照合同约定进行更换，但更换后人员不得低于设计人合同签订时提供的勘察设计人员资质和技术水平。</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00" w:name="_Toc13726"/>
      <w:bookmarkStart w:id="2101" w:name="_Toc11370"/>
      <w:bookmarkStart w:id="2102" w:name="_Toc13598"/>
      <w:bookmarkStart w:id="2103" w:name="_Toc17448"/>
      <w:bookmarkStart w:id="2104" w:name="_Toc75856918"/>
      <w:bookmarkStart w:id="2105" w:name="_Toc16023"/>
      <w:bookmarkStart w:id="2106" w:name="_Toc24224"/>
      <w:bookmarkStart w:id="2107" w:name="_Toc22803"/>
      <w:bookmarkStart w:id="2108" w:name="_Toc18828"/>
      <w:bookmarkStart w:id="2109" w:name="_Toc16371"/>
      <w:r>
        <w:rPr>
          <w:rFonts w:hint="eastAsia" w:ascii="宋体" w:hAnsi="宋体" w:eastAsia="宋体" w:cs="宋体"/>
          <w:color w:val="auto"/>
          <w:kern w:val="0"/>
          <w:sz w:val="32"/>
          <w:szCs w:val="32"/>
          <w:highlight w:val="none"/>
        </w:rPr>
        <w:t>5.勘察设计要求</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5.1.3 </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向发包人提出遵守新规定的建议，自发包人收到建议函后7 天内未发出指示的，默认同意遵守新规定。</w:t>
      </w:r>
    </w:p>
    <w:p>
      <w:pPr>
        <w:widowControl/>
        <w:tabs>
          <w:tab w:val="left" w:pos="9072"/>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5.2 勘察设计依据：</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5.3 勘察设计范围</w:t>
      </w:r>
    </w:p>
    <w:p>
      <w:pPr>
        <w:widowControl/>
        <w:tabs>
          <w:tab w:val="left" w:pos="9072"/>
          <w:tab w:val="left" w:pos="9781"/>
        </w:tabs>
        <w:adjustRightInd w:val="0"/>
        <w:snapToGrid w:val="0"/>
        <w:spacing w:line="360" w:lineRule="auto"/>
        <w:ind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5.3.2 工程范围：</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line="360" w:lineRule="auto"/>
        <w:ind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5.3.3阶段范围</w:t>
      </w:r>
      <w:r>
        <w:rPr>
          <w:rFonts w:hint="eastAsia" w:ascii="宋体" w:hAnsi="宋体" w:eastAsia="宋体" w:cs="宋体"/>
          <w:bCs/>
          <w:color w:val="auto"/>
          <w:szCs w:val="21"/>
          <w:highlight w:val="none"/>
        </w:rPr>
        <w:t>：</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5.3.4工作范围</w:t>
      </w:r>
      <w:r>
        <w:rPr>
          <w:rFonts w:hint="eastAsia" w:ascii="宋体" w:hAnsi="宋体" w:eastAsia="宋体" w:cs="宋体"/>
          <w:bCs/>
          <w:color w:val="auto"/>
          <w:szCs w:val="21"/>
          <w:highlight w:val="none"/>
        </w:rPr>
        <w:t>：</w:t>
      </w:r>
      <w:r>
        <w:rPr>
          <w:rFonts w:hint="eastAsia" w:ascii="宋体" w:hAnsi="宋体" w:eastAsia="宋体" w:cs="宋体"/>
          <w:color w:val="auto"/>
          <w:kern w:val="0"/>
          <w:szCs w:val="21"/>
          <w:highlight w:val="none"/>
          <w:u w:val="single"/>
        </w:rPr>
        <w:t>（按发包人要求填写）</w:t>
      </w:r>
    </w:p>
    <w:p>
      <w:pPr>
        <w:keepNext/>
        <w:keepLines/>
        <w:adjustRightInd w:val="0"/>
        <w:snapToGrid w:val="0"/>
        <w:spacing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5.4 勘察作业要求：</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5.10勘察设计文件要求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5.10.2 勘察设计服务应当根据法律、规范标准和发包人要求，保证工程的设计合理使用寿命年限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5.10.3 （勘察设计文件的深度，根据工程特点填写，并以最新规范为准，以下供参考）包括但不限于《水利水电工程初步设计报告编制规程》(SL/T 619-2021)等规范性文件。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bookmarkStart w:id="2110" w:name="OLE_LINK327"/>
      <w:bookmarkStart w:id="2111" w:name="OLE_LINK329"/>
      <w:bookmarkStart w:id="2112" w:name="OLE_LINK328"/>
      <w:r>
        <w:rPr>
          <w:rFonts w:hint="eastAsia" w:ascii="宋体" w:hAnsi="宋体" w:eastAsia="宋体" w:cs="宋体"/>
          <w:color w:val="auto"/>
          <w:kern w:val="0"/>
          <w:szCs w:val="21"/>
          <w:highlight w:val="none"/>
          <w:u w:val="single"/>
        </w:rPr>
        <w:t>5.10.5</w:t>
      </w:r>
      <w:bookmarkEnd w:id="2110"/>
      <w:bookmarkEnd w:id="2111"/>
      <w:bookmarkEnd w:id="2112"/>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应在勘察设计文件中注明涉及危大工程的重点部位和环节，提出保障工程周边环境安全和工程施工安全的意见，必要时进行专项勘察设计。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5.10.6设计人必须贯彻“技术先进、安全可靠、适用耐久、经济合理”的基本原则，加强总体设计，重视与周边地区总体规划、土地开发利用规划、农田水利、森林植被、水土保持、生态环境、特殊设施保护区、其他运输方式和其他建设工程的总体协调和配合，节约资源、保护环境，合理选用技术指标、树立全寿命周期成本的理念，充分发挥水利水电工程建设项目经济、社会和环境的综合效益。</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5.10.7设计人必须根据批复的可行性研究报告和《水利水电工程初步设计报告编制规程》(SL/T 619-2021)规定的设计深度完成初步设计工作。初步设计文件经审查批复后，则作为编制施工图设计文件和控制建设项目投资的依据。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5.10.8若发包人或行业主管部门认为需要进行技术设计，设计人应根据发包人要求，按《水利水电工程初步设计报告编制规程》(SL/T 619-2021)等有关规定编制技术设计文件和修正概算，并通过行业主管部门（如有）的审查。如果发包人在招标阶段已明确本项目包括技术设计并且在报价清单中已列有相应报价子目，则按设计人在报价清单中所报的相应费用支付；否则，对于发包人在项目实施过程中提出的技术设计，发包人应另行支付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5.10.9设计人应按批准的初步设计完成施工图设计工作，并接受发包人、咨询单位及行业主管部门对施工图设计文件的审查，然后按审查意见修改施工图设计文件。设计人应在发包人规定的时间内完成施工图预算的编制，施工图设计文件及施工图预算应按各施工标段进行编制。施工图设计文件批复后，则作为编制施工招标文件的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5.10.10当发包人、咨询单位或行业主管部门认为需调用设计人的设计计算书时，设计人必须及时提供。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5.10.11设计人应按发包人要求提供所有为完成设计所必需的研究试验阶段性或成果性报告，接受发包人、咨询单位或行业主管部门的审查，并对相关问题作出澄清和解答。</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5.10.12设计人应根据设计需要开展专题研究工作，提交相应专题研究报告，并通过发包人、咨询单位或行业主管部门的审查。</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5.11勘察设计成果获奖要求及奖励：</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13" w:name="_Toc532458245"/>
      <w:bookmarkStart w:id="2114" w:name="_Toc19210"/>
      <w:bookmarkStart w:id="2115" w:name="_Toc17636"/>
      <w:bookmarkStart w:id="2116" w:name="_Toc75856919"/>
      <w:bookmarkStart w:id="2117" w:name="_Toc531632619"/>
      <w:bookmarkStart w:id="2118" w:name="_Toc1052"/>
      <w:bookmarkStart w:id="2119" w:name="_Toc12331"/>
      <w:bookmarkStart w:id="2120" w:name="_Toc11697"/>
      <w:bookmarkStart w:id="2121" w:name="_Toc30937"/>
      <w:bookmarkStart w:id="2122" w:name="_Toc653"/>
      <w:bookmarkStart w:id="2123" w:name="_Toc25187"/>
      <w:bookmarkStart w:id="2124" w:name="_Toc9255"/>
      <w:bookmarkStart w:id="2125" w:name="_Toc29028"/>
      <w:bookmarkStart w:id="2126" w:name="_Toc17482"/>
      <w:r>
        <w:rPr>
          <w:rFonts w:hint="eastAsia" w:ascii="宋体" w:hAnsi="宋体" w:eastAsia="宋体" w:cs="宋体"/>
          <w:color w:val="auto"/>
          <w:kern w:val="0"/>
          <w:sz w:val="32"/>
          <w:szCs w:val="32"/>
          <w:highlight w:val="none"/>
        </w:rPr>
        <w:t>6.开始勘察设计和完成</w:t>
      </w:r>
      <w:bookmarkEnd w:id="2113"/>
      <w:bookmarkEnd w:id="2114"/>
      <w:bookmarkEnd w:id="2115"/>
      <w:bookmarkEnd w:id="2116"/>
      <w:bookmarkEnd w:id="2117"/>
      <w:bookmarkEnd w:id="2118"/>
      <w:bookmarkEnd w:id="2119"/>
      <w:r>
        <w:rPr>
          <w:rFonts w:hint="eastAsia" w:ascii="宋体" w:hAnsi="宋体" w:eastAsia="宋体" w:cs="宋体"/>
          <w:color w:val="auto"/>
          <w:kern w:val="0"/>
          <w:sz w:val="32"/>
          <w:szCs w:val="32"/>
          <w:highlight w:val="none"/>
        </w:rPr>
        <w:t>勘察设计</w:t>
      </w:r>
      <w:bookmarkEnd w:id="2120"/>
      <w:bookmarkEnd w:id="2121"/>
      <w:bookmarkEnd w:id="2122"/>
      <w:bookmarkEnd w:id="2123"/>
      <w:bookmarkEnd w:id="2124"/>
      <w:bookmarkEnd w:id="2125"/>
      <w:bookmarkEnd w:id="2126"/>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6.1 开始勘察设计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 开始勘察设计条件：</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u w:val="single"/>
        </w:rPr>
        <w:t xml:space="preserve">收到发包人提供的合同约定的勘察设计基础资料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6.4 设计人引起的周期延误：</w:t>
      </w:r>
      <w:r>
        <w:rPr>
          <w:rFonts w:hint="eastAsia" w:ascii="宋体" w:hAnsi="宋体" w:eastAsia="宋体" w:cs="宋体"/>
          <w:color w:val="auto"/>
          <w:kern w:val="0"/>
          <w:szCs w:val="21"/>
          <w:highlight w:val="none"/>
        </w:rPr>
        <w:t>由于设计人原因，延误了勘察设计文件交付时间，按专用合同条款14.1.6项执行。</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6.7 提前完成勘察设计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6.7.1</w:t>
      </w:r>
      <w:r>
        <w:rPr>
          <w:rFonts w:hint="eastAsia" w:ascii="宋体" w:hAnsi="宋体" w:eastAsia="宋体" w:cs="宋体"/>
          <w:color w:val="auto"/>
          <w:kern w:val="0"/>
          <w:szCs w:val="21"/>
          <w:highlight w:val="none"/>
          <w:u w:val="single"/>
        </w:rPr>
        <w:t>（提前完成勘察设计，是否调整勘察设计费用）</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5218"/>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提前完成勘察设计奖励：</w:t>
      </w:r>
      <w:r>
        <w:rPr>
          <w:rFonts w:hint="eastAsia" w:ascii="宋体" w:hAnsi="宋体" w:eastAsia="宋体" w:cs="宋体"/>
          <w:color w:val="auto"/>
          <w:kern w:val="0"/>
          <w:szCs w:val="21"/>
          <w:highlight w:val="none"/>
          <w:u w:val="single"/>
        </w:rPr>
        <w:t>（提前完成勘察设计，是否奖励）</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27" w:name="_Toc6191"/>
      <w:bookmarkStart w:id="2128" w:name="_Toc531632620"/>
      <w:bookmarkStart w:id="2129" w:name="_Toc18583"/>
      <w:bookmarkStart w:id="2130" w:name="_Toc17210"/>
      <w:bookmarkStart w:id="2131" w:name="_Toc24753"/>
      <w:bookmarkStart w:id="2132" w:name="_Toc29635"/>
      <w:bookmarkStart w:id="2133" w:name="_Toc12073"/>
      <w:bookmarkStart w:id="2134" w:name="_Toc75856920"/>
      <w:bookmarkStart w:id="2135" w:name="_Toc532458246"/>
      <w:bookmarkStart w:id="2136" w:name="_Toc19719"/>
      <w:bookmarkStart w:id="2137" w:name="_Toc22885"/>
      <w:bookmarkStart w:id="2138" w:name="_Toc8192"/>
      <w:bookmarkStart w:id="2139" w:name="_Toc28034"/>
      <w:bookmarkStart w:id="2140" w:name="_Toc14962"/>
      <w:r>
        <w:rPr>
          <w:rFonts w:hint="eastAsia" w:ascii="宋体" w:hAnsi="宋体" w:eastAsia="宋体" w:cs="宋体"/>
          <w:color w:val="auto"/>
          <w:kern w:val="0"/>
          <w:sz w:val="32"/>
          <w:szCs w:val="32"/>
          <w:highlight w:val="none"/>
        </w:rPr>
        <w:t>8.勘察设计文件</w:t>
      </w:r>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8.1 勘察设计文件接收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8.1.3勘察设计文件包括纸质文件和电子文件两种形式。提交文件名称、份数和时间如下：</w:t>
      </w:r>
    </w:p>
    <w:p>
      <w:pPr>
        <w:widowControl/>
        <w:tabs>
          <w:tab w:val="left" w:pos="9072"/>
          <w:tab w:val="left" w:pos="9781"/>
        </w:tabs>
        <w:adjustRightInd w:val="0"/>
        <w:snapToGrid w:val="0"/>
        <w:spacing w:line="360" w:lineRule="auto"/>
        <w:ind w:left="315" w:leftChars="150" w:right="120" w:rightChars="57" w:firstLine="210" w:firstLineChars="1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（1）合同签订后    天内，提交初步设计文件送审稿  份；</w:t>
      </w:r>
    </w:p>
    <w:p>
      <w:pPr>
        <w:widowControl/>
        <w:tabs>
          <w:tab w:val="left" w:pos="9072"/>
          <w:tab w:val="left" w:pos="9781"/>
        </w:tabs>
        <w:adjustRightInd w:val="0"/>
        <w:snapToGrid w:val="0"/>
        <w:spacing w:line="360" w:lineRule="auto"/>
        <w:ind w:left="315" w:leftChars="150" w:right="120" w:rightChars="57" w:firstLine="210" w:firstLineChars="1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（2）初步设计文件批复后    天内，提交招标设计文件  份；</w:t>
      </w:r>
      <w:r>
        <w:rPr>
          <w:rFonts w:hint="eastAsia" w:ascii="宋体" w:hAnsi="宋体" w:eastAsia="宋体" w:cs="宋体"/>
          <w:color w:val="auto"/>
          <w:kern w:val="0"/>
          <w:szCs w:val="21"/>
          <w:highlight w:val="none"/>
          <w:u w:val="thick"/>
        </w:rPr>
        <w:t>按发包人要求    天内</w:t>
      </w:r>
      <w:r>
        <w:rPr>
          <w:rFonts w:hint="eastAsia" w:ascii="宋体" w:hAnsi="宋体" w:eastAsia="宋体" w:cs="宋体"/>
          <w:color w:val="auto"/>
          <w:kern w:val="0"/>
          <w:szCs w:val="21"/>
          <w:highlight w:val="none"/>
          <w:u w:val="single"/>
        </w:rPr>
        <w:t>提交各专题研究报告送审稿   份；</w:t>
      </w:r>
    </w:p>
    <w:p>
      <w:pPr>
        <w:widowControl/>
        <w:tabs>
          <w:tab w:val="left" w:pos="9072"/>
          <w:tab w:val="left" w:pos="9781"/>
        </w:tabs>
        <w:adjustRightInd w:val="0"/>
        <w:snapToGrid w:val="0"/>
        <w:spacing w:line="360" w:lineRule="auto"/>
        <w:ind w:left="315" w:leftChars="150" w:right="120" w:rightChars="57" w:firstLine="210" w:firstLineChars="1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（3）提交招标设计文件后    天内，提交主体土建工程（包括  工程）施工图设计文件送审稿  份；其余工程的施工图设计文件根据工程项目进展及发包人要求进行提供；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（4）根据咨询单位、发包人和上级主管部门审查意见，对勘察设计文件及专题研究报告进行修改完善，提交初步设计文件和专题研究报告最终稿各   份，施工图设计文件最终稿各   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（5）施工现场配合服务：工程开始施工至竣工验收合格的配合与指导。</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（6）纸质文件应当加盖单位法定名称章、单位勘察设计资质章和规定的注册执业印章；</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（7）设计人应向发包人提交勘察设计文件及专题研究报告的电子版    份。电子文件中的文字为     格式、图形为     格式，并应使用光盘和 U 盘分别贮存。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（8）如发包人要求提供超过合同约定份数的工程勘察设计文件，则</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仍应按发包人的要求提供，但发包人应向</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支付增加的工本费。</w:t>
      </w:r>
    </w:p>
    <w:p>
      <w:pPr>
        <w:keepNext/>
        <w:keepLines/>
        <w:adjustRightInd w:val="0"/>
        <w:snapToGrid w:val="0"/>
        <w:spacing w:line="360" w:lineRule="auto"/>
        <w:ind w:firstLine="600" w:firstLineChars="200"/>
        <w:outlineLvl w:val="4"/>
        <w:rPr>
          <w:rFonts w:hint="eastAsia" w:ascii="宋体" w:hAnsi="宋体" w:eastAsia="宋体" w:cs="宋体"/>
          <w:bCs/>
          <w:color w:val="auto"/>
          <w:sz w:val="30"/>
          <w:szCs w:val="32"/>
          <w:highlight w:val="none"/>
        </w:rPr>
      </w:pPr>
      <w:r>
        <w:rPr>
          <w:rFonts w:hint="eastAsia" w:ascii="宋体" w:hAnsi="宋体" w:eastAsia="宋体" w:cs="宋体"/>
          <w:bCs/>
          <w:color w:val="auto"/>
          <w:sz w:val="30"/>
          <w:szCs w:val="32"/>
          <w:highlight w:val="none"/>
        </w:rPr>
        <w:t>8.2 发包人审查勘察设计文件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141" w:name="OLE_LINK300"/>
      <w:bookmarkStart w:id="2142" w:name="OLE_LINK297"/>
      <w:bookmarkStart w:id="2143" w:name="OLE_LINK299"/>
      <w:bookmarkStart w:id="2144" w:name="OLE_LINK301"/>
      <w:bookmarkStart w:id="2145" w:name="OLE_LINK298"/>
      <w:r>
        <w:rPr>
          <w:rFonts w:hint="eastAsia" w:ascii="宋体" w:hAnsi="宋体" w:eastAsia="宋体" w:cs="宋体"/>
          <w:color w:val="auto"/>
          <w:kern w:val="0"/>
          <w:szCs w:val="21"/>
          <w:highlight w:val="none"/>
        </w:rPr>
        <w:t>8.2.1发包人接收勘察设计文件之后，可以自行或者组织专家会或者委托第三方进行审查，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应当给予配合。审查范围、内容：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，费用由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承担。</w:t>
      </w:r>
      <w:bookmarkEnd w:id="2141"/>
      <w:bookmarkEnd w:id="2142"/>
      <w:bookmarkEnd w:id="2143"/>
      <w:bookmarkEnd w:id="2144"/>
      <w:bookmarkEnd w:id="2145"/>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8.2.2发包人对于勘察设计文件的审查期限：自文件送达之日起不应超过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天。因发包人委托第三方对勘察设计文件进行审查，需延期提供审查意见的，发包人应书面通知</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。具体延长时间以发包人书面通知为准。</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46" w:name="_Toc532458247"/>
      <w:bookmarkStart w:id="2147" w:name="_Toc14125"/>
      <w:bookmarkStart w:id="2148" w:name="_Toc13978"/>
      <w:bookmarkStart w:id="2149" w:name="_Toc75856921"/>
      <w:bookmarkStart w:id="2150" w:name="_Toc25200"/>
      <w:bookmarkStart w:id="2151" w:name="_Toc531632621"/>
      <w:bookmarkStart w:id="2152" w:name="_Toc18827"/>
      <w:bookmarkStart w:id="2153" w:name="_Toc26182"/>
      <w:bookmarkStart w:id="2154" w:name="_Toc27438"/>
      <w:bookmarkStart w:id="2155" w:name="_Toc15234"/>
      <w:bookmarkStart w:id="2156" w:name="_Toc18767"/>
      <w:bookmarkStart w:id="2157" w:name="_Toc7557"/>
      <w:bookmarkStart w:id="2158" w:name="_Toc2054"/>
      <w:bookmarkStart w:id="2159" w:name="_Toc11962"/>
      <w:r>
        <w:rPr>
          <w:rFonts w:hint="eastAsia" w:ascii="宋体" w:hAnsi="宋体" w:eastAsia="宋体" w:cs="宋体"/>
          <w:color w:val="auto"/>
          <w:kern w:val="0"/>
          <w:sz w:val="32"/>
          <w:szCs w:val="32"/>
          <w:highlight w:val="none"/>
        </w:rPr>
        <w:t>9.勘察设计责任与保险</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9.4 勘察设计责任保险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9.4.1</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购买保险类型：</w:t>
      </w:r>
      <w:r>
        <w:rPr>
          <w:rFonts w:hint="eastAsia" w:ascii="宋体" w:hAnsi="宋体" w:eastAsia="宋体" w:cs="宋体"/>
          <w:color w:val="auto"/>
          <w:kern w:val="0"/>
          <w:szCs w:val="21"/>
          <w:highlight w:val="none"/>
          <w:u w:val="single"/>
        </w:rPr>
        <w:t>（单位险/项目险/不采用）</w:t>
      </w:r>
      <w:r>
        <w:rPr>
          <w:rFonts w:hint="eastAsia" w:ascii="宋体" w:hAnsi="宋体" w:eastAsia="宋体" w:cs="宋体"/>
          <w:color w:val="auto"/>
          <w:kern w:val="0"/>
          <w:szCs w:val="21"/>
          <w:highlight w:val="none"/>
        </w:rPr>
        <w:t>，购买时间：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，保额：</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发包人购买保险类型：</w:t>
      </w:r>
      <w:r>
        <w:rPr>
          <w:rFonts w:hint="eastAsia" w:ascii="宋体" w:hAnsi="宋体" w:eastAsia="宋体" w:cs="宋体"/>
          <w:color w:val="auto"/>
          <w:kern w:val="0"/>
          <w:szCs w:val="21"/>
          <w:highlight w:val="none"/>
          <w:u w:val="single"/>
        </w:rPr>
        <w:t xml:space="preserve">    （项目险/不采用）    </w:t>
      </w:r>
      <w:r>
        <w:rPr>
          <w:rFonts w:hint="eastAsia" w:ascii="宋体" w:hAnsi="宋体" w:eastAsia="宋体" w:cs="宋体"/>
          <w:color w:val="auto"/>
          <w:kern w:val="0"/>
          <w:szCs w:val="21"/>
          <w:highlight w:val="none"/>
        </w:rPr>
        <w:t>，购买时间：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，保额：</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60" w:name="_Toc30600"/>
      <w:bookmarkStart w:id="2161" w:name="_Toc224"/>
      <w:bookmarkStart w:id="2162" w:name="_Toc532458248"/>
      <w:bookmarkStart w:id="2163" w:name="_Toc531632622"/>
      <w:bookmarkStart w:id="2164" w:name="_Toc31295"/>
      <w:bookmarkStart w:id="2165" w:name="_Toc5695"/>
      <w:bookmarkStart w:id="2166" w:name="_Toc2591"/>
      <w:bookmarkStart w:id="2167" w:name="_Toc17358"/>
      <w:bookmarkStart w:id="2168" w:name="_Toc25970"/>
      <w:bookmarkStart w:id="2169" w:name="_Toc17688"/>
      <w:bookmarkStart w:id="2170" w:name="_Toc1668"/>
      <w:bookmarkStart w:id="2171" w:name="_Toc75856922"/>
      <w:bookmarkStart w:id="2172" w:name="_Toc20728"/>
      <w:bookmarkStart w:id="2173" w:name="_Toc29835"/>
      <w:r>
        <w:rPr>
          <w:rFonts w:hint="eastAsia" w:ascii="宋体" w:hAnsi="宋体" w:eastAsia="宋体" w:cs="宋体"/>
          <w:color w:val="auto"/>
          <w:kern w:val="0"/>
          <w:sz w:val="32"/>
          <w:szCs w:val="32"/>
          <w:highlight w:val="none"/>
        </w:rPr>
        <w:t>10.施工期间配合</w:t>
      </w:r>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174" w:name="OLE_LINK192"/>
      <w:bookmarkStart w:id="2175" w:name="OLE_LINK191"/>
      <w:r>
        <w:rPr>
          <w:rFonts w:hint="eastAsia" w:ascii="宋体" w:hAnsi="宋体" w:eastAsia="宋体" w:cs="宋体"/>
          <w:color w:val="auto"/>
          <w:kern w:val="0"/>
          <w:szCs w:val="21"/>
          <w:highlight w:val="none"/>
        </w:rPr>
        <w:t>10.6 施工过程中、缺陷责任期、工程的合理设计使用寿命年限内，因勘察设计缺陷或勘察设计原因导致的安全事故责任，由设计人承担。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10.7</w:t>
      </w:r>
      <w:r>
        <w:rPr>
          <w:rFonts w:hint="eastAsia" w:ascii="宋体" w:hAnsi="宋体" w:eastAsia="宋体" w:cs="宋体"/>
          <w:bCs/>
          <w:color w:val="auto"/>
          <w:szCs w:val="21"/>
          <w:highlight w:val="none"/>
          <w:u w:val="single"/>
        </w:rPr>
        <w:t>设计人</w:t>
      </w:r>
      <w:r>
        <w:rPr>
          <w:rFonts w:hint="eastAsia" w:ascii="宋体" w:hAnsi="宋体" w:eastAsia="宋体" w:cs="宋体"/>
          <w:color w:val="auto"/>
          <w:kern w:val="0"/>
          <w:szCs w:val="21"/>
          <w:highlight w:val="none"/>
          <w:u w:val="single"/>
        </w:rPr>
        <w:t>应积极配合发包人进行各项招标工作，按发包人规定的时间提供各标段施工招标资格预审所需的工程说明；按发包人规定的时间提供各标段的勘察报告、施工招标图纸和参考资料；按发包人要求安排相关人员参加标前会，就有关勘察设计问题进行答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10.8本项目设计变更的勘察设计由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承担，</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应及时完成设计，提交设计变更文件，并对设计变更文件承担相应责任。</w:t>
      </w:r>
      <w:bookmarkEnd w:id="2174"/>
      <w:bookmarkEnd w:id="2175"/>
      <w:bookmarkStart w:id="2176" w:name="OLE_LINK339"/>
      <w:bookmarkStart w:id="2177" w:name="OLE_LINK340"/>
      <w:bookmarkStart w:id="2178" w:name="OLE_LINK338"/>
    </w:p>
    <w:bookmarkEnd w:id="2176"/>
    <w:bookmarkEnd w:id="2177"/>
    <w:bookmarkEnd w:id="2178"/>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79" w:name="_Toc10231"/>
      <w:bookmarkStart w:id="2180" w:name="_Toc25546"/>
      <w:bookmarkStart w:id="2181" w:name="_Toc11434"/>
      <w:bookmarkStart w:id="2182" w:name="_Toc13092"/>
      <w:bookmarkStart w:id="2183" w:name="_Toc31993"/>
      <w:bookmarkStart w:id="2184" w:name="_Toc75856923"/>
      <w:bookmarkStart w:id="2185" w:name="_Toc12889"/>
      <w:bookmarkStart w:id="2186" w:name="_Toc531632623"/>
      <w:bookmarkStart w:id="2187" w:name="_Toc532458249"/>
      <w:bookmarkStart w:id="2188" w:name="_Toc14562"/>
      <w:bookmarkStart w:id="2189" w:name="_Toc8610"/>
      <w:bookmarkStart w:id="2190" w:name="_Toc9776"/>
      <w:bookmarkStart w:id="2191" w:name="_Toc25568"/>
      <w:bookmarkStart w:id="2192" w:name="_Toc26477"/>
      <w:r>
        <w:rPr>
          <w:rFonts w:hint="eastAsia" w:ascii="宋体" w:hAnsi="宋体" w:eastAsia="宋体" w:cs="宋体"/>
          <w:color w:val="auto"/>
          <w:kern w:val="0"/>
          <w:sz w:val="32"/>
          <w:szCs w:val="32"/>
          <w:highlight w:val="none"/>
        </w:rPr>
        <w:t>11.合同变更</w:t>
      </w:r>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11.1.1 勘察设计服务期和勘察设计费用的调整方法：</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合理化建议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11.2.2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提出的合理化建议降低了工程投资、缩短了施工期限或者提高了工程经济效益的奖励的方法和金额为：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193" w:name="_Toc24875"/>
      <w:bookmarkStart w:id="2194" w:name="_Toc29194"/>
      <w:bookmarkStart w:id="2195" w:name="_Toc7915"/>
      <w:bookmarkStart w:id="2196" w:name="_Toc27181"/>
      <w:bookmarkStart w:id="2197" w:name="_Toc25805"/>
      <w:bookmarkStart w:id="2198" w:name="_Toc6924"/>
      <w:bookmarkStart w:id="2199" w:name="_Toc31826"/>
      <w:bookmarkStart w:id="2200" w:name="_Toc531632624"/>
      <w:bookmarkStart w:id="2201" w:name="_Toc5711"/>
      <w:bookmarkStart w:id="2202" w:name="_Toc75856924"/>
      <w:bookmarkStart w:id="2203" w:name="_Toc14913"/>
      <w:bookmarkStart w:id="2204" w:name="_Toc532458250"/>
      <w:bookmarkStart w:id="2205" w:name="_Toc31193"/>
      <w:bookmarkStart w:id="2206" w:name="_Toc18138"/>
      <w:r>
        <w:rPr>
          <w:rFonts w:hint="eastAsia" w:ascii="宋体" w:hAnsi="宋体" w:eastAsia="宋体" w:cs="宋体"/>
          <w:color w:val="auto"/>
          <w:kern w:val="0"/>
          <w:sz w:val="32"/>
          <w:szCs w:val="32"/>
          <w:highlight w:val="none"/>
        </w:rPr>
        <w:t>12.合同价格与支付</w:t>
      </w:r>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p>
    <w:p>
      <w:pPr>
        <w:keepNext/>
        <w:keepLines/>
        <w:adjustRightInd w:val="0"/>
        <w:snapToGrid w:val="0"/>
        <w:spacing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12.1 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12.1.1.1勘察费按以下第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highlight w:val="none"/>
          <w:u w:val="single"/>
        </w:rPr>
      </w:pPr>
      <w:r>
        <w:rPr>
          <w:rFonts w:hint="eastAsia" w:ascii="宋体" w:hAnsi="宋体" w:eastAsia="宋体" w:cs="宋体"/>
          <w:color w:val="auto"/>
          <w:highlight w:val="none"/>
        </w:rPr>
        <w:t>方式一：</w:t>
      </w:r>
      <w:r>
        <w:rPr>
          <w:rFonts w:hint="eastAsia" w:ascii="宋体" w:hAnsi="宋体" w:eastAsia="宋体" w:cs="宋体"/>
          <w:color w:val="auto"/>
          <w:kern w:val="0"/>
          <w:szCs w:val="21"/>
          <w:highlight w:val="none"/>
          <w:u w:val="single"/>
        </w:rPr>
        <w:t>按固定费率结算。双方商定，勘察固定费率按      %包干使用。</w:t>
      </w:r>
      <w:r>
        <w:rPr>
          <w:rFonts w:hint="eastAsia" w:ascii="宋体" w:hAnsi="宋体" w:eastAsia="宋体" w:cs="宋体"/>
          <w:color w:val="auto"/>
          <w:highlight w:val="none"/>
          <w:u w:val="single"/>
        </w:rPr>
        <w:t>最终结算价=结算勘察费计费基数×中标固定费率+□BIM技术费用+□专项勘察费用±合同约定的其他费用。结算勘察费计费基数为：□初步设计批复概算中的建筑安装工程费；□工程</w:t>
      </w:r>
      <w:r>
        <w:rPr>
          <w:rFonts w:hint="eastAsia" w:ascii="宋体" w:hAnsi="宋体" w:eastAsia="宋体" w:cs="宋体"/>
          <w:color w:val="auto"/>
          <w:kern w:val="0"/>
          <w:szCs w:val="21"/>
          <w:highlight w:val="none"/>
          <w:u w:val="single"/>
        </w:rPr>
        <w:t>完工/</w:t>
      </w:r>
      <w:r>
        <w:rPr>
          <w:rFonts w:hint="eastAsia" w:ascii="宋体" w:hAnsi="宋体" w:eastAsia="宋体" w:cs="宋体"/>
          <w:color w:val="auto"/>
          <w:highlight w:val="none"/>
          <w:u w:val="single"/>
        </w:rPr>
        <w:t>竣工结算建筑安装工程费。</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u w:val="single"/>
        </w:rPr>
      </w:pPr>
      <w:bookmarkStart w:id="2207" w:name="OLE_LINK13"/>
      <w:r>
        <w:rPr>
          <w:rFonts w:hint="eastAsia" w:ascii="宋体" w:hAnsi="宋体" w:eastAsia="宋体" w:cs="宋体"/>
          <w:color w:val="auto"/>
          <w:kern w:val="0"/>
          <w:szCs w:val="21"/>
          <w:highlight w:val="none"/>
        </w:rPr>
        <w:t>方式二：</w:t>
      </w:r>
      <w:r>
        <w:rPr>
          <w:rFonts w:hint="eastAsia" w:ascii="宋体" w:hAnsi="宋体" w:eastAsia="宋体" w:cs="宋体"/>
          <w:color w:val="auto"/>
          <w:kern w:val="0"/>
          <w:szCs w:val="21"/>
          <w:highlight w:val="none"/>
          <w:u w:val="single"/>
        </w:rPr>
        <w:t>按固定单价结算。双方商定，勘察固定单价按      包干使用。本项目勘察工作采用固定单价计价，实际支付应按实际完成并经发包人确认的工作量和计价清单的单价计算支付金额；最终勘察结算价=∑验收合格的勘察工程量×中标固定单价</w:t>
      </w:r>
      <w:r>
        <w:rPr>
          <w:rFonts w:hint="eastAsia" w:ascii="宋体" w:hAnsi="宋体" w:eastAsia="宋体" w:cs="宋体"/>
          <w:color w:val="auto"/>
          <w:highlight w:val="none"/>
          <w:u w:val="single"/>
        </w:rPr>
        <w:t>+勘察技术工作费用+□BIM技术费用+□专项勘察费用</w:t>
      </w:r>
      <w:r>
        <w:rPr>
          <w:rFonts w:hint="eastAsia" w:ascii="宋体" w:hAnsi="宋体" w:eastAsia="宋体" w:cs="宋体"/>
          <w:color w:val="auto"/>
          <w:kern w:val="0"/>
          <w:szCs w:val="21"/>
          <w:highlight w:val="none"/>
          <w:u w:val="single"/>
        </w:rPr>
        <w:t>±合同约定的其他费用。</w:t>
      </w:r>
      <w:bookmarkEnd w:id="2207"/>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方式三：</w:t>
      </w:r>
      <w:r>
        <w:rPr>
          <w:rFonts w:hint="eastAsia" w:ascii="宋体" w:hAnsi="宋体" w:eastAsia="宋体" w:cs="宋体"/>
          <w:color w:val="auto"/>
          <w:kern w:val="0"/>
          <w:szCs w:val="21"/>
          <w:highlight w:val="none"/>
          <w:u w:val="single"/>
        </w:rPr>
        <w:t>按固定总价结算。双方商定，勘察费按     元（大写：人民币      元）包干使用。最终勘察结算价=中标固定总价±合同约定的其他勘察费用。除此之外，发包人不再支付其他费用。</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12.1.1.2</w:t>
      </w:r>
      <w:r>
        <w:rPr>
          <w:rFonts w:hint="eastAsia" w:ascii="宋体" w:hAnsi="宋体" w:eastAsia="宋体" w:cs="宋体"/>
          <w:bCs/>
          <w:color w:val="auto"/>
          <w:szCs w:val="21"/>
          <w:highlight w:val="none"/>
        </w:rPr>
        <w:t xml:space="preserve"> 设计</w:t>
      </w:r>
      <w:r>
        <w:rPr>
          <w:rFonts w:hint="eastAsia" w:ascii="宋体" w:hAnsi="宋体" w:eastAsia="宋体" w:cs="宋体"/>
          <w:color w:val="auto"/>
          <w:kern w:val="0"/>
          <w:szCs w:val="21"/>
          <w:highlight w:val="none"/>
        </w:rPr>
        <w:t>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kern w:val="0"/>
          <w:szCs w:val="21"/>
          <w:highlight w:val="none"/>
        </w:rPr>
        <w:t>方式一：</w:t>
      </w:r>
      <w:r>
        <w:rPr>
          <w:rFonts w:hint="eastAsia" w:ascii="宋体" w:hAnsi="宋体" w:eastAsia="宋体" w:cs="宋体"/>
          <w:color w:val="auto"/>
          <w:kern w:val="0"/>
          <w:szCs w:val="21"/>
          <w:highlight w:val="none"/>
          <w:u w:val="single"/>
        </w:rPr>
        <w:t>按固定费率结算。双方商定，设计固定费率按       %包干使用。</w:t>
      </w:r>
      <w:r>
        <w:rPr>
          <w:rFonts w:hint="eastAsia" w:ascii="宋体" w:hAnsi="宋体" w:eastAsia="宋体" w:cs="宋体"/>
          <w:color w:val="auto"/>
          <w:highlight w:val="none"/>
          <w:u w:val="single"/>
        </w:rPr>
        <w:t>最终结算价=结算设计费计费基数×中标固定费率+□BIM技术费用+□专项设计费用±合同约定的其他费用。结算设计费计费基数为：□初步设计批复概算中的建筑安装工程费；□工程</w:t>
      </w:r>
      <w:r>
        <w:rPr>
          <w:rFonts w:hint="eastAsia" w:ascii="宋体" w:hAnsi="宋体" w:eastAsia="宋体" w:cs="宋体"/>
          <w:color w:val="auto"/>
          <w:kern w:val="0"/>
          <w:szCs w:val="21"/>
          <w:highlight w:val="none"/>
          <w:u w:val="single"/>
        </w:rPr>
        <w:t>完工/</w:t>
      </w:r>
      <w:r>
        <w:rPr>
          <w:rFonts w:hint="eastAsia" w:ascii="宋体" w:hAnsi="宋体" w:eastAsia="宋体" w:cs="宋体"/>
          <w:color w:val="auto"/>
          <w:highlight w:val="none"/>
          <w:u w:val="single"/>
        </w:rPr>
        <w:t>竣工结算建筑安装工程费。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方式二：</w:t>
      </w:r>
      <w:r>
        <w:rPr>
          <w:rFonts w:hint="eastAsia" w:ascii="宋体" w:hAnsi="宋体" w:eastAsia="宋体" w:cs="宋体"/>
          <w:color w:val="auto"/>
          <w:kern w:val="0"/>
          <w:szCs w:val="21"/>
          <w:highlight w:val="none"/>
          <w:u w:val="single"/>
        </w:rPr>
        <w:t>按固定单价结算。双方商定，设计固定单价按      包干使用。本项目设计工作采用固定单价计价，实际支付应按实际完成并经发包人确认的工作量和计价清单的单价计算支付金额；最终设计结算价=∑验收合格的设计工程量×中标固定单价</w:t>
      </w:r>
      <w:r>
        <w:rPr>
          <w:rFonts w:hint="eastAsia" w:ascii="宋体" w:hAnsi="宋体" w:eastAsia="宋体" w:cs="宋体"/>
          <w:color w:val="auto"/>
          <w:highlight w:val="none"/>
          <w:u w:val="single"/>
        </w:rPr>
        <w:t>+□BIM技术费用+□专项设计费用</w:t>
      </w:r>
      <w:r>
        <w:rPr>
          <w:rFonts w:hint="eastAsia" w:ascii="宋体" w:hAnsi="宋体" w:eastAsia="宋体" w:cs="宋体"/>
          <w:color w:val="auto"/>
          <w:kern w:val="0"/>
          <w:szCs w:val="21"/>
          <w:highlight w:val="none"/>
          <w:u w:val="single"/>
        </w:rPr>
        <w:t>±合同约定的其他费用。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方式三：</w:t>
      </w:r>
      <w:r>
        <w:rPr>
          <w:rFonts w:hint="eastAsia" w:ascii="宋体" w:hAnsi="宋体" w:eastAsia="宋体" w:cs="宋体"/>
          <w:color w:val="auto"/>
          <w:kern w:val="0"/>
          <w:szCs w:val="21"/>
          <w:highlight w:val="none"/>
          <w:u w:val="single"/>
        </w:rPr>
        <w:t>按固定总价结算。双方商定，设计费按      元（大写：人民币      元）包干使用。最终设计结算价=中标固定总价±合同约定的其他设计费用。除此之外，发包人不再支付其他费用。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12.1.3本合同勘察设计费按以下阶段分批次支付：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（1）本合同生效后   天内，发包人向设计人支付勘察设计费总额的20%,计  万元作为定金（合同结算时，定金抵作勘察设计费）。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（2）工程初步设计阶段工作基本完成，设计人提交    文件后  天内，发包人支付勘察设计费总额的20%,计   万元；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（3）工程招标设计阶段工作基本完成，设计人提交     文件后  天内，发包人支付勘察设计费总额的20%,计         万元；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（4）发包人应按设计人所完成的施工图工作量比例，分期分批向设计人支付总勘察设计费的40%,计    万元,施工图完成后，发包人结清设计费，不留尾款。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本工程若因非</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原因导致需分期分部取得批复或完成施工图的，发包人按上述支付原则支付</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对应完成部分的勘察设计费。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12.1.4本项目合同勘察设计费包含：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12.1.5发包人要求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进行外出考察、试验检测、专项咨询或专家评审的相应费用</w:t>
      </w:r>
      <w:r>
        <w:rPr>
          <w:rFonts w:hint="eastAsia" w:ascii="宋体" w:hAnsi="宋体" w:eastAsia="宋体" w:cs="宋体"/>
          <w:color w:val="auto"/>
          <w:kern w:val="0"/>
          <w:szCs w:val="21"/>
          <w:highlight w:val="none"/>
          <w:u w:val="single"/>
        </w:rPr>
        <w:t xml:space="preserve">  （是/否） </w:t>
      </w:r>
      <w:r>
        <w:rPr>
          <w:rFonts w:hint="eastAsia" w:ascii="宋体" w:hAnsi="宋体" w:eastAsia="宋体" w:cs="宋体"/>
          <w:color w:val="auto"/>
          <w:kern w:val="0"/>
          <w:szCs w:val="21"/>
          <w:highlight w:val="none"/>
        </w:rPr>
        <w:t>包含在本项目合同勘察设计费中。</w:t>
      </w:r>
    </w:p>
    <w:p>
      <w:pPr>
        <w:keepNext/>
        <w:keepLines/>
        <w:adjustRightInd w:val="0"/>
        <w:snapToGrid w:val="0"/>
        <w:spacing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 费用结算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12.4.2双方约定按以下方式支付：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发包人以</w:t>
      </w:r>
      <w:r>
        <w:rPr>
          <w:rFonts w:hint="eastAsia" w:ascii="宋体" w:hAnsi="宋体" w:eastAsia="宋体" w:cs="宋体"/>
          <w:color w:val="auto"/>
          <w:kern w:val="0"/>
          <w:szCs w:val="21"/>
          <w:highlight w:val="none"/>
          <w:u w:val="single"/>
        </w:rPr>
        <w:t>（承兑汇票/转账支票）</w:t>
      </w:r>
      <w:r>
        <w:rPr>
          <w:rFonts w:hint="eastAsia" w:ascii="宋体" w:hAnsi="宋体" w:eastAsia="宋体" w:cs="宋体"/>
          <w:color w:val="auto"/>
          <w:kern w:val="0"/>
          <w:szCs w:val="21"/>
          <w:highlight w:val="none"/>
        </w:rPr>
        <w:t>支付给</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应当于每次支付前向发包人提交增值税专用发票。否则，发包人有权延期付款，并不承担责任。同时，</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不得以此为理由拒绝履行合同义务。</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12.5 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12.5.1 本合同的暂列金额为</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208" w:name="_Toc12830"/>
      <w:bookmarkStart w:id="2209" w:name="_Toc6294"/>
      <w:bookmarkStart w:id="2210" w:name="_Toc3352"/>
      <w:bookmarkStart w:id="2211" w:name="_Toc29864"/>
      <w:bookmarkStart w:id="2212" w:name="_Toc26943"/>
      <w:bookmarkStart w:id="2213" w:name="_Toc75856925"/>
      <w:bookmarkStart w:id="2214" w:name="_Toc28464"/>
      <w:bookmarkStart w:id="2215" w:name="_Toc29435"/>
      <w:bookmarkStart w:id="2216" w:name="_Toc19968"/>
      <w:bookmarkStart w:id="2217" w:name="_Toc6570"/>
      <w:bookmarkStart w:id="2218" w:name="_Toc17226"/>
      <w:r>
        <w:rPr>
          <w:rFonts w:hint="eastAsia" w:ascii="宋体" w:hAnsi="宋体" w:eastAsia="宋体" w:cs="宋体"/>
          <w:color w:val="auto"/>
          <w:kern w:val="0"/>
          <w:sz w:val="32"/>
          <w:szCs w:val="32"/>
          <w:highlight w:val="none"/>
        </w:rPr>
        <w:t>13.不可抗力</w:t>
      </w:r>
      <w:bookmarkEnd w:id="2208"/>
      <w:bookmarkEnd w:id="2209"/>
      <w:bookmarkEnd w:id="2210"/>
      <w:bookmarkEnd w:id="2211"/>
      <w:bookmarkEnd w:id="2212"/>
      <w:bookmarkEnd w:id="2213"/>
      <w:bookmarkEnd w:id="2214"/>
      <w:bookmarkEnd w:id="2215"/>
      <w:bookmarkEnd w:id="2216"/>
      <w:bookmarkEnd w:id="2217"/>
      <w:bookmarkEnd w:id="2218"/>
      <w:bookmarkStart w:id="2219" w:name="_Toc24550"/>
      <w:bookmarkStart w:id="2220" w:name="_Toc531632625"/>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13.1不可抗力的确认</w:t>
      </w:r>
      <w:bookmarkEnd w:id="2219"/>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除通用合同条款约定的不可抗力事件之外，视为不可抗力的其他情形：</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221" w:name="_Toc75856926"/>
      <w:bookmarkStart w:id="2222" w:name="_Toc532458251"/>
      <w:bookmarkStart w:id="2223" w:name="_Toc31876"/>
      <w:bookmarkStart w:id="2224" w:name="_Toc26437"/>
      <w:bookmarkStart w:id="2225" w:name="_Toc16422"/>
      <w:bookmarkStart w:id="2226" w:name="_Toc8608"/>
      <w:bookmarkStart w:id="2227" w:name="_Toc8265"/>
      <w:bookmarkStart w:id="2228" w:name="_Toc31359"/>
      <w:bookmarkStart w:id="2229" w:name="_Toc16936"/>
      <w:bookmarkStart w:id="2230" w:name="_Toc2976"/>
      <w:bookmarkStart w:id="2231" w:name="_Toc28304"/>
      <w:bookmarkStart w:id="2232" w:name="_Toc16985"/>
      <w:bookmarkStart w:id="2233" w:name="_Toc26382"/>
      <w:r>
        <w:rPr>
          <w:rFonts w:hint="eastAsia" w:ascii="宋体" w:hAnsi="宋体" w:eastAsia="宋体" w:cs="宋体"/>
          <w:color w:val="auto"/>
          <w:kern w:val="0"/>
          <w:sz w:val="32"/>
          <w:szCs w:val="32"/>
          <w:highlight w:val="none"/>
        </w:rPr>
        <w:t>14.违约</w:t>
      </w:r>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未按合同条款要求，发生违约情况时， 设计人提出主要勘察设计人员变更除以下六种情形外，将根据14.1.2.1~14.1.2.4约定进行相应的处理：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（一）主要勘察设计人员死亡；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（二）主要勘察设计人员因伤病无法正常工作；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（三）主要勘察设计人员被公安机关或者司法机关限制人身自由；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（四）主要勘察设计人员被取消、降低职称或者执业资格，不满足项目需求；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（五）行业主管部门按照法律法规规定要求更换；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（六）主要勘察设计人员因其他原因无法履职；</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设计人不得以岗位变动为由变更主要勘察设计人员。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14.1.2.1项目主要勘察设计人员配备，违反合同文件及相关约定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（1）未经发包人同意，擅自更换主要勘察设计人员的，按照以下方式承担违约责任：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擅自更换项目总负责人、勘察负责人或设计负责人的，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每更换一次向发包人支付违约金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②擅自更换除项目总负责人、勘察负责人或设计负责人外的其他主要勘察、设计人员的，每更换一人，设计人向发包人支付违约金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③未经发包人同意，擅自更换项目主要勘察、设计人员超过三次的，发包人有权终止合同。</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应承担由此给发包人造成的经济损失。</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（2）因下列原因之一，发包人有权要求更换项目主要勘察设计人员。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严重过失行为的；②有违法行为不能履行职责的；③涉嫌犯罪的；④不能胜任岗位职责的；⑤严重违反职业道德的；⑥其他不能履约的情形；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发包人要求更换项目主要勘察设计人员的，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应向发包人承担下述违约责任：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更换项目总负责人、勘察负责人或设计负责人的，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每更换一次向发包人支付违约金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②更换除项目总负责人、勘察负责人或设计负责人外的其他主要勘察设计人员的，每更换一名设计人向发包人支付违约金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③因</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原因，导致发包人要求更换项目主要勘察设计人员变更超过三次的，发包人有权终止合同。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14.1.2.2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提交勘察设计成果，违反合同约定期限及相关规定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原因，延迟提交勘察设计成果或变更勘察报告、图纸及意见的，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应向发包人承担下述违约责任：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第一次延迟提交勘察设计成果或变更勘察报告、图纸及意见的，每逾期一天</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元(不超过签约合同价的0.2%)；影响开工时间或工程进度的，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元(不超过签约合同价的2%)，且发包人有权要求</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撤换项目总负责人、勘察负责人或设计负责人；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②第二次及以上延迟提交勘察设计成果或变更勘察报告、图纸及意见的，每逾期一天</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元(不超过签约合同价的0.5%)；影响开工时间或工程进度的，可根据情况拒付全部或部分勘察设计费用，同时发包人有权解除合同。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出现勘察设计成果文件未盖章、责任人未签名或签名不全、盖章不规范，</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应向发包人承担下述违约责任：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重新提交并向发包人支付违约金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元(不超过签约合同价的0.25%)；</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②两次重新提交并向发包人支付违约金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③出现三次及以上出现勘察设计成果文件未盖章、责任人未签名或签名不全、盖章不规范的情形，发包人有权解除合同；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对提交的勘察设计成果弄虚作假、提供虚假成果资料，被查证属实：</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t xml:space="preserve">  </w:t>
      </w:r>
      <w:r>
        <w:rPr>
          <w:rFonts w:hint="eastAsia" w:ascii="宋体" w:hAnsi="宋体" w:eastAsia="宋体" w:cs="宋体"/>
          <w:b w:val="0"/>
          <w:bCs w:val="0"/>
          <w:i w:val="0"/>
          <w:iCs w:val="0"/>
          <w:color w:val="auto"/>
          <w:kern w:val="0"/>
          <w:sz w:val="21"/>
          <w:szCs w:val="21"/>
          <w:highlight w:val="none"/>
          <w:u w:val="single" w:color="auto"/>
          <w:vertAlign w:val="baseline"/>
          <w:lang w:val="en-US" w:eastAsia="zh-CN" w:bidi="ar-SA"/>
        </w:rPr>
        <w:t xml:space="preserve">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过失引起的设计变更，造成工程投资增加超过概算5%的，视情节轻重扣除</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%（不超过签约合同价的</w:t>
      </w:r>
      <w:r>
        <w:rPr>
          <w:rFonts w:hint="eastAsia" w:ascii="宋体" w:hAnsi="宋体" w:eastAsia="宋体" w:cs="宋体"/>
          <w:color w:val="auto"/>
          <w:kern w:val="0"/>
          <w:szCs w:val="21"/>
          <w:highlight w:val="none"/>
          <w:u w:val="single"/>
        </w:rPr>
        <w:t>30</w:t>
      </w:r>
      <w:r>
        <w:rPr>
          <w:rFonts w:hint="eastAsia" w:ascii="宋体" w:hAnsi="宋体" w:eastAsia="宋体" w:cs="宋体"/>
          <w:color w:val="auto"/>
          <w:kern w:val="0"/>
          <w:szCs w:val="21"/>
          <w:highlight w:val="none"/>
        </w:rPr>
        <w:t>%）的勘察设计费，并报主管部门予以处罚。</w:t>
      </w:r>
    </w:p>
    <w:p>
      <w:pPr>
        <w:widowControl/>
        <w:tabs>
          <w:tab w:val="left" w:pos="9072"/>
          <w:tab w:val="left" w:pos="9781"/>
        </w:tabs>
        <w:adjustRightInd w:val="0"/>
        <w:snapToGrid w:val="0"/>
        <w:spacing w:line="360" w:lineRule="auto"/>
        <w:ind w:left="67" w:leftChars="32"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（5）设计人转包、违法分包或者未经发包人同意擅自分包的。一经查实，设计人的履约保证金以现金形式</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rPr>
        <w:t>的不予退还，以保函形式</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rPr>
        <w:t>的由保函开立人支付保函担保的与</w:t>
      </w:r>
      <w:r>
        <w:rPr>
          <w:rFonts w:hint="eastAsia" w:ascii="宋体" w:hAnsi="宋体" w:eastAsia="宋体" w:cs="宋体"/>
          <w:color w:val="auto"/>
          <w:kern w:val="0"/>
          <w:szCs w:val="21"/>
          <w:highlight w:val="none"/>
          <w:lang w:val="en-US" w:eastAsia="zh-CN"/>
        </w:rPr>
        <w:t>履约</w:t>
      </w:r>
      <w:r>
        <w:rPr>
          <w:rFonts w:hint="eastAsia" w:ascii="宋体" w:hAnsi="宋体" w:eastAsia="宋体" w:cs="宋体"/>
          <w:color w:val="auto"/>
          <w:kern w:val="0"/>
          <w:szCs w:val="21"/>
          <w:highlight w:val="none"/>
        </w:rPr>
        <w:t>保证金等额的款项，设计人另向发包人支付签约合同价的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%（不超过签约合同价的30%）违约金，同时发包人报请相关行政监管部门对</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进行罚款、限制投标、降低资质等处罚、公开曝光，记入不良行为记录，且发包人有权单方解除合同。</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串通或参与串通其他参建方，谋取非法利益的，由监察部门、主管部门给予处罚，构成犯罪的，移交司法机关处理。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提交勘察设计成果，存在明显不合理，较大缺漏项及勘察设计错误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（1）初步设计阶段经专家评审时，发现勘察设计有存在明显不合理或存在较大缺漏项及错误，导致送审的设计方案调整较大，</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负责补充或修改，最终概算调整超过上报概算5%的，且视情节轻重扣除该阶段</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%（不超过签约合同价该阶段费用的30%）的勘察设计费，并记入履约不良行为记录。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（2）对审核通过的施工图纸进行定期抽查，发现仍有设计明显不合理或缺漏项及错误的，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负责补充或修改。同时，每发现一次，</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原因，施工图与初步设计差异较大，最终清单控制价高于初步设计概算5%的，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负责补充或修改，应向发包人支付违约金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元(不超过签约合同价的0.5%)。未经业主同意，</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私下调整施工图纸的，应向发包人支付违约金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元(不超过签约合同价的1%)，并接受主管部门的处理；情节严重的，发包人有权解除或终止合同。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（4）工程施工阶段，发现</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的设计文件有缺漏项或设计错误的，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除负责补充或修改外，还应视情节严重程度，并接受违约处理：</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施工图设计文件本身存在漏项、缺项、错误而产生设计变更，</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负责补充修改，当设计变更造成工程造价累计变更超过施工合同总价5%的，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向发包人支付违约金</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kern w:val="0"/>
          <w:szCs w:val="21"/>
          <w:highlight w:val="none"/>
        </w:rPr>
        <w:t xml:space="preserve"> (不超过签约合同价的10%)。</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②由于</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的原因，造成工程质量事故的，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除向发包人支付违约金</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kern w:val="0"/>
          <w:szCs w:val="21"/>
          <w:highlight w:val="none"/>
        </w:rPr>
        <w:t xml:space="preserve"> (不超过签约合同价的50%)、采取补救措施、向发包人承担直接经济损失外，还需按照相关规定承担其他法律责任。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14.1.2.4项目服务期内，设计人未按要求提供相应服务</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须根据发包人要求，积极配合完成勘察设计方案汇报及审批工作，专题会议项目总负责人或专业负责人缺席参会的按照下列方式处理：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第一次缺席参会的，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（不超过5000）元；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②第二次缺席参会的，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（不超过10000）元；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③第三次缺席参会的，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除按照发包人要求更换项目总负责人外，还应向发包人支付违约金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（不超过20000）元（发包人可采取递增比例的方式确定）。</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（2）施工服务期内，设计人指定的现场勘察设计服务人员达不到现场工作要求的，应在（</w:t>
      </w:r>
      <w:r>
        <w:rPr>
          <w:rFonts w:hint="eastAsia" w:ascii="宋体" w:hAnsi="宋体" w:eastAsia="宋体" w:cs="宋体"/>
          <w:color w:val="auto"/>
          <w:kern w:val="0"/>
          <w:szCs w:val="21"/>
          <w:highlight w:val="none"/>
          <w:u w:val="single"/>
        </w:rPr>
        <w:t>4-24）</w:t>
      </w:r>
      <w:r>
        <w:rPr>
          <w:rFonts w:hint="eastAsia" w:ascii="宋体" w:hAnsi="宋体" w:eastAsia="宋体" w:cs="宋体"/>
          <w:color w:val="auto"/>
          <w:kern w:val="0"/>
          <w:szCs w:val="21"/>
          <w:highlight w:val="none"/>
        </w:rPr>
        <w:t>小时内另行指派能解决问题的现场勘察设计服务人员到达现场，并向发包人支付违约金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（不超过5000)元。</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（3）项目总负责人在施工关键节点和出现关键性技术问题时，应及时赶到现场。否则，视为</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违约，每发生一次设计人向发包人支付违约金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（不超过10000)元。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rPr>
        <w:t>（4）设计人未按招投标文件规定或合同约定或法律法规规定参加现场勘查、交底、验收的，视为设计人违约，应向发包人承担下述违约责任：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rPr>
        <w:t>①第一次违约，设计人向发包人支付违约金</w:t>
      </w:r>
      <w:r>
        <w:rPr>
          <w:rFonts w:hint="eastAsia" w:ascii="宋体" w:hAnsi="宋体" w:eastAsia="宋体" w:cs="宋体"/>
          <w:color w:val="auto"/>
          <w:kern w:val="0"/>
          <w:szCs w:val="21"/>
          <w:highlight w:val="none"/>
          <w:u w:val="thick"/>
          <w:lang w:val="en-US"/>
        </w:rPr>
        <w:t xml:space="preserve">           </w:t>
      </w:r>
      <w:r>
        <w:rPr>
          <w:rFonts w:hint="eastAsia" w:ascii="宋体" w:hAnsi="宋体" w:eastAsia="宋体" w:cs="宋体"/>
          <w:color w:val="auto"/>
          <w:kern w:val="0"/>
          <w:szCs w:val="21"/>
          <w:highlight w:val="none"/>
          <w:lang w:val="en-US"/>
        </w:rPr>
        <w:t>（不超过10000)元。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rPr>
        <w:t>②自第二次违约起，设计人向发包人承担违约金</w:t>
      </w:r>
      <w:r>
        <w:rPr>
          <w:rFonts w:hint="eastAsia" w:ascii="宋体" w:hAnsi="宋体" w:eastAsia="宋体" w:cs="宋体"/>
          <w:color w:val="auto"/>
          <w:kern w:val="0"/>
          <w:szCs w:val="21"/>
          <w:highlight w:val="none"/>
          <w:u w:val="thick"/>
          <w:lang w:val="en-US"/>
        </w:rPr>
        <w:t xml:space="preserve">        </w:t>
      </w:r>
      <w:r>
        <w:rPr>
          <w:rFonts w:hint="eastAsia" w:ascii="宋体" w:hAnsi="宋体" w:eastAsia="宋体" w:cs="宋体"/>
          <w:color w:val="auto"/>
          <w:kern w:val="0"/>
          <w:szCs w:val="21"/>
          <w:highlight w:val="none"/>
          <w:lang w:val="en-US"/>
        </w:rPr>
        <w:t>（不超过2000元）／次。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t>③设计人违约次数达到三次及以上的，发包人有权向相关主管部门反映，并要求对设计人进行处理。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t>（5）设计人处理工程质量问题不符合约定或法律规定的，应向发包人承担下述违约责任：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t xml:space="preserve">  </w:t>
      </w:r>
      <w:r>
        <w:rPr>
          <w:rFonts w:hint="eastAsia" w:ascii="宋体" w:hAnsi="宋体" w:eastAsia="宋体" w:cs="宋体"/>
          <w:b w:val="0"/>
          <w:bCs w:val="0"/>
          <w:i w:val="0"/>
          <w:iCs w:val="0"/>
          <w:color w:val="auto"/>
          <w:kern w:val="0"/>
          <w:sz w:val="21"/>
          <w:szCs w:val="21"/>
          <w:highlight w:val="none"/>
          <w:u w:val="single" w:color="auto"/>
          <w:vertAlign w:val="baseline"/>
          <w:lang w:val="en-US" w:eastAsia="zh-CN" w:bidi="ar-SA"/>
        </w:rPr>
        <w:t xml:space="preserve">                                      </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未按照规定程序修改、变更勘察设计文件的，应向发包人承担下述违约责任：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 w:val="0"/>
          <w:bCs w:val="0"/>
          <w:i w:val="0"/>
          <w:iCs w:val="0"/>
          <w:color w:val="auto"/>
          <w:kern w:val="0"/>
          <w:sz w:val="21"/>
          <w:szCs w:val="21"/>
          <w:highlight w:val="none"/>
          <w:u w:val="single" w:color="auto"/>
          <w:vertAlign w:val="baseline"/>
          <w:lang w:val="en-US" w:eastAsia="zh-CN" w:bidi="ar-SA"/>
        </w:rPr>
        <w:t xml:space="preserve">                                       </w:t>
      </w:r>
    </w:p>
    <w:p>
      <w:pPr>
        <w:keepNext/>
        <w:keepLines/>
        <w:adjustRightInd w:val="0"/>
        <w:snapToGrid w:val="0"/>
        <w:spacing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14.2.3发包人违约其他情形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14.2.3.1发包人应按本合同规定的金额和日期向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支付勘察设计费，每逾期支付1天，应按照当期应付金额的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（不超过当期应付金额的0.2%）向</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支付违约金，且</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提交勘察设计文件的时间顺延。逾期超过</w:t>
      </w:r>
      <w:r>
        <w:rPr>
          <w:rFonts w:hint="eastAsia" w:ascii="宋体" w:hAnsi="宋体" w:eastAsia="宋体" w:cs="宋体"/>
          <w:color w:val="auto"/>
          <w:kern w:val="0"/>
          <w:szCs w:val="21"/>
          <w:highlight w:val="none"/>
          <w:u w:val="single"/>
        </w:rPr>
        <w:t>28天</w:t>
      </w:r>
      <w:r>
        <w:rPr>
          <w:rFonts w:hint="eastAsia" w:ascii="宋体" w:hAnsi="宋体" w:eastAsia="宋体" w:cs="宋体"/>
          <w:color w:val="auto"/>
          <w:kern w:val="0"/>
          <w:szCs w:val="21"/>
          <w:highlight w:val="none"/>
        </w:rPr>
        <w:t>以上时，</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有权暂停履行下阶段工作，并书面通知发包人。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14.2.3.2在</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已开始勘察设计工作，因发包人原因，导致合同不能履行的，</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已完成的勘察设计工作不足该阶段的一半时，发包人按该阶段勘察设计费的一半支付；超过一半时，发包人按该阶段勘察设计费的全部支付。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（1）发包人需支付的勘察设计费的计费依据按下列方式确定：（下列方式与合同方式对应选择一种）</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I.勘察工作：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方式一、勘察费采用固定总价形式的：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以签约合同勘察费为依据。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方式二、勘察费采用固定单价形式的：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①初步勘察阶段合同不能履行的，以勘察费用清单中所列预估工作量为计费依据。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②详细勘察阶段合同不能履行的，以勘察费用清单中所列预估工作量为计费依据。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方式三、勘察费采用固定费率形式的：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①初步勘察阶段合同不能履行的，以勘察费用清单中所列预估工作量为计费依据。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②详细勘察阶段合同不能履行的，以勘察费用清单中所列预估工作量为计费依据。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II.设计工作：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方式一、设计费采用固定总价形式的：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以签约合同设计费为依据。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方式二、设计费采用固定单价形式的：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①初步设计阶段合同不能履行的，以经批准的立项批复建设规模为依据。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②招标设计阶段合同不能履行的，以经批准的初步设计批复的建设规模为依据。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③施工图设计阶段合同不能履行的，以经批准的初步设计批复的建设规模为依据。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方式三、设计费采用固定费率形式的：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①初步设计阶段合同不能履行的，以经批准的立项批复工程费为计费额。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②招标设计阶段合同不能履行的，以经批准的初步设计批复的工程费为计费额。</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③施工图设计阶段合同不能履行的，以经批准的初步设计批复的工程费为计费额。</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（2）设计各阶段工作费用比例：</w:t>
      </w:r>
      <w:r>
        <w:rPr>
          <w:rFonts w:hint="eastAsia" w:ascii="宋体" w:hAnsi="宋体" w:eastAsia="宋体" w:cs="宋体"/>
          <w:color w:val="auto"/>
          <w:kern w:val="0"/>
          <w:szCs w:val="21"/>
          <w:highlight w:val="none"/>
          <w:u w:val="single"/>
        </w:rPr>
        <w:t>初步设计阶段的设计费占本合同设计费总额的       %，招标设计阶段的设计费占本合同设计费总额的     %,施工图设计阶段的设计费占本合同设计费总额的   %，施工配合阶段的设计费占本合同设计费总额的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（3）勘察各阶段工作费用比例：</w:t>
      </w:r>
      <w:r>
        <w:rPr>
          <w:rFonts w:hint="eastAsia" w:ascii="宋体" w:hAnsi="宋体" w:eastAsia="宋体" w:cs="宋体"/>
          <w:color w:val="auto"/>
          <w:kern w:val="0"/>
          <w:szCs w:val="21"/>
          <w:highlight w:val="none"/>
          <w:u w:val="single"/>
        </w:rPr>
        <w:t>初步勘察阶段的勘察费占本合同勘察费总额的     %,详细勘察阶段的勘察费占本合同勘察费总额的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14.2.3.3发包人逾期提交资料及文件的，超过的期限相应顺延，但不增加勘察设计费用。若发包人提供的资料有误或违法违规要求造成勘察设计修改，发包人应承担修改部分相应勘察设计费</w:t>
      </w:r>
      <w:r>
        <w:rPr>
          <w:rFonts w:hint="eastAsia" w:ascii="宋体" w:hAnsi="宋体" w:eastAsia="宋体" w:cs="宋体"/>
          <w:color w:val="auto"/>
          <w:kern w:val="0"/>
          <w:szCs w:val="21"/>
          <w:highlight w:val="none"/>
          <w:u w:val="single"/>
        </w:rPr>
        <w:t>（70%~</w:t>
      </w:r>
      <w:r>
        <w:rPr>
          <w:rFonts w:hint="eastAsia" w:ascii="宋体" w:hAnsi="宋体" w:eastAsia="宋体" w:cs="宋体"/>
          <w:snapToGrid w:val="0"/>
          <w:color w:val="auto"/>
          <w:kern w:val="0"/>
          <w:szCs w:val="21"/>
          <w:highlight w:val="none"/>
          <w:u w:val="single"/>
        </w:rPr>
        <w:t>100%）</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rPr>
        <w:t>超过的期限相应顺延</w:t>
      </w:r>
      <w:r>
        <w:rPr>
          <w:rFonts w:hint="eastAsia" w:ascii="宋体" w:hAnsi="宋体" w:eastAsia="宋体" w:cs="宋体"/>
          <w:snapToGrid w:val="0"/>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14.2.3.4因发包人原因未能及时办理完毕专用合同条款2.3款的相关许可、核准或备案手续，导致勘察设计工作量增加和（或）勘察设计周期延长时，由发包人承担由此增加的勘察设计费用和（或）延长的勘察设计周期。</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234" w:name="_Toc532458252"/>
      <w:bookmarkStart w:id="2235" w:name="_Toc8595"/>
      <w:bookmarkStart w:id="2236" w:name="_Toc32062"/>
      <w:bookmarkStart w:id="2237" w:name="_Toc23637"/>
      <w:bookmarkStart w:id="2238" w:name="_Toc13972"/>
      <w:bookmarkStart w:id="2239" w:name="_Toc6326"/>
      <w:bookmarkStart w:id="2240" w:name="_Toc30316"/>
      <w:bookmarkStart w:id="2241" w:name="_Toc531632626"/>
      <w:bookmarkStart w:id="2242" w:name="_Toc21618"/>
      <w:bookmarkStart w:id="2243" w:name="_Toc2023"/>
      <w:bookmarkStart w:id="2244" w:name="_Toc22215"/>
      <w:bookmarkStart w:id="2245" w:name="_Toc15896"/>
      <w:bookmarkStart w:id="2246" w:name="_Toc75856927"/>
      <w:bookmarkStart w:id="2247" w:name="_Toc1177"/>
      <w:r>
        <w:rPr>
          <w:rFonts w:hint="eastAsia" w:ascii="宋体" w:hAnsi="宋体" w:eastAsia="宋体" w:cs="宋体"/>
          <w:color w:val="auto"/>
          <w:kern w:val="0"/>
          <w:sz w:val="32"/>
          <w:szCs w:val="32"/>
          <w:highlight w:val="none"/>
        </w:rPr>
        <w:t>15.争议的解决</w:t>
      </w:r>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因合同履行发生争议的，双方同意按下列第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（1）向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（2）向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keepNext/>
        <w:keepLines/>
        <w:adjustRightInd w:val="0"/>
        <w:snapToGrid w:val="0"/>
        <w:spacing w:line="360" w:lineRule="auto"/>
        <w:jc w:val="left"/>
        <w:outlineLvl w:val="2"/>
        <w:rPr>
          <w:rFonts w:hint="eastAsia" w:ascii="宋体" w:hAnsi="宋体" w:eastAsia="宋体" w:cs="宋体"/>
          <w:color w:val="auto"/>
          <w:kern w:val="0"/>
          <w:sz w:val="32"/>
          <w:szCs w:val="32"/>
          <w:highlight w:val="none"/>
        </w:rPr>
      </w:pPr>
      <w:bookmarkStart w:id="2248" w:name="_Toc12698"/>
      <w:bookmarkStart w:id="2249" w:name="_Toc75856928"/>
      <w:bookmarkStart w:id="2250" w:name="_Toc12560"/>
      <w:bookmarkStart w:id="2251" w:name="_Toc13974"/>
      <w:bookmarkStart w:id="2252" w:name="_Toc281"/>
      <w:bookmarkStart w:id="2253" w:name="_Toc531632627"/>
      <w:bookmarkStart w:id="2254" w:name="_Toc5104"/>
      <w:bookmarkStart w:id="2255" w:name="_Toc6774"/>
      <w:bookmarkStart w:id="2256" w:name="_Toc532458253"/>
      <w:bookmarkStart w:id="2257" w:name="_Toc15113"/>
      <w:bookmarkStart w:id="2258" w:name="_Toc9664"/>
      <w:bookmarkStart w:id="2259" w:name="_Toc28397"/>
      <w:bookmarkStart w:id="2260" w:name="_Toc3701"/>
      <w:bookmarkStart w:id="2261" w:name="_Toc5615"/>
      <w:r>
        <w:rPr>
          <w:rFonts w:hint="eastAsia" w:ascii="宋体" w:hAnsi="宋体" w:eastAsia="宋体" w:cs="宋体"/>
          <w:color w:val="auto"/>
          <w:kern w:val="0"/>
          <w:sz w:val="32"/>
          <w:szCs w:val="32"/>
          <w:highlight w:val="none"/>
        </w:rPr>
        <w:t>16.合同附件</w:t>
      </w:r>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以下四个附件是本合同的有效组成部分：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附件一：履约保证金格式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附件二：廉洁从业合同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附件三：主要人员汇总表</w:t>
      </w:r>
    </w:p>
    <w:p>
      <w:pPr>
        <w:widowControl/>
        <w:tabs>
          <w:tab w:val="left" w:pos="9072"/>
          <w:tab w:val="left" w:pos="9781"/>
        </w:tabs>
        <w:adjustRightInd w:val="0"/>
        <w:snapToGrid w:val="0"/>
        <w:spacing w:line="360" w:lineRule="auto"/>
        <w:ind w:right="120" w:rightChars="57" w:firstLine="602" w:firstLineChars="200"/>
        <w:jc w:val="left"/>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br w:type="page"/>
      </w:r>
      <w:bookmarkStart w:id="2262" w:name="page70"/>
      <w:bookmarkEnd w:id="2262"/>
      <w:bookmarkStart w:id="2263" w:name="page71"/>
      <w:bookmarkEnd w:id="2263"/>
      <w:bookmarkStart w:id="2264" w:name="_Toc531632628"/>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color w:val="auto"/>
          <w:kern w:val="0"/>
          <w:szCs w:val="21"/>
          <w:highlight w:val="none"/>
        </w:rPr>
      </w:pPr>
      <w:r>
        <w:rPr>
          <w:rFonts w:hint="eastAsia" w:ascii="宋体" w:hAnsi="宋体" w:eastAsia="宋体" w:cs="宋体"/>
          <w:color w:val="auto"/>
          <w:sz w:val="30"/>
          <w:szCs w:val="30"/>
          <w:highlight w:val="none"/>
        </w:rPr>
        <w:t>附件一：履约保证金格式</w:t>
      </w:r>
      <w:bookmarkEnd w:id="2264"/>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30"/>
          <w:szCs w:val="30"/>
          <w:highlight w:val="none"/>
        </w:rPr>
      </w:pPr>
      <w:r>
        <w:rPr>
          <w:rFonts w:hint="eastAsia" w:ascii="宋体" w:hAnsi="宋体" w:eastAsia="宋体" w:cs="宋体"/>
          <w:b w:val="0"/>
          <w:bCs w:val="0"/>
          <w:i/>
          <w:iCs/>
          <w:color w:val="auto"/>
          <w:sz w:val="21"/>
          <w:szCs w:val="21"/>
          <w:highlight w:val="none"/>
        </w:rPr>
        <w:t>[提示：参照《关于进一步规范工程建设领域工程保函示范文本的通知》渝公管发〔2022〕26号文编制]</w:t>
      </w:r>
      <w:r>
        <w:rPr>
          <w:rFonts w:hint="eastAsia" w:ascii="宋体" w:hAnsi="宋体" w:eastAsia="宋体" w:cs="宋体"/>
          <w:color w:val="auto"/>
          <w:kern w:val="0"/>
          <w:szCs w:val="21"/>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color w:val="auto"/>
          <w:sz w:val="30"/>
          <w:szCs w:val="30"/>
          <w:highlight w:val="none"/>
        </w:rPr>
      </w:pPr>
      <w:bookmarkStart w:id="2265" w:name="_Toc531632629"/>
      <w:r>
        <w:rPr>
          <w:rFonts w:hint="eastAsia" w:ascii="宋体" w:hAnsi="宋体" w:eastAsia="宋体" w:cs="宋体"/>
          <w:color w:val="auto"/>
          <w:sz w:val="30"/>
          <w:szCs w:val="30"/>
          <w:highlight w:val="none"/>
        </w:rPr>
        <w:t>附件二：廉洁从业合同</w:t>
      </w:r>
      <w:bookmarkEnd w:id="2265"/>
    </w:p>
    <w:p>
      <w:pPr>
        <w:widowControl/>
        <w:spacing w:line="360" w:lineRule="auto"/>
        <w:ind w:firstLine="600" w:firstLineChars="200"/>
        <w:jc w:val="center"/>
        <w:rPr>
          <w:rFonts w:hint="eastAsia" w:ascii="宋体" w:hAnsi="宋体" w:eastAsia="宋体" w:cs="宋体"/>
          <w:color w:val="auto"/>
          <w:kern w:val="0"/>
          <w:sz w:val="30"/>
          <w:szCs w:val="30"/>
          <w:highlight w:val="none"/>
        </w:rPr>
      </w:pPr>
      <w:r>
        <w:rPr>
          <w:rFonts w:hint="eastAsia" w:ascii="宋体" w:hAnsi="宋体" w:eastAsia="宋体" w:cs="宋体"/>
          <w:color w:val="auto"/>
          <w:sz w:val="30"/>
          <w:szCs w:val="30"/>
          <w:highlight w:val="none"/>
        </w:rPr>
        <w:t>（参考格式）</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w:t>
      </w:r>
      <w:r>
        <w:rPr>
          <w:rFonts w:hint="eastAsia" w:ascii="宋体" w:hAnsi="宋体" w:eastAsia="宋体" w:cs="宋体"/>
          <w:color w:val="auto"/>
          <w:kern w:val="0"/>
          <w:szCs w:val="21"/>
          <w:highlight w:val="none"/>
          <w:u w:val="single"/>
        </w:rPr>
        <w:t xml:space="preserve">                         </w:t>
      </w:r>
    </w:p>
    <w:p>
      <w:pPr>
        <w:widowControl/>
        <w:adjustRightInd w:val="0"/>
        <w:snapToGrid w:val="0"/>
        <w:spacing w:line="360" w:lineRule="auto"/>
        <w:ind w:firstLine="420" w:firstLineChars="200"/>
        <w:jc w:val="left"/>
        <w:rPr>
          <w:rFonts w:hint="eastAsia" w:ascii="宋体" w:hAnsi="宋体" w:eastAsia="宋体" w:cs="宋体"/>
          <w:color w:val="auto"/>
          <w:kern w:val="0"/>
          <w:sz w:val="30"/>
          <w:szCs w:val="30"/>
          <w:highlight w:val="none"/>
        </w:rPr>
      </w:pP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 w:val="30"/>
          <w:szCs w:val="30"/>
          <w:highlight w:val="none"/>
        </w:rPr>
        <w:t xml:space="preserve">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为加强工程建设中的廉政建设，规范工程建设</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与发包人双方的各项活动，防止发生各种谋取不正当利益的违法违纪行为，保护国家、集体和当事人的合法权益，根据国家有关工程建设的法律法规和廉政建设责任制规定，特订立廉洁从业合同。</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一、总则</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1、应严格遵守国家关于市场准入、项目招标投标、工程勘察设计和市场活动的有关法律、法规，相关政策，以及廉政建设的各项规定。</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2、严格执行建设工程勘察设计合同文件，自觉按合同办事。</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3、业务活动必须坚持公开、公平、公正、诚信、透明的原则（除法律法规另有规定者外），不得为获取不正当的利益，损害国家、集体和对方利益，不得违反工程建设管理、工程设计的规章制度。</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4、发现对方在业务活动中有违规、违纪、违法行为的，应及时提醒对方，情节严重的，应向其上级主管部门或纪检监察、司法等有关机关举报。</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二、发包人的责任</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发包人的领导和从事该建设工程项目的工作人员在工程建设的事前、事中、事后应遵守以下规定：</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1、发包人及其工作人员不得索要或接受设计人的礼金、有价证券和贵重物品，不得在</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报销任何应由发包人或个人支付的费用。</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2、发包人工作人员不得参加设计人安排的宴请或可能对公正执行建设管理行为有影响的其他活动；不得接受设计人提供的通讯工具、交通工具和高档办公用品。</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3、发包人及其工作人员不得要求或接受</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为其住房装修、婚丧嫁娶活动、旅游等提供方便。</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4、发包人工作人员的家属、亲戚不得从事与发包人工程有关的材料设备供应、工程分包、劳务等经济活动。</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w:t>
      </w:r>
      <w:r>
        <w:rPr>
          <w:rFonts w:hint="eastAsia" w:ascii="宋体" w:hAnsi="宋体" w:eastAsia="宋体" w:cs="宋体"/>
          <w:bCs/>
          <w:color w:val="auto"/>
          <w:szCs w:val="21"/>
          <w:highlight w:val="none"/>
        </w:rPr>
        <w:t>勘察</w:t>
      </w:r>
      <w:r>
        <w:rPr>
          <w:rFonts w:hint="eastAsia" w:ascii="宋体" w:hAnsi="宋体" w:eastAsia="宋体" w:cs="宋体"/>
          <w:color w:val="auto"/>
          <w:kern w:val="0"/>
          <w:szCs w:val="21"/>
          <w:highlight w:val="none"/>
        </w:rPr>
        <w:t>设计人的责任</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与发包人和相关单位保持正常的业务交往，按照有关法律法规和程序开展业务工作。严格执行工程建设的方针、政策，尤其是有关勘察设计、建筑施工安装的强制性标准和规范，以及设计法规，认真履行设计职责，并遵守以下规定：</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不得以任何理由向发包人及其工作人员行贿或馈赠礼金、有价证券、贵重礼品。</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不得以任何名义为发包人及其工作人员报销应由发包人单位或个人支付的费用。</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不得以任何理由邀请发包人工作人员外出旅游或安排发包人工作人员参加宴请、健身、娱乐等活动。</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不得与工程承包人联合作假，如计量、验收，提供虚假资料，接收好处或提成。</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不得以任何理由索要或接受工程承包人的礼金、有价证券和贵重物品，不得在工程承包人报销任何应由</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或个人支付的费用。</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不准参加有可能影响公正履行</w:t>
      </w:r>
      <w:r>
        <w:rPr>
          <w:rFonts w:hint="eastAsia" w:ascii="宋体" w:hAnsi="宋体" w:eastAsia="宋体" w:cs="宋体"/>
          <w:color w:val="auto"/>
          <w:kern w:val="0"/>
          <w:szCs w:val="21"/>
          <w:highlight w:val="none"/>
          <w:lang w:val="en-US"/>
        </w:rPr>
        <w:t>合同义务</w:t>
      </w:r>
      <w:r>
        <w:rPr>
          <w:rFonts w:hint="eastAsia" w:ascii="宋体" w:hAnsi="宋体" w:eastAsia="宋体" w:cs="宋体"/>
          <w:color w:val="auto"/>
          <w:kern w:val="0"/>
          <w:szCs w:val="21"/>
          <w:highlight w:val="none"/>
        </w:rPr>
        <w:t>的工程承包人的宴请、健身、娱乐等活动。</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及其工作人员不得要求或接受工程承包人为其住房装修、婚丧嫁娶活动、旅游等提供方便。</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及其工作人员应严格按勘察设计规程办事，不得为谋取私利向发包人人员非法行贿，私下串通，损害发包人利益，同时必须履行向发包人承诺的上述其他的廉政义务。</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如果发现发包人工作人员有违反廉政规定的行为，应向发包人组织或上级单位举报。发包人均不得找任何借口对设计人进行报复。</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四、违约责任</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1、发包人工作人员有违反本合同第一、二条责任行为的，按照管理权限，依据有关法律法规和规定给予党纪、政纪处分或组织处理；涉嫌犯罪的，移交司法机关追究刑事责任；给</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单位造成经济损失的，应予以赔偿。</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工作人员有违反本合同第一、三条责任行为的，</w:t>
      </w:r>
      <w:r>
        <w:rPr>
          <w:rFonts w:hint="eastAsia" w:ascii="宋体" w:hAnsi="宋体" w:eastAsia="宋体" w:cs="宋体"/>
          <w:color w:val="auto"/>
          <w:kern w:val="0"/>
          <w:szCs w:val="21"/>
          <w:highlight w:val="none"/>
          <w:lang w:val="en-US"/>
        </w:rPr>
        <w:t>设计人将按以下约定向发包人承担违约责任</w:t>
      </w:r>
      <w:r>
        <w:rPr>
          <w:rFonts w:hint="eastAsia" w:ascii="宋体" w:hAnsi="宋体" w:eastAsia="宋体" w:cs="宋体"/>
          <w:color w:val="auto"/>
          <w:kern w:val="0"/>
          <w:szCs w:val="21"/>
          <w:highlight w:val="none"/>
        </w:rPr>
        <w:t>：</w:t>
      </w:r>
    </w:p>
    <w:p>
      <w:pPr>
        <w:widowControl/>
        <w:numPr>
          <w:ilvl w:val="0"/>
          <w:numId w:val="0"/>
        </w:num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 w:val="0"/>
          <w:bCs w:val="0"/>
          <w:i w:val="0"/>
          <w:iCs w:val="0"/>
          <w:color w:val="auto"/>
          <w:kern w:val="2"/>
          <w:sz w:val="21"/>
          <w:szCs w:val="24"/>
          <w:highlight w:val="none"/>
          <w:vertAlign w:val="baseline"/>
          <w:lang w:val="en-US" w:eastAsia="zh-CN" w:bidi="ar-SA"/>
        </w:rPr>
        <w:t>2.1 设计人的工作人员接受工程承包人的宴请或娱乐活动，视为设计人违约，设计人第一次违约的，应向发包人承担违约金</w:t>
      </w:r>
      <w:r>
        <w:rPr>
          <w:rFonts w:hint="eastAsia" w:ascii="宋体" w:hAnsi="宋体" w:eastAsia="宋体" w:cs="宋体"/>
          <w:b w:val="0"/>
          <w:bCs w:val="0"/>
          <w:i w:val="0"/>
          <w:iCs w:val="0"/>
          <w:color w:val="auto"/>
          <w:kern w:val="2"/>
          <w:sz w:val="21"/>
          <w:szCs w:val="24"/>
          <w:highlight w:val="none"/>
          <w:u w:val="thick"/>
          <w:vertAlign w:val="baseline"/>
          <w:lang w:val="en-US" w:eastAsia="zh-CN" w:bidi="ar-SA"/>
        </w:rPr>
        <w:t>2000元</w:t>
      </w:r>
      <w:r>
        <w:rPr>
          <w:rFonts w:hint="eastAsia" w:ascii="宋体" w:hAnsi="宋体" w:eastAsia="宋体" w:cs="宋体"/>
          <w:b w:val="0"/>
          <w:bCs w:val="0"/>
          <w:i w:val="0"/>
          <w:iCs w:val="0"/>
          <w:color w:val="auto"/>
          <w:kern w:val="2"/>
          <w:sz w:val="21"/>
          <w:szCs w:val="24"/>
          <w:highlight w:val="none"/>
          <w:vertAlign w:val="baseline"/>
          <w:lang w:val="en-US" w:eastAsia="zh-CN" w:bidi="ar-SA"/>
        </w:rPr>
        <w:t>，同时，发包人有权要求设计人责令相关责任人作出书面检查；设计人自第二次违约起，应向发包人承担违约金</w:t>
      </w:r>
      <w:r>
        <w:rPr>
          <w:rFonts w:hint="eastAsia" w:ascii="宋体" w:hAnsi="宋体" w:eastAsia="宋体" w:cs="宋体"/>
          <w:b w:val="0"/>
          <w:bCs w:val="0"/>
          <w:i w:val="0"/>
          <w:iCs w:val="0"/>
          <w:color w:val="auto"/>
          <w:kern w:val="2"/>
          <w:sz w:val="21"/>
          <w:szCs w:val="24"/>
          <w:highlight w:val="none"/>
          <w:u w:val="thick"/>
          <w:vertAlign w:val="baseline"/>
          <w:lang w:val="en-US" w:eastAsia="zh-CN" w:bidi="ar-SA"/>
        </w:rPr>
        <w:t>5000元／次</w:t>
      </w:r>
      <w:r>
        <w:rPr>
          <w:rFonts w:hint="eastAsia" w:ascii="宋体" w:hAnsi="宋体" w:eastAsia="宋体" w:cs="宋体"/>
          <w:b w:val="0"/>
          <w:bCs w:val="0"/>
          <w:i w:val="0"/>
          <w:iCs w:val="0"/>
          <w:color w:val="auto"/>
          <w:kern w:val="2"/>
          <w:sz w:val="21"/>
          <w:szCs w:val="24"/>
          <w:highlight w:val="none"/>
          <w:vertAlign w:val="baseline"/>
          <w:lang w:val="en-US" w:eastAsia="zh-CN" w:bidi="ar-SA"/>
        </w:rPr>
        <w:t>，同时，发包人有权要求设计人更换相关责任人。</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t>2.2 设计人工作人员接受工程承包人为其住房装修、婚丧嫁娶活动、旅游等提供方便的行为，视为设计人违约，设计人第一次违约的，应向发包人承担违约金</w:t>
      </w:r>
      <w:r>
        <w:rPr>
          <w:rFonts w:hint="eastAsia" w:ascii="宋体" w:hAnsi="宋体" w:eastAsia="宋体" w:cs="宋体"/>
          <w:color w:val="auto"/>
          <w:kern w:val="0"/>
          <w:szCs w:val="21"/>
          <w:highlight w:val="none"/>
          <w:u w:val="thick"/>
          <w:lang w:val="en-US"/>
        </w:rPr>
        <w:t>2000元</w:t>
      </w:r>
      <w:r>
        <w:rPr>
          <w:rFonts w:hint="eastAsia" w:ascii="宋体" w:hAnsi="宋体" w:eastAsia="宋体" w:cs="宋体"/>
          <w:color w:val="auto"/>
          <w:kern w:val="0"/>
          <w:szCs w:val="21"/>
          <w:highlight w:val="none"/>
          <w:lang w:val="en-US"/>
        </w:rPr>
        <w:t>，同时，发包人有权要求设计人责令相关责任人作出书面检查；设计人自第二次违约起，应向发包人承担违约金</w:t>
      </w:r>
      <w:r>
        <w:rPr>
          <w:rFonts w:hint="eastAsia" w:ascii="宋体" w:hAnsi="宋体" w:eastAsia="宋体" w:cs="宋体"/>
          <w:color w:val="auto"/>
          <w:kern w:val="0"/>
          <w:szCs w:val="21"/>
          <w:highlight w:val="none"/>
          <w:u w:val="thick"/>
          <w:lang w:val="en-US"/>
        </w:rPr>
        <w:t>5000元／次</w:t>
      </w:r>
      <w:r>
        <w:rPr>
          <w:rFonts w:hint="eastAsia" w:ascii="宋体" w:hAnsi="宋体" w:eastAsia="宋体" w:cs="宋体"/>
          <w:color w:val="auto"/>
          <w:kern w:val="0"/>
          <w:szCs w:val="21"/>
          <w:highlight w:val="none"/>
          <w:lang w:val="en-US"/>
        </w:rPr>
        <w:t>，同时，发包人有权要求设计人更换相关责任人。</w:t>
      </w:r>
    </w:p>
    <w:p>
      <w:pPr>
        <w:pStyle w:val="2"/>
        <w:widowControl/>
        <w:numPr>
          <w:ilvl w:val="0"/>
          <w:numId w:val="0"/>
        </w:num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rPr>
        <w:t>2.3 设计人不得索要或接受工程承包人的礼金、有价证券和贵重物品。否则，视为设计人违约，设计人除了依法退还物品外，还应向发包人承担违约金</w:t>
      </w:r>
      <w:r>
        <w:rPr>
          <w:rFonts w:hint="eastAsia" w:ascii="宋体" w:hAnsi="宋体" w:eastAsia="宋体" w:cs="宋体"/>
          <w:color w:val="auto"/>
          <w:kern w:val="0"/>
          <w:szCs w:val="21"/>
          <w:highlight w:val="none"/>
          <w:u w:val="thick"/>
          <w:lang w:val="en-US"/>
        </w:rPr>
        <w:t>1000元／次</w:t>
      </w:r>
      <w:r>
        <w:rPr>
          <w:rFonts w:hint="eastAsia" w:ascii="宋体" w:hAnsi="宋体" w:eastAsia="宋体" w:cs="宋体"/>
          <w:color w:val="auto"/>
          <w:kern w:val="0"/>
          <w:szCs w:val="21"/>
          <w:highlight w:val="none"/>
          <w:lang w:val="en-US"/>
        </w:rPr>
        <w:t>，同时，发包人有权要求设计人，并责令相关责任人作出书面检查，并要求更换相关责任人。</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2.4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不得介绍建筑材料或介绍劳务单位参与工程建设。若情况属实，发现一次处罚一次，每发现一次对</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处以</w:t>
      </w:r>
      <w:r>
        <w:rPr>
          <w:rFonts w:hint="eastAsia" w:ascii="宋体" w:hAnsi="宋体" w:eastAsia="宋体" w:cs="宋体"/>
          <w:color w:val="auto"/>
          <w:kern w:val="0"/>
          <w:szCs w:val="21"/>
          <w:highlight w:val="none"/>
          <w:u w:val="single"/>
        </w:rPr>
        <w:t>5000</w:t>
      </w:r>
      <w:r>
        <w:rPr>
          <w:rFonts w:hint="eastAsia" w:ascii="宋体" w:hAnsi="宋体" w:eastAsia="宋体" w:cs="宋体"/>
          <w:color w:val="auto"/>
          <w:kern w:val="0"/>
          <w:szCs w:val="21"/>
          <w:highlight w:val="none"/>
        </w:rPr>
        <w:t>元的罚款。</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有违反本合同第一、三条行为的，除</w:t>
      </w:r>
      <w:r>
        <w:rPr>
          <w:rFonts w:hint="eastAsia" w:ascii="宋体" w:hAnsi="宋体" w:eastAsia="宋体" w:cs="宋体"/>
          <w:color w:val="auto"/>
          <w:kern w:val="0"/>
          <w:szCs w:val="21"/>
          <w:highlight w:val="none"/>
          <w:lang w:val="en-US"/>
        </w:rPr>
        <w:t>按本条</w:t>
      </w:r>
      <w:r>
        <w:rPr>
          <w:rFonts w:hint="eastAsia" w:ascii="宋体" w:hAnsi="宋体" w:eastAsia="宋体" w:cs="宋体"/>
          <w:color w:val="auto"/>
          <w:kern w:val="0"/>
          <w:szCs w:val="21"/>
          <w:highlight w:val="none"/>
        </w:rPr>
        <w:t>第2</w:t>
      </w:r>
      <w:r>
        <w:rPr>
          <w:rFonts w:hint="eastAsia" w:ascii="宋体" w:hAnsi="宋体" w:eastAsia="宋体" w:cs="宋体"/>
          <w:color w:val="auto"/>
          <w:kern w:val="0"/>
          <w:szCs w:val="21"/>
          <w:highlight w:val="none"/>
          <w:lang w:val="en-US"/>
        </w:rPr>
        <w:t>款承担违约责任</w:t>
      </w:r>
      <w:r>
        <w:rPr>
          <w:rFonts w:hint="eastAsia" w:ascii="宋体" w:hAnsi="宋体" w:eastAsia="宋体" w:cs="宋体"/>
          <w:color w:val="auto"/>
          <w:kern w:val="0"/>
          <w:szCs w:val="21"/>
          <w:highlight w:val="none"/>
        </w:rPr>
        <w:t>外，</w:t>
      </w:r>
      <w:r>
        <w:rPr>
          <w:rFonts w:hint="eastAsia" w:ascii="宋体" w:hAnsi="宋体" w:eastAsia="宋体" w:cs="宋体"/>
          <w:color w:val="auto"/>
          <w:kern w:val="0"/>
          <w:szCs w:val="21"/>
          <w:highlight w:val="none"/>
          <w:lang w:val="en-US"/>
        </w:rPr>
        <w:t>设计人及</w:t>
      </w:r>
      <w:r>
        <w:rPr>
          <w:rFonts w:hint="eastAsia" w:ascii="宋体" w:hAnsi="宋体" w:eastAsia="宋体" w:cs="宋体"/>
          <w:color w:val="auto"/>
          <w:kern w:val="0"/>
          <w:szCs w:val="21"/>
          <w:highlight w:val="none"/>
        </w:rPr>
        <w:t>相关责任人</w:t>
      </w:r>
      <w:r>
        <w:rPr>
          <w:rFonts w:hint="eastAsia" w:ascii="宋体" w:hAnsi="宋体" w:eastAsia="宋体" w:cs="宋体"/>
          <w:color w:val="auto"/>
          <w:kern w:val="0"/>
          <w:szCs w:val="21"/>
          <w:highlight w:val="none"/>
          <w:lang w:val="en-US"/>
        </w:rPr>
        <w:t>还应接受</w:t>
      </w:r>
      <w:r>
        <w:rPr>
          <w:rFonts w:hint="eastAsia" w:ascii="宋体" w:hAnsi="宋体" w:eastAsia="宋体" w:cs="宋体"/>
          <w:color w:val="auto"/>
          <w:kern w:val="0"/>
          <w:szCs w:val="21"/>
          <w:highlight w:val="none"/>
        </w:rPr>
        <w:t>党纪、政纪处分或组织处理；涉嫌犯罪的，移交司法机关追究刑事责任；给发包人单位造成经济损失的，应予以赔偿。</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（以下无正文）</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发包人（盖单位法人章）：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 xml:space="preserve">（盖单位法人章）：       </w:t>
      </w:r>
    </w:p>
    <w:p>
      <w:pPr>
        <w:pStyle w:val="2"/>
        <w:adjustRightInd w:val="0"/>
        <w:snapToGrid w:val="0"/>
        <w:spacing w:after="0" w:line="360" w:lineRule="auto"/>
        <w:rPr>
          <w:rFonts w:hint="eastAsia" w:ascii="宋体" w:hAnsi="宋体" w:eastAsia="宋体" w:cs="宋体"/>
          <w:color w:val="auto"/>
          <w:highlight w:val="none"/>
        </w:rPr>
      </w:pPr>
    </w:p>
    <w:p>
      <w:pPr>
        <w:pStyle w:val="2"/>
        <w:adjustRightInd w:val="0"/>
        <w:snapToGrid w:val="0"/>
        <w:spacing w:after="0" w:line="360" w:lineRule="auto"/>
        <w:rPr>
          <w:rFonts w:hint="eastAsia" w:ascii="宋体" w:hAnsi="宋体" w:eastAsia="宋体" w:cs="宋体"/>
          <w:color w:val="auto"/>
          <w:highlight w:val="none"/>
        </w:rPr>
      </w:pP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                                  法定代表人</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或委托代理人（签名）：                      或委托代理人（签名）：         </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                                    联系人：</w:t>
      </w:r>
    </w:p>
    <w:p>
      <w:pPr>
        <w:widowControl/>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联系电话：</w:t>
      </w:r>
    </w:p>
    <w:p>
      <w:pPr>
        <w:widowControl/>
        <w:adjustRightInd w:val="0"/>
        <w:snapToGrid w:val="0"/>
        <w:spacing w:line="360" w:lineRule="auto"/>
        <w:ind w:firstLine="2310" w:firstLineChars="1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    年   月   日</w:t>
      </w:r>
    </w:p>
    <w:p>
      <w:pPr>
        <w:widowControl/>
        <w:tabs>
          <w:tab w:val="left" w:pos="9072"/>
          <w:tab w:val="left" w:pos="9781"/>
        </w:tabs>
        <w:adjustRightInd w:val="0"/>
        <w:snapToGrid w:val="0"/>
        <w:spacing w:line="360" w:lineRule="auto"/>
        <w:ind w:right="120" w:rightChars="57"/>
        <w:jc w:val="left"/>
        <w:rPr>
          <w:rFonts w:hint="eastAsia" w:ascii="宋体" w:hAnsi="宋体" w:eastAsia="宋体" w:cs="宋体"/>
          <w:color w:val="auto"/>
          <w:kern w:val="0"/>
          <w:szCs w:val="21"/>
          <w:highlight w:val="none"/>
        </w:rPr>
      </w:pPr>
    </w:p>
    <w:p>
      <w:pPr>
        <w:widowControl/>
        <w:tabs>
          <w:tab w:val="left" w:pos="9072"/>
          <w:tab w:val="left" w:pos="9781"/>
        </w:tabs>
        <w:adjustRightInd w:val="0"/>
        <w:snapToGrid w:val="0"/>
        <w:spacing w:line="360" w:lineRule="auto"/>
        <w:ind w:right="120" w:rightChars="57"/>
        <w:jc w:val="left"/>
        <w:rPr>
          <w:rFonts w:hint="eastAsia" w:ascii="宋体" w:hAnsi="宋体" w:eastAsia="宋体" w:cs="宋体"/>
          <w:color w:val="auto"/>
          <w:kern w:val="0"/>
          <w:szCs w:val="21"/>
          <w:highlight w:val="none"/>
        </w:rPr>
      </w:pPr>
    </w:p>
    <w:p>
      <w:pPr>
        <w:widowControl/>
        <w:tabs>
          <w:tab w:val="left" w:pos="9072"/>
          <w:tab w:val="left" w:pos="9781"/>
        </w:tabs>
        <w:adjustRightInd w:val="0"/>
        <w:snapToGrid w:val="0"/>
        <w:spacing w:line="360" w:lineRule="auto"/>
        <w:ind w:right="120" w:rightChars="57" w:firstLine="420" w:firstLineChars="200"/>
        <w:jc w:val="center"/>
        <w:outlineLvl w:val="3"/>
        <w:rPr>
          <w:rFonts w:hint="eastAsia" w:ascii="宋体" w:hAnsi="宋体" w:eastAsia="宋体" w:cs="宋体"/>
          <w:color w:val="auto"/>
          <w:sz w:val="30"/>
          <w:szCs w:val="30"/>
          <w:highlight w:val="none"/>
        </w:rPr>
      </w:pPr>
      <w:r>
        <w:rPr>
          <w:rFonts w:hint="eastAsia" w:ascii="宋体" w:hAnsi="宋体" w:eastAsia="宋体" w:cs="宋体"/>
          <w:color w:val="auto"/>
          <w:kern w:val="0"/>
          <w:szCs w:val="21"/>
          <w:highlight w:val="none"/>
        </w:rPr>
        <w:br w:type="page"/>
      </w:r>
      <w:r>
        <w:rPr>
          <w:rFonts w:hint="eastAsia" w:ascii="宋体" w:hAnsi="宋体" w:eastAsia="宋体" w:cs="宋体"/>
          <w:color w:val="auto"/>
          <w:sz w:val="30"/>
          <w:szCs w:val="30"/>
          <w:highlight w:val="none"/>
        </w:rPr>
        <w:t>附件三：主要人员汇总表</w:t>
      </w:r>
    </w:p>
    <w:p>
      <w:pPr>
        <w:pStyle w:val="2"/>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项目名称：</w:t>
      </w:r>
      <w:r>
        <w:rPr>
          <w:rFonts w:hint="eastAsia" w:ascii="宋体" w:hAnsi="宋体" w:eastAsia="宋体" w:cs="宋体"/>
          <w:color w:val="auto"/>
          <w:highlight w:val="none"/>
          <w:u w:val="single"/>
        </w:rPr>
        <w:t xml:space="preserve">                                        </w:t>
      </w:r>
    </w:p>
    <w:tbl>
      <w:tblPr>
        <w:tblStyle w:val="46"/>
        <w:tblW w:w="10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1916"/>
        <w:gridCol w:w="960"/>
        <w:gridCol w:w="915"/>
        <w:gridCol w:w="1035"/>
        <w:gridCol w:w="1429"/>
        <w:gridCol w:w="709"/>
        <w:gridCol w:w="850"/>
        <w:gridCol w:w="1305"/>
        <w:gridCol w:w="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序号</w:t>
            </w:r>
          </w:p>
        </w:tc>
        <w:tc>
          <w:tcPr>
            <w:tcW w:w="1916"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本项目任职</w:t>
            </w:r>
          </w:p>
        </w:tc>
        <w:tc>
          <w:tcPr>
            <w:tcW w:w="960"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姓名</w:t>
            </w:r>
          </w:p>
        </w:tc>
        <w:tc>
          <w:tcPr>
            <w:tcW w:w="915"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职称</w:t>
            </w:r>
          </w:p>
        </w:tc>
        <w:tc>
          <w:tcPr>
            <w:tcW w:w="1035"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专业</w:t>
            </w:r>
          </w:p>
        </w:tc>
        <w:tc>
          <w:tcPr>
            <w:tcW w:w="2988" w:type="dxa"/>
            <w:gridSpan w:val="3"/>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执业或职业资格证明</w:t>
            </w:r>
          </w:p>
        </w:tc>
        <w:tc>
          <w:tcPr>
            <w:tcW w:w="1305"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联系电话</w:t>
            </w:r>
          </w:p>
        </w:tc>
        <w:tc>
          <w:tcPr>
            <w:tcW w:w="679" w:type="dxa"/>
            <w:vMerge w:val="restart"/>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continue"/>
            <w:vAlign w:val="center"/>
          </w:tcPr>
          <w:p>
            <w:pPr>
              <w:keepNext w:val="0"/>
              <w:keepLines w:val="0"/>
              <w:suppressLineNumbers w:val="0"/>
              <w:spacing w:before="0" w:beforeAutospacing="0" w:after="0" w:afterAutospacing="0"/>
              <w:ind w:left="0" w:right="0"/>
              <w:rPr>
                <w:rFonts w:hint="eastAsia" w:ascii="宋体" w:hAnsi="宋体" w:eastAsia="宋体" w:cs="宋体"/>
                <w:color w:val="auto"/>
                <w:szCs w:val="22"/>
                <w:highlight w:val="none"/>
              </w:rPr>
            </w:pPr>
          </w:p>
        </w:tc>
        <w:tc>
          <w:tcPr>
            <w:tcW w:w="1916" w:type="dxa"/>
            <w:vMerge w:val="continue"/>
          </w:tcPr>
          <w:p>
            <w:pPr>
              <w:keepNext w:val="0"/>
              <w:keepLines w:val="0"/>
              <w:suppressLineNumbers w:val="0"/>
              <w:spacing w:before="0" w:beforeAutospacing="0" w:after="0" w:afterAutospacing="0"/>
              <w:ind w:left="0" w:right="0"/>
              <w:rPr>
                <w:rFonts w:hint="eastAsia" w:ascii="宋体" w:hAnsi="宋体" w:eastAsia="宋体" w:cs="宋体"/>
                <w:color w:val="auto"/>
                <w:szCs w:val="22"/>
                <w:highlight w:val="none"/>
              </w:rPr>
            </w:pPr>
          </w:p>
        </w:tc>
        <w:tc>
          <w:tcPr>
            <w:tcW w:w="960" w:type="dxa"/>
            <w:vMerge w:val="continue"/>
            <w:vAlign w:val="center"/>
          </w:tcPr>
          <w:p>
            <w:pPr>
              <w:keepNext w:val="0"/>
              <w:keepLines w:val="0"/>
              <w:suppressLineNumbers w:val="0"/>
              <w:spacing w:before="0" w:beforeAutospacing="0" w:after="0" w:afterAutospacing="0"/>
              <w:ind w:left="0" w:right="0"/>
              <w:rPr>
                <w:rFonts w:hint="eastAsia" w:ascii="宋体" w:hAnsi="宋体" w:eastAsia="宋体" w:cs="宋体"/>
                <w:color w:val="auto"/>
                <w:szCs w:val="22"/>
                <w:highlight w:val="none"/>
              </w:rPr>
            </w:pPr>
          </w:p>
        </w:tc>
        <w:tc>
          <w:tcPr>
            <w:tcW w:w="915" w:type="dxa"/>
            <w:vMerge w:val="continue"/>
            <w:vAlign w:val="center"/>
          </w:tcPr>
          <w:p>
            <w:pPr>
              <w:keepNext w:val="0"/>
              <w:keepLines w:val="0"/>
              <w:suppressLineNumbers w:val="0"/>
              <w:spacing w:before="0" w:beforeAutospacing="0" w:after="0" w:afterAutospacing="0"/>
              <w:ind w:left="0" w:right="0"/>
              <w:rPr>
                <w:rFonts w:hint="eastAsia" w:ascii="宋体" w:hAnsi="宋体" w:eastAsia="宋体" w:cs="宋体"/>
                <w:color w:val="auto"/>
                <w:szCs w:val="22"/>
                <w:highlight w:val="none"/>
              </w:rPr>
            </w:pPr>
          </w:p>
        </w:tc>
        <w:tc>
          <w:tcPr>
            <w:tcW w:w="1035" w:type="dxa"/>
            <w:vMerge w:val="continue"/>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vAlign w:val="center"/>
          </w:tcPr>
          <w:p>
            <w:pPr>
              <w:keepNext w:val="0"/>
              <w:keepLines w:val="0"/>
              <w:suppressLineNumbers w:val="0"/>
              <w:spacing w:before="100" w:beforeAutospacing="1" w:after="100" w:afterAutospacing="1"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证书名称</w:t>
            </w:r>
          </w:p>
        </w:tc>
        <w:tc>
          <w:tcPr>
            <w:tcW w:w="709" w:type="dxa"/>
            <w:vAlign w:val="center"/>
          </w:tcPr>
          <w:p>
            <w:pPr>
              <w:keepNext w:val="0"/>
              <w:keepLines w:val="0"/>
              <w:suppressLineNumbers w:val="0"/>
              <w:spacing w:before="100" w:beforeAutospacing="1" w:after="100" w:afterAutospacing="1"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级别</w:t>
            </w:r>
          </w:p>
        </w:tc>
        <w:tc>
          <w:tcPr>
            <w:tcW w:w="850" w:type="dxa"/>
            <w:vAlign w:val="center"/>
          </w:tcPr>
          <w:p>
            <w:pPr>
              <w:keepNext w:val="0"/>
              <w:keepLines w:val="0"/>
              <w:suppressLineNumbers w:val="0"/>
              <w:spacing w:before="100" w:beforeAutospacing="1" w:after="100" w:afterAutospacing="1"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证号</w:t>
            </w:r>
          </w:p>
        </w:tc>
        <w:tc>
          <w:tcPr>
            <w:tcW w:w="1305" w:type="dxa"/>
            <w:vMerge w:val="continue"/>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vMerge w:val="continue"/>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项目总负责人</w:t>
            </w:r>
          </w:p>
        </w:tc>
        <w:tc>
          <w:tcPr>
            <w:tcW w:w="960"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勘察负责人</w:t>
            </w: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设计负责人</w:t>
            </w: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专业负责人</w:t>
            </w: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916"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6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91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03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42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70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850"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1305"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c>
          <w:tcPr>
            <w:tcW w:w="679" w:type="dxa"/>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p>
        </w:tc>
      </w:tr>
    </w:tbl>
    <w:p>
      <w:pPr>
        <w:widowControl/>
        <w:ind w:firstLine="420" w:firstLineChars="200"/>
        <w:jc w:val="left"/>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（注：主要人员汇总表中项目总负责人、勘察负责人、设计负责人及相关专业人员应与投标时已填报的主要人员保持一致，其他专业主要人员应按投标时承诺根据项目实际需求配备。）</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发包人（盖单位法人章）：                    </w:t>
      </w:r>
      <w:r>
        <w:rPr>
          <w:rFonts w:hint="eastAsia" w:ascii="宋体" w:hAnsi="宋体" w:eastAsia="宋体" w:cs="宋体"/>
          <w:bCs/>
          <w:color w:val="auto"/>
          <w:szCs w:val="21"/>
          <w:highlight w:val="none"/>
        </w:rPr>
        <w:t>设计人</w:t>
      </w:r>
      <w:r>
        <w:rPr>
          <w:rFonts w:hint="eastAsia" w:ascii="宋体" w:hAnsi="宋体" w:eastAsia="宋体" w:cs="宋体"/>
          <w:color w:val="auto"/>
          <w:kern w:val="0"/>
          <w:szCs w:val="21"/>
          <w:highlight w:val="none"/>
        </w:rPr>
        <w:t xml:space="preserve">（盖单位法人章）：       </w:t>
      </w:r>
    </w:p>
    <w:p>
      <w:pPr>
        <w:pStyle w:val="2"/>
        <w:rPr>
          <w:rFonts w:hint="eastAsia" w:ascii="宋体" w:hAnsi="宋体" w:eastAsia="宋体" w:cs="宋体"/>
          <w:color w:val="auto"/>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法定代表人                              法定代表人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委托代理人（签名）：                  或</w:t>
      </w:r>
      <w:r>
        <w:rPr>
          <w:rFonts w:hint="eastAsia" w:ascii="宋体" w:hAnsi="宋体" w:eastAsia="宋体" w:cs="宋体"/>
          <w:color w:val="auto"/>
          <w:kern w:val="0"/>
          <w:szCs w:val="21"/>
          <w:highlight w:val="none"/>
          <w:lang w:val="en-US" w:eastAsia="zh-CN"/>
        </w:rPr>
        <w:t>其</w:t>
      </w:r>
      <w:r>
        <w:rPr>
          <w:rFonts w:hint="eastAsia" w:ascii="宋体" w:hAnsi="宋体" w:eastAsia="宋体" w:cs="宋体"/>
          <w:color w:val="auto"/>
          <w:kern w:val="0"/>
          <w:szCs w:val="21"/>
          <w:highlight w:val="none"/>
        </w:rPr>
        <w:t xml:space="preserve">委托代理人（签名）：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                                联系人：</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联系电话：</w:t>
      </w:r>
    </w:p>
    <w:p>
      <w:pPr>
        <w:widowControl/>
        <w:spacing w:line="360" w:lineRule="auto"/>
        <w:ind w:firstLine="2310" w:firstLineChars="1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    年   月   日</w:t>
      </w:r>
    </w:p>
    <w:p>
      <w:pPr>
        <w:pStyle w:val="2"/>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widowControl/>
        <w:jc w:val="left"/>
        <w:rPr>
          <w:rFonts w:hint="eastAsia" w:ascii="宋体" w:hAnsi="宋体" w:eastAsia="宋体" w:cs="宋体"/>
          <w:color w:val="auto"/>
          <w:szCs w:val="22"/>
          <w:highlight w:val="none"/>
        </w:rPr>
      </w:pPr>
    </w:p>
    <w:p>
      <w:pPr>
        <w:pStyle w:val="3"/>
        <w:spacing w:before="0" w:after="0" w:line="360" w:lineRule="auto"/>
        <w:jc w:val="center"/>
        <w:rPr>
          <w:rFonts w:hint="eastAsia" w:ascii="宋体" w:hAnsi="宋体" w:eastAsia="宋体" w:cs="宋体"/>
          <w:color w:val="auto"/>
          <w:sz w:val="52"/>
          <w:szCs w:val="52"/>
          <w:highlight w:val="none"/>
        </w:rPr>
      </w:pPr>
      <w:bookmarkStart w:id="2266" w:name="_Toc25570"/>
      <w:bookmarkStart w:id="2267" w:name="_Toc13825"/>
      <w:bookmarkStart w:id="2268" w:name="_Toc7615"/>
      <w:bookmarkStart w:id="2269" w:name="_Toc1353"/>
      <w:bookmarkStart w:id="2270" w:name="_Toc3970"/>
      <w:bookmarkStart w:id="2271" w:name="_Toc534185823"/>
      <w:bookmarkStart w:id="2272" w:name="_Toc29516"/>
      <w:bookmarkStart w:id="2273" w:name="_Toc5616"/>
      <w:bookmarkStart w:id="2274" w:name="_Toc75856929"/>
      <w:bookmarkStart w:id="2275" w:name="_Toc509218844"/>
      <w:bookmarkStart w:id="2276" w:name="_Toc14215"/>
      <w:bookmarkStart w:id="2277" w:name="_Toc4289"/>
      <w:r>
        <w:rPr>
          <w:rFonts w:hint="eastAsia" w:ascii="宋体" w:hAnsi="宋体" w:eastAsia="宋体" w:cs="宋体"/>
          <w:color w:val="auto"/>
          <w:sz w:val="52"/>
          <w:szCs w:val="52"/>
          <w:highlight w:val="none"/>
        </w:rPr>
        <w:t>第 二 卷</w:t>
      </w:r>
      <w:bookmarkEnd w:id="2266"/>
      <w:bookmarkEnd w:id="2267"/>
      <w:bookmarkEnd w:id="2268"/>
      <w:bookmarkEnd w:id="2269"/>
      <w:bookmarkEnd w:id="2270"/>
      <w:bookmarkEnd w:id="2271"/>
      <w:bookmarkEnd w:id="2272"/>
      <w:bookmarkEnd w:id="2273"/>
      <w:bookmarkEnd w:id="2274"/>
      <w:bookmarkEnd w:id="2275"/>
      <w:bookmarkEnd w:id="2276"/>
      <w:bookmarkEnd w:id="2277"/>
    </w:p>
    <w:p>
      <w:pPr>
        <w:pStyle w:val="3"/>
        <w:jc w:val="center"/>
        <w:rPr>
          <w:rFonts w:hint="eastAsia" w:ascii="宋体" w:hAnsi="宋体" w:eastAsia="宋体" w:cs="宋体"/>
          <w:bCs w:val="0"/>
          <w:color w:val="auto"/>
          <w:szCs w:val="20"/>
          <w:highlight w:val="none"/>
        </w:rPr>
      </w:pPr>
      <w:r>
        <w:rPr>
          <w:rFonts w:hint="eastAsia" w:ascii="宋体" w:hAnsi="宋体" w:eastAsia="宋体" w:cs="宋体"/>
          <w:color w:val="auto"/>
          <w:szCs w:val="20"/>
          <w:highlight w:val="none"/>
        </w:rPr>
        <w:br w:type="page"/>
      </w:r>
      <w:bookmarkStart w:id="2278" w:name="_Toc8189"/>
      <w:bookmarkStart w:id="2279" w:name="_Toc9486"/>
      <w:bookmarkStart w:id="2280" w:name="_Toc31645"/>
      <w:bookmarkStart w:id="2281" w:name="_Toc32217"/>
      <w:bookmarkStart w:id="2282" w:name="_Toc21229"/>
      <w:bookmarkStart w:id="2283" w:name="_Toc3570"/>
      <w:bookmarkStart w:id="2284" w:name="_Toc75856930"/>
      <w:bookmarkStart w:id="2285" w:name="_Toc8909"/>
      <w:bookmarkStart w:id="2286" w:name="_Toc492300926"/>
      <w:bookmarkStart w:id="2287" w:name="_Toc11872"/>
      <w:bookmarkStart w:id="2288" w:name="_Toc15277"/>
      <w:r>
        <w:rPr>
          <w:rFonts w:hint="eastAsia" w:ascii="宋体" w:hAnsi="宋体" w:eastAsia="宋体" w:cs="宋体"/>
          <w:bCs w:val="0"/>
          <w:color w:val="auto"/>
          <w:szCs w:val="20"/>
          <w:highlight w:val="none"/>
        </w:rPr>
        <w:t>第五章  发包人要求</w:t>
      </w:r>
      <w:bookmarkEnd w:id="2278"/>
      <w:bookmarkEnd w:id="2279"/>
      <w:bookmarkEnd w:id="2280"/>
      <w:bookmarkEnd w:id="2281"/>
      <w:bookmarkEnd w:id="2282"/>
      <w:bookmarkEnd w:id="2283"/>
      <w:bookmarkEnd w:id="2284"/>
      <w:bookmarkEnd w:id="2285"/>
      <w:bookmarkEnd w:id="2286"/>
      <w:bookmarkEnd w:id="2287"/>
      <w:bookmarkEnd w:id="2288"/>
    </w:p>
    <w:p>
      <w:pPr>
        <w:topLinePunct/>
        <w:spacing w:line="440" w:lineRule="exact"/>
        <w:jc w:val="center"/>
        <w:rPr>
          <w:rFonts w:hint="eastAsia" w:ascii="宋体" w:hAnsi="宋体" w:eastAsia="宋体" w:cs="宋体"/>
          <w:color w:val="auto"/>
          <w:szCs w:val="22"/>
          <w:highlight w:val="none"/>
        </w:rPr>
      </w:pPr>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4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发包人要求</w:t>
      </w:r>
    </w:p>
    <w:p>
      <w:pPr>
        <w:spacing w:line="440" w:lineRule="exact"/>
        <w:ind w:firstLine="420" w:firstLineChars="200"/>
        <w:rPr>
          <w:rFonts w:hint="eastAsia" w:ascii="宋体" w:hAnsi="宋体" w:eastAsia="宋体" w:cs="宋体"/>
          <w:color w:val="auto"/>
          <w:szCs w:val="21"/>
          <w:highlight w:val="none"/>
        </w:rPr>
      </w:pPr>
    </w:p>
    <w:p>
      <w:pPr>
        <w:spacing w:line="360" w:lineRule="auto"/>
        <w:ind w:firstLine="420" w:firstLineChars="200"/>
        <w:rPr>
          <w:rFonts w:hint="eastAsia" w:ascii="宋体" w:hAnsi="宋体" w:eastAsia="宋体" w:cs="宋体"/>
          <w:color w:val="auto"/>
          <w:szCs w:val="21"/>
          <w:highlight w:val="none"/>
          <w:u w:val="single"/>
        </w:rPr>
      </w:pPr>
      <w:bookmarkStart w:id="2289" w:name="_Toc30333"/>
      <w:bookmarkStart w:id="2290" w:name="_Toc482188637"/>
      <w:bookmarkStart w:id="2291" w:name="_Toc492300927"/>
      <w:bookmarkStart w:id="2292" w:name="_Toc28011"/>
      <w:bookmarkStart w:id="2293" w:name="_Toc75856931"/>
      <w:r>
        <w:rPr>
          <w:rFonts w:hint="eastAsia" w:ascii="宋体" w:hAnsi="宋体" w:eastAsia="宋体" w:cs="宋体"/>
          <w:color w:val="auto"/>
          <w:szCs w:val="21"/>
          <w:highlight w:val="none"/>
          <w:u w:val="single"/>
          <w:lang w:bidi="en-US"/>
        </w:rPr>
        <w:t>发包人</w:t>
      </w:r>
      <w:r>
        <w:rPr>
          <w:rFonts w:hint="eastAsia" w:ascii="宋体" w:hAnsi="宋体" w:eastAsia="宋体" w:cs="宋体"/>
          <w:color w:val="auto"/>
          <w:szCs w:val="21"/>
          <w:highlight w:val="none"/>
          <w:u w:val="single"/>
        </w:rPr>
        <w:t>应对项目勘察设计的总体技术要求、 工作内容和深度、履约期限等有关内容作出明确的规定。</w:t>
      </w:r>
    </w:p>
    <w:p>
      <w:pPr>
        <w:spacing w:line="360" w:lineRule="auto"/>
        <w:ind w:firstLine="420" w:firstLineChars="200"/>
        <w:jc w:val="left"/>
        <w:rPr>
          <w:rFonts w:hint="eastAsia" w:ascii="宋体" w:hAnsi="宋体" w:eastAsia="宋体" w:cs="宋体"/>
          <w:color w:val="auto"/>
          <w:szCs w:val="21"/>
          <w:highlight w:val="none"/>
          <w:u w:val="single"/>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发包人要求通常包括但不限于以下内容：</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一、工程项目说明。</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工程项目说明应包括工程概况、基本建设条件、已经具 备的工作条件、前期成果（报告、图纸、科研、试验和专题研究 等）、项目审批、审查、评估等有关文件及主要结论意见，应研 究的重大技术问题等。</w:t>
      </w:r>
    </w:p>
    <w:p>
      <w:pPr>
        <w:spacing w:line="360" w:lineRule="auto"/>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二、基本设计条件、工程建设规模、建设标准及工程投资控制要求。</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基本设计条件中应明确工程规模和控制性的特性指标， 列出已明确的水文、地质、测绘等基本资料，提出尚需复核、验证的基本资料。</w:t>
      </w:r>
    </w:p>
    <w:p>
      <w:pPr>
        <w:spacing w:line="360" w:lineRule="auto"/>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三、釆用的主要法律、法规和技术标准。</w:t>
      </w:r>
    </w:p>
    <w:p>
      <w:pPr>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四、勘察设计任务书及勘察设计大纲编制要求。</w:t>
      </w:r>
    </w:p>
    <w:p>
      <w:pPr>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勘察设计大纲应按初步设计、招标设计、施工图设计分别编制，重大工程技术问题应在初步设计阶段解决，招标设计应确定各主要建筑物、构筑物结构型式及尺寸，确定工程量。</w:t>
      </w:r>
    </w:p>
    <w:p>
      <w:pPr>
        <w:spacing w:line="360" w:lineRule="auto"/>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五、重大技术方案论证和关键技术问题研究的要求。</w:t>
      </w:r>
    </w:p>
    <w:p>
      <w:pPr>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六、工程专题设计、科研、试验和专题研究的要求。</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1、应对环境工程勘察设计、水土保持设计、移民专项工程勘察设计、工程安全预评价、工程安全专篇等专题报告编制提出要求。</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2、对工程勘察设计所需的专项科研试验项目，应提出相应的工作内容、具体安排和成果质量要求。</w:t>
      </w:r>
    </w:p>
    <w:p>
      <w:pPr>
        <w:spacing w:line="360" w:lineRule="auto"/>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七、技术接口关系。</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应明确勘察设计人与所有第三方责任人的技术衔接关系，对需要协调配合的工作内容和责任作出界定与规定。</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八、控制性节点、技术资料交接、成果提供、技术服务等具体时间安排。</w:t>
      </w:r>
    </w:p>
    <w:p>
      <w:pPr>
        <w:spacing w:line="360" w:lineRule="auto"/>
        <w:ind w:firstLine="420" w:firstLineChars="200"/>
        <w:rPr>
          <w:rFonts w:hint="eastAsia" w:ascii="宋体" w:hAnsi="宋体" w:eastAsia="宋体" w:cs="宋体"/>
          <w:color w:val="auto"/>
          <w:szCs w:val="21"/>
          <w:highlight w:val="none"/>
          <w:u w:val="single"/>
          <w:lang w:bidi="en-US"/>
        </w:rPr>
      </w:pP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九、成果报告质量和编制要求，设计产品审査方式和验收标准。</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应分专业、分阶段对勘察设计成果报告的编制提出要求， 包括成果质量、进度控制计划、审查方式和验收标准等。</w:t>
      </w:r>
    </w:p>
    <w:p>
      <w:pPr>
        <w:spacing w:line="360" w:lineRule="auto"/>
        <w:ind w:firstLine="420" w:firstLineChars="200"/>
        <w:rPr>
          <w:rFonts w:hint="eastAsia" w:ascii="宋体" w:hAnsi="宋体" w:eastAsia="宋体" w:cs="宋体"/>
          <w:color w:val="auto"/>
          <w:szCs w:val="21"/>
          <w:highlight w:val="none"/>
          <w:u w:val="single"/>
          <w:lang w:bidi="en-US"/>
        </w:rPr>
      </w:pPr>
    </w:p>
    <w:bookmarkEnd w:id="2289"/>
    <w:bookmarkEnd w:id="2290"/>
    <w:bookmarkEnd w:id="2291"/>
    <w:bookmarkEnd w:id="2292"/>
    <w:bookmarkEnd w:id="2293"/>
    <w:p>
      <w:pPr>
        <w:spacing w:line="360" w:lineRule="auto"/>
        <w:ind w:firstLine="420" w:firstLineChars="200"/>
        <w:rPr>
          <w:rFonts w:hint="eastAsia" w:ascii="宋体" w:hAnsi="宋体" w:eastAsia="宋体" w:cs="宋体"/>
          <w:color w:val="auto"/>
          <w:szCs w:val="21"/>
          <w:highlight w:val="none"/>
          <w:u w:val="single"/>
          <w:lang w:bidi="en-US"/>
        </w:rPr>
      </w:pPr>
      <w:bookmarkStart w:id="2294" w:name="_Toc15923"/>
      <w:bookmarkStart w:id="2295" w:name="_Toc75856940"/>
      <w:bookmarkStart w:id="2296" w:name="_Toc12440"/>
      <w:bookmarkStart w:id="2297" w:name="_Toc492300936"/>
      <w:bookmarkStart w:id="2298" w:name="_Toc482188646"/>
      <w:r>
        <w:rPr>
          <w:rFonts w:hint="eastAsia" w:ascii="宋体" w:hAnsi="宋体" w:eastAsia="宋体" w:cs="宋体"/>
          <w:color w:val="auto"/>
          <w:szCs w:val="21"/>
          <w:highlight w:val="none"/>
          <w:u w:val="single"/>
          <w:lang w:bidi="en-US"/>
        </w:rPr>
        <w:t>十、发包人的其他要求</w:t>
      </w:r>
      <w:bookmarkEnd w:id="2294"/>
      <w:bookmarkEnd w:id="2295"/>
      <w:bookmarkEnd w:id="2296"/>
      <w:bookmarkEnd w:id="2297"/>
      <w:bookmarkEnd w:id="2298"/>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1、应鼓励投标人对工程勘察设计方案提出合理化建议，并明确合理化建议的处理办法。</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2、其他要求</w:t>
      </w:r>
    </w:p>
    <w:p>
      <w:pPr>
        <w:spacing w:line="360" w:lineRule="auto"/>
        <w:ind w:firstLine="420" w:firstLineChars="200"/>
        <w:rPr>
          <w:rFonts w:hint="eastAsia" w:ascii="宋体" w:hAnsi="宋体" w:eastAsia="宋体" w:cs="宋体"/>
          <w:color w:val="auto"/>
          <w:szCs w:val="21"/>
          <w:highlight w:val="none"/>
          <w:u w:val="single"/>
          <w:lang w:bidi="en-US"/>
        </w:rPr>
      </w:pPr>
      <w:r>
        <w:rPr>
          <w:rFonts w:hint="eastAsia" w:ascii="宋体" w:hAnsi="宋体" w:eastAsia="宋体" w:cs="宋体"/>
          <w:color w:val="auto"/>
          <w:szCs w:val="21"/>
          <w:highlight w:val="none"/>
          <w:u w:val="single"/>
          <w:lang w:bidi="en-US"/>
        </w:rPr>
        <w:t>……</w:t>
      </w:r>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360" w:lineRule="auto"/>
        <w:ind w:firstLine="883" w:firstLineChars="200"/>
        <w:rPr>
          <w:rFonts w:hint="eastAsia" w:ascii="宋体" w:hAnsi="宋体" w:eastAsia="宋体" w:cs="宋体"/>
          <w:b/>
          <w:color w:val="auto"/>
          <w:kern w:val="44"/>
          <w:sz w:val="44"/>
          <w:szCs w:val="20"/>
          <w:highlight w:val="none"/>
        </w:rPr>
      </w:pPr>
    </w:p>
    <w:p>
      <w:pPr>
        <w:keepNext/>
        <w:keepLines/>
        <w:spacing w:before="340" w:after="330" w:line="576" w:lineRule="auto"/>
        <w:jc w:val="center"/>
        <w:outlineLvl w:val="0"/>
        <w:rPr>
          <w:rFonts w:hint="eastAsia" w:ascii="宋体" w:hAnsi="宋体" w:eastAsia="宋体" w:cs="宋体"/>
          <w:b/>
          <w:color w:val="auto"/>
          <w:kern w:val="44"/>
          <w:sz w:val="44"/>
          <w:szCs w:val="20"/>
          <w:highlight w:val="none"/>
        </w:rPr>
      </w:pPr>
      <w:bookmarkStart w:id="2299" w:name="_Toc8367"/>
      <w:bookmarkStart w:id="2300" w:name="_Toc21350"/>
      <w:bookmarkStart w:id="2301" w:name="_Toc7667"/>
      <w:bookmarkStart w:id="2302" w:name="_Toc21148"/>
      <w:bookmarkStart w:id="2303" w:name="_Toc14344"/>
      <w:bookmarkStart w:id="2304" w:name="_Toc492300937"/>
      <w:bookmarkStart w:id="2305" w:name="_Toc15874"/>
      <w:bookmarkStart w:id="2306" w:name="_Toc13760"/>
      <w:bookmarkStart w:id="2307" w:name="_Toc75856941"/>
      <w:bookmarkStart w:id="2308" w:name="_Toc8733"/>
      <w:bookmarkStart w:id="2309" w:name="_Toc7005"/>
      <w:r>
        <w:rPr>
          <w:rFonts w:hint="eastAsia" w:ascii="宋体" w:hAnsi="宋体" w:eastAsia="宋体" w:cs="宋体"/>
          <w:b/>
          <w:color w:val="auto"/>
          <w:kern w:val="44"/>
          <w:sz w:val="44"/>
          <w:szCs w:val="20"/>
          <w:highlight w:val="none"/>
        </w:rPr>
        <w:t>第三卷</w:t>
      </w:r>
      <w:bookmarkEnd w:id="2299"/>
      <w:bookmarkEnd w:id="2300"/>
      <w:bookmarkEnd w:id="2301"/>
      <w:bookmarkEnd w:id="2302"/>
      <w:bookmarkEnd w:id="2303"/>
      <w:bookmarkEnd w:id="2304"/>
      <w:bookmarkEnd w:id="2305"/>
      <w:bookmarkEnd w:id="2306"/>
      <w:bookmarkEnd w:id="2307"/>
      <w:bookmarkEnd w:id="2308"/>
      <w:bookmarkEnd w:id="2309"/>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340" w:after="330" w:line="576" w:lineRule="auto"/>
        <w:jc w:val="center"/>
        <w:outlineLvl w:val="0"/>
        <w:rPr>
          <w:rFonts w:hint="eastAsia" w:ascii="宋体" w:hAnsi="宋体" w:eastAsia="宋体" w:cs="宋体"/>
          <w:b/>
          <w:color w:val="auto"/>
          <w:kern w:val="44"/>
          <w:sz w:val="44"/>
          <w:szCs w:val="20"/>
          <w:highlight w:val="none"/>
        </w:rPr>
      </w:pPr>
      <w:bookmarkStart w:id="2310" w:name="_Toc14081"/>
      <w:bookmarkStart w:id="2311" w:name="_Toc21136"/>
      <w:bookmarkStart w:id="2312" w:name="_Toc1926"/>
      <w:bookmarkStart w:id="2313" w:name="_Toc492300938"/>
      <w:bookmarkStart w:id="2314" w:name="_Toc15511"/>
      <w:bookmarkStart w:id="2315" w:name="_Toc12649"/>
      <w:bookmarkStart w:id="2316" w:name="_Toc21313"/>
      <w:bookmarkStart w:id="2317" w:name="_Toc75856942"/>
      <w:bookmarkStart w:id="2318" w:name="_Toc22520"/>
      <w:bookmarkStart w:id="2319" w:name="_Toc27990"/>
      <w:bookmarkStart w:id="2320" w:name="_Toc27282"/>
      <w:r>
        <w:rPr>
          <w:rFonts w:hint="eastAsia" w:ascii="宋体" w:hAnsi="宋体" w:eastAsia="宋体" w:cs="宋体"/>
          <w:b/>
          <w:color w:val="auto"/>
          <w:kern w:val="44"/>
          <w:sz w:val="44"/>
          <w:szCs w:val="20"/>
          <w:highlight w:val="none"/>
        </w:rPr>
        <w:t>第六章  投标文件格式</w:t>
      </w:r>
      <w:bookmarkEnd w:id="2310"/>
      <w:bookmarkEnd w:id="2311"/>
      <w:bookmarkEnd w:id="2312"/>
      <w:bookmarkEnd w:id="2313"/>
      <w:bookmarkEnd w:id="2314"/>
      <w:bookmarkEnd w:id="2315"/>
      <w:bookmarkEnd w:id="2316"/>
      <w:bookmarkEnd w:id="2317"/>
      <w:bookmarkEnd w:id="2318"/>
      <w:bookmarkEnd w:id="2319"/>
      <w:bookmarkEnd w:id="2320"/>
    </w:p>
    <w:p>
      <w:pPr>
        <w:spacing w:line="400" w:lineRule="exact"/>
        <w:rPr>
          <w:rFonts w:hint="eastAsia" w:ascii="宋体" w:hAnsi="宋体" w:eastAsia="宋体" w:cs="宋体"/>
          <w:color w:val="auto"/>
          <w:szCs w:val="22"/>
          <w:highlight w:val="none"/>
        </w:rPr>
      </w:pPr>
    </w:p>
    <w:p>
      <w:pPr>
        <w:widowControl/>
        <w:jc w:val="center"/>
        <w:rPr>
          <w:rFonts w:hint="eastAsia" w:ascii="宋体" w:hAnsi="宋体" w:eastAsia="宋体" w:cs="宋体"/>
          <w:b/>
          <w:color w:val="auto"/>
          <w:sz w:val="32"/>
          <w:szCs w:val="20"/>
          <w:highlight w:val="none"/>
        </w:rPr>
      </w:pPr>
      <w:r>
        <w:rPr>
          <w:rFonts w:hint="eastAsia" w:ascii="宋体" w:hAnsi="宋体" w:eastAsia="宋体" w:cs="宋体"/>
          <w:color w:val="auto"/>
          <w:szCs w:val="22"/>
          <w:highlight w:val="none"/>
        </w:rPr>
        <w:br w:type="page"/>
      </w:r>
      <w:bookmarkStart w:id="2321" w:name="_Toc492300939"/>
      <w:r>
        <w:rPr>
          <w:rFonts w:hint="eastAsia" w:ascii="宋体" w:hAnsi="宋体" w:eastAsia="宋体" w:cs="宋体"/>
          <w:b/>
          <w:color w:val="auto"/>
          <w:sz w:val="32"/>
          <w:szCs w:val="20"/>
          <w:highlight w:val="none"/>
        </w:rPr>
        <w:t>目  录</w:t>
      </w:r>
      <w:bookmarkEnd w:id="2321"/>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一、</w:t>
      </w:r>
      <w:r>
        <w:rPr>
          <w:rFonts w:hint="eastAsia" w:ascii="宋体" w:hAnsi="宋体" w:eastAsia="宋体" w:cs="宋体"/>
          <w:snapToGrid w:val="0"/>
          <w:color w:val="auto"/>
          <w:kern w:val="0"/>
          <w:szCs w:val="21"/>
          <w:highlight w:val="none"/>
        </w:rPr>
        <w:t>投标函部分</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（四）投标报价合理性说明（如有）</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（五）勘察费用清单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pStyle w:val="2"/>
        <w:ind w:firstLine="840" w:firstLineChars="400"/>
        <w:rPr>
          <w:rFonts w:hint="eastAsia" w:ascii="宋体" w:hAnsi="宋体" w:eastAsia="宋体" w:cs="宋体"/>
          <w:color w:val="auto"/>
          <w:highlight w:val="none"/>
          <w:lang w:eastAsia="zh-CN"/>
        </w:rPr>
      </w:pPr>
      <w:r>
        <w:rPr>
          <w:rFonts w:hint="eastAsia" w:ascii="宋体" w:hAnsi="宋体" w:eastAsia="宋体" w:cs="宋体"/>
          <w:snapToGrid w:val="0"/>
          <w:color w:val="auto"/>
          <w:kern w:val="0"/>
          <w:szCs w:val="21"/>
          <w:highlight w:val="none"/>
        </w:rPr>
        <w:t>（六）</w:t>
      </w:r>
      <w:r>
        <w:rPr>
          <w:rFonts w:hint="eastAsia" w:ascii="宋体" w:hAnsi="宋体" w:eastAsia="宋体" w:cs="宋体"/>
          <w:snapToGrid w:val="0"/>
          <w:color w:val="auto"/>
          <w:kern w:val="0"/>
          <w:szCs w:val="21"/>
          <w:highlight w:val="none"/>
          <w:lang w:val="en-US" w:eastAsia="zh-CN"/>
        </w:rPr>
        <w:t>设计</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二、</w:t>
      </w:r>
      <w:r>
        <w:rPr>
          <w:rFonts w:hint="eastAsia" w:ascii="宋体" w:hAnsi="宋体" w:eastAsia="宋体" w:cs="宋体"/>
          <w:snapToGrid w:val="0"/>
          <w:color w:val="auto"/>
          <w:kern w:val="0"/>
          <w:szCs w:val="21"/>
          <w:highlight w:val="none"/>
        </w:rPr>
        <w:t>商务部分（如有）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三、</w:t>
      </w:r>
      <w:r>
        <w:rPr>
          <w:rFonts w:hint="eastAsia" w:ascii="宋体" w:hAnsi="宋体" w:eastAsia="宋体" w:cs="宋体"/>
          <w:snapToGrid w:val="0"/>
          <w:color w:val="auto"/>
          <w:kern w:val="0"/>
          <w:szCs w:val="21"/>
          <w:highlight w:val="none"/>
        </w:rPr>
        <w:t>技术部分（如有）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四、</w:t>
      </w:r>
      <w:r>
        <w:rPr>
          <w:rFonts w:hint="eastAsia" w:ascii="宋体" w:hAnsi="宋体" w:eastAsia="宋体" w:cs="宋体"/>
          <w:snapToGrid w:val="0"/>
          <w:color w:val="auto"/>
          <w:kern w:val="0"/>
          <w:szCs w:val="21"/>
          <w:highlight w:val="none"/>
        </w:rPr>
        <w:t>资格审查部分</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（四）其他资料</w:t>
      </w:r>
    </w:p>
    <w:p>
      <w:pPr>
        <w:widowControl/>
        <w:ind w:firstLine="840" w:firstLineChars="400"/>
        <w:jc w:val="left"/>
        <w:rPr>
          <w:rFonts w:hint="eastAsia" w:ascii="宋体" w:hAnsi="宋体" w:eastAsia="宋体" w:cs="宋体"/>
          <w:color w:val="auto"/>
          <w:szCs w:val="22"/>
          <w:highlight w:val="none"/>
        </w:rPr>
      </w:pP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322" w:name="_Toc4010"/>
      <w:bookmarkStart w:id="2323" w:name="_Toc14359"/>
      <w:bookmarkStart w:id="2324" w:name="_Toc10325"/>
      <w:bookmarkStart w:id="2325" w:name="_Toc11871"/>
      <w:bookmarkStart w:id="2326" w:name="_Toc3934"/>
      <w:bookmarkStart w:id="2327" w:name="_Toc28984"/>
      <w:bookmarkStart w:id="2328" w:name="_Toc13079"/>
      <w:bookmarkStart w:id="2329" w:name="_Toc75856943"/>
      <w:bookmarkStart w:id="2330" w:name="_Toc32496"/>
      <w:bookmarkStart w:id="2331" w:name="_Toc12604"/>
      <w:r>
        <w:rPr>
          <w:rFonts w:hint="eastAsia" w:ascii="宋体" w:hAnsi="宋体" w:eastAsia="宋体" w:cs="宋体"/>
          <w:b w:val="0"/>
          <w:bCs w:val="0"/>
          <w:color w:val="auto"/>
          <w:sz w:val="44"/>
          <w:szCs w:val="44"/>
          <w:highlight w:val="none"/>
        </w:rPr>
        <w:t>一、投标函部分</w:t>
      </w:r>
      <w:bookmarkEnd w:id="2322"/>
      <w:bookmarkEnd w:id="2323"/>
      <w:bookmarkEnd w:id="2324"/>
      <w:bookmarkEnd w:id="2325"/>
      <w:bookmarkEnd w:id="2326"/>
      <w:bookmarkEnd w:id="2327"/>
      <w:bookmarkEnd w:id="2328"/>
      <w:bookmarkEnd w:id="2329"/>
      <w:bookmarkEnd w:id="2330"/>
      <w:bookmarkEnd w:id="2331"/>
    </w:p>
    <w:p>
      <w:pPr>
        <w:widowControl/>
        <w:jc w:val="lef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400" w:lineRule="exact"/>
        <w:rPr>
          <w:rFonts w:hint="eastAsia" w:ascii="宋体" w:hAnsi="宋体" w:eastAsia="宋体" w:cs="宋体"/>
          <w:color w:val="auto"/>
          <w:szCs w:val="22"/>
          <w:highlight w:val="none"/>
        </w:rPr>
      </w:pPr>
    </w:p>
    <w:p>
      <w:pPr>
        <w:jc w:val="center"/>
        <w:outlineLvl w:val="9"/>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bookmarkStart w:id="2332" w:name="_Toc23259"/>
      <w:r>
        <w:rPr>
          <w:rFonts w:hint="eastAsia" w:ascii="宋体" w:hAnsi="宋体" w:eastAsia="宋体" w:cs="宋体"/>
          <w:color w:val="auto"/>
          <w:sz w:val="28"/>
          <w:szCs w:val="28"/>
          <w:highlight w:val="none"/>
          <w:u w:val="single"/>
        </w:rPr>
        <w:t>（项目名称）</w:t>
      </w:r>
      <w:bookmarkEnd w:id="2332"/>
      <w:r>
        <w:rPr>
          <w:rFonts w:hint="eastAsia" w:ascii="宋体" w:hAnsi="宋体" w:eastAsia="宋体" w:cs="宋体"/>
          <w:color w:val="auto"/>
          <w:sz w:val="28"/>
          <w:szCs w:val="28"/>
          <w:highlight w:val="none"/>
          <w:u w:val="single"/>
        </w:rPr>
        <w:t xml:space="preserve">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（盖单位法人章）</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jc w:val="center"/>
        <w:rPr>
          <w:rFonts w:hint="eastAsia" w:ascii="宋体" w:hAnsi="宋体" w:eastAsia="宋体" w:cs="宋体"/>
          <w:color w:val="auto"/>
          <w:sz w:val="28"/>
          <w:szCs w:val="22"/>
          <w:highlight w:val="none"/>
        </w:rPr>
      </w:pPr>
    </w:p>
    <w:p>
      <w:pPr>
        <w:spacing w:line="400" w:lineRule="exact"/>
        <w:jc w:val="center"/>
        <w:outlineLvl w:val="9"/>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bookmarkStart w:id="2333" w:name="_Toc15991"/>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bookmarkEnd w:id="2333"/>
    </w:p>
    <w:p>
      <w:pPr>
        <w:spacing w:line="240" w:lineRule="auto"/>
        <w:jc w:val="center"/>
        <w:outlineLvl w:val="9"/>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260" w:after="260" w:line="360" w:lineRule="auto"/>
        <w:ind w:firstLine="137" w:firstLineChars="49"/>
        <w:jc w:val="center"/>
        <w:outlineLvl w:val="1"/>
        <w:rPr>
          <w:rFonts w:hint="eastAsia" w:ascii="宋体" w:hAnsi="宋体" w:eastAsia="宋体" w:cs="宋体"/>
          <w:color w:val="auto"/>
          <w:sz w:val="28"/>
          <w:szCs w:val="20"/>
          <w:highlight w:val="none"/>
        </w:rPr>
      </w:pPr>
      <w:bookmarkStart w:id="2334" w:name="_Toc1682"/>
      <w:bookmarkStart w:id="2335" w:name="_Toc26598"/>
      <w:bookmarkStart w:id="2336" w:name="_Toc32023"/>
      <w:bookmarkStart w:id="2337" w:name="_Toc492300941"/>
      <w:bookmarkStart w:id="2338" w:name="_Toc708"/>
      <w:bookmarkStart w:id="2339" w:name="_Toc20672"/>
      <w:bookmarkStart w:id="2340" w:name="_Toc482188651"/>
      <w:bookmarkStart w:id="2341" w:name="_Toc359594235"/>
      <w:bookmarkStart w:id="2342" w:name="_Toc9125"/>
      <w:bookmarkStart w:id="2343" w:name="_Toc7689"/>
      <w:bookmarkStart w:id="2344" w:name="_Toc75856944"/>
      <w:bookmarkStart w:id="2345" w:name="_Toc391394111"/>
      <w:bookmarkStart w:id="2346" w:name="_Toc370676426"/>
      <w:bookmarkStart w:id="2347" w:name="_Toc385943065"/>
      <w:bookmarkStart w:id="2348" w:name="_Toc11877"/>
      <w:bookmarkStart w:id="2349" w:name="_Toc28626"/>
      <w:r>
        <w:rPr>
          <w:rFonts w:hint="eastAsia" w:ascii="宋体" w:hAnsi="宋体" w:eastAsia="宋体" w:cs="宋体"/>
          <w:color w:val="auto"/>
          <w:sz w:val="28"/>
          <w:szCs w:val="20"/>
          <w:highlight w:val="none"/>
        </w:rPr>
        <w:t>（一）投标函</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（招标人名称）：</w:t>
      </w:r>
    </w:p>
    <w:p>
      <w:pPr>
        <w:widowControl/>
        <w:tabs>
          <w:tab w:val="left" w:pos="9072"/>
          <w:tab w:val="left" w:pos="9640"/>
        </w:tabs>
        <w:adjustRightInd w:val="0"/>
        <w:snapToGrid w:val="0"/>
        <w:spacing w:line="360" w:lineRule="auto"/>
        <w:ind w:right="120" w:rightChars="57" w:firstLine="630" w:firstLineChars="3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（项目名称）勘察设计招标项目招标文件的全部内容，</w:t>
      </w:r>
      <w:r>
        <w:rPr>
          <w:rFonts w:hint="eastAsia" w:ascii="宋体" w:hAnsi="宋体" w:eastAsia="宋体" w:cs="宋体"/>
          <w:snapToGrid w:val="0"/>
          <w:color w:val="auto"/>
          <w:kern w:val="0"/>
          <w:szCs w:val="21"/>
          <w:highlight w:val="none"/>
        </w:rPr>
        <w:t>愿意以下列方式对勘察设计费进行报价：</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□方式一：对勘察费、设计费分别采用固定费率或</w:t>
      </w:r>
      <w:r>
        <w:rPr>
          <w:rFonts w:hint="eastAsia" w:ascii="宋体" w:hAnsi="宋体" w:eastAsia="宋体" w:cs="宋体"/>
          <w:color w:val="auto"/>
          <w:kern w:val="0"/>
          <w:szCs w:val="21"/>
          <w:highlight w:val="none"/>
        </w:rPr>
        <w:t>固定单价或固定总价，投标总报价为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i/>
          <w:iCs/>
          <w:color w:val="auto"/>
          <w:szCs w:val="21"/>
          <w:highlight w:val="none"/>
        </w:rPr>
        <w:t>[提示：当选择方式一时，重庆市电子招投标系统应根据填报的勘察设计费的固定费率或固定单价自动生成对应的勘察费、设计费投标报价，同时根据勘察费和设计费自动相加生成投标总报价，固定单价方式的单位由招标人在编制招标文件时填写。]</w:t>
      </w:r>
    </w:p>
    <w:p>
      <w:pPr>
        <w:spacing w:line="360" w:lineRule="auto"/>
        <w:ind w:firstLine="420" w:firstLineChars="200"/>
        <w:outlineLvl w:val="9"/>
        <w:rPr>
          <w:rFonts w:hint="eastAsia" w:ascii="宋体" w:hAnsi="宋体" w:eastAsia="宋体" w:cs="宋体"/>
          <w:color w:val="auto"/>
          <w:szCs w:val="21"/>
          <w:highlight w:val="none"/>
        </w:rPr>
      </w:pPr>
      <w:bookmarkStart w:id="2350" w:name="_Toc25702"/>
      <w:bookmarkStart w:id="2351" w:name="_Toc11348"/>
      <w:r>
        <w:rPr>
          <w:rFonts w:hint="eastAsia" w:ascii="宋体" w:hAnsi="宋体" w:eastAsia="宋体" w:cs="宋体"/>
          <w:color w:val="auto"/>
          <w:szCs w:val="21"/>
          <w:highlight w:val="none"/>
        </w:rPr>
        <w:t>（1）勘察费</w:t>
      </w:r>
      <w:bookmarkEnd w:id="2350"/>
      <w:bookmarkEnd w:id="2351"/>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□固定费率方式：固定费率为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计费基数为</w:t>
      </w:r>
      <w:r>
        <w:rPr>
          <w:rFonts w:hint="eastAsia" w:ascii="宋体" w:hAnsi="宋体" w:eastAsia="宋体" w:cs="宋体"/>
          <w:color w:val="auto"/>
          <w:szCs w:val="21"/>
          <w:highlight w:val="none"/>
          <w:u w:val="single"/>
        </w:rPr>
        <w:t xml:space="preserve">    元</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，□专项勘察费用报价为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勘察费投标报价为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bookmarkStart w:id="2352" w:name="OLE_LINK14"/>
      <w:r>
        <w:rPr>
          <w:rFonts w:hint="eastAsia" w:ascii="宋体" w:hAnsi="宋体" w:eastAsia="宋体" w:cs="宋体"/>
          <w:snapToGrid w:val="0"/>
          <w:color w:val="auto"/>
          <w:kern w:val="0"/>
          <w:szCs w:val="21"/>
          <w:highlight w:val="none"/>
        </w:rPr>
        <w:t>□固定单价方式：</w:t>
      </w:r>
      <w:r>
        <w:rPr>
          <w:rFonts w:hint="eastAsia" w:ascii="宋体" w:hAnsi="宋体" w:eastAsia="宋体" w:cs="宋体"/>
          <w:color w:val="auto"/>
          <w:kern w:val="0"/>
          <w:szCs w:val="21"/>
          <w:highlight w:val="none"/>
        </w:rPr>
        <w:t>固定单价为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（单位：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暂定工程量</w:t>
      </w:r>
      <w:r>
        <w:rPr>
          <w:rFonts w:hint="eastAsia" w:ascii="宋体" w:hAnsi="宋体" w:eastAsia="宋体" w:cs="宋体"/>
          <w:color w:val="auto"/>
          <w:szCs w:val="21"/>
          <w:highlight w:val="none"/>
          <w:u w:val="single"/>
        </w:rPr>
        <w:t xml:space="preserve">    （单位：  ）</w:t>
      </w:r>
      <w:r>
        <w:rPr>
          <w:rFonts w:hint="eastAsia" w:ascii="宋体" w:hAnsi="宋体" w:eastAsia="宋体" w:cs="宋体"/>
          <w:color w:val="auto"/>
          <w:szCs w:val="21"/>
          <w:highlight w:val="none"/>
        </w:rPr>
        <w:t>，</w:t>
      </w:r>
      <w:r>
        <w:rPr>
          <w:rFonts w:hint="eastAsia" w:ascii="宋体" w:hAnsi="宋体" w:eastAsia="宋体" w:cs="宋体"/>
          <w:color w:val="auto"/>
          <w:highlight w:val="none"/>
        </w:rPr>
        <w:t>勘察技术工作费用报价为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，□专项勘察费用报价为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勘察费投标报价为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bookmarkEnd w:id="2352"/>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□固定总价方式：</w:t>
      </w:r>
      <w:r>
        <w:rPr>
          <w:rFonts w:hint="eastAsia" w:ascii="宋体" w:hAnsi="宋体" w:eastAsia="宋体" w:cs="宋体"/>
          <w:color w:val="auto"/>
          <w:kern w:val="0"/>
          <w:szCs w:val="21"/>
          <w:highlight w:val="none"/>
        </w:rPr>
        <w:t>固定总价为</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szCs w:val="21"/>
          <w:highlight w:val="none"/>
        </w:rPr>
        <w:t>；</w:t>
      </w:r>
    </w:p>
    <w:p>
      <w:pPr>
        <w:spacing w:line="360" w:lineRule="auto"/>
        <w:ind w:firstLine="420" w:firstLineChars="200"/>
        <w:outlineLvl w:val="9"/>
        <w:rPr>
          <w:rFonts w:hint="eastAsia" w:ascii="宋体" w:hAnsi="宋体" w:eastAsia="宋体" w:cs="宋体"/>
          <w:color w:val="auto"/>
          <w:szCs w:val="21"/>
          <w:highlight w:val="none"/>
        </w:rPr>
      </w:pPr>
      <w:bookmarkStart w:id="2353" w:name="_Toc14116"/>
      <w:bookmarkStart w:id="2354" w:name="_Toc21986"/>
      <w:r>
        <w:rPr>
          <w:rFonts w:hint="eastAsia" w:ascii="宋体" w:hAnsi="宋体" w:eastAsia="宋体" w:cs="宋体"/>
          <w:color w:val="auto"/>
          <w:szCs w:val="21"/>
          <w:highlight w:val="none"/>
        </w:rPr>
        <w:t>（2）设计费</w:t>
      </w:r>
      <w:bookmarkEnd w:id="2353"/>
      <w:bookmarkEnd w:id="2354"/>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□固定费率方式：固定费率为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计费基数为</w:t>
      </w:r>
      <w:r>
        <w:rPr>
          <w:rFonts w:hint="eastAsia" w:ascii="宋体" w:hAnsi="宋体" w:eastAsia="宋体" w:cs="宋体"/>
          <w:color w:val="auto"/>
          <w:szCs w:val="21"/>
          <w:highlight w:val="none"/>
          <w:u w:val="single"/>
        </w:rPr>
        <w:t xml:space="preserve">    元</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，□专项设计费用报价为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设计费投标报价为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□固定单价方式：</w:t>
      </w:r>
      <w:r>
        <w:rPr>
          <w:rFonts w:hint="eastAsia" w:ascii="宋体" w:hAnsi="宋体" w:eastAsia="宋体" w:cs="宋体"/>
          <w:color w:val="auto"/>
          <w:kern w:val="0"/>
          <w:szCs w:val="21"/>
          <w:highlight w:val="none"/>
        </w:rPr>
        <w:t>固定单价为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（单位：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暂定工程量</w:t>
      </w:r>
      <w:r>
        <w:rPr>
          <w:rFonts w:hint="eastAsia" w:ascii="宋体" w:hAnsi="宋体" w:eastAsia="宋体" w:cs="宋体"/>
          <w:color w:val="auto"/>
          <w:szCs w:val="21"/>
          <w:highlight w:val="none"/>
          <w:u w:val="single"/>
        </w:rPr>
        <w:t xml:space="preserve">    （单位：  ）</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，□专项设计费用报价为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设计费投标报价为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□固定总价方式：</w:t>
      </w:r>
      <w:r>
        <w:rPr>
          <w:rFonts w:hint="eastAsia" w:ascii="宋体" w:hAnsi="宋体" w:eastAsia="宋体" w:cs="宋体"/>
          <w:color w:val="auto"/>
          <w:kern w:val="0"/>
          <w:szCs w:val="21"/>
          <w:highlight w:val="none"/>
        </w:rPr>
        <w:t>固定总价为</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□方式二：投标总报价为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），其中</w:t>
      </w:r>
      <w:r>
        <w:rPr>
          <w:rFonts w:hint="eastAsia" w:ascii="宋体" w:hAnsi="宋体" w:eastAsia="宋体" w:cs="宋体"/>
          <w:color w:val="auto"/>
          <w:highlight w:val="none"/>
        </w:rPr>
        <w:t>勘察技术工作费用报价为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，□专项勘察设计费用报价为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szCs w:val="21"/>
          <w:highlight w:val="none"/>
        </w:rPr>
        <w:t>；</w:t>
      </w:r>
      <w:r>
        <w:rPr>
          <w:rFonts w:hint="eastAsia" w:ascii="宋体" w:hAnsi="宋体" w:eastAsia="宋体" w:cs="宋体"/>
          <w:i/>
          <w:iCs/>
          <w:color w:val="auto"/>
          <w:szCs w:val="21"/>
          <w:highlight w:val="none"/>
        </w:rPr>
        <w:t>[提示：当选择方式二时，所有报价均由投标人自行填写。]</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□方式三：</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i/>
          <w:iCs/>
          <w:color w:val="auto"/>
          <w:szCs w:val="21"/>
          <w:highlight w:val="none"/>
        </w:rPr>
        <w:t>[提示：第二章投标人须知前附表第3.2.3项选择方式四时适用。]</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项目总负责人为：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，委托代理人为：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，勘察设计服务期限</w:t>
      </w:r>
      <w:r>
        <w:rPr>
          <w:rFonts w:hint="eastAsia" w:ascii="宋体" w:hAnsi="宋体" w:eastAsia="宋体" w:cs="宋体"/>
          <w:snapToGrid w:val="0"/>
          <w:color w:val="auto"/>
          <w:kern w:val="0"/>
          <w:szCs w:val="21"/>
          <w:highlight w:val="none"/>
          <w:u w:val="single"/>
        </w:rPr>
        <w:t>符合招标文件的要求</w:t>
      </w:r>
      <w:r>
        <w:rPr>
          <w:rFonts w:hint="eastAsia" w:ascii="宋体" w:hAnsi="宋体" w:eastAsia="宋体" w:cs="宋体"/>
          <w:color w:val="auto"/>
          <w:szCs w:val="21"/>
          <w:highlight w:val="none"/>
        </w:rPr>
        <w:t>，勘察设计服务质量</w:t>
      </w:r>
      <w:r>
        <w:rPr>
          <w:rFonts w:hint="eastAsia" w:ascii="宋体" w:hAnsi="宋体" w:eastAsia="宋体" w:cs="宋体"/>
          <w:color w:val="auto"/>
          <w:szCs w:val="21"/>
          <w:highlight w:val="none"/>
          <w:u w:val="single"/>
        </w:rPr>
        <w:t>达到招标文件的要求</w:t>
      </w:r>
      <w:r>
        <w:rPr>
          <w:rFonts w:hint="eastAsia" w:ascii="宋体" w:hAnsi="宋体" w:eastAsia="宋体" w:cs="宋体"/>
          <w:color w:val="auto"/>
          <w:szCs w:val="21"/>
          <w:highlight w:val="none"/>
        </w:rPr>
        <w:t>，按合同约定完成勘察设计工作。</w:t>
      </w:r>
    </w:p>
    <w:p>
      <w:pPr>
        <w:autoSpaceDE w:val="0"/>
        <w:autoSpaceDN w:val="0"/>
        <w:adjustRightInd w:val="0"/>
        <w:spacing w:line="400" w:lineRule="exact"/>
        <w:ind w:firstLine="420" w:firstLineChars="200"/>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 我方承诺响应招标文件规定的投标有效期，在投标有效期内不修改、撤销投标文件。</w:t>
      </w:r>
    </w:p>
    <w:p>
      <w:pPr>
        <w:tabs>
          <w:tab w:val="left" w:pos="2730"/>
          <w:tab w:val="left" w:pos="7980"/>
        </w:tabs>
        <w:autoSpaceDE w:val="0"/>
        <w:autoSpaceDN w:val="0"/>
        <w:adjustRightInd w:val="0"/>
        <w:spacing w:line="400" w:lineRule="exact"/>
        <w:ind w:firstLine="420" w:firstLineChars="200"/>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如我方中标，我方承诺：</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（5）我方承诺以不低于招标文件第五章“发包人要求”中所列的技术指标和参数要求完成全部合同勘察设计工作。</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（6）勘察设计成果符合相关行业标准，满足相关部门验收要求。</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w:t>
      </w:r>
      <w:r>
        <w:rPr>
          <w:rFonts w:hint="eastAsia" w:ascii="宋体" w:hAnsi="宋体" w:eastAsia="宋体" w:cs="宋体"/>
          <w:snapToGrid w:val="0"/>
          <w:color w:val="auto"/>
          <w:kern w:val="0"/>
          <w:szCs w:val="21"/>
          <w:highlight w:val="none"/>
          <w:lang w:val="en-US" w:eastAsia="zh-CN"/>
        </w:rPr>
        <w:t>和第9.2款</w:t>
      </w:r>
      <w:r>
        <w:rPr>
          <w:rFonts w:hint="eastAsia" w:ascii="宋体" w:hAnsi="宋体" w:eastAsia="宋体" w:cs="宋体"/>
          <w:snapToGrid w:val="0"/>
          <w:color w:val="auto"/>
          <w:kern w:val="0"/>
          <w:szCs w:val="21"/>
          <w:highlight w:val="none"/>
        </w:rPr>
        <w:t>规定的任何一种情形。同时我方承诺接受招标文件及附件、澄清及修改通知中所有的内容。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6.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（其他补充说明）      </w:t>
      </w:r>
      <w:r>
        <w:rPr>
          <w:rFonts w:hint="eastAsia" w:ascii="宋体" w:hAnsi="宋体" w:eastAsia="宋体" w:cs="宋体"/>
          <w:snapToGrid w:val="0"/>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bookmarkStart w:id="2355" w:name="_Toc16568"/>
      <w:bookmarkEnd w:id="2355"/>
      <w:bookmarkStart w:id="2356" w:name="_Toc369531695"/>
      <w:bookmarkEnd w:id="2356"/>
      <w:bookmarkStart w:id="2357" w:name="_Toc16824"/>
      <w:bookmarkEnd w:id="2357"/>
      <w:bookmarkStart w:id="2358" w:name="_Toc352691659"/>
      <w:bookmarkEnd w:id="2358"/>
      <w:bookmarkStart w:id="2359" w:name="_Toc352691660"/>
      <w:bookmarkEnd w:id="2359"/>
      <w:bookmarkStart w:id="2360" w:name="_Toc369531696"/>
      <w:bookmarkEnd w:id="2360"/>
    </w:p>
    <w:p>
      <w:pPr>
        <w:spacing w:line="360" w:lineRule="auto"/>
        <w:ind w:firstLine="420" w:firstLineChars="200"/>
        <w:jc w:val="left"/>
        <w:rPr>
          <w:rFonts w:hint="eastAsia" w:ascii="宋体" w:hAnsi="宋体" w:eastAsia="宋体" w:cs="宋体"/>
          <w:color w:val="auto"/>
          <w:szCs w:val="21"/>
          <w:highlight w:val="none"/>
        </w:rPr>
      </w:pP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（盖单位法人章）</w:t>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2"/>
          <w:highlight w:val="none"/>
        </w:rPr>
        <w:t xml:space="preserve">    法定代表人</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（签名或盖章）</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网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tabs>
          <w:tab w:val="left" w:pos="8300"/>
        </w:tabs>
        <w:autoSpaceDE w:val="0"/>
        <w:autoSpaceDN w:val="0"/>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spacing w:line="360" w:lineRule="auto"/>
        <w:ind w:firstLine="4725" w:firstLineChars="2250"/>
        <w:jc w:val="right"/>
        <w:rPr>
          <w:rFonts w:hint="eastAsia" w:ascii="宋体" w:hAnsi="宋体" w:eastAsia="宋体" w:cs="宋体"/>
          <w:color w:val="auto"/>
          <w:szCs w:val="21"/>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日</w:t>
      </w:r>
    </w:p>
    <w:p>
      <w:pPr>
        <w:jc w:val="left"/>
        <w:rPr>
          <w:rFonts w:hint="eastAsia" w:ascii="宋体" w:hAnsi="宋体" w:eastAsia="宋体" w:cs="宋体"/>
          <w:color w:val="auto"/>
          <w:sz w:val="28"/>
          <w:szCs w:val="20"/>
          <w:highlight w:val="none"/>
        </w:rPr>
      </w:pPr>
      <w:bookmarkStart w:id="2361" w:name="_Toc75856945"/>
      <w:bookmarkStart w:id="2362" w:name="_Toc482188652"/>
      <w:bookmarkStart w:id="2363" w:name="_Toc391394112"/>
      <w:bookmarkStart w:id="2364" w:name="_Toc1608"/>
      <w:bookmarkStart w:id="2365" w:name="_Toc385943066"/>
      <w:bookmarkStart w:id="2366" w:name="_Toc370676427"/>
      <w:bookmarkStart w:id="2367" w:name="_Toc492300942"/>
      <w:bookmarkStart w:id="2368" w:name="_Toc359594236"/>
      <w:bookmarkStart w:id="2369" w:name="_Toc144974856"/>
      <w:bookmarkStart w:id="2370" w:name="_Toc247514246"/>
      <w:bookmarkStart w:id="2371" w:name="_Toc384308375"/>
      <w:bookmarkStart w:id="2372" w:name="_Toc361508752"/>
      <w:bookmarkStart w:id="2373" w:name="_Toc352691661"/>
      <w:bookmarkStart w:id="2374" w:name="_Toc369531697"/>
      <w:bookmarkStart w:id="2375" w:name="_Toc17960"/>
      <w:bookmarkStart w:id="2376" w:name="_Toc152042576"/>
      <w:bookmarkStart w:id="2377" w:name="_Toc152045787"/>
      <w:bookmarkStart w:id="2378" w:name="_Toc247527827"/>
      <w:bookmarkStart w:id="2379" w:name="_Toc300835209"/>
      <w:r>
        <w:rPr>
          <w:rFonts w:hint="eastAsia" w:ascii="宋体" w:hAnsi="宋体" w:eastAsia="宋体" w:cs="宋体"/>
          <w:color w:val="auto"/>
          <w:sz w:val="28"/>
          <w:szCs w:val="20"/>
          <w:highlight w:val="none"/>
        </w:rPr>
        <w:br w:type="page"/>
      </w:r>
    </w:p>
    <w:p>
      <w:pPr>
        <w:keepNext/>
        <w:keepLines/>
        <w:spacing w:before="260" w:after="260" w:line="360" w:lineRule="auto"/>
        <w:ind w:firstLine="137" w:firstLineChars="49"/>
        <w:jc w:val="center"/>
        <w:outlineLvl w:val="1"/>
        <w:rPr>
          <w:rFonts w:hint="eastAsia" w:ascii="宋体" w:hAnsi="宋体" w:eastAsia="宋体" w:cs="宋体"/>
          <w:color w:val="auto"/>
          <w:sz w:val="28"/>
          <w:szCs w:val="20"/>
          <w:highlight w:val="none"/>
        </w:rPr>
      </w:pPr>
      <w:bookmarkStart w:id="2380" w:name="_Toc23306"/>
      <w:bookmarkStart w:id="2381" w:name="_Toc9025"/>
      <w:bookmarkStart w:id="2382" w:name="_Toc27479"/>
      <w:bookmarkStart w:id="2383" w:name="_Toc12676"/>
      <w:bookmarkStart w:id="2384" w:name="_Toc9829"/>
      <w:bookmarkStart w:id="2385" w:name="_Toc2456"/>
      <w:bookmarkStart w:id="2386" w:name="_Toc24632"/>
      <w:bookmarkStart w:id="2387" w:name="_Toc16285"/>
      <w:r>
        <w:rPr>
          <w:rFonts w:hint="eastAsia" w:ascii="宋体" w:hAnsi="宋体" w:eastAsia="宋体" w:cs="宋体"/>
          <w:color w:val="auto"/>
          <w:sz w:val="28"/>
          <w:szCs w:val="20"/>
          <w:highlight w:val="none"/>
        </w:rPr>
        <w:t>（二）投标函附录</w:t>
      </w:r>
      <w:bookmarkEnd w:id="2361"/>
      <w:bookmarkEnd w:id="2362"/>
      <w:bookmarkEnd w:id="2363"/>
      <w:bookmarkEnd w:id="2364"/>
      <w:bookmarkEnd w:id="2365"/>
      <w:bookmarkEnd w:id="2366"/>
      <w:bookmarkEnd w:id="2367"/>
      <w:bookmarkEnd w:id="2368"/>
      <w:bookmarkEnd w:id="2380"/>
      <w:bookmarkEnd w:id="2381"/>
      <w:bookmarkEnd w:id="2382"/>
      <w:bookmarkEnd w:id="2383"/>
      <w:bookmarkEnd w:id="2384"/>
      <w:bookmarkEnd w:id="2385"/>
      <w:bookmarkEnd w:id="2386"/>
      <w:bookmarkEnd w:id="2387"/>
    </w:p>
    <w:tbl>
      <w:tblPr>
        <w:tblStyle w:val="46"/>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序号</w:t>
            </w:r>
          </w:p>
        </w:tc>
        <w:tc>
          <w:tcPr>
            <w:tcW w:w="2161"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条款名称</w:t>
            </w:r>
          </w:p>
        </w:tc>
        <w:tc>
          <w:tcPr>
            <w:tcW w:w="1513"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合同条款号</w:t>
            </w:r>
          </w:p>
        </w:tc>
        <w:tc>
          <w:tcPr>
            <w:tcW w:w="2268"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约定内容</w:t>
            </w:r>
          </w:p>
        </w:tc>
        <w:tc>
          <w:tcPr>
            <w:tcW w:w="1475"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161" w:type="dxa"/>
            <w:vAlign w:val="center"/>
          </w:tcPr>
          <w:p>
            <w:pPr>
              <w:keepNext w:val="0"/>
              <w:keepLines w:val="0"/>
              <w:suppressLineNumbers w:val="0"/>
              <w:spacing w:before="100" w:beforeAutospacing="1" w:after="100" w:afterAutospacing="1" w:line="44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项目总负责人</w:t>
            </w:r>
          </w:p>
        </w:tc>
        <w:tc>
          <w:tcPr>
            <w:tcW w:w="1513"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1.1.2.5</w:t>
            </w:r>
          </w:p>
        </w:tc>
        <w:tc>
          <w:tcPr>
            <w:tcW w:w="2268" w:type="dxa"/>
            <w:vAlign w:val="center"/>
          </w:tcPr>
          <w:p>
            <w:pPr>
              <w:keepNext w:val="0"/>
              <w:keepLines w:val="0"/>
              <w:suppressLineNumbers w:val="0"/>
              <w:topLinePunct/>
              <w:spacing w:before="0" w:beforeAutospacing="0" w:after="0" w:afterAutospacing="0" w:line="400" w:lineRule="exact"/>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姓名： </w:t>
            </w:r>
            <w:r>
              <w:rPr>
                <w:rFonts w:hint="eastAsia" w:ascii="宋体" w:hAnsi="宋体" w:eastAsia="宋体" w:cs="宋体"/>
                <w:color w:val="auto"/>
                <w:szCs w:val="21"/>
                <w:highlight w:val="none"/>
                <w:u w:val="single"/>
              </w:rPr>
              <w:t xml:space="preserve">      </w:t>
            </w:r>
          </w:p>
        </w:tc>
        <w:tc>
          <w:tcPr>
            <w:tcW w:w="1475" w:type="dxa"/>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keepNext w:val="0"/>
              <w:keepLines w:val="0"/>
              <w:suppressLineNumbers w:val="0"/>
              <w:spacing w:before="100" w:beforeAutospacing="1" w:after="100" w:afterAutospacing="1"/>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161" w:type="dxa"/>
            <w:vAlign w:val="center"/>
          </w:tcPr>
          <w:p>
            <w:pPr>
              <w:keepNext w:val="0"/>
              <w:keepLines w:val="0"/>
              <w:suppressLineNumbers w:val="0"/>
              <w:spacing w:before="100" w:beforeAutospacing="1" w:after="100" w:afterAutospacing="1" w:line="44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勘察设计服务期限</w:t>
            </w:r>
          </w:p>
        </w:tc>
        <w:tc>
          <w:tcPr>
            <w:tcW w:w="1513"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1.1.4.3</w:t>
            </w:r>
          </w:p>
        </w:tc>
        <w:tc>
          <w:tcPr>
            <w:tcW w:w="2268" w:type="dxa"/>
            <w:vAlign w:val="center"/>
          </w:tcPr>
          <w:p>
            <w:pPr>
              <w:keepNext w:val="0"/>
              <w:keepLines w:val="0"/>
              <w:suppressLineNumbers w:val="0"/>
              <w:topLinePunct/>
              <w:spacing w:before="0" w:beforeAutospacing="0" w:after="0" w:afterAutospacing="0" w:line="400" w:lineRule="exact"/>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c>
          <w:tcPr>
            <w:tcW w:w="1475" w:type="dxa"/>
            <w:vAlign w:val="center"/>
          </w:tcPr>
          <w:p>
            <w:pPr>
              <w:keepNext w:val="0"/>
              <w:keepLines w:val="0"/>
              <w:suppressLineNumbers w:val="0"/>
              <w:spacing w:before="0" w:beforeAutospacing="0" w:after="0" w:afterAutospacing="0" w:line="440" w:lineRule="exact"/>
              <w:ind w:left="0" w:right="0" w:firstLine="718" w:firstLineChars="342"/>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keepNext w:val="0"/>
              <w:keepLines w:val="0"/>
              <w:suppressLineNumbers w:val="0"/>
              <w:tabs>
                <w:tab w:val="left" w:pos="360"/>
              </w:tabs>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161" w:type="dxa"/>
            <w:vAlign w:val="center"/>
          </w:tcPr>
          <w:p>
            <w:pPr>
              <w:keepNext w:val="0"/>
              <w:keepLines w:val="0"/>
              <w:suppressLineNumbers w:val="0"/>
              <w:spacing w:before="100" w:beforeAutospacing="1" w:after="100" w:afterAutospacing="1" w:line="44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合同价款确定方式</w:t>
            </w:r>
          </w:p>
        </w:tc>
        <w:tc>
          <w:tcPr>
            <w:tcW w:w="1513" w:type="dxa"/>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12.1.1</w:t>
            </w:r>
          </w:p>
        </w:tc>
        <w:tc>
          <w:tcPr>
            <w:tcW w:w="2268" w:type="dxa"/>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color w:val="auto"/>
                <w:szCs w:val="22"/>
                <w:highlight w:val="none"/>
              </w:rPr>
            </w:pPr>
            <w:r>
              <w:rPr>
                <w:rFonts w:hint="eastAsia" w:ascii="宋体" w:hAnsi="宋体" w:eastAsia="宋体" w:cs="宋体"/>
                <w:color w:val="auto"/>
                <w:szCs w:val="21"/>
                <w:highlight w:val="none"/>
                <w:u w:val="single"/>
              </w:rPr>
              <w:t xml:space="preserve">             </w:t>
            </w:r>
          </w:p>
        </w:tc>
        <w:tc>
          <w:tcPr>
            <w:tcW w:w="1475" w:type="dxa"/>
            <w:vAlign w:val="center"/>
          </w:tcPr>
          <w:p>
            <w:pPr>
              <w:keepNext w:val="0"/>
              <w:keepLines w:val="0"/>
              <w:suppressLineNumbers w:val="0"/>
              <w:tabs>
                <w:tab w:val="left" w:pos="360"/>
              </w:tabs>
              <w:spacing w:before="0" w:beforeAutospacing="0" w:after="0" w:afterAutospacing="0"/>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161" w:type="dxa"/>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513" w:type="dxa"/>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268" w:type="dxa"/>
          </w:tcPr>
          <w:p>
            <w:pPr>
              <w:keepNext w:val="0"/>
              <w:keepLines w:val="0"/>
              <w:suppressLineNumbers w:val="0"/>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475" w:type="dxa"/>
            <w:vAlign w:val="center"/>
          </w:tcPr>
          <w:p>
            <w:pPr>
              <w:keepNext w:val="0"/>
              <w:keepLines w:val="0"/>
              <w:suppressLineNumbers w:val="0"/>
              <w:spacing w:before="0" w:beforeAutospacing="0" w:after="0" w:afterAutospacing="0" w:line="440" w:lineRule="exact"/>
              <w:ind w:left="0" w:right="0" w:firstLine="718" w:firstLineChars="342"/>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keepNext w:val="0"/>
              <w:keepLines w:val="0"/>
              <w:suppressLineNumbers w:val="0"/>
              <w:spacing w:before="100" w:beforeAutospacing="1" w:after="100" w:afterAutospacing="1"/>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161" w:type="dxa"/>
          </w:tcPr>
          <w:p>
            <w:pPr>
              <w:keepNext w:val="0"/>
              <w:keepLines w:val="0"/>
              <w:suppressLineNumbers w:val="0"/>
              <w:spacing w:before="100" w:beforeAutospacing="1" w:after="100" w:afterAutospacing="1"/>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513" w:type="dxa"/>
          </w:tcPr>
          <w:p>
            <w:pPr>
              <w:keepNext w:val="0"/>
              <w:keepLines w:val="0"/>
              <w:suppressLineNumbers w:val="0"/>
              <w:spacing w:before="100" w:beforeAutospacing="1" w:after="100" w:afterAutospacing="1"/>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268" w:type="dxa"/>
          </w:tcPr>
          <w:p>
            <w:pPr>
              <w:keepNext w:val="0"/>
              <w:keepLines w:val="0"/>
              <w:suppressLineNumbers w:val="0"/>
              <w:spacing w:before="100" w:beforeAutospacing="1" w:after="100" w:afterAutospacing="1"/>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475" w:type="dxa"/>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color w:val="auto"/>
                <w:szCs w:val="22"/>
                <w:highlight w:val="none"/>
              </w:rPr>
            </w:pPr>
          </w:p>
        </w:tc>
      </w:tr>
    </w:tbl>
    <w:p>
      <w:pPr>
        <w:spacing w:line="440" w:lineRule="exact"/>
        <w:ind w:firstLine="2520" w:firstLineChars="1200"/>
        <w:jc w:val="left"/>
        <w:rPr>
          <w:rFonts w:hint="eastAsia" w:ascii="宋体" w:hAnsi="宋体" w:eastAsia="宋体" w:cs="宋体"/>
          <w:color w:val="auto"/>
          <w:szCs w:val="21"/>
          <w:highlight w:val="none"/>
        </w:rPr>
      </w:pPr>
    </w:p>
    <w:p>
      <w:pPr>
        <w:spacing w:line="440" w:lineRule="exact"/>
        <w:ind w:firstLine="2520" w:firstLineChars="1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（盖单位法人章）</w:t>
      </w:r>
    </w:p>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2"/>
          <w:highlight w:val="none"/>
        </w:rPr>
        <w:t xml:space="preserve">                        法定代表人</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（签名或盖章）</w:t>
      </w:r>
    </w:p>
    <w:p>
      <w:pPr>
        <w:spacing w:line="440" w:lineRule="exact"/>
        <w:ind w:firstLine="4725" w:firstLineChars="2250"/>
        <w:jc w:val="right"/>
        <w:rPr>
          <w:rFonts w:hint="eastAsia" w:ascii="宋体" w:hAnsi="宋体" w:eastAsia="宋体" w:cs="宋体"/>
          <w:color w:val="auto"/>
          <w:szCs w:val="21"/>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日</w:t>
      </w:r>
    </w:p>
    <w:p>
      <w:pPr>
        <w:spacing w:line="44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 w:val="20"/>
          <w:szCs w:val="22"/>
          <w:highlight w:val="none"/>
        </w:rPr>
      </w:pP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bookmarkEnd w:id="2369"/>
    <w:bookmarkEnd w:id="2370"/>
    <w:bookmarkEnd w:id="2371"/>
    <w:bookmarkEnd w:id="2372"/>
    <w:bookmarkEnd w:id="2373"/>
    <w:bookmarkEnd w:id="2374"/>
    <w:bookmarkEnd w:id="2375"/>
    <w:bookmarkEnd w:id="2376"/>
    <w:bookmarkEnd w:id="2377"/>
    <w:bookmarkEnd w:id="2378"/>
    <w:bookmarkEnd w:id="2379"/>
    <w:p>
      <w:pPr>
        <w:keepNext/>
        <w:keepLines/>
        <w:spacing w:before="260" w:after="260" w:line="360" w:lineRule="auto"/>
        <w:ind w:firstLine="137" w:firstLineChars="49"/>
        <w:jc w:val="center"/>
        <w:outlineLvl w:val="1"/>
        <w:rPr>
          <w:rFonts w:hint="eastAsia" w:ascii="宋体" w:hAnsi="宋体" w:eastAsia="宋体" w:cs="宋体"/>
          <w:color w:val="auto"/>
          <w:sz w:val="28"/>
          <w:szCs w:val="20"/>
          <w:highlight w:val="none"/>
        </w:rPr>
      </w:pPr>
      <w:bookmarkStart w:id="2388" w:name="_Toc21757"/>
      <w:bookmarkStart w:id="2389" w:name="_Toc2916"/>
      <w:bookmarkStart w:id="2390" w:name="_Toc32145"/>
      <w:bookmarkStart w:id="2391" w:name="_Toc31102"/>
      <w:bookmarkStart w:id="2392" w:name="_Toc75856946"/>
      <w:bookmarkStart w:id="2393" w:name="_Toc8280"/>
      <w:bookmarkStart w:id="2394" w:name="_Toc4389"/>
      <w:bookmarkStart w:id="2395" w:name="_Toc30757"/>
      <w:bookmarkStart w:id="2396" w:name="_Toc32611"/>
      <w:bookmarkStart w:id="2397" w:name="_Toc5187"/>
      <w:bookmarkStart w:id="2398" w:name="_Toc492300943"/>
      <w:r>
        <w:rPr>
          <w:rFonts w:hint="eastAsia" w:ascii="宋体" w:hAnsi="宋体" w:eastAsia="宋体" w:cs="宋体"/>
          <w:color w:val="auto"/>
          <w:sz w:val="28"/>
          <w:szCs w:val="20"/>
          <w:highlight w:val="none"/>
        </w:rPr>
        <w:t>（三）法定代表人身份证明或授权委托书</w:t>
      </w:r>
      <w:bookmarkEnd w:id="2388"/>
      <w:bookmarkEnd w:id="2389"/>
      <w:bookmarkEnd w:id="2390"/>
      <w:bookmarkEnd w:id="2391"/>
      <w:bookmarkEnd w:id="2392"/>
      <w:bookmarkEnd w:id="2393"/>
      <w:bookmarkEnd w:id="2394"/>
      <w:bookmarkEnd w:id="2395"/>
      <w:bookmarkEnd w:id="2396"/>
      <w:bookmarkEnd w:id="2397"/>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399" w:name="_Toc7692"/>
      <w:bookmarkStart w:id="2400" w:name="_Toc5346"/>
      <w:r>
        <w:rPr>
          <w:rFonts w:hint="eastAsia" w:ascii="宋体" w:hAnsi="宋体" w:eastAsia="宋体" w:cs="宋体"/>
          <w:b/>
          <w:color w:val="auto"/>
          <w:sz w:val="32"/>
          <w:szCs w:val="20"/>
          <w:highlight w:val="none"/>
        </w:rPr>
        <w:t>法定代表人身份证明</w:t>
      </w:r>
      <w:bookmarkEnd w:id="2398"/>
      <w:bookmarkEnd w:id="2399"/>
      <w:bookmarkEnd w:id="2400"/>
    </w:p>
    <w:p>
      <w:pPr>
        <w:spacing w:line="440" w:lineRule="exact"/>
        <w:rPr>
          <w:rFonts w:hint="eastAsia" w:ascii="宋体" w:hAnsi="宋体" w:eastAsia="宋体" w:cs="宋体"/>
          <w:color w:val="auto"/>
          <w:sz w:val="20"/>
          <w:szCs w:val="22"/>
          <w:highlight w:val="none"/>
        </w:rPr>
      </w:pPr>
    </w:p>
    <w:p>
      <w:pPr>
        <w:spacing w:line="440" w:lineRule="exact"/>
        <w:rPr>
          <w:rFonts w:hint="eastAsia" w:ascii="宋体" w:hAnsi="宋体" w:eastAsia="宋体" w:cs="宋体"/>
          <w:color w:val="auto"/>
          <w:sz w:val="20"/>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color w:val="auto"/>
          <w:szCs w:val="22"/>
          <w:highlight w:val="none"/>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401" w:name="_Toc492300944"/>
      <w:bookmarkStart w:id="2402" w:name="_Toc29127"/>
      <w:bookmarkStart w:id="2403" w:name="_Toc7349"/>
      <w:r>
        <w:rPr>
          <w:rFonts w:hint="eastAsia" w:ascii="宋体" w:hAnsi="宋体" w:eastAsia="宋体" w:cs="宋体"/>
          <w:b/>
          <w:color w:val="auto"/>
          <w:sz w:val="32"/>
          <w:szCs w:val="20"/>
          <w:highlight w:val="none"/>
        </w:rPr>
        <w:t>授权委托书</w:t>
      </w:r>
      <w:bookmarkEnd w:id="2401"/>
      <w:bookmarkEnd w:id="2402"/>
      <w:bookmarkEnd w:id="2403"/>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项目投标文件、签订合同和处理有关事宜，其法律后果由我方承担。</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rPr>
      </w:pPr>
    </w:p>
    <w:p>
      <w:pPr>
        <w:rPr>
          <w:rFonts w:hint="eastAsia" w:ascii="宋体" w:hAnsi="宋体" w:eastAsia="宋体" w:cs="宋体"/>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spacing w:line="440" w:lineRule="exact"/>
        <w:ind w:firstLine="4057" w:firstLineChars="1932"/>
        <w:jc w:val="righ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val="0"/>
        <w:keepLines w:val="0"/>
        <w:numPr>
          <w:ilvl w:val="0"/>
          <w:numId w:val="1"/>
        </w:numPr>
        <w:spacing w:before="0" w:after="0" w:line="240" w:lineRule="auto"/>
        <w:ind w:firstLine="2520" w:firstLineChars="900"/>
        <w:jc w:val="left"/>
        <w:outlineLvl w:val="1"/>
        <w:rPr>
          <w:rFonts w:hint="eastAsia" w:ascii="宋体" w:hAnsi="宋体" w:eastAsia="宋体" w:cs="宋体"/>
          <w:snapToGrid/>
          <w:color w:val="auto"/>
          <w:kern w:val="2"/>
          <w:sz w:val="28"/>
          <w:szCs w:val="20"/>
          <w:highlight w:val="none"/>
        </w:rPr>
      </w:pPr>
      <w:bookmarkStart w:id="2404" w:name="_Toc10368"/>
      <w:bookmarkStart w:id="2405" w:name="_Toc6148"/>
      <w:bookmarkStart w:id="2406" w:name="_Toc31880"/>
      <w:bookmarkStart w:id="2407" w:name="_Toc7409"/>
      <w:bookmarkStart w:id="2408" w:name="_Toc10402"/>
      <w:bookmarkStart w:id="2409" w:name="_Toc21276"/>
      <w:bookmarkStart w:id="2410" w:name="_Toc11187"/>
      <w:bookmarkStart w:id="2411" w:name="_Toc30884"/>
      <w:bookmarkStart w:id="2412" w:name="_Toc9585"/>
      <w:bookmarkStart w:id="2413" w:name="_Toc16409"/>
      <w:bookmarkStart w:id="2414" w:name="_Toc75856948"/>
      <w:bookmarkStart w:id="2415" w:name="_Toc646"/>
      <w:bookmarkStart w:id="2416" w:name="_Toc22146"/>
      <w:bookmarkStart w:id="2417" w:name="_Toc492300947"/>
      <w:bookmarkStart w:id="2418" w:name="_Toc29871"/>
      <w:bookmarkStart w:id="2419" w:name="_Toc28795"/>
      <w:r>
        <w:rPr>
          <w:rFonts w:hint="eastAsia" w:ascii="宋体" w:hAnsi="宋体" w:eastAsia="宋体" w:cs="宋体"/>
          <w:b w:val="0"/>
          <w:bCs w:val="0"/>
          <w:color w:val="auto"/>
          <w:sz w:val="28"/>
          <w:szCs w:val="20"/>
          <w:highlight w:val="none"/>
        </w:rPr>
        <w:t>投标报价合理性说明（如有）</w:t>
      </w:r>
      <w:bookmarkEnd w:id="2404"/>
      <w:bookmarkEnd w:id="2405"/>
      <w:bookmarkEnd w:id="2406"/>
      <w:bookmarkEnd w:id="2407"/>
      <w:bookmarkEnd w:id="2408"/>
      <w:bookmarkEnd w:id="2409"/>
      <w:bookmarkEnd w:id="2410"/>
      <w:bookmarkEnd w:id="2411"/>
      <w:bookmarkEnd w:id="2412"/>
      <w:bookmarkEnd w:id="2413"/>
    </w:p>
    <w:p>
      <w:pPr>
        <w:numPr>
          <w:ilvl w:val="-1"/>
          <w:numId w:val="0"/>
        </w:numPr>
        <w:spacing w:before="0" w:after="0" w:line="360" w:lineRule="auto"/>
        <w:ind w:firstLine="420" w:firstLineChars="200"/>
        <w:jc w:val="both"/>
        <w:outlineLvl w:val="9"/>
        <w:rPr>
          <w:rFonts w:hint="eastAsia" w:ascii="宋体" w:hAnsi="宋体" w:eastAsia="宋体" w:cs="宋体"/>
          <w:color w:val="auto"/>
          <w:sz w:val="21"/>
          <w:szCs w:val="21"/>
          <w:highlight w:val="none"/>
        </w:rPr>
      </w:pPr>
    </w:p>
    <w:p>
      <w:pPr>
        <w:keepNext w:val="0"/>
        <w:keepLines w:val="0"/>
        <w:spacing w:before="0" w:after="0" w:line="360" w:lineRule="auto"/>
        <w:ind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（注：投标报价低于异常低价警戒线时提供，格式自拟，并提供必要的佐证材料。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eastAsia="宋体" w:cs="宋体"/>
          <w:snapToGrid w:val="0"/>
          <w:kern w:val="0"/>
          <w:szCs w:val="21"/>
          <w:lang w:eastAsia="zh-CN"/>
        </w:rPr>
        <w:t>。</w:t>
      </w:r>
      <w:r>
        <w:rPr>
          <w:rFonts w:hint="eastAsia" w:ascii="宋体" w:hAnsi="宋体" w:eastAsia="宋体" w:cs="宋体"/>
          <w:color w:val="auto"/>
          <w:sz w:val="21"/>
          <w:szCs w:val="21"/>
          <w:highlight w:val="none"/>
        </w:rPr>
        <w:t>）</w:t>
      </w:r>
    </w:p>
    <w:p>
      <w:pPr>
        <w:keepNext w:val="0"/>
        <w:keepLines w:val="0"/>
        <w:spacing w:before="0" w:after="0" w:line="240" w:lineRule="auto"/>
        <w:ind w:firstLine="0" w:firstLineChars="0"/>
        <w:jc w:val="left"/>
        <w:outlineLvl w:val="9"/>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keepNext/>
        <w:keepLines/>
        <w:spacing w:before="260" w:after="260" w:line="360" w:lineRule="auto"/>
        <w:ind w:firstLine="137" w:firstLineChars="49"/>
        <w:jc w:val="center"/>
        <w:outlineLvl w:val="1"/>
        <w:rPr>
          <w:rFonts w:hint="eastAsia" w:ascii="宋体" w:hAnsi="宋体" w:eastAsia="宋体" w:cs="宋体"/>
          <w:color w:val="auto"/>
          <w:sz w:val="28"/>
          <w:szCs w:val="20"/>
          <w:highlight w:val="none"/>
        </w:rPr>
      </w:pPr>
      <w:bookmarkStart w:id="2420" w:name="_Toc31382"/>
      <w:bookmarkStart w:id="2421" w:name="_Toc22551"/>
      <w:bookmarkStart w:id="2422" w:name="_Toc24378"/>
      <w:bookmarkStart w:id="2423" w:name="_Toc8943"/>
      <w:bookmarkStart w:id="2424" w:name="_Toc2710"/>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五</w:t>
      </w:r>
      <w:r>
        <w:rPr>
          <w:rFonts w:hint="eastAsia" w:ascii="宋体" w:hAnsi="宋体" w:eastAsia="宋体" w:cs="宋体"/>
          <w:color w:val="auto"/>
          <w:sz w:val="28"/>
          <w:szCs w:val="20"/>
          <w:highlight w:val="none"/>
        </w:rPr>
        <w:t>）勘察费用清单</w:t>
      </w:r>
      <w:bookmarkEnd w:id="2414"/>
      <w:bookmarkEnd w:id="2415"/>
      <w:bookmarkEnd w:id="2416"/>
      <w:bookmarkEnd w:id="2417"/>
      <w:r>
        <w:rPr>
          <w:rFonts w:hint="eastAsia" w:ascii="宋体" w:hAnsi="宋体" w:eastAsia="宋体" w:cs="宋体"/>
          <w:color w:val="auto"/>
          <w:sz w:val="28"/>
          <w:szCs w:val="20"/>
          <w:highlight w:val="none"/>
        </w:rPr>
        <w:t>（如有）</w:t>
      </w:r>
      <w:bookmarkEnd w:id="2418"/>
      <w:bookmarkEnd w:id="2419"/>
      <w:bookmarkEnd w:id="2420"/>
      <w:bookmarkEnd w:id="2421"/>
      <w:bookmarkEnd w:id="2422"/>
      <w:bookmarkEnd w:id="2423"/>
      <w:bookmarkEnd w:id="2424"/>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勘察费用清单说明</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勘察费用清单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bookmarkStart w:id="2425" w:name="_Toc361508760"/>
            <w:r>
              <w:rPr>
                <w:rFonts w:hint="eastAsia" w:ascii="宋体" w:hAnsi="宋体" w:eastAsia="宋体" w:cs="宋体"/>
                <w:b/>
                <w:color w:val="auto"/>
                <w:kern w:val="0"/>
                <w:szCs w:val="21"/>
                <w:highlight w:val="none"/>
              </w:rPr>
              <w:t>序号</w:t>
            </w:r>
          </w:p>
        </w:tc>
        <w:tc>
          <w:tcPr>
            <w:tcW w:w="2410"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勘察费用分项名称</w:t>
            </w:r>
          </w:p>
        </w:tc>
        <w:tc>
          <w:tcPr>
            <w:tcW w:w="2835"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701"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1843"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勘察技术工作费</w:t>
            </w: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5</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□专项勘察费用</w:t>
            </w: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6 </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835"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szCs w:val="22"/>
                <w:highlight w:val="none"/>
              </w:rPr>
            </w:pPr>
            <w:r>
              <w:rPr>
                <w:rFonts w:hint="eastAsia" w:ascii="宋体" w:hAnsi="宋体" w:eastAsia="宋体" w:cs="宋体"/>
                <w:b/>
                <w:color w:val="auto"/>
                <w:kern w:val="0"/>
                <w:szCs w:val="21"/>
                <w:highlight w:val="none"/>
              </w:rPr>
              <w:t>合计报价</w:t>
            </w:r>
          </w:p>
        </w:tc>
        <w:tc>
          <w:tcPr>
            <w:tcW w:w="170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84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bl>
    <w:p>
      <w:pPr>
        <w:widowControl/>
        <w:ind w:right="105"/>
        <w:jc w:val="right"/>
        <w:rPr>
          <w:rFonts w:hint="eastAsia" w:ascii="宋体" w:hAnsi="宋体" w:eastAsia="宋体" w:cs="宋体"/>
          <w:color w:val="auto"/>
          <w:kern w:val="0"/>
          <w:szCs w:val="22"/>
          <w:highlight w:val="none"/>
        </w:rPr>
      </w:pPr>
    </w:p>
    <w:p>
      <w:pPr>
        <w:widowControl/>
        <w:ind w:right="105"/>
        <w:jc w:val="right"/>
        <w:rPr>
          <w:rFonts w:hint="eastAsia" w:ascii="宋体" w:hAnsi="宋体" w:eastAsia="宋体" w:cs="宋体"/>
          <w:color w:val="auto"/>
          <w:kern w:val="0"/>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（盖单位法人章）</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法定代表人或其委托代理人：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widowControl/>
        <w:jc w:val="left"/>
        <w:rPr>
          <w:rFonts w:hint="eastAsia" w:ascii="宋体" w:hAnsi="宋体" w:eastAsia="宋体" w:cs="宋体"/>
          <w:color w:val="auto"/>
          <w:kern w:val="0"/>
          <w:szCs w:val="22"/>
          <w:highlight w:val="none"/>
        </w:rPr>
      </w:pPr>
      <w:r>
        <w:rPr>
          <w:rFonts w:hint="eastAsia" w:ascii="宋体" w:hAnsi="宋体" w:eastAsia="宋体" w:cs="宋体"/>
          <w:color w:val="auto"/>
          <w:kern w:val="0"/>
          <w:szCs w:val="22"/>
          <w:highlight w:val="none"/>
        </w:rPr>
        <w:br w:type="page"/>
      </w:r>
    </w:p>
    <w:p>
      <w:pPr>
        <w:keepNext/>
        <w:keepLines/>
        <w:spacing w:before="260" w:after="260" w:line="360" w:lineRule="auto"/>
        <w:ind w:firstLine="137" w:firstLineChars="49"/>
        <w:jc w:val="center"/>
        <w:outlineLvl w:val="1"/>
        <w:rPr>
          <w:rFonts w:hint="eastAsia" w:ascii="宋体" w:hAnsi="宋体" w:eastAsia="宋体" w:cs="宋体"/>
          <w:color w:val="auto"/>
          <w:sz w:val="28"/>
          <w:szCs w:val="20"/>
          <w:highlight w:val="none"/>
        </w:rPr>
      </w:pPr>
      <w:bookmarkStart w:id="2426" w:name="_Toc25437"/>
      <w:bookmarkStart w:id="2427" w:name="_Toc75856949"/>
      <w:bookmarkStart w:id="2428" w:name="_Toc16627"/>
      <w:bookmarkStart w:id="2429" w:name="_Toc492300533"/>
      <w:bookmarkStart w:id="2430" w:name="_Toc12446"/>
      <w:bookmarkStart w:id="2431" w:name="_Toc9083"/>
      <w:bookmarkStart w:id="2432" w:name="_Toc2440"/>
      <w:bookmarkStart w:id="2433" w:name="_Toc21991"/>
      <w:bookmarkStart w:id="2434" w:name="_Toc23102"/>
      <w:bookmarkStart w:id="2435" w:name="_Toc18982"/>
      <w:bookmarkStart w:id="2436" w:name="_Toc23946"/>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六</w:t>
      </w:r>
      <w:r>
        <w:rPr>
          <w:rFonts w:hint="eastAsia" w:ascii="宋体" w:hAnsi="宋体" w:eastAsia="宋体" w:cs="宋体"/>
          <w:color w:val="auto"/>
          <w:sz w:val="28"/>
          <w:szCs w:val="20"/>
          <w:highlight w:val="none"/>
        </w:rPr>
        <w:t>）设计费用清单</w:t>
      </w:r>
      <w:bookmarkEnd w:id="2426"/>
      <w:bookmarkEnd w:id="2427"/>
      <w:bookmarkEnd w:id="2428"/>
      <w:bookmarkEnd w:id="2429"/>
      <w:r>
        <w:rPr>
          <w:rFonts w:hint="eastAsia" w:ascii="宋体" w:hAnsi="宋体" w:eastAsia="宋体" w:cs="宋体"/>
          <w:color w:val="auto"/>
          <w:sz w:val="28"/>
          <w:szCs w:val="20"/>
          <w:highlight w:val="none"/>
        </w:rPr>
        <w:t>（如有）</w:t>
      </w:r>
      <w:bookmarkEnd w:id="2430"/>
      <w:bookmarkEnd w:id="2431"/>
      <w:bookmarkEnd w:id="2432"/>
      <w:bookmarkEnd w:id="2433"/>
      <w:bookmarkEnd w:id="2434"/>
      <w:bookmarkEnd w:id="2435"/>
      <w:bookmarkEnd w:id="2436"/>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设计费用清单说明</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设计费用清单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693"/>
        <w:gridCol w:w="1559"/>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410"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设计费用分项名称</w:t>
            </w:r>
          </w:p>
        </w:tc>
        <w:tc>
          <w:tcPr>
            <w:tcW w:w="2693"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559"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2127"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5</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□专项设计费用</w:t>
            </w: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suppressLineNumbers w:val="0"/>
              <w:spacing w:before="100" w:beforeAutospacing="1" w:after="100" w:afterAutospacing="1"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6</w:t>
            </w:r>
          </w:p>
        </w:tc>
        <w:tc>
          <w:tcPr>
            <w:tcW w:w="2410"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69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0" w:type="dxa"/>
            <w:gridSpan w:val="3"/>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合计报价</w:t>
            </w:r>
          </w:p>
        </w:tc>
        <w:tc>
          <w:tcPr>
            <w:tcW w:w="155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c>
          <w:tcPr>
            <w:tcW w:w="2127"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Cs w:val="22"/>
                <w:highlight w:val="none"/>
              </w:rPr>
            </w:pPr>
          </w:p>
        </w:tc>
      </w:tr>
    </w:tbl>
    <w:p>
      <w:pPr>
        <w:widowControl/>
        <w:ind w:right="105"/>
        <w:jc w:val="right"/>
        <w:rPr>
          <w:rFonts w:hint="eastAsia" w:ascii="宋体" w:hAnsi="宋体" w:eastAsia="宋体" w:cs="宋体"/>
          <w:color w:val="auto"/>
          <w:kern w:val="0"/>
          <w:szCs w:val="22"/>
          <w:highlight w:val="none"/>
        </w:rPr>
      </w:pPr>
    </w:p>
    <w:p>
      <w:pPr>
        <w:widowControl/>
        <w:ind w:right="105"/>
        <w:jc w:val="right"/>
        <w:rPr>
          <w:rFonts w:hint="eastAsia" w:ascii="宋体" w:hAnsi="宋体" w:eastAsia="宋体" w:cs="宋体"/>
          <w:color w:val="auto"/>
          <w:kern w:val="0"/>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（盖单位法人章）</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法定代表人或其委托代理人：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437" w:name="_Toc20638"/>
      <w:bookmarkStart w:id="2438" w:name="_Toc12127"/>
      <w:bookmarkStart w:id="2439" w:name="_Toc75856950"/>
      <w:bookmarkStart w:id="2440" w:name="_Toc527"/>
      <w:bookmarkStart w:id="2441" w:name="_Toc25395"/>
      <w:bookmarkStart w:id="2442" w:name="_Toc3320"/>
      <w:bookmarkStart w:id="2443" w:name="_Toc7234"/>
      <w:bookmarkStart w:id="2444" w:name="_Toc20274"/>
      <w:bookmarkStart w:id="2445" w:name="_Toc7539"/>
      <w:bookmarkStart w:id="2446" w:name="_Toc2299"/>
      <w:bookmarkStart w:id="2447" w:name="_Toc70437447"/>
      <w:bookmarkStart w:id="2448" w:name="_Toc492300948"/>
      <w:r>
        <w:rPr>
          <w:rFonts w:hint="eastAsia" w:ascii="宋体" w:hAnsi="宋体" w:eastAsia="宋体" w:cs="宋体"/>
          <w:b w:val="0"/>
          <w:bCs w:val="0"/>
          <w:color w:val="auto"/>
          <w:sz w:val="44"/>
          <w:szCs w:val="44"/>
          <w:highlight w:val="none"/>
        </w:rPr>
        <w:t>二、商务部分</w:t>
      </w:r>
      <w:bookmarkEnd w:id="2437"/>
      <w:bookmarkEnd w:id="2438"/>
      <w:bookmarkEnd w:id="2439"/>
      <w:bookmarkEnd w:id="2440"/>
      <w:bookmarkEnd w:id="2441"/>
      <w:bookmarkEnd w:id="2442"/>
      <w:bookmarkEnd w:id="2443"/>
      <w:bookmarkEnd w:id="2444"/>
      <w:bookmarkEnd w:id="2445"/>
      <w:bookmarkEnd w:id="2446"/>
      <w:bookmarkEnd w:id="2447"/>
    </w:p>
    <w:p>
      <w:pPr>
        <w:widowControl/>
        <w:jc w:val="left"/>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br w:type="page"/>
      </w:r>
    </w:p>
    <w:p>
      <w:pPr>
        <w:spacing w:line="400" w:lineRule="exact"/>
        <w:rPr>
          <w:rFonts w:hint="eastAsia" w:ascii="宋体" w:hAnsi="宋体" w:eastAsia="宋体" w:cs="宋体"/>
          <w:color w:val="auto"/>
          <w:szCs w:val="22"/>
          <w:highlight w:val="none"/>
        </w:rPr>
      </w:pPr>
    </w:p>
    <w:p>
      <w:pPr>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商务部分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（盖单位法人章）</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widowControl/>
        <w:ind w:firstLine="2730" w:firstLineChars="1300"/>
        <w:jc w:val="left"/>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bCs/>
          <w:color w:val="auto"/>
          <w:sz w:val="28"/>
          <w:szCs w:val="28"/>
          <w:highlight w:val="none"/>
        </w:rPr>
      </w:pPr>
      <w:bookmarkStart w:id="2449" w:name="_Toc22760"/>
      <w:bookmarkStart w:id="2450" w:name="_Toc17092"/>
      <w:bookmarkStart w:id="2451" w:name="_Toc17770"/>
      <w:bookmarkStart w:id="2452" w:name="_Toc14837"/>
      <w:bookmarkStart w:id="2453" w:name="_Toc70437450"/>
      <w:bookmarkStart w:id="2454" w:name="_Toc3697"/>
      <w:bookmarkStart w:id="2455" w:name="_Toc75856953"/>
      <w:bookmarkStart w:id="2456" w:name="_Toc10539"/>
      <w:r>
        <w:rPr>
          <w:rFonts w:hint="eastAsia" w:ascii="宋体" w:hAnsi="宋体" w:eastAsia="宋体" w:cs="宋体"/>
          <w:b/>
          <w:bCs/>
          <w:color w:val="auto"/>
          <w:sz w:val="28"/>
          <w:szCs w:val="28"/>
          <w:highlight w:val="none"/>
        </w:rPr>
        <w:t>目  录</w:t>
      </w:r>
      <w:bookmarkEnd w:id="2449"/>
      <w:bookmarkEnd w:id="2450"/>
      <w:bookmarkEnd w:id="2451"/>
    </w:p>
    <w:p>
      <w:pPr>
        <w:autoSpaceDE w:val="0"/>
        <w:autoSpaceDN w:val="0"/>
        <w:adjustRightInd w:val="0"/>
        <w:snapToGrid w:val="0"/>
        <w:spacing w:line="360" w:lineRule="auto"/>
        <w:jc w:val="center"/>
        <w:rPr>
          <w:rFonts w:hint="eastAsia" w:ascii="宋体" w:hAnsi="宋体" w:eastAsia="宋体" w:cs="宋体"/>
          <w:i/>
          <w:iCs/>
          <w:color w:val="auto"/>
          <w:kern w:val="0"/>
          <w:sz w:val="28"/>
          <w:szCs w:val="28"/>
          <w:highlight w:val="none"/>
        </w:rPr>
      </w:pPr>
    </w:p>
    <w:p>
      <w:pPr>
        <w:widowControl/>
        <w:jc w:val="left"/>
        <w:rPr>
          <w:rFonts w:hint="eastAsia" w:ascii="宋体" w:hAnsi="宋体" w:eastAsia="宋体" w:cs="宋体"/>
          <w:color w:val="auto"/>
          <w:sz w:val="44"/>
          <w:szCs w:val="44"/>
          <w:highlight w:val="none"/>
        </w:rPr>
      </w:pPr>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 w:val="0"/>
          <w:iCs w:val="0"/>
          <w:color w:val="auto"/>
          <w:kern w:val="0"/>
          <w:sz w:val="28"/>
          <w:szCs w:val="28"/>
          <w:highlight w:val="none"/>
          <w:lang w:val="en-US" w:eastAsia="zh-CN"/>
        </w:rPr>
        <w:t>注</w:t>
      </w:r>
      <w:r>
        <w:rPr>
          <w:rFonts w:hint="eastAsia" w:ascii="宋体" w:hAnsi="宋体" w:eastAsia="宋体" w:cs="宋体"/>
          <w:i w:val="0"/>
          <w:iCs w:val="0"/>
          <w:color w:val="auto"/>
          <w:kern w:val="0"/>
          <w:sz w:val="28"/>
          <w:szCs w:val="28"/>
          <w:highlight w:val="none"/>
        </w:rPr>
        <w:t>：目录由投标人自行编制</w:t>
      </w:r>
      <w:r>
        <w:rPr>
          <w:rFonts w:hint="eastAsia" w:ascii="宋体" w:hAnsi="宋体" w:eastAsia="宋体" w:cs="宋体"/>
          <w:i w:val="0"/>
          <w:iCs w:val="0"/>
          <w:color w:val="auto"/>
          <w:kern w:val="0"/>
          <w:sz w:val="28"/>
          <w:szCs w:val="28"/>
          <w:highlight w:val="none"/>
          <w:lang w:eastAsia="zh-CN"/>
        </w:rPr>
        <w:t>）</w:t>
      </w:r>
    </w:p>
    <w:p>
      <w:pPr>
        <w:keepNext w:val="0"/>
        <w:keepLines w:val="0"/>
        <w:spacing w:before="0" w:line="240" w:lineRule="auto"/>
        <w:ind w:firstLine="0" w:firstLineChars="0"/>
        <w:jc w:val="left"/>
        <w:outlineLvl w:val="9"/>
        <w:rPr>
          <w:rFonts w:hint="eastAsia" w:ascii="宋体" w:hAnsi="宋体" w:eastAsia="宋体" w:cs="宋体"/>
          <w:color w:val="auto"/>
          <w:sz w:val="28"/>
          <w:szCs w:val="20"/>
          <w:highlight w:val="none"/>
        </w:rPr>
      </w:pPr>
    </w:p>
    <w:bookmarkEnd w:id="2452"/>
    <w:bookmarkEnd w:id="2453"/>
    <w:bookmarkEnd w:id="2454"/>
    <w:bookmarkEnd w:id="2455"/>
    <w:bookmarkEnd w:id="2456"/>
    <w:p>
      <w:pPr>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p>
      <w:pPr>
        <w:widowControl/>
        <w:autoSpaceDE w:val="0"/>
        <w:autoSpaceDN w:val="0"/>
        <w:adjustRightInd w:val="0"/>
        <w:snapToGrid w:val="0"/>
        <w:spacing w:line="360" w:lineRule="auto"/>
        <w:ind w:firstLine="420" w:firstLineChars="200"/>
        <w:jc w:val="left"/>
        <w:rPr>
          <w:rFonts w:hint="eastAsia" w:ascii="宋体" w:hAnsi="宋体" w:eastAsia="宋体" w:cs="宋体"/>
          <w:iCs/>
          <w:color w:val="auto"/>
          <w:kern w:val="0"/>
          <w:szCs w:val="21"/>
          <w:highlight w:val="none"/>
          <w:lang w:val="en-US" w:eastAsia="zh-CN"/>
        </w:rPr>
        <w:sectPr>
          <w:pgSz w:w="11907" w:h="16840"/>
          <w:pgMar w:top="1304" w:right="1134" w:bottom="1304" w:left="1304" w:header="850" w:footer="992" w:gutter="0"/>
          <w:cols w:space="720" w:num="1"/>
          <w:docGrid w:linePitch="286" w:charSpace="0"/>
        </w:sectPr>
      </w:pPr>
      <w:r>
        <w:rPr>
          <w:rFonts w:hint="eastAsia" w:ascii="宋体" w:hAnsi="宋体" w:eastAsia="宋体" w:cs="宋体"/>
          <w:b w:val="0"/>
          <w:bCs w:val="0"/>
          <w:color w:val="auto"/>
          <w:sz w:val="21"/>
          <w:szCs w:val="21"/>
          <w:highlight w:val="none"/>
          <w:lang w:val="en-US" w:eastAsia="zh-CN"/>
        </w:rPr>
        <w:t>注：提供第三章评标办法前附表商务部分要求提供的证明材料。</w:t>
      </w:r>
    </w:p>
    <w:p>
      <w:pPr>
        <w:rPr>
          <w:rFonts w:hint="eastAsia" w:ascii="宋体" w:hAnsi="宋体" w:eastAsia="宋体" w:cs="宋体"/>
        </w:rPr>
      </w:pP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457" w:name="_Toc75856956"/>
      <w:bookmarkStart w:id="2458" w:name="_Toc27068"/>
      <w:bookmarkStart w:id="2459" w:name="_Toc22318"/>
      <w:bookmarkStart w:id="2460" w:name="_Toc17647"/>
      <w:bookmarkStart w:id="2461" w:name="_Toc20172"/>
      <w:bookmarkStart w:id="2462" w:name="_Toc31215"/>
      <w:bookmarkStart w:id="2463" w:name="_Toc5229"/>
      <w:bookmarkStart w:id="2464" w:name="_Toc27794"/>
      <w:bookmarkStart w:id="2465" w:name="_Toc905"/>
      <w:bookmarkStart w:id="2466" w:name="_Toc25170"/>
      <w:r>
        <w:rPr>
          <w:rFonts w:hint="eastAsia" w:ascii="宋体" w:hAnsi="宋体" w:eastAsia="宋体" w:cs="宋体"/>
          <w:b w:val="0"/>
          <w:bCs w:val="0"/>
          <w:color w:val="auto"/>
          <w:sz w:val="44"/>
          <w:szCs w:val="44"/>
          <w:highlight w:val="none"/>
        </w:rPr>
        <w:t>三、</w:t>
      </w:r>
      <w:bookmarkEnd w:id="2457"/>
      <w:bookmarkEnd w:id="2458"/>
      <w:r>
        <w:rPr>
          <w:rFonts w:hint="eastAsia" w:ascii="宋体" w:hAnsi="宋体" w:eastAsia="宋体" w:cs="宋体"/>
          <w:b w:val="0"/>
          <w:bCs w:val="0"/>
          <w:color w:val="auto"/>
          <w:sz w:val="44"/>
          <w:szCs w:val="44"/>
          <w:highlight w:val="none"/>
        </w:rPr>
        <w:t>技术部分</w:t>
      </w:r>
      <w:bookmarkEnd w:id="2459"/>
      <w:bookmarkEnd w:id="2460"/>
      <w:bookmarkEnd w:id="2461"/>
      <w:bookmarkEnd w:id="2462"/>
      <w:bookmarkEnd w:id="2463"/>
      <w:bookmarkEnd w:id="2464"/>
      <w:bookmarkEnd w:id="2465"/>
      <w:bookmarkEnd w:id="2466"/>
    </w:p>
    <w:p>
      <w:pPr>
        <w:spacing w:line="360" w:lineRule="auto"/>
        <w:ind w:firstLine="474" w:firstLineChars="226"/>
        <w:jc w:val="center"/>
        <w:rPr>
          <w:rFonts w:hint="eastAsia" w:ascii="宋体" w:hAnsi="宋体" w:eastAsia="宋体" w:cs="宋体"/>
          <w:color w:val="auto"/>
          <w:szCs w:val="22"/>
          <w:highlight w:val="none"/>
        </w:rPr>
      </w:pPr>
    </w:p>
    <w:p>
      <w:pPr>
        <w:spacing w:line="360" w:lineRule="auto"/>
        <w:jc w:val="center"/>
        <w:rPr>
          <w:rFonts w:hint="eastAsia" w:ascii="宋体" w:hAnsi="宋体" w:eastAsia="宋体" w:cs="宋体"/>
          <w:color w:val="auto"/>
          <w:szCs w:val="22"/>
          <w:highlight w:val="none"/>
        </w:rPr>
      </w:pP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（注：电子投标文件技术暗标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明标均</w:t>
      </w:r>
      <w:r>
        <w:rPr>
          <w:rFonts w:hint="eastAsia" w:ascii="宋体" w:hAnsi="宋体" w:eastAsia="宋体" w:cs="宋体"/>
          <w:color w:val="auto"/>
          <w:sz w:val="24"/>
          <w:szCs w:val="24"/>
          <w:highlight w:val="none"/>
        </w:rPr>
        <w:t>不设封面</w:t>
      </w:r>
      <w:r>
        <w:rPr>
          <w:rFonts w:hint="eastAsia" w:ascii="宋体" w:hAnsi="宋体" w:eastAsia="宋体" w:cs="宋体"/>
          <w:color w:val="auto"/>
          <w:sz w:val="24"/>
          <w:szCs w:val="24"/>
          <w:highlight w:val="none"/>
          <w:lang w:eastAsia="zh-CN"/>
        </w:rPr>
        <w:t>，</w:t>
      </w:r>
      <w:r>
        <w:rPr>
          <w:rFonts w:hint="eastAsia" w:ascii="宋体" w:hAnsi="宋体" w:eastAsia="宋体" w:cs="宋体"/>
          <w:i w:val="0"/>
          <w:iCs w:val="0"/>
          <w:color w:val="auto"/>
          <w:sz w:val="24"/>
          <w:szCs w:val="24"/>
          <w:highlight w:val="none"/>
        </w:rPr>
        <w:t>投标人应根据招标文件的要求编制技术</w:t>
      </w:r>
      <w:r>
        <w:rPr>
          <w:rFonts w:hint="eastAsia" w:ascii="宋体" w:hAnsi="宋体" w:eastAsia="宋体" w:cs="宋体"/>
          <w:i w:val="0"/>
          <w:iCs w:val="0"/>
          <w:color w:val="auto"/>
          <w:sz w:val="24"/>
          <w:szCs w:val="24"/>
          <w:highlight w:val="none"/>
          <w:lang w:val="en-US" w:eastAsia="zh-CN"/>
        </w:rPr>
        <w:t>部分</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color w:val="auto"/>
          <w:sz w:val="24"/>
          <w:szCs w:val="24"/>
          <w:highlight w:val="none"/>
        </w:rPr>
        <w:t>）</w:t>
      </w:r>
    </w:p>
    <w:p>
      <w:pPr>
        <w:widowControl/>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autoSpaceDE w:val="0"/>
        <w:autoSpaceDN w:val="0"/>
        <w:adjustRightInd w:val="0"/>
        <w:snapToGrid w:val="0"/>
        <w:spacing w:line="360" w:lineRule="auto"/>
        <w:jc w:val="center"/>
        <w:outlineLvl w:val="9"/>
        <w:rPr>
          <w:rFonts w:hint="eastAsia" w:ascii="宋体" w:hAnsi="宋体" w:eastAsia="宋体" w:cs="宋体"/>
          <w:color w:val="auto"/>
          <w:kern w:val="0"/>
          <w:sz w:val="32"/>
          <w:szCs w:val="32"/>
          <w:highlight w:val="none"/>
        </w:rPr>
      </w:pPr>
      <w:bookmarkStart w:id="2467" w:name="_Toc11424"/>
      <w:bookmarkStart w:id="2468" w:name="_Toc1488"/>
      <w:bookmarkStart w:id="2469" w:name="_Toc25513"/>
      <w:bookmarkStart w:id="2470" w:name="_Toc24297"/>
      <w:bookmarkStart w:id="2471" w:name="_Toc10169"/>
      <w:bookmarkStart w:id="2472" w:name="_Toc20518"/>
      <w:bookmarkStart w:id="2473" w:name="_Toc5849"/>
      <w:bookmarkStart w:id="2474" w:name="_Toc20255"/>
      <w:bookmarkStart w:id="2475" w:name="_Toc75856957"/>
      <w:bookmarkStart w:id="2476" w:name="_Toc22679"/>
      <w:bookmarkStart w:id="2477" w:name="_Toc1198"/>
      <w:bookmarkStart w:id="2478" w:name="_Toc24835"/>
      <w:r>
        <w:rPr>
          <w:rFonts w:hint="eastAsia" w:ascii="宋体" w:hAnsi="宋体" w:eastAsia="宋体" w:cs="宋体"/>
          <w:b/>
          <w:color w:val="auto"/>
          <w:kern w:val="2"/>
          <w:sz w:val="32"/>
          <w:szCs w:val="20"/>
          <w:highlight w:val="none"/>
          <w:lang w:val="en-US" w:eastAsia="zh-CN" w:bidi="ar-SA"/>
        </w:rPr>
        <w:t>目  录</w:t>
      </w:r>
      <w:bookmarkEnd w:id="2467"/>
      <w:bookmarkEnd w:id="2468"/>
      <w:bookmarkEnd w:id="2469"/>
    </w:p>
    <w:p>
      <w:pPr>
        <w:pStyle w:val="2"/>
        <w:rPr>
          <w:rFonts w:hint="eastAsia" w:ascii="宋体" w:hAnsi="宋体" w:eastAsia="宋体" w:cs="宋体"/>
          <w:color w:val="auto"/>
          <w:highlight w:val="none"/>
        </w:rPr>
      </w:pPr>
    </w:p>
    <w:p>
      <w:pPr>
        <w:widowControl/>
        <w:jc w:val="left"/>
        <w:rPr>
          <w:rFonts w:hint="eastAsia" w:ascii="宋体" w:hAnsi="宋体" w:eastAsia="宋体" w:cs="宋体"/>
          <w:color w:val="auto"/>
          <w:sz w:val="44"/>
          <w:szCs w:val="44"/>
          <w:highlight w:val="none"/>
        </w:rPr>
      </w:pPr>
      <w:bookmarkStart w:id="2479" w:name="_Toc31917"/>
      <w:r>
        <w:rPr>
          <w:rFonts w:hint="eastAsia" w:ascii="宋体" w:hAnsi="宋体" w:eastAsia="宋体" w:cs="宋体"/>
          <w:i w:val="0"/>
          <w:iCs w:val="0"/>
          <w:color w:val="auto"/>
          <w:kern w:val="0"/>
          <w:sz w:val="24"/>
          <w:szCs w:val="24"/>
          <w:highlight w:val="none"/>
          <w:lang w:eastAsia="zh-CN"/>
        </w:rPr>
        <w:t>（</w:t>
      </w:r>
      <w:r>
        <w:rPr>
          <w:rFonts w:hint="eastAsia" w:ascii="宋体" w:hAnsi="宋体" w:eastAsia="宋体" w:cs="宋体"/>
          <w:i w:val="0"/>
          <w:iCs w:val="0"/>
          <w:color w:val="auto"/>
          <w:kern w:val="0"/>
          <w:sz w:val="24"/>
          <w:szCs w:val="24"/>
          <w:highlight w:val="none"/>
          <w:lang w:val="en-US" w:eastAsia="zh-CN"/>
        </w:rPr>
        <w:t>注</w:t>
      </w:r>
      <w:r>
        <w:rPr>
          <w:rFonts w:hint="eastAsia" w:ascii="宋体" w:hAnsi="宋体" w:eastAsia="宋体" w:cs="宋体"/>
          <w:i w:val="0"/>
          <w:iCs w:val="0"/>
          <w:color w:val="auto"/>
          <w:kern w:val="0"/>
          <w:sz w:val="24"/>
          <w:szCs w:val="24"/>
          <w:highlight w:val="none"/>
        </w:rPr>
        <w:t>：目录由投标人自行编制</w:t>
      </w:r>
      <w:r>
        <w:rPr>
          <w:rFonts w:hint="eastAsia" w:ascii="宋体" w:hAnsi="宋体" w:eastAsia="宋体" w:cs="宋体"/>
          <w:i w:val="0"/>
          <w:iCs w:val="0"/>
          <w:color w:val="auto"/>
          <w:kern w:val="0"/>
          <w:sz w:val="24"/>
          <w:szCs w:val="24"/>
          <w:highlight w:val="none"/>
          <w:lang w:eastAsia="zh-CN"/>
        </w:rPr>
        <w:t>）</w:t>
      </w:r>
      <w:bookmarkEnd w:id="2470"/>
      <w:bookmarkEnd w:id="2471"/>
      <w:bookmarkEnd w:id="2472"/>
      <w:bookmarkEnd w:id="2473"/>
      <w:r>
        <w:rPr>
          <w:rFonts w:hint="eastAsia" w:ascii="宋体" w:hAnsi="宋体" w:eastAsia="宋体" w:cs="宋体"/>
          <w:color w:val="auto"/>
          <w:sz w:val="44"/>
          <w:szCs w:val="44"/>
          <w:highlight w:val="none"/>
        </w:rPr>
        <w:br w:type="page"/>
      </w:r>
      <w:bookmarkEnd w:id="2474"/>
      <w:bookmarkEnd w:id="2475"/>
      <w:bookmarkEnd w:id="2476"/>
      <w:bookmarkEnd w:id="2477"/>
      <w:bookmarkEnd w:id="2478"/>
      <w:bookmarkEnd w:id="2479"/>
    </w:p>
    <w:p>
      <w:pPr>
        <w:pStyle w:val="4"/>
        <w:spacing w:line="360" w:lineRule="auto"/>
        <w:jc w:val="center"/>
        <w:outlineLvl w:val="0"/>
        <w:rPr>
          <w:rFonts w:hint="eastAsia" w:ascii="宋体" w:hAnsi="宋体" w:eastAsia="宋体" w:cs="宋体"/>
          <w:b w:val="0"/>
          <w:bCs w:val="0"/>
          <w:color w:val="auto"/>
          <w:sz w:val="44"/>
          <w:szCs w:val="44"/>
          <w:highlight w:val="none"/>
        </w:rPr>
      </w:pPr>
      <w:bookmarkStart w:id="2480" w:name="_Toc27304"/>
      <w:bookmarkStart w:id="2481" w:name="_Toc8769"/>
      <w:bookmarkStart w:id="2482" w:name="_Toc10868"/>
      <w:bookmarkStart w:id="2483" w:name="_Toc1933"/>
      <w:bookmarkStart w:id="2484" w:name="_Toc15933"/>
      <w:bookmarkStart w:id="2485" w:name="_Toc21092"/>
      <w:bookmarkStart w:id="2486" w:name="_Toc5609"/>
      <w:bookmarkStart w:id="2487" w:name="_Toc23558"/>
      <w:bookmarkStart w:id="2488" w:name="_Toc32202"/>
      <w:bookmarkStart w:id="2489" w:name="_Toc75856959"/>
      <w:r>
        <w:rPr>
          <w:rFonts w:hint="eastAsia" w:ascii="宋体" w:hAnsi="宋体" w:eastAsia="宋体" w:cs="宋体"/>
          <w:b w:val="0"/>
          <w:bCs w:val="0"/>
          <w:color w:val="auto"/>
          <w:sz w:val="44"/>
          <w:szCs w:val="44"/>
          <w:highlight w:val="none"/>
        </w:rPr>
        <w:t>四、</w:t>
      </w:r>
      <w:bookmarkEnd w:id="2448"/>
      <w:r>
        <w:rPr>
          <w:rFonts w:hint="eastAsia" w:ascii="宋体" w:hAnsi="宋体" w:eastAsia="宋体" w:cs="宋体"/>
          <w:b w:val="0"/>
          <w:bCs w:val="0"/>
          <w:color w:val="auto"/>
          <w:sz w:val="44"/>
          <w:szCs w:val="44"/>
          <w:highlight w:val="none"/>
        </w:rPr>
        <w:t>资格审查部分</w:t>
      </w:r>
      <w:bookmarkEnd w:id="2480"/>
      <w:bookmarkEnd w:id="2481"/>
      <w:bookmarkEnd w:id="2482"/>
      <w:bookmarkEnd w:id="2483"/>
      <w:bookmarkEnd w:id="2484"/>
      <w:bookmarkEnd w:id="2485"/>
      <w:bookmarkEnd w:id="2486"/>
      <w:bookmarkEnd w:id="2487"/>
      <w:bookmarkEnd w:id="2488"/>
      <w:bookmarkEnd w:id="2489"/>
    </w:p>
    <w:p>
      <w:pPr>
        <w:widowControl/>
        <w:jc w:val="left"/>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br w:type="page"/>
      </w:r>
    </w:p>
    <w:p>
      <w:pPr>
        <w:spacing w:line="400" w:lineRule="exact"/>
        <w:rPr>
          <w:rFonts w:hint="eastAsia" w:ascii="宋体" w:hAnsi="宋体" w:eastAsia="宋体" w:cs="宋体"/>
          <w:color w:val="auto"/>
          <w:szCs w:val="22"/>
          <w:highlight w:val="none"/>
        </w:rPr>
      </w:pPr>
    </w:p>
    <w:p>
      <w:pPr>
        <w:jc w:val="center"/>
        <w:outlineLvl w:val="9"/>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bookmarkStart w:id="2490" w:name="_Toc8498"/>
      <w:r>
        <w:rPr>
          <w:rFonts w:hint="eastAsia" w:ascii="宋体" w:hAnsi="宋体" w:eastAsia="宋体" w:cs="宋体"/>
          <w:color w:val="auto"/>
          <w:sz w:val="28"/>
          <w:szCs w:val="28"/>
          <w:highlight w:val="none"/>
          <w:u w:val="single"/>
        </w:rPr>
        <w:t>（项目名称）</w:t>
      </w:r>
      <w:bookmarkEnd w:id="2490"/>
      <w:r>
        <w:rPr>
          <w:rFonts w:hint="eastAsia" w:ascii="宋体" w:hAnsi="宋体" w:eastAsia="宋体" w:cs="宋体"/>
          <w:color w:val="auto"/>
          <w:sz w:val="28"/>
          <w:szCs w:val="28"/>
          <w:highlight w:val="none"/>
          <w:u w:val="single"/>
        </w:rPr>
        <w:t xml:space="preserve">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（盖单位法人章）</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widowControl/>
        <w:ind w:firstLine="2730" w:firstLineChars="1300"/>
        <w:jc w:val="left"/>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pStyle w:val="2"/>
        <w:rPr>
          <w:rFonts w:hint="eastAsia" w:ascii="宋体" w:hAnsi="宋体" w:eastAsia="宋体" w:cs="宋体"/>
          <w:color w:val="auto"/>
          <w:highlight w:val="none"/>
        </w:rPr>
      </w:pPr>
    </w:p>
    <w:p>
      <w:pPr>
        <w:spacing w:line="400" w:lineRule="exact"/>
        <w:jc w:val="center"/>
        <w:rPr>
          <w:rFonts w:hint="eastAsia" w:ascii="宋体" w:hAnsi="宋体" w:eastAsia="宋体" w:cs="宋体"/>
          <w:b/>
          <w:bCs/>
          <w:color w:val="auto"/>
          <w:sz w:val="28"/>
          <w:szCs w:val="28"/>
          <w:highlight w:val="none"/>
          <w:lang w:val="en-US" w:eastAsia="zh-CN"/>
        </w:rPr>
      </w:pPr>
      <w:bookmarkStart w:id="2491" w:name="_Toc22450"/>
      <w:bookmarkStart w:id="2492" w:name="_Toc26445"/>
      <w:bookmarkStart w:id="2493" w:name="_Toc21253"/>
      <w:bookmarkStart w:id="2494" w:name="_Toc5911"/>
      <w:bookmarkStart w:id="2495" w:name="_Toc75856961"/>
      <w:bookmarkStart w:id="2496" w:name="_Toc492300950"/>
      <w:r>
        <w:rPr>
          <w:rFonts w:hint="eastAsia" w:ascii="宋体" w:hAnsi="宋体" w:eastAsia="宋体" w:cs="宋体"/>
          <w:b/>
          <w:bCs/>
          <w:color w:val="auto"/>
          <w:sz w:val="28"/>
          <w:szCs w:val="28"/>
          <w:highlight w:val="none"/>
          <w:lang w:val="en-US" w:eastAsia="zh-CN"/>
        </w:rPr>
        <w:t>目  录</w:t>
      </w:r>
    </w:p>
    <w:p>
      <w:pPr>
        <w:pStyle w:val="2"/>
        <w:rPr>
          <w:rFonts w:hint="eastAsia" w:ascii="宋体" w:hAnsi="宋体" w:eastAsia="宋体" w:cs="宋体"/>
          <w:b/>
          <w:bCs/>
          <w:color w:val="auto"/>
          <w:sz w:val="28"/>
          <w:szCs w:val="28"/>
          <w:highlight w:val="none"/>
          <w:lang w:val="en-US" w:eastAsia="zh-CN"/>
        </w:rPr>
      </w:pPr>
    </w:p>
    <w:p>
      <w:pPr>
        <w:rPr>
          <w:rFonts w:hint="eastAsia" w:ascii="宋体" w:hAnsi="宋体" w:eastAsia="宋体" w:cs="宋体"/>
          <w:color w:val="auto"/>
          <w:szCs w:val="24"/>
          <w:highlight w:val="none"/>
          <w:lang w:val="en-US" w:eastAsia="zh-CN"/>
        </w:rPr>
      </w:pP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numPr>
          <w:ilvl w:val="0"/>
          <w:numId w:val="0"/>
        </w:num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四</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其他资料</w:t>
      </w:r>
    </w:p>
    <w:p>
      <w:pPr>
        <w:keepNext/>
        <w:keepLines/>
        <w:spacing w:before="20" w:after="0" w:line="413" w:lineRule="auto"/>
        <w:ind w:firstLine="137" w:firstLineChars="49"/>
        <w:jc w:val="both"/>
        <w:outlineLvl w:val="1"/>
        <w:rPr>
          <w:rFonts w:hint="eastAsia" w:ascii="宋体" w:hAnsi="宋体" w:eastAsia="宋体" w:cs="宋体"/>
          <w:color w:val="auto"/>
          <w:sz w:val="28"/>
          <w:szCs w:val="20"/>
          <w:highlight w:val="none"/>
        </w:rPr>
      </w:pPr>
      <w:bookmarkStart w:id="2497" w:name="_Toc18299"/>
      <w:r>
        <w:rPr>
          <w:rFonts w:hint="eastAsia" w:ascii="宋体" w:hAnsi="宋体" w:eastAsia="宋体" w:cs="宋体"/>
          <w:color w:val="auto"/>
          <w:sz w:val="28"/>
          <w:szCs w:val="22"/>
          <w:highlight w:val="none"/>
        </w:rPr>
        <w:br w:type="page"/>
      </w:r>
      <w:bookmarkStart w:id="2498" w:name="_Toc12402"/>
      <w:bookmarkStart w:id="2499" w:name="_Toc32118"/>
      <w:bookmarkStart w:id="2500" w:name="_Toc12167"/>
      <w:bookmarkStart w:id="2501" w:name="_Toc15081"/>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一</w:t>
      </w:r>
      <w:r>
        <w:rPr>
          <w:rFonts w:hint="eastAsia" w:ascii="宋体" w:hAnsi="宋体" w:eastAsia="宋体" w:cs="宋体"/>
          <w:color w:val="auto"/>
          <w:sz w:val="28"/>
          <w:szCs w:val="20"/>
          <w:highlight w:val="none"/>
        </w:rPr>
        <w:t>）法定代表人身份证明或授权委托书</w:t>
      </w:r>
      <w:bookmarkEnd w:id="2491"/>
      <w:bookmarkEnd w:id="2492"/>
      <w:bookmarkEnd w:id="2493"/>
      <w:bookmarkEnd w:id="2494"/>
      <w:bookmarkEnd w:id="2495"/>
      <w:bookmarkEnd w:id="2497"/>
      <w:bookmarkEnd w:id="2498"/>
      <w:bookmarkEnd w:id="2499"/>
      <w:bookmarkEnd w:id="2500"/>
      <w:bookmarkEnd w:id="2501"/>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502" w:name="_Toc25425"/>
      <w:r>
        <w:rPr>
          <w:rFonts w:hint="eastAsia" w:ascii="宋体" w:hAnsi="宋体" w:eastAsia="宋体" w:cs="宋体"/>
          <w:b/>
          <w:color w:val="auto"/>
          <w:sz w:val="32"/>
          <w:szCs w:val="20"/>
          <w:highlight w:val="none"/>
          <w:lang w:val="en-US" w:eastAsia="zh-CN"/>
        </w:rPr>
        <w:t>1.</w:t>
      </w:r>
      <w:r>
        <w:rPr>
          <w:rFonts w:hint="eastAsia" w:ascii="宋体" w:hAnsi="宋体" w:eastAsia="宋体" w:cs="宋体"/>
          <w:b/>
          <w:color w:val="auto"/>
          <w:sz w:val="32"/>
          <w:szCs w:val="20"/>
          <w:highlight w:val="none"/>
        </w:rPr>
        <w:t>法定代表人身份证明</w:t>
      </w:r>
      <w:bookmarkEnd w:id="2502"/>
    </w:p>
    <w:p>
      <w:pPr>
        <w:spacing w:line="440" w:lineRule="exact"/>
        <w:rPr>
          <w:rFonts w:hint="eastAsia" w:ascii="宋体" w:hAnsi="宋体" w:eastAsia="宋体" w:cs="宋体"/>
          <w:color w:val="auto"/>
          <w:sz w:val="20"/>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rPr>
          <w:rFonts w:hint="eastAsia" w:ascii="宋体" w:hAnsi="宋体" w:eastAsia="宋体" w:cs="宋体"/>
          <w:color w:val="auto"/>
          <w:szCs w:val="22"/>
          <w:highlight w:val="none"/>
        </w:rPr>
      </w:pPr>
    </w:p>
    <w:p>
      <w:pPr>
        <w:spacing w:line="440" w:lineRule="exact"/>
        <w:jc w:val="center"/>
        <w:outlineLvl w:val="9"/>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bookmarkStart w:id="2503" w:name="_Toc12706"/>
      <w:r>
        <w:rPr>
          <w:rFonts w:hint="eastAsia" w:ascii="宋体" w:hAnsi="宋体" w:eastAsia="宋体" w:cs="宋体"/>
          <w:color w:val="auto"/>
          <w:szCs w:val="22"/>
          <w:highlight w:val="none"/>
        </w:rPr>
        <w:t>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bookmarkEnd w:id="2503"/>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504" w:name="_Toc7029"/>
      <w:bookmarkStart w:id="2505" w:name="_Toc14207"/>
      <w:r>
        <w:rPr>
          <w:rFonts w:hint="eastAsia" w:ascii="宋体" w:hAnsi="宋体" w:eastAsia="宋体" w:cs="宋体"/>
          <w:b/>
          <w:color w:val="auto"/>
          <w:sz w:val="32"/>
          <w:szCs w:val="20"/>
          <w:highlight w:val="none"/>
          <w:lang w:val="en-US" w:eastAsia="zh-CN"/>
        </w:rPr>
        <w:t>2.</w:t>
      </w:r>
      <w:r>
        <w:rPr>
          <w:rFonts w:hint="eastAsia" w:ascii="宋体" w:hAnsi="宋体" w:eastAsia="宋体" w:cs="宋体"/>
          <w:b/>
          <w:color w:val="auto"/>
          <w:sz w:val="32"/>
          <w:szCs w:val="20"/>
          <w:highlight w:val="none"/>
        </w:rPr>
        <w:t>授权委托书</w:t>
      </w:r>
      <w:bookmarkEnd w:id="2504"/>
      <w:bookmarkEnd w:id="2505"/>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eastAsia="zh-CN"/>
        </w:rPr>
        <w:t>、</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投标文件、签订合同和处理有关事宜，其法律后果由我方承担。</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spacing w:line="440" w:lineRule="exact"/>
        <w:ind w:right="840" w:firstLine="4057" w:firstLineChars="1932"/>
        <w:jc w:val="cente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440" w:lineRule="exact"/>
        <w:ind w:right="840" w:firstLine="4057" w:firstLineChars="1932"/>
        <w:jc w:val="cente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rPr>
      </w:pPr>
    </w:p>
    <w:p>
      <w:pPr>
        <w:spacing w:line="440" w:lineRule="exact"/>
        <w:ind w:right="840" w:firstLine="4057" w:firstLineChars="1932"/>
        <w:jc w:val="center"/>
        <w:outlineLvl w:val="9"/>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bookmarkStart w:id="2506" w:name="_Toc15661"/>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bookmarkEnd w:id="2506"/>
    </w:p>
    <w:p>
      <w:pPr>
        <w:keepNext w:val="0"/>
        <w:keepLines w:val="0"/>
        <w:tabs>
          <w:tab w:val="left" w:pos="1680"/>
          <w:tab w:val="left" w:pos="4215"/>
          <w:tab w:val="left" w:pos="4305"/>
          <w:tab w:val="left" w:pos="8000"/>
        </w:tabs>
        <w:autoSpaceDE w:val="0"/>
        <w:autoSpaceDN w:val="0"/>
        <w:adjustRightInd w:val="0"/>
        <w:snapToGrid w:val="0"/>
        <w:spacing w:before="0" w:after="0" w:line="360" w:lineRule="auto"/>
        <w:ind w:firstLine="420" w:firstLineChars="20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keepNext/>
        <w:keepLines/>
        <w:spacing w:before="260" w:after="260" w:line="413" w:lineRule="auto"/>
        <w:ind w:firstLine="137" w:firstLineChars="49"/>
        <w:jc w:val="center"/>
        <w:outlineLvl w:val="1"/>
        <w:rPr>
          <w:rFonts w:hint="eastAsia" w:ascii="宋体" w:hAnsi="宋体" w:eastAsia="宋体" w:cs="宋体"/>
          <w:color w:val="auto"/>
          <w:sz w:val="28"/>
          <w:szCs w:val="20"/>
          <w:highlight w:val="none"/>
        </w:rPr>
      </w:pPr>
      <w:bookmarkStart w:id="2507" w:name="_Toc27936"/>
      <w:bookmarkStart w:id="2508" w:name="_Toc26253"/>
      <w:bookmarkStart w:id="2509" w:name="_Toc15006"/>
      <w:bookmarkStart w:id="2510" w:name="_Toc8430"/>
      <w:bookmarkStart w:id="2511" w:name="_Toc26951"/>
      <w:bookmarkStart w:id="2512" w:name="_Toc8147"/>
      <w:bookmarkStart w:id="2513" w:name="_Toc14932"/>
      <w:bookmarkStart w:id="2514" w:name="_Toc13228"/>
      <w:bookmarkStart w:id="2515" w:name="_Toc27269"/>
      <w:bookmarkStart w:id="2516" w:name="_Toc75856962"/>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二</w:t>
      </w:r>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eastAsia="zh-CN"/>
        </w:rPr>
        <w:t>共同投标协议</w:t>
      </w:r>
      <w:r>
        <w:rPr>
          <w:rFonts w:hint="eastAsia" w:ascii="宋体" w:hAnsi="宋体" w:eastAsia="宋体" w:cs="宋体"/>
          <w:color w:val="auto"/>
          <w:sz w:val="28"/>
          <w:szCs w:val="20"/>
          <w:highlight w:val="none"/>
        </w:rPr>
        <w:t>（如有）</w:t>
      </w:r>
      <w:bookmarkEnd w:id="2507"/>
      <w:bookmarkEnd w:id="2508"/>
      <w:bookmarkEnd w:id="2509"/>
      <w:bookmarkEnd w:id="2510"/>
      <w:bookmarkEnd w:id="2511"/>
      <w:bookmarkEnd w:id="2512"/>
      <w:bookmarkEnd w:id="2513"/>
      <w:bookmarkEnd w:id="2514"/>
      <w:bookmarkEnd w:id="2515"/>
      <w:bookmarkEnd w:id="2516"/>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（所有成员单位名称）自愿组成联合体，共同参加</w:t>
      </w:r>
      <w:r>
        <w:rPr>
          <w:rFonts w:hint="eastAsia" w:ascii="宋体" w:hAnsi="宋体" w:eastAsia="宋体" w:cs="宋体"/>
          <w:color w:val="auto"/>
          <w:szCs w:val="22"/>
          <w:highlight w:val="none"/>
          <w:u w:val="single"/>
        </w:rPr>
        <w:t xml:space="preserve">                 （项目名称）</w:t>
      </w:r>
      <w:r>
        <w:rPr>
          <w:rFonts w:hint="eastAsia" w:ascii="宋体" w:hAnsi="宋体" w:eastAsia="宋体" w:cs="宋体"/>
          <w:color w:val="auto"/>
          <w:szCs w:val="21"/>
          <w:highlight w:val="none"/>
        </w:rPr>
        <w:t>投标。现就联</w:t>
      </w:r>
      <w:r>
        <w:rPr>
          <w:rFonts w:hint="eastAsia" w:ascii="宋体" w:hAnsi="宋体" w:eastAsia="宋体" w:cs="宋体"/>
          <w:color w:val="auto"/>
          <w:szCs w:val="22"/>
          <w:highlight w:val="none"/>
        </w:rPr>
        <w:t>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（某成员单位名称）为</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（项目名称）</w:t>
      </w:r>
      <w:r>
        <w:rPr>
          <w:rFonts w:hint="eastAsia" w:ascii="宋体" w:hAnsi="宋体" w:eastAsia="宋体" w:cs="宋体"/>
          <w:snapToGrid w:val="0"/>
          <w:color w:val="auto"/>
          <w:kern w:val="0"/>
          <w:szCs w:val="21"/>
          <w:highlight w:val="none"/>
        </w:rPr>
        <w:t>联合体牵头人。由联合体牵头人递交投标保证金。</w:t>
      </w:r>
    </w:p>
    <w:p>
      <w:pPr>
        <w:autoSpaceDE w:val="0"/>
        <w:autoSpaceDN w:val="0"/>
        <w:adjustRightInd w:val="0"/>
        <w:snapToGrid w:val="0"/>
        <w:spacing w:line="466" w:lineRule="exact"/>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 联合体将严格按照招标文件的各项要求，递交投标文件，履行合同，并对外承担连带责任。</w:t>
      </w: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kern w:val="0"/>
          <w:szCs w:val="21"/>
          <w:highlight w:val="none"/>
        </w:rPr>
        <w:t>4. 联合体牵头人代表联合体签署投标文件</w:t>
      </w:r>
      <w:r>
        <w:rPr>
          <w:rFonts w:hint="eastAsia" w:ascii="宋体" w:hAnsi="宋体" w:eastAsia="宋体" w:cs="宋体"/>
          <w:color w:val="auto"/>
          <w:spacing w:val="-19"/>
          <w:kern w:val="0"/>
          <w:szCs w:val="21"/>
          <w:highlight w:val="none"/>
        </w:rPr>
        <w:t>，</w:t>
      </w:r>
      <w:r>
        <w:rPr>
          <w:rFonts w:hint="eastAsia" w:ascii="宋体" w:hAnsi="宋体" w:eastAsia="宋体" w:cs="宋体"/>
          <w:color w:val="auto"/>
          <w:kern w:val="0"/>
          <w:szCs w:val="21"/>
          <w:highlight w:val="none"/>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 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联合体成员名称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联合体牵头人名称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联合体其他成员单位一名称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联合体其他成员单位二名称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eastAsia" w:ascii="宋体" w:hAnsi="宋体" w:eastAsia="宋体" w:cs="宋体"/>
                <w:snapToGrid w:val="0"/>
                <w:color w:val="auto"/>
                <w:kern w:val="0"/>
                <w:szCs w:val="21"/>
                <w:highlight w:val="none"/>
              </w:rPr>
            </w:pPr>
          </w:p>
        </w:tc>
      </w:tr>
    </w:tbl>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6.由联合体牵头人委派本</w:t>
      </w:r>
      <w:r>
        <w:rPr>
          <w:rFonts w:hint="eastAsia" w:ascii="宋体" w:hAnsi="宋体" w:eastAsia="宋体" w:cs="宋体"/>
          <w:snapToGrid w:val="0"/>
          <w:color w:val="auto"/>
          <w:kern w:val="0"/>
          <w:szCs w:val="21"/>
          <w:highlight w:val="none"/>
          <w:lang w:val="en-US" w:eastAsia="zh-CN"/>
        </w:rPr>
        <w:t>单位人员作为本项目</w:t>
      </w:r>
      <w:r>
        <w:rPr>
          <w:rFonts w:hint="eastAsia" w:ascii="宋体" w:hAnsi="宋体" w:eastAsia="宋体" w:cs="宋体"/>
          <w:snapToGrid w:val="0"/>
          <w:color w:val="auto"/>
          <w:kern w:val="0"/>
          <w:szCs w:val="21"/>
          <w:highlight w:val="none"/>
        </w:rPr>
        <w:t>的委托代理人。</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8.本协议书自签署之日起生效，合同履行完毕后自动失效。</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9.本协议书一式</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份，联合体成员和招标人各执</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w:t>
      </w:r>
    </w:p>
    <w:p>
      <w:pPr>
        <w:widowControl/>
        <w:jc w:val="left"/>
        <w:rPr>
          <w:rFonts w:hint="eastAsia" w:ascii="宋体" w:hAnsi="宋体" w:eastAsia="宋体" w:cs="宋体"/>
          <w:color w:val="auto"/>
          <w:spacing w:val="-1"/>
          <w:kern w:val="0"/>
          <w:szCs w:val="21"/>
          <w:highlight w:val="none"/>
          <w:u w:val="single"/>
        </w:rPr>
      </w:pP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牵头人名称：</w:t>
      </w:r>
      <w:r>
        <w:rPr>
          <w:rFonts w:hint="eastAsia" w:ascii="宋体" w:hAnsi="宋体" w:eastAsia="宋体" w:cs="宋体"/>
          <w:snapToGrid w:val="0"/>
          <w:color w:val="auto"/>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联合体其他成员单位一名称：</w:t>
      </w:r>
      <w:r>
        <w:rPr>
          <w:rFonts w:hint="eastAsia" w:ascii="宋体" w:hAnsi="宋体" w:eastAsia="宋体" w:cs="宋体"/>
          <w:snapToGrid w:val="0"/>
          <w:color w:val="auto"/>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联合体其他成员单位二名称：</w:t>
      </w:r>
      <w:r>
        <w:rPr>
          <w:rFonts w:hint="eastAsia" w:ascii="宋体" w:hAnsi="宋体" w:eastAsia="宋体" w:cs="宋体"/>
          <w:snapToGrid w:val="0"/>
          <w:color w:val="auto"/>
          <w:kern w:val="0"/>
          <w:szCs w:val="21"/>
          <w:highlight w:val="none"/>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p>
      <w:pPr>
        <w:tabs>
          <w:tab w:val="left" w:pos="3840"/>
          <w:tab w:val="left" w:pos="4780"/>
          <w:tab w:val="left" w:pos="5720"/>
        </w:tabs>
        <w:wordWrap w:val="0"/>
        <w:autoSpaceDE w:val="0"/>
        <w:autoSpaceDN w:val="0"/>
        <w:adjustRightInd w:val="0"/>
        <w:snapToGrid w:val="0"/>
        <w:spacing w:line="466" w:lineRule="exact"/>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9"/>
        <w:tabs>
          <w:tab w:val="left" w:pos="315"/>
        </w:tabs>
        <w:spacing w:line="466" w:lineRule="exact"/>
        <w:ind w:firstLine="0"/>
        <w:jc w:val="right"/>
        <w:rPr>
          <w:rFonts w:hint="eastAsia" w:ascii="宋体" w:hAnsi="宋体" w:eastAsia="宋体" w:cs="宋体"/>
          <w:color w:val="auto"/>
          <w:sz w:val="21"/>
          <w:szCs w:val="21"/>
          <w:highlight w:val="none"/>
        </w:rPr>
      </w:pPr>
      <w:r>
        <w:rPr>
          <w:rFonts w:hint="eastAsia" w:ascii="宋体" w:hAnsi="宋体" w:eastAsia="宋体" w:cs="宋体"/>
          <w:color w:val="auto"/>
          <w:highlight w:val="none"/>
        </w:rPr>
        <mc:AlternateContent>
          <mc:Choice Requires="wps">
            <w:drawing>
              <wp:anchor distT="0" distB="0" distL="0" distR="0" simplePos="0" relativeHeight="251659264"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1027"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roun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59264;mso-width-relative:page;mso-height-relative:page;" filled="f" stroked="t" coordsize="21600,21600" o:gfxdata="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BcnKDV1wAAAAcBAAAPAAAAAAAAAAEAIAAAADgAAABkcnMvZG93bnJldi54bWxQSwECFAAUAAAA&#10;CACHTuJAVD2hN9kBAACXAwAADgAAAAAAAAABACAAAAA8AQAAZHJzL2Uyb0RvYy54bWxQSwUGAAAA&#10;AAYABgBZAQAAhwU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注：</w:t>
      </w:r>
      <w:r>
        <w:rPr>
          <w:rFonts w:hint="eastAsia" w:ascii="宋体" w:hAnsi="宋体" w:eastAsia="宋体" w:cs="宋体"/>
          <w:color w:val="auto"/>
          <w:kern w:val="0"/>
          <w:szCs w:val="21"/>
          <w:highlight w:val="none"/>
        </w:rPr>
        <w:t>1.在</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第5条联合体各成员单位内部的职责分工中填写的联合体所有成员单位名称应与其营业执照、资质证书一致，否则由评标委员会作否决投标处理。</w:t>
      </w:r>
    </w:p>
    <w:p>
      <w:pPr>
        <w:numPr>
          <w:ilvl w:val="-1"/>
          <w:numId w:val="0"/>
        </w:numPr>
        <w:topLinePunct w:val="0"/>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本协议书由委托代理人签名或盖章的，应附法定代表人签名或盖章的授权委托书。</w:t>
      </w:r>
    </w:p>
    <w:p>
      <w:pP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br w:type="page"/>
      </w:r>
    </w:p>
    <w:bookmarkEnd w:id="2425"/>
    <w:bookmarkEnd w:id="2496"/>
    <w:p>
      <w:pPr>
        <w:keepNext/>
        <w:keepLines/>
        <w:spacing w:before="260" w:after="260" w:line="413" w:lineRule="auto"/>
        <w:ind w:firstLine="137" w:firstLineChars="49"/>
        <w:jc w:val="center"/>
        <w:outlineLvl w:val="1"/>
        <w:rPr>
          <w:rFonts w:hint="eastAsia" w:ascii="宋体" w:hAnsi="宋体" w:eastAsia="宋体" w:cs="宋体"/>
          <w:color w:val="auto"/>
          <w:sz w:val="28"/>
          <w:szCs w:val="20"/>
          <w:highlight w:val="none"/>
        </w:rPr>
      </w:pPr>
      <w:bookmarkStart w:id="2517" w:name="_Toc75856967"/>
      <w:bookmarkStart w:id="2518" w:name="_Toc27325"/>
      <w:bookmarkStart w:id="2519" w:name="_Toc5004"/>
      <w:bookmarkStart w:id="2520" w:name="_Toc5513"/>
      <w:bookmarkStart w:id="2521" w:name="_Toc30351"/>
      <w:bookmarkStart w:id="2522" w:name="_Toc11484"/>
      <w:bookmarkStart w:id="2523" w:name="_Toc25789"/>
      <w:bookmarkStart w:id="2524" w:name="_Toc9246"/>
      <w:bookmarkStart w:id="2525" w:name="_Toc23752"/>
      <w:bookmarkStart w:id="2526" w:name="_Toc24241"/>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三</w:t>
      </w:r>
      <w:r>
        <w:rPr>
          <w:rFonts w:hint="eastAsia" w:ascii="宋体" w:hAnsi="宋体" w:eastAsia="宋体" w:cs="宋体"/>
          <w:color w:val="auto"/>
          <w:sz w:val="28"/>
          <w:szCs w:val="20"/>
          <w:highlight w:val="none"/>
        </w:rPr>
        <w:t>）承诺</w:t>
      </w:r>
      <w:bookmarkEnd w:id="2517"/>
      <w:bookmarkEnd w:id="2518"/>
      <w:bookmarkEnd w:id="2519"/>
      <w:bookmarkEnd w:id="2520"/>
      <w:bookmarkEnd w:id="2521"/>
      <w:bookmarkEnd w:id="2522"/>
      <w:bookmarkEnd w:id="2523"/>
      <w:bookmarkEnd w:id="2524"/>
      <w:bookmarkEnd w:id="2525"/>
      <w:bookmarkEnd w:id="2526"/>
    </w:p>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承诺书</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有两个及以上招标人的，请填写所有招标人</w:t>
      </w:r>
      <w:r>
        <w:rPr>
          <w:rFonts w:hint="eastAsia" w:ascii="宋体" w:hAnsi="宋体" w:eastAsia="宋体" w:cs="宋体"/>
          <w:color w:val="auto"/>
          <w:szCs w:val="21"/>
          <w:highlight w:val="none"/>
          <w:u w:val="single"/>
          <w:lang w:eastAsia="zh-CN"/>
        </w:rPr>
        <w:t>名称</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（招标项目名称）</w:t>
      </w:r>
      <w:r>
        <w:rPr>
          <w:rFonts w:hint="eastAsia" w:ascii="宋体" w:hAnsi="宋体" w:eastAsia="宋体" w:cs="宋体"/>
          <w:color w:val="auto"/>
          <w:szCs w:val="21"/>
          <w:highlight w:val="none"/>
        </w:rPr>
        <w:t>的投标，自愿作出以下承诺：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1、我公司投标截止日投标资格情况不存在下列情形之一：</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（3）被列入《重庆市工程建设领域招标投标信用管理暂行办法》规定的黑名单且在有效期内；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w:t>
      </w:r>
      <w:r>
        <w:rPr>
          <w:rFonts w:hint="eastAsia" w:ascii="宋体" w:hAnsi="宋体" w:eastAsia="宋体" w:cs="宋体"/>
          <w:color w:val="auto"/>
          <w:sz w:val="21"/>
          <w:szCs w:val="21"/>
          <w:highlight w:val="none"/>
          <w:lang w:val="en-US" w:eastAsia="zh-CN"/>
        </w:rPr>
        <w:t>或暂停在渝承揽新业务，且在暂停期限内。</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2、我公司承诺拟派项目总负责人履职和未被禁止参与投标。</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（1）承诺拟派项目总负责人中标后在本项目履职，签订合同时拟派的项目总负责人与投标文件中的项目总负责人一致，并满足办理相关手续的要求。不能按承诺履职的，招标人将按合同相关条款要求</w:t>
      </w:r>
      <w:r>
        <w:rPr>
          <w:rFonts w:hint="eastAsia" w:ascii="宋体" w:hAnsi="宋体" w:eastAsia="宋体" w:cs="宋体"/>
          <w:color w:val="auto"/>
          <w:szCs w:val="21"/>
          <w:highlight w:val="none"/>
          <w:lang w:val="en-US" w:eastAsia="zh-CN"/>
        </w:rPr>
        <w:t>我公司</w:t>
      </w:r>
      <w:r>
        <w:rPr>
          <w:rFonts w:hint="eastAsia" w:ascii="宋体" w:hAnsi="宋体" w:eastAsia="宋体" w:cs="宋体"/>
          <w:color w:val="auto"/>
          <w:szCs w:val="21"/>
          <w:highlight w:val="none"/>
        </w:rPr>
        <w:t>承担责任并上报行政主管部门，给招标人造成损失的，我司依法承担违约责任或赔偿责任。我司承诺拟派项目总负责人中标后不随意更换。</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（2）承诺拟派项目总负责人未被重庆市(含市或任意区县)有关行业主管部门暂停</w:t>
      </w:r>
      <w:r>
        <w:rPr>
          <w:rFonts w:hint="eastAsia" w:ascii="宋体" w:hAnsi="宋体" w:eastAsia="宋体" w:cs="宋体"/>
          <w:color w:val="auto"/>
          <w:szCs w:val="21"/>
          <w:highlight w:val="none"/>
          <w:lang w:val="en-US" w:eastAsia="zh-CN"/>
        </w:rPr>
        <w:t>其</w:t>
      </w:r>
      <w:r>
        <w:rPr>
          <w:rFonts w:hint="eastAsia" w:ascii="宋体" w:hAnsi="宋体" w:eastAsia="宋体" w:cs="宋体"/>
          <w:color w:val="auto"/>
          <w:szCs w:val="21"/>
          <w:highlight w:val="none"/>
        </w:rPr>
        <w:t>在渝承揽的新业务</w:t>
      </w:r>
      <w:r>
        <w:rPr>
          <w:rFonts w:hint="eastAsia" w:ascii="宋体" w:hAnsi="宋体" w:eastAsia="宋体" w:cs="宋体"/>
          <w:color w:val="auto"/>
          <w:szCs w:val="21"/>
          <w:highlight w:val="none"/>
          <w:lang w:val="en-US" w:eastAsia="zh-CN"/>
        </w:rPr>
        <w:t>中任职</w:t>
      </w:r>
      <w:r>
        <w:rPr>
          <w:rFonts w:hint="eastAsia" w:ascii="宋体" w:hAnsi="宋体" w:eastAsia="宋体" w:cs="宋体"/>
          <w:color w:val="auto"/>
          <w:szCs w:val="21"/>
          <w:highlight w:val="none"/>
        </w:rPr>
        <w:t>。若</w:t>
      </w:r>
      <w:r>
        <w:rPr>
          <w:rFonts w:hint="eastAsia" w:ascii="宋体" w:hAnsi="宋体" w:eastAsia="宋体" w:cs="宋体"/>
          <w:color w:val="auto"/>
          <w:szCs w:val="21"/>
          <w:highlight w:val="none"/>
          <w:lang w:val="en-US" w:eastAsia="zh-CN"/>
        </w:rPr>
        <w:t>其</w:t>
      </w:r>
      <w:r>
        <w:rPr>
          <w:rFonts w:hint="eastAsia" w:ascii="宋体" w:hAnsi="宋体" w:eastAsia="宋体" w:cs="宋体"/>
          <w:color w:val="auto"/>
          <w:szCs w:val="21"/>
          <w:highlight w:val="none"/>
        </w:rPr>
        <w:t>被暂停在渝承揽的新业务</w:t>
      </w:r>
      <w:r>
        <w:rPr>
          <w:rFonts w:hint="eastAsia" w:ascii="宋体" w:hAnsi="宋体" w:eastAsia="宋体" w:cs="宋体"/>
          <w:color w:val="auto"/>
          <w:szCs w:val="21"/>
          <w:highlight w:val="none"/>
          <w:lang w:eastAsia="zh-CN"/>
        </w:rPr>
        <w:t>中</w:t>
      </w:r>
      <w:r>
        <w:rPr>
          <w:rFonts w:hint="eastAsia" w:ascii="宋体" w:hAnsi="宋体" w:eastAsia="宋体" w:cs="宋体"/>
          <w:color w:val="auto"/>
          <w:szCs w:val="21"/>
          <w:highlight w:val="none"/>
          <w:lang w:val="en-US" w:eastAsia="zh-CN"/>
        </w:rPr>
        <w:t>任职</w:t>
      </w:r>
      <w:r>
        <w:rPr>
          <w:rFonts w:hint="eastAsia" w:ascii="宋体" w:hAnsi="宋体" w:eastAsia="宋体" w:cs="宋体"/>
          <w:color w:val="auto"/>
          <w:szCs w:val="21"/>
          <w:highlight w:val="none"/>
        </w:rPr>
        <w:t>但仍参加投标，我司将被否决投标；已取得中标候选人资格或中标资格的，招标人有权取消我司中标候选人资格或中标资格；给招标人造成损失的，我司依法承担赔偿责任或违约责任。</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（3）未提供上述承诺或承诺内容不符合要求的，由评标委员会作否决投标处理。以上承诺同时作为合同的附件。</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highlight w:val="none"/>
        </w:rPr>
        <w:t>其他</w:t>
      </w:r>
      <w:r>
        <w:rPr>
          <w:rFonts w:hint="eastAsia" w:ascii="宋体" w:hAnsi="宋体" w:eastAsia="宋体" w:cs="宋体"/>
          <w:color w:val="auto"/>
          <w:szCs w:val="21"/>
          <w:highlight w:val="none"/>
        </w:rPr>
        <w:t>拟派</w:t>
      </w:r>
      <w:r>
        <w:rPr>
          <w:rFonts w:hint="eastAsia" w:ascii="宋体" w:hAnsi="宋体" w:eastAsia="宋体" w:cs="宋体"/>
          <w:color w:val="auto"/>
          <w:highlight w:val="none"/>
        </w:rPr>
        <w:t>主要人员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司承诺中标后在签订合同之前，按照招标文件的要求配备满足实际工作需要的勘察设计项目部，配置项目管理班子，出具任命文件。任命文件应当明确勘察设计项目部的职责、岗位设置、主要人员配备，并书面通知招标人。相关岗位管理人员应持有有关行业主管部门要求的职称（或执业）证书，并提供我司为其缴纳的养老保险证明材料。中标后不能满足该要求的，招标人可取消</w:t>
      </w:r>
      <w:r>
        <w:rPr>
          <w:rFonts w:hint="eastAsia" w:ascii="宋体" w:hAnsi="宋体" w:eastAsia="宋体" w:cs="宋体"/>
          <w:color w:val="auto"/>
          <w:szCs w:val="21"/>
          <w:highlight w:val="none"/>
          <w:lang w:val="en-US" w:eastAsia="zh-CN"/>
        </w:rPr>
        <w:t>我公司</w:t>
      </w:r>
      <w:r>
        <w:rPr>
          <w:rFonts w:hint="eastAsia" w:ascii="宋体" w:hAnsi="宋体" w:eastAsia="宋体" w:cs="宋体"/>
          <w:color w:val="auto"/>
          <w:szCs w:val="21"/>
          <w:highlight w:val="none"/>
        </w:rPr>
        <w:t>中标资格</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并上报行政主管部门；给招标人造成损失的，</w:t>
      </w:r>
      <w:r>
        <w:rPr>
          <w:rFonts w:hint="eastAsia" w:ascii="宋体" w:hAnsi="宋体" w:eastAsia="宋体" w:cs="宋体"/>
          <w:color w:val="auto"/>
          <w:szCs w:val="21"/>
          <w:highlight w:val="none"/>
          <w:lang w:val="en-US" w:eastAsia="zh-CN"/>
        </w:rPr>
        <w:t>我公司</w:t>
      </w:r>
      <w:r>
        <w:rPr>
          <w:rFonts w:hint="eastAsia" w:ascii="宋体" w:hAnsi="宋体" w:eastAsia="宋体" w:cs="宋体"/>
          <w:color w:val="auto"/>
          <w:szCs w:val="21"/>
          <w:highlight w:val="none"/>
        </w:rPr>
        <w:t>依法承担赔偿</w:t>
      </w:r>
      <w:r>
        <w:rPr>
          <w:rFonts w:hint="eastAsia" w:ascii="宋体" w:hAnsi="宋体" w:eastAsia="宋体" w:cs="宋体"/>
          <w:color w:val="auto"/>
          <w:szCs w:val="21"/>
          <w:highlight w:val="none"/>
          <w:lang w:val="en-US" w:eastAsia="zh-CN"/>
        </w:rPr>
        <w:t>责任或</w:t>
      </w:r>
      <w:r>
        <w:rPr>
          <w:rFonts w:hint="eastAsia" w:ascii="宋体" w:hAnsi="宋体" w:eastAsia="宋体" w:cs="宋体"/>
          <w:color w:val="auto"/>
          <w:szCs w:val="21"/>
          <w:highlight w:val="none"/>
        </w:rPr>
        <w:t>违约责任。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4、我公司在</w:t>
      </w:r>
      <w:r>
        <w:rPr>
          <w:rFonts w:hint="eastAsia" w:ascii="宋体" w:hAnsi="宋体" w:eastAsia="宋体" w:cs="宋体"/>
          <w:color w:val="auto"/>
          <w:szCs w:val="21"/>
          <w:highlight w:val="none"/>
          <w:lang w:val="en-US" w:eastAsia="zh-CN"/>
        </w:rPr>
        <w:t>投标文件</w:t>
      </w:r>
      <w:r>
        <w:rPr>
          <w:rFonts w:hint="eastAsia" w:ascii="宋体" w:hAnsi="宋体" w:eastAsia="宋体" w:cs="宋体"/>
          <w:color w:val="auto"/>
          <w:szCs w:val="21"/>
          <w:highlight w:val="none"/>
        </w:rPr>
        <w:t>中</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lang w:val="en-US" w:eastAsia="zh-CN"/>
        </w:rPr>
        <w:t>所有内容</w:t>
      </w:r>
      <w:r>
        <w:rPr>
          <w:rFonts w:hint="eastAsia" w:ascii="宋体" w:hAnsi="宋体" w:eastAsia="宋体" w:cs="宋体"/>
          <w:color w:val="auto"/>
          <w:szCs w:val="21"/>
          <w:highlight w:val="none"/>
        </w:rPr>
        <w:t>真实有效，不存在弄虚作假情形。贵单位有权对我公司提供的资料进行核实，若发现弄虚作假，取消我公司中标资格，并按相关法律法规报招标投标监督部门，</w:t>
      </w:r>
      <w:r>
        <w:rPr>
          <w:rFonts w:hint="eastAsia" w:ascii="宋体" w:hAnsi="宋体" w:eastAsia="宋体" w:cs="宋体"/>
          <w:color w:val="auto"/>
          <w:szCs w:val="21"/>
          <w:highlight w:val="none"/>
          <w:lang w:eastAsia="zh-CN"/>
        </w:rPr>
        <w:t>投标保证金以现金形式交纳的不予退还，以保函形式交纳的由保函开立人支付保函担保的与投标保证金等额的款项</w:t>
      </w:r>
      <w:r>
        <w:rPr>
          <w:rFonts w:hint="eastAsia" w:ascii="宋体" w:hAnsi="宋体" w:eastAsia="宋体" w:cs="宋体"/>
          <w:color w:val="auto"/>
          <w:szCs w:val="21"/>
          <w:highlight w:val="none"/>
        </w:rPr>
        <w:t>，我公司自愿承担因此造成的相关责任并赔偿相应损失。</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5、我公司不存在第二章“投标人须知”第 1.4.3 项</w:t>
      </w:r>
      <w:r>
        <w:rPr>
          <w:rFonts w:hint="eastAsia" w:ascii="宋体" w:hAnsi="宋体" w:eastAsia="宋体" w:cs="宋体"/>
          <w:color w:val="auto"/>
          <w:szCs w:val="21"/>
          <w:highlight w:val="none"/>
          <w:lang w:val="en-US" w:eastAsia="zh-CN"/>
        </w:rPr>
        <w:t>和第9.2款</w:t>
      </w:r>
      <w:r>
        <w:rPr>
          <w:rFonts w:hint="eastAsia" w:ascii="宋体" w:hAnsi="宋体" w:eastAsia="宋体" w:cs="宋体"/>
          <w:color w:val="auto"/>
          <w:szCs w:val="21"/>
          <w:highlight w:val="none"/>
        </w:rPr>
        <w:t>规定的任何一种情形。</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6、我公司的投标文件符合第二章“投标人须知”第 1.12.1 项的规定。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7、我公司的投标内容符合第二章“投标人须知”第1.3.1项的规定。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8、我公司的投标文件符合招标文件第四章“合同条款及格式”规定，投标文件中没有贵单位不能接受的条件。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9、我公司的投标文件符合招标文件第五章“发包人要求”</w:t>
      </w:r>
      <w:r>
        <w:rPr>
          <w:rFonts w:hint="eastAsia" w:ascii="宋体" w:hAnsi="宋体" w:eastAsia="宋体" w:cs="宋体"/>
          <w:color w:val="auto"/>
          <w:kern w:val="0"/>
          <w:highlight w:val="none"/>
        </w:rPr>
        <w:t>中的实质性要求和条件</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如</w:t>
      </w: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lang w:val="en-US" w:eastAsia="zh-CN"/>
        </w:rPr>
        <w:t xml:space="preserve">未中标，我公司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rPr>
        <w:t>同意</w:t>
      </w:r>
      <w:r>
        <w:rPr>
          <w:rFonts w:hint="eastAsia" w:ascii="宋体" w:hAnsi="宋体" w:eastAsia="宋体" w:cs="宋体"/>
          <w:color w:val="auto"/>
          <w:szCs w:val="21"/>
          <w:highlight w:val="none"/>
          <w:u w:val="none"/>
          <w:lang w:val="en-US" w:eastAsia="zh-CN"/>
        </w:rPr>
        <w:t xml:space="preserve"> </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 xml:space="preserve">不同意 </w:t>
      </w:r>
      <w:r>
        <w:rPr>
          <w:rFonts w:hint="eastAsia" w:ascii="宋体" w:hAnsi="宋体" w:eastAsia="宋体" w:cs="宋体"/>
          <w:color w:val="auto"/>
          <w:szCs w:val="21"/>
          <w:highlight w:val="none"/>
        </w:rPr>
        <w:t>招标人使用</w:t>
      </w:r>
      <w:r>
        <w:rPr>
          <w:rFonts w:hint="eastAsia" w:ascii="宋体" w:hAnsi="宋体" w:eastAsia="宋体" w:cs="宋体"/>
          <w:color w:val="auto"/>
          <w:szCs w:val="21"/>
          <w:highlight w:val="none"/>
          <w:lang w:val="en-US" w:eastAsia="zh-CN"/>
        </w:rPr>
        <w:t>本项目</w:t>
      </w:r>
      <w:r>
        <w:rPr>
          <w:rFonts w:hint="eastAsia" w:ascii="宋体" w:hAnsi="宋体" w:eastAsia="宋体" w:cs="宋体"/>
          <w:color w:val="auto"/>
          <w:szCs w:val="21"/>
          <w:highlight w:val="none"/>
        </w:rPr>
        <w:t>投标文件中的技术成果。</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i/>
          <w:iCs/>
          <w:color w:val="auto"/>
          <w:szCs w:val="21"/>
          <w:highlight w:val="none"/>
          <w:u w:val="single"/>
          <w:lang w:val="en-US" w:eastAsia="zh-CN"/>
        </w:rPr>
      </w:pPr>
      <w:r>
        <w:rPr>
          <w:rFonts w:hint="eastAsia" w:ascii="宋体" w:hAnsi="宋体" w:eastAsia="宋体" w:cs="宋体"/>
          <w:color w:val="auto"/>
          <w:szCs w:val="21"/>
          <w:highlight w:val="none"/>
          <w:lang w:val="en-US" w:eastAsia="zh-CN"/>
        </w:rPr>
        <w:t>11、其他承诺事项：</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i/>
          <w:iCs/>
          <w:color w:val="auto"/>
          <w:szCs w:val="21"/>
          <w:highlight w:val="none"/>
          <w:u w:val="single"/>
          <w:lang w:val="en-US" w:eastAsia="zh-CN"/>
        </w:rPr>
        <w:t xml:space="preserve"> [提示：招标文件有具体要求的，可在此处增加对应的承诺内容。]</w:t>
      </w: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（签名或盖章）</w:t>
      </w:r>
    </w:p>
    <w:p>
      <w:pPr>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widowControl/>
        <w:jc w:val="left"/>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keepNext/>
        <w:keepLines/>
        <w:spacing w:before="260" w:after="260" w:line="413" w:lineRule="auto"/>
        <w:ind w:firstLine="137" w:firstLineChars="49"/>
        <w:jc w:val="center"/>
        <w:outlineLvl w:val="1"/>
        <w:rPr>
          <w:rFonts w:hint="eastAsia" w:ascii="宋体" w:hAnsi="宋体" w:eastAsia="宋体" w:cs="宋体"/>
          <w:color w:val="auto"/>
          <w:sz w:val="28"/>
          <w:szCs w:val="20"/>
          <w:highlight w:val="none"/>
        </w:rPr>
      </w:pPr>
      <w:bookmarkStart w:id="2527" w:name="_Toc8777"/>
      <w:bookmarkStart w:id="2528" w:name="_Toc32436"/>
      <w:bookmarkStart w:id="2529" w:name="_Toc20393"/>
      <w:bookmarkStart w:id="2530" w:name="_Toc12036"/>
      <w:bookmarkStart w:id="2531" w:name="_Toc20433"/>
      <w:bookmarkStart w:id="2532" w:name="_Toc13798"/>
      <w:bookmarkStart w:id="2533" w:name="_Toc11995"/>
      <w:bookmarkStart w:id="2534" w:name="_Toc75856968"/>
      <w:bookmarkStart w:id="2535" w:name="_Toc3456"/>
      <w:bookmarkStart w:id="2536" w:name="_Toc847"/>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四</w:t>
      </w:r>
      <w:r>
        <w:rPr>
          <w:rFonts w:hint="eastAsia" w:ascii="宋体" w:hAnsi="宋体" w:eastAsia="宋体" w:cs="宋体"/>
          <w:color w:val="auto"/>
          <w:sz w:val="28"/>
          <w:szCs w:val="20"/>
          <w:highlight w:val="none"/>
        </w:rPr>
        <w:t>）其他资料</w:t>
      </w:r>
      <w:bookmarkEnd w:id="2527"/>
      <w:bookmarkEnd w:id="2528"/>
      <w:bookmarkEnd w:id="2529"/>
      <w:bookmarkEnd w:id="2530"/>
      <w:bookmarkEnd w:id="2531"/>
      <w:bookmarkEnd w:id="2532"/>
      <w:bookmarkEnd w:id="2533"/>
      <w:bookmarkEnd w:id="2534"/>
      <w:bookmarkEnd w:id="2535"/>
      <w:bookmarkEnd w:id="2536"/>
    </w:p>
    <w:p>
      <w:pPr>
        <w:spacing w:line="360" w:lineRule="auto"/>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投标保证金</w:t>
      </w:r>
    </w:p>
    <w:p>
      <w:pPr>
        <w:spacing w:line="360" w:lineRule="auto"/>
        <w:ind w:firstLine="420" w:firstLineChars="200"/>
        <w:rPr>
          <w:rFonts w:hint="eastAsia" w:ascii="宋体" w:hAnsi="宋体" w:eastAsia="宋体" w:cs="宋体"/>
          <w:i w:val="0"/>
          <w:iCs/>
          <w:color w:val="auto"/>
          <w:szCs w:val="21"/>
          <w:highlight w:val="none"/>
        </w:rPr>
      </w:pPr>
      <w:r>
        <w:rPr>
          <w:rFonts w:hint="eastAsia" w:ascii="宋体" w:hAnsi="宋体" w:eastAsia="宋体" w:cs="宋体"/>
          <w:i w:val="0"/>
          <w:iCs/>
          <w:color w:val="auto"/>
          <w:szCs w:val="21"/>
          <w:highlight w:val="none"/>
          <w:lang w:eastAsia="zh-CN"/>
        </w:rPr>
        <w:t>（</w:t>
      </w:r>
      <w:r>
        <w:rPr>
          <w:rFonts w:hint="eastAsia" w:ascii="宋体" w:hAnsi="宋体" w:eastAsia="宋体" w:cs="宋体"/>
          <w:i w:val="0"/>
          <w:iCs/>
          <w:color w:val="auto"/>
          <w:szCs w:val="21"/>
          <w:highlight w:val="none"/>
          <w:lang w:val="en-US" w:eastAsia="zh-CN"/>
        </w:rPr>
        <w:t>注</w:t>
      </w:r>
      <w:r>
        <w:rPr>
          <w:rFonts w:hint="eastAsia" w:ascii="宋体" w:hAnsi="宋体" w:eastAsia="宋体" w:cs="宋体"/>
          <w:i w:val="0"/>
          <w:iCs/>
          <w:color w:val="auto"/>
          <w:szCs w:val="21"/>
          <w:highlight w:val="none"/>
        </w:rPr>
        <w:t>：以转账支票或电汇形式交纳投标保证金的提供以下资料</w:t>
      </w:r>
      <w:r>
        <w:rPr>
          <w:rFonts w:hint="eastAsia" w:ascii="宋体" w:hAnsi="宋体" w:eastAsia="宋体" w:cs="宋体"/>
          <w:i w:val="0"/>
          <w:iCs/>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（1）企业基本账户开户证明文件。</w:t>
      </w:r>
    </w:p>
    <w:p>
      <w:pPr>
        <w:spacing w:line="240" w:lineRule="auto"/>
        <w:ind w:firstLine="0" w:firstLineChars="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br w:type="page"/>
      </w:r>
    </w:p>
    <w:p>
      <w:pPr>
        <w:spacing w:line="360" w:lineRule="auto"/>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eastAsia="zh-CN"/>
        </w:rPr>
        <w:t>（</w:t>
      </w:r>
      <w:r>
        <w:rPr>
          <w:rFonts w:hint="eastAsia" w:ascii="宋体" w:hAnsi="宋体" w:eastAsia="宋体" w:cs="宋体"/>
          <w:i w:val="0"/>
          <w:iCs/>
          <w:color w:val="auto"/>
          <w:szCs w:val="21"/>
          <w:highlight w:val="none"/>
          <w:lang w:val="en-US" w:eastAsia="zh-CN"/>
        </w:rPr>
        <w:t>注</w:t>
      </w:r>
      <w:r>
        <w:rPr>
          <w:rFonts w:hint="eastAsia" w:ascii="宋体" w:hAnsi="宋体" w:eastAsia="宋体" w:cs="宋体"/>
          <w:i w:val="0"/>
          <w:iCs/>
          <w:color w:val="auto"/>
          <w:szCs w:val="21"/>
          <w:highlight w:val="none"/>
        </w:rPr>
        <w:t>：以纸质投标保函形式交纳投标保证金的提供以下资料</w:t>
      </w:r>
      <w:r>
        <w:rPr>
          <w:rFonts w:hint="eastAsia" w:ascii="宋体" w:hAnsi="宋体" w:eastAsia="宋体" w:cs="宋体"/>
          <w:i w:val="0"/>
          <w:iCs/>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（1）纸质</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申请人：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受益人：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开立人：</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sz w:val="21"/>
          <w:szCs w:val="21"/>
          <w:highlight w:val="none"/>
        </w:rPr>
        <w:t xml:space="preserve">    </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color="auto" w:fill="auto"/>
        <w:kinsoku/>
        <w:wordWrap/>
        <w:overflowPunct w:val="0"/>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rPr>
        <w:t>开立时间：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lang w:eastAsia="zh-CN"/>
        </w:rPr>
        <w:t>日</w:t>
      </w:r>
    </w:p>
    <w:p>
      <w:pPr>
        <w:spacing w:line="240" w:lineRule="auto"/>
        <w:ind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pacing w:line="360" w:lineRule="auto"/>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 中小微企业声明函（示范格式）</w:t>
      </w:r>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ascii="宋体" w:hAnsi="宋体" w:eastAsia="宋体" w:cs="宋体"/>
          <w:color w:val="auto"/>
          <w:sz w:val="28"/>
          <w:szCs w:val="28"/>
          <w:lang w:eastAsia="zh-CN"/>
        </w:rPr>
      </w:pPr>
      <w:bookmarkStart w:id="2537" w:name="_Toc12303"/>
      <w:bookmarkStart w:id="2538" w:name="_Toc1391"/>
      <w:r>
        <w:rPr>
          <w:rFonts w:hint="eastAsia" w:ascii="宋体" w:hAnsi="宋体" w:eastAsia="宋体" w:cs="宋体"/>
          <w:color w:val="auto"/>
          <w:sz w:val="24"/>
          <w:szCs w:val="24"/>
          <w:lang w:eastAsia="zh-CN"/>
        </w:rPr>
        <w:t>中小企业声明函（</w:t>
      </w:r>
      <w:r>
        <w:rPr>
          <w:rFonts w:hint="eastAsia" w:ascii="宋体" w:hAnsi="宋体" w:eastAsia="宋体" w:cs="宋体"/>
          <w:color w:val="auto"/>
          <w:sz w:val="24"/>
          <w:szCs w:val="24"/>
          <w:lang w:val="en-US" w:eastAsia="zh-CN"/>
        </w:rPr>
        <w:t>服务类</w:t>
      </w:r>
      <w:r>
        <w:rPr>
          <w:rFonts w:hint="eastAsia" w:ascii="宋体" w:hAnsi="宋体" w:eastAsia="宋体" w:cs="宋体"/>
          <w:color w:val="auto"/>
          <w:sz w:val="24"/>
          <w:szCs w:val="24"/>
          <w:lang w:eastAsia="zh-CN"/>
        </w:rPr>
        <w:t>）</w:t>
      </w:r>
      <w:bookmarkEnd w:id="2537"/>
      <w:bookmarkEnd w:id="2538"/>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企业名称（盖章）：</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eastAsia="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宋体" w:hAnsi="宋体" w:eastAsia="宋体" w:cs="宋体"/>
          <w:szCs w:val="21"/>
        </w:rPr>
      </w:pPr>
      <w:r>
        <w:rPr>
          <w:rFonts w:hint="eastAsia" w:ascii="宋体" w:hAnsi="宋体" w:eastAsia="宋体" w:cs="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center"/>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p>
    <w:p>
      <w:pPr>
        <w:spacing w:line="240" w:lineRule="auto"/>
        <w:ind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 w:val="0"/>
          <w:lang w:val="en-US" w:eastAsia="zh-CN"/>
        </w:rPr>
        <w:t>按照招标文件第二章投标人须知前附表第1.4.1项、第3.4款要求提供的资料。</w:t>
      </w:r>
    </w:p>
    <w:p>
      <w:pPr>
        <w:pStyle w:val="2"/>
        <w:rPr>
          <w:rFonts w:hint="eastAsia" w:ascii="宋体" w:hAnsi="宋体" w:eastAsia="宋体" w:cs="宋体"/>
        </w:rPr>
      </w:pPr>
      <w:r>
        <w:rPr>
          <w:rFonts w:hint="eastAsia" w:ascii="宋体" w:hAnsi="宋体" w:eastAsia="宋体" w:cs="宋体"/>
          <w:color w:val="auto"/>
          <w:szCs w:val="21"/>
          <w:highlight w:val="none"/>
        </w:rPr>
        <w:t>……</w:t>
      </w:r>
      <w:bookmarkEnd w:id="1719"/>
      <w:bookmarkEnd w:id="1720"/>
      <w:bookmarkEnd w:id="1721"/>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modern"/>
    <w:pitch w:val="default"/>
    <w:sig w:usb0="00000000" w:usb1="00000000" w:usb2="00000000" w:usb3="00000000" w:csb0="00040000" w:csb1="00000000"/>
  </w:font>
  <w:font w:name="方正书宋简体">
    <w:altName w:val="宋体"/>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auto"/>
    <w:pitch w:val="default"/>
    <w:sig w:usb0="00000000" w:usb1="00000000"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ˎ̥">
    <w:altName w:val="宋体"/>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auto"/>
    <w:pitch w:val="default"/>
    <w:sig w:usb0="00000000" w:usb1="00000000" w:usb2="00000010" w:usb3="00000000" w:csb0="2000019F" w:csb1="00000000"/>
  </w:font>
  <w:font w:name="仿宋">
    <w:altName w:val="宋体"/>
    <w:panose1 w:val="02010609060101010101"/>
    <w:charset w:val="86"/>
    <w:family w:val="auto"/>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2" w:usb3="00000000" w:csb0="00040001" w:csb1="00000000"/>
  </w:font>
  <w:font w:name="华文细黑">
    <w:altName w:val="汉仪中等线简"/>
    <w:panose1 w:val="02010600040101010101"/>
    <w:charset w:val="50"/>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宋体"/>
    <w:panose1 w:val="00000000000000000000"/>
    <w:charset w:val="86"/>
    <w:family w:val="modern"/>
    <w:pitch w:val="default"/>
    <w:sig w:usb0="00000000" w:usb1="00000000" w:usb2="0000001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8"/>
      </w:rPr>
    </w:pPr>
    <w:r>
      <w:fldChar w:fldCharType="begin"/>
    </w:r>
    <w:r>
      <w:rPr>
        <w:rStyle w:val="58"/>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8"/>
      </w:rPr>
    </w:pPr>
    <w:r>
      <w:fldChar w:fldCharType="begin"/>
    </w:r>
    <w:r>
      <w:rPr>
        <w:rStyle w:val="58"/>
      </w:rPr>
      <w:instrText xml:space="preserve">PAGE  </w:instrText>
    </w:r>
    <w:r>
      <w:fldChar w:fldCharType="separate"/>
    </w:r>
    <w:r>
      <w:rPr>
        <w:rStyle w:val="58"/>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8"/>
      </w:rPr>
    </w:pPr>
    <w:r>
      <w:fldChar w:fldCharType="begin"/>
    </w:r>
    <w:r>
      <w:rPr>
        <w:rStyle w:val="58"/>
      </w:rPr>
      <w:instrText xml:space="preserve">PAGE  </w:instrText>
    </w:r>
    <w:r>
      <w:fldChar w:fldCharType="separate"/>
    </w:r>
    <w:r>
      <w:rPr>
        <w:rStyle w:val="58"/>
      </w:rPr>
      <w:t>4</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51</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8"/>
      </w:rPr>
    </w:pPr>
    <w:r>
      <w:fldChar w:fldCharType="begin"/>
    </w:r>
    <w:r>
      <w:rPr>
        <w:rStyle w:val="58"/>
      </w:rPr>
      <w:instrText xml:space="preserve">PAGE  </w:instrText>
    </w:r>
    <w:r>
      <w:fldChar w:fldCharType="separate"/>
    </w:r>
    <w:r>
      <w:rPr>
        <w:rStyle w:val="58"/>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B25E9"/>
    <w:multiLevelType w:val="singleLevel"/>
    <w:tmpl w:val="0B8B25E9"/>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revisionView w:markup="0"/>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yNjk1YzNjMjE2YjQ2MDU1ZDZkNjBmOWEyNTZlMmUifQ=="/>
  </w:docVars>
  <w:rsids>
    <w:rsidRoot w:val="00000000"/>
    <w:rsid w:val="00A96F8B"/>
    <w:rsid w:val="014661DE"/>
    <w:rsid w:val="02E226E4"/>
    <w:rsid w:val="05305A86"/>
    <w:rsid w:val="0B4B3C1B"/>
    <w:rsid w:val="0CB028DE"/>
    <w:rsid w:val="0D7F11B4"/>
    <w:rsid w:val="0EEE532E"/>
    <w:rsid w:val="0F5E7DD6"/>
    <w:rsid w:val="113D59C4"/>
    <w:rsid w:val="11E67D4A"/>
    <w:rsid w:val="13BD741D"/>
    <w:rsid w:val="13FF7329"/>
    <w:rsid w:val="144A72EE"/>
    <w:rsid w:val="148C7B9E"/>
    <w:rsid w:val="15135D72"/>
    <w:rsid w:val="160A65F8"/>
    <w:rsid w:val="1727369B"/>
    <w:rsid w:val="18A61023"/>
    <w:rsid w:val="1CB7766C"/>
    <w:rsid w:val="1CBE1E4F"/>
    <w:rsid w:val="1DA656DA"/>
    <w:rsid w:val="1EE502CC"/>
    <w:rsid w:val="1F155115"/>
    <w:rsid w:val="21834C5E"/>
    <w:rsid w:val="228E0A76"/>
    <w:rsid w:val="23B8018A"/>
    <w:rsid w:val="26271946"/>
    <w:rsid w:val="267A5E6B"/>
    <w:rsid w:val="27630666"/>
    <w:rsid w:val="27764B14"/>
    <w:rsid w:val="28CA4B4F"/>
    <w:rsid w:val="29BC2BC3"/>
    <w:rsid w:val="2BF47AC9"/>
    <w:rsid w:val="2C330FD8"/>
    <w:rsid w:val="2D410CF5"/>
    <w:rsid w:val="2DA84C9B"/>
    <w:rsid w:val="2E973033"/>
    <w:rsid w:val="2EC1528D"/>
    <w:rsid w:val="32587071"/>
    <w:rsid w:val="34CF3767"/>
    <w:rsid w:val="350B3BD5"/>
    <w:rsid w:val="355B3078"/>
    <w:rsid w:val="371A6DA1"/>
    <w:rsid w:val="377C46B6"/>
    <w:rsid w:val="39253A91"/>
    <w:rsid w:val="39451901"/>
    <w:rsid w:val="3A4811EE"/>
    <w:rsid w:val="3B5A721A"/>
    <w:rsid w:val="3CBE7253"/>
    <w:rsid w:val="3D565E8F"/>
    <w:rsid w:val="3DBF1804"/>
    <w:rsid w:val="3E79DC44"/>
    <w:rsid w:val="3F245B91"/>
    <w:rsid w:val="3F676E1C"/>
    <w:rsid w:val="3F9EEB57"/>
    <w:rsid w:val="3FB106DF"/>
    <w:rsid w:val="42385595"/>
    <w:rsid w:val="452B6005"/>
    <w:rsid w:val="45735780"/>
    <w:rsid w:val="45EB3B51"/>
    <w:rsid w:val="47DE354A"/>
    <w:rsid w:val="483B2BA3"/>
    <w:rsid w:val="4A844E20"/>
    <w:rsid w:val="4C20218C"/>
    <w:rsid w:val="4C4E289F"/>
    <w:rsid w:val="4DF631B7"/>
    <w:rsid w:val="4E0C2C0D"/>
    <w:rsid w:val="50025F92"/>
    <w:rsid w:val="517B3E5A"/>
    <w:rsid w:val="51CE612F"/>
    <w:rsid w:val="52056534"/>
    <w:rsid w:val="527F35A4"/>
    <w:rsid w:val="551B12C3"/>
    <w:rsid w:val="55AB2262"/>
    <w:rsid w:val="575D3474"/>
    <w:rsid w:val="57E22B0D"/>
    <w:rsid w:val="5870589D"/>
    <w:rsid w:val="59BE61B1"/>
    <w:rsid w:val="5A8B7D26"/>
    <w:rsid w:val="5A9F2482"/>
    <w:rsid w:val="5E8F0B4F"/>
    <w:rsid w:val="5FD10AB9"/>
    <w:rsid w:val="60507FB7"/>
    <w:rsid w:val="61480176"/>
    <w:rsid w:val="62450EA7"/>
    <w:rsid w:val="63A77CC9"/>
    <w:rsid w:val="668904FB"/>
    <w:rsid w:val="67D42BC8"/>
    <w:rsid w:val="685B7BA9"/>
    <w:rsid w:val="698156C0"/>
    <w:rsid w:val="6F3FC302"/>
    <w:rsid w:val="700362B8"/>
    <w:rsid w:val="70385AD0"/>
    <w:rsid w:val="70592818"/>
    <w:rsid w:val="71144021"/>
    <w:rsid w:val="713E0627"/>
    <w:rsid w:val="71D53A70"/>
    <w:rsid w:val="72860712"/>
    <w:rsid w:val="73D90D3A"/>
    <w:rsid w:val="741D6F9B"/>
    <w:rsid w:val="754876E2"/>
    <w:rsid w:val="754F7CEE"/>
    <w:rsid w:val="76FDE6F5"/>
    <w:rsid w:val="777F6BC9"/>
    <w:rsid w:val="79152CB7"/>
    <w:rsid w:val="79E50D6B"/>
    <w:rsid w:val="7A2F8F82"/>
    <w:rsid w:val="7A9E5896"/>
    <w:rsid w:val="7AC7681C"/>
    <w:rsid w:val="7B7D8650"/>
    <w:rsid w:val="7BFC1D3B"/>
    <w:rsid w:val="7DFEFA60"/>
    <w:rsid w:val="7E6F1048"/>
    <w:rsid w:val="7EDEE370"/>
    <w:rsid w:val="7FDD6746"/>
    <w:rsid w:val="7FDFCEF0"/>
    <w:rsid w:val="7FF9E597"/>
    <w:rsid w:val="7FFFDEBB"/>
    <w:rsid w:val="9F77D3C4"/>
    <w:rsid w:val="BDFCAE05"/>
    <w:rsid w:val="BE4EE8CC"/>
    <w:rsid w:val="BFFEB383"/>
    <w:rsid w:val="D8FB2E72"/>
    <w:rsid w:val="DB6F6E48"/>
    <w:rsid w:val="DE2357EE"/>
    <w:rsid w:val="E377FA54"/>
    <w:rsid w:val="EFDF74A7"/>
    <w:rsid w:val="EFFAF0CE"/>
    <w:rsid w:val="EFFF93CB"/>
    <w:rsid w:val="F3FED9ED"/>
    <w:rsid w:val="F54B5E47"/>
    <w:rsid w:val="F7FFEDFC"/>
    <w:rsid w:val="FB7EE138"/>
    <w:rsid w:val="FD773D89"/>
    <w:rsid w:val="FD7D8A73"/>
    <w:rsid w:val="FDDB8D66"/>
    <w:rsid w:val="FEBEA89D"/>
    <w:rsid w:val="FF5600B5"/>
    <w:rsid w:val="FFD6EF44"/>
    <w:rsid w:val="FFE3775C"/>
    <w:rsid w:val="FFFECF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8"/>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7"/>
    <w:qFormat/>
    <w:uiPriority w:val="0"/>
    <w:pPr>
      <w:keepNext/>
      <w:keepLines/>
      <w:spacing w:before="260" w:after="260" w:line="416" w:lineRule="auto"/>
      <w:outlineLvl w:val="2"/>
    </w:pPr>
    <w:rPr>
      <w:b/>
      <w:bCs/>
      <w:sz w:val="32"/>
      <w:szCs w:val="32"/>
    </w:rPr>
  </w:style>
  <w:style w:type="paragraph" w:styleId="6">
    <w:name w:val="heading 4"/>
    <w:basedOn w:val="1"/>
    <w:next w:val="1"/>
    <w:link w:val="166"/>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80"/>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36"/>
    <w:qFormat/>
    <w:uiPriority w:val="0"/>
    <w:pPr>
      <w:keepNext/>
      <w:keepLines/>
      <w:ind w:firstLine="200" w:firstLineChars="200"/>
      <w:outlineLvl w:val="5"/>
    </w:pPr>
    <w:rPr>
      <w:rFonts w:hAnsi="Arial"/>
    </w:rPr>
  </w:style>
  <w:style w:type="paragraph" w:styleId="10">
    <w:name w:val="heading 7"/>
    <w:basedOn w:val="1"/>
    <w:next w:val="1"/>
    <w:link w:val="291"/>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50"/>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55">
    <w:name w:val="Default Paragraph Font"/>
    <w:qFormat/>
    <w:uiPriority w:val="1"/>
  </w:style>
  <w:style w:type="table" w:default="1" w:styleId="46">
    <w:name w:val="Normal Table"/>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233"/>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70"/>
    <w:qFormat/>
    <w:uiPriority w:val="0"/>
    <w:pPr>
      <w:shd w:val="clear" w:color="auto" w:fill="000080"/>
    </w:pPr>
  </w:style>
  <w:style w:type="paragraph" w:styleId="16">
    <w:name w:val="annotation text"/>
    <w:basedOn w:val="1"/>
    <w:link w:val="313"/>
    <w:qFormat/>
    <w:uiPriority w:val="0"/>
    <w:pPr>
      <w:jc w:val="left"/>
    </w:pPr>
  </w:style>
  <w:style w:type="paragraph" w:styleId="17">
    <w:name w:val="Body Text 3"/>
    <w:basedOn w:val="1"/>
    <w:link w:val="265"/>
    <w:qFormat/>
    <w:uiPriority w:val="0"/>
    <w:pPr>
      <w:spacing w:after="120"/>
    </w:pPr>
    <w:rPr>
      <w:sz w:val="16"/>
      <w:szCs w:val="16"/>
    </w:rPr>
  </w:style>
  <w:style w:type="paragraph" w:styleId="18">
    <w:name w:val="Body Text Indent"/>
    <w:basedOn w:val="1"/>
    <w:link w:val="248"/>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10"/>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74"/>
    <w:qFormat/>
    <w:uiPriority w:val="0"/>
    <w:pPr>
      <w:ind w:left="100" w:leftChars="2500"/>
    </w:pPr>
  </w:style>
  <w:style w:type="paragraph" w:styleId="26">
    <w:name w:val="Body Text Indent 2"/>
    <w:basedOn w:val="1"/>
    <w:link w:val="245"/>
    <w:qFormat/>
    <w:uiPriority w:val="0"/>
    <w:pPr>
      <w:widowControl/>
      <w:spacing w:line="480" w:lineRule="auto"/>
      <w:ind w:firstLine="560"/>
      <w:jc w:val="left"/>
    </w:pPr>
    <w:rPr>
      <w:kern w:val="0"/>
      <w:sz w:val="28"/>
    </w:rPr>
  </w:style>
  <w:style w:type="paragraph" w:styleId="27">
    <w:name w:val="endnote text"/>
    <w:basedOn w:val="1"/>
    <w:link w:val="218"/>
    <w:qFormat/>
    <w:uiPriority w:val="0"/>
    <w:pPr>
      <w:widowControl/>
      <w:snapToGrid w:val="0"/>
      <w:jc w:val="left"/>
    </w:pPr>
    <w:rPr>
      <w:rFonts w:ascii="Arial" w:hAnsi="Arial" w:cs="Arial"/>
      <w:kern w:val="0"/>
      <w:sz w:val="20"/>
      <w:lang w:eastAsia="en-US"/>
    </w:rPr>
  </w:style>
  <w:style w:type="paragraph" w:styleId="28">
    <w:name w:val="Balloon Text"/>
    <w:basedOn w:val="1"/>
    <w:link w:val="213"/>
    <w:qFormat/>
    <w:uiPriority w:val="0"/>
    <w:rPr>
      <w:sz w:val="18"/>
      <w:szCs w:val="18"/>
    </w:rPr>
  </w:style>
  <w:style w:type="paragraph" w:styleId="29">
    <w:name w:val="footer"/>
    <w:basedOn w:val="1"/>
    <w:link w:val="205"/>
    <w:qFormat/>
    <w:uiPriority w:val="0"/>
    <w:pPr>
      <w:tabs>
        <w:tab w:val="center" w:pos="4153"/>
        <w:tab w:val="right" w:pos="8306"/>
      </w:tabs>
      <w:snapToGrid w:val="0"/>
      <w:jc w:val="left"/>
    </w:pPr>
    <w:rPr>
      <w:sz w:val="18"/>
      <w:szCs w:val="18"/>
    </w:rPr>
  </w:style>
  <w:style w:type="paragraph" w:styleId="30">
    <w:name w:val="header"/>
    <w:basedOn w:val="1"/>
    <w:link w:val="299"/>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15"/>
    <w:qFormat/>
    <w:uiPriority w:val="0"/>
    <w:pPr>
      <w:widowControl/>
      <w:jc w:val="center"/>
    </w:pPr>
    <w:rPr>
      <w:kern w:val="0"/>
      <w:sz w:val="20"/>
      <w:u w:val="single"/>
      <w:lang w:eastAsia="en-US"/>
    </w:rPr>
  </w:style>
  <w:style w:type="paragraph" w:styleId="34">
    <w:name w:val="footnote text"/>
    <w:basedOn w:val="1"/>
    <w:link w:val="29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52"/>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9"/>
    <w:qFormat/>
    <w:uiPriority w:val="0"/>
    <w:rPr>
      <w:i/>
      <w:iCs/>
      <w:sz w:val="26"/>
    </w:rPr>
  </w:style>
  <w:style w:type="paragraph" w:styleId="40">
    <w:name w:val="HTML Preformatted"/>
    <w:basedOn w:val="1"/>
    <w:link w:val="16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44"/>
    <w:qFormat/>
    <w:uiPriority w:val="0"/>
    <w:pPr>
      <w:widowControl/>
      <w:jc w:val="center"/>
    </w:pPr>
    <w:rPr>
      <w:kern w:val="0"/>
      <w:sz w:val="20"/>
      <w:u w:val="single"/>
      <w:lang w:eastAsia="en-US"/>
    </w:rPr>
  </w:style>
  <w:style w:type="paragraph" w:styleId="44">
    <w:name w:val="annotation subject"/>
    <w:basedOn w:val="16"/>
    <w:next w:val="16"/>
    <w:link w:val="288"/>
    <w:qFormat/>
    <w:uiPriority w:val="0"/>
    <w:rPr>
      <w:b/>
      <w:bCs/>
    </w:rPr>
  </w:style>
  <w:style w:type="paragraph" w:styleId="45">
    <w:name w:val="Body Text First Indent"/>
    <w:basedOn w:val="1"/>
    <w:link w:val="327"/>
    <w:qFormat/>
    <w:uiPriority w:val="0"/>
    <w:pPr>
      <w:spacing w:line="312" w:lineRule="auto"/>
      <w:ind w:firstLine="420"/>
    </w:pPr>
  </w:style>
  <w:style w:type="table" w:styleId="47">
    <w:name w:val="Table Grid"/>
    <w:basedOn w:val="46"/>
    <w:qFormat/>
    <w:uiPriority w:val="59"/>
    <w:rPr>
      <w:rFonts w:ascii="Calibri" w:hAnsi="Calibri"/>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8">
    <w:name w:val="Medium Grid 3"/>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49">
    <w:name w:val="Medium Grid 3 Accent 1"/>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50">
    <w:name w:val="Medium Grid 3 Accent 2"/>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51">
    <w:name w:val="Medium Grid 3 Accent 3"/>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52">
    <w:name w:val="Medium Grid 3 Accent 4"/>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53">
    <w:name w:val="Medium Grid 3 Accent 5"/>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54">
    <w:name w:val="Medium Grid 3 Accent 6"/>
    <w:basedOn w:val="4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56">
    <w:name w:val="Strong"/>
    <w:qFormat/>
    <w:uiPriority w:val="0"/>
    <w:rPr>
      <w:b/>
      <w:bCs/>
    </w:rPr>
  </w:style>
  <w:style w:type="character" w:styleId="57">
    <w:name w:val="endnote reference"/>
    <w:qFormat/>
    <w:uiPriority w:val="0"/>
    <w:rPr>
      <w:vertAlign w:val="superscript"/>
    </w:rPr>
  </w:style>
  <w:style w:type="character" w:styleId="58">
    <w:name w:val="page number"/>
    <w:basedOn w:val="55"/>
    <w:qFormat/>
    <w:uiPriority w:val="0"/>
  </w:style>
  <w:style w:type="character" w:styleId="59">
    <w:name w:val="FollowedHyperlink"/>
    <w:qFormat/>
    <w:uiPriority w:val="0"/>
    <w:rPr>
      <w:color w:val="800080"/>
      <w:u w:val="single"/>
    </w:rPr>
  </w:style>
  <w:style w:type="character" w:styleId="60">
    <w:name w:val="Emphasis"/>
    <w:qFormat/>
    <w:uiPriority w:val="0"/>
    <w:rPr>
      <w:i/>
      <w:iCs/>
    </w:rPr>
  </w:style>
  <w:style w:type="character" w:styleId="61">
    <w:name w:val="Hyperlink"/>
    <w:qFormat/>
    <w:uiPriority w:val="99"/>
    <w:rPr>
      <w:color w:val="0000FF"/>
      <w:u w:val="single"/>
    </w:rPr>
  </w:style>
  <w:style w:type="character" w:styleId="62">
    <w:name w:val="annotation reference"/>
    <w:qFormat/>
    <w:uiPriority w:val="0"/>
    <w:rPr>
      <w:sz w:val="21"/>
      <w:szCs w:val="21"/>
    </w:rPr>
  </w:style>
  <w:style w:type="character" w:styleId="63">
    <w:name w:val="footnote reference"/>
    <w:qFormat/>
    <w:uiPriority w:val="0"/>
    <w:rPr>
      <w:vertAlign w:val="superscript"/>
    </w:rPr>
  </w:style>
  <w:style w:type="paragraph" w:customStyle="1" w:styleId="64">
    <w:name w:val="List Paragraph"/>
    <w:basedOn w:val="1"/>
    <w:qFormat/>
    <w:uiPriority w:val="0"/>
    <w:pPr>
      <w:ind w:firstLine="420" w:firstLineChars="200"/>
    </w:pPr>
    <w:rPr>
      <w:sz w:val="28"/>
      <w:szCs w:val="28"/>
    </w:rPr>
  </w:style>
  <w:style w:type="paragraph" w:customStyle="1" w:styleId="65">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6">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7">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8">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9">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70">
    <w:name w:val="1 Char"/>
    <w:basedOn w:val="1"/>
    <w:qFormat/>
    <w:uiPriority w:val="0"/>
    <w:pPr>
      <w:widowControl/>
      <w:spacing w:after="160" w:line="240" w:lineRule="exact"/>
      <w:jc w:val="left"/>
    </w:pPr>
    <w:rPr>
      <w:rFonts w:ascii="Calibri" w:hAnsi="Calibri"/>
      <w:szCs w:val="20"/>
    </w:rPr>
  </w:style>
  <w:style w:type="paragraph" w:customStyle="1" w:styleId="71">
    <w:name w:val="列表段落1"/>
    <w:basedOn w:val="1"/>
    <w:qFormat/>
    <w:uiPriority w:val="34"/>
    <w:pPr>
      <w:ind w:firstLine="420" w:firstLineChars="200"/>
    </w:pPr>
    <w:rPr>
      <w:rFonts w:ascii="Calibri" w:hAnsi="Calibri"/>
    </w:rPr>
  </w:style>
  <w:style w:type="paragraph" w:customStyle="1" w:styleId="72">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3">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74">
    <w:name w:val="正文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75">
    <w:name w:val="TOC 标题2"/>
    <w:basedOn w:val="3"/>
    <w:next w:val="1"/>
    <w:qFormat/>
    <w:uiPriority w:val="0"/>
    <w:pPr>
      <w:outlineLvl w:val="9"/>
    </w:pPr>
    <w:rPr>
      <w:rFonts w:ascii="Calibri" w:hAnsi="Calibri"/>
    </w:rPr>
  </w:style>
  <w:style w:type="paragraph" w:customStyle="1" w:styleId="76">
    <w:name w:val="样式1"/>
    <w:basedOn w:val="1"/>
    <w:next w:val="6"/>
    <w:qFormat/>
    <w:uiPriority w:val="0"/>
    <w:pPr>
      <w:spacing w:line="360" w:lineRule="auto"/>
      <w:ind w:firstLine="420" w:firstLineChars="200"/>
    </w:pPr>
    <w:rPr>
      <w:rFonts w:ascii="宋体" w:hAnsi="宋体"/>
      <w:szCs w:val="21"/>
    </w:rPr>
  </w:style>
  <w:style w:type="paragraph" w:customStyle="1" w:styleId="77">
    <w:name w:val="列出段落1"/>
    <w:basedOn w:val="1"/>
    <w:qFormat/>
    <w:uiPriority w:val="0"/>
    <w:pPr>
      <w:ind w:firstLine="420" w:firstLineChars="200"/>
    </w:pPr>
    <w:rPr>
      <w:sz w:val="28"/>
      <w:szCs w:val="28"/>
    </w:rPr>
  </w:style>
  <w:style w:type="paragraph" w:customStyle="1" w:styleId="78">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9">
    <w:name w:val="pa-27"/>
    <w:basedOn w:val="1"/>
    <w:qFormat/>
    <w:uiPriority w:val="0"/>
    <w:pPr>
      <w:widowControl/>
      <w:spacing w:line="360" w:lineRule="atLeast"/>
      <w:ind w:firstLine="420"/>
    </w:pPr>
    <w:rPr>
      <w:rFonts w:ascii="宋体" w:hAnsi="宋体" w:cs="宋体"/>
      <w:kern w:val="0"/>
      <w:sz w:val="24"/>
    </w:rPr>
  </w:style>
  <w:style w:type="paragraph" w:customStyle="1" w:styleId="80">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81">
    <w:name w:val="_Style 72"/>
    <w:qFormat/>
    <w:uiPriority w:val="0"/>
    <w:rPr>
      <w:rFonts w:ascii="Times New Roman" w:hAnsi="Times New Roman" w:eastAsia="宋体" w:cs="Times New Roman"/>
      <w:kern w:val="2"/>
      <w:sz w:val="21"/>
      <w:szCs w:val="24"/>
      <w:lang w:val="en-US" w:eastAsia="zh-CN" w:bidi="ar-SA"/>
    </w:rPr>
  </w:style>
  <w:style w:type="paragraph" w:customStyle="1" w:styleId="82">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83">
    <w:name w:val="_Style 3"/>
    <w:qFormat/>
    <w:uiPriority w:val="0"/>
    <w:pPr>
      <w:widowControl w:val="0"/>
      <w:snapToGrid w:val="0"/>
      <w:spacing w:line="360" w:lineRule="auto"/>
    </w:pPr>
    <w:rPr>
      <w:rFonts w:ascii="Calibri" w:hAnsi="Calibri" w:eastAsia="宋体" w:cs="Times New Roman"/>
      <w:snapToGrid w:val="0"/>
      <w:kern w:val="2"/>
      <w:sz w:val="21"/>
      <w:szCs w:val="24"/>
      <w:lang w:val="en-US" w:eastAsia="zh-CN" w:bidi="ar-SA"/>
    </w:rPr>
  </w:style>
  <w:style w:type="paragraph" w:customStyle="1" w:styleId="84">
    <w:name w:val="Char Char Char Char"/>
    <w:basedOn w:val="15"/>
    <w:qFormat/>
    <w:uiPriority w:val="0"/>
    <w:pPr>
      <w:spacing w:line="360" w:lineRule="auto"/>
      <w:ind w:firstLine="200" w:firstLineChars="200"/>
    </w:pPr>
    <w:rPr>
      <w:rFonts w:ascii="Tahoma" w:hAnsi="Tahoma"/>
      <w:sz w:val="24"/>
    </w:rPr>
  </w:style>
  <w:style w:type="paragraph" w:customStyle="1" w:styleId="85">
    <w:name w:val="表格内容"/>
    <w:basedOn w:val="1"/>
    <w:qFormat/>
    <w:uiPriority w:val="0"/>
    <w:pPr>
      <w:suppressLineNumbers/>
      <w:suppressAutoHyphens/>
    </w:pPr>
  </w:style>
  <w:style w:type="paragraph" w:customStyle="1" w:styleId="86">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7">
    <w:name w:val="标准样式（文件）"/>
    <w:qFormat/>
    <w:uiPriority w:val="0"/>
    <w:pPr>
      <w:widowControl w:val="0"/>
      <w:spacing w:line="600" w:lineRule="exact"/>
      <w:ind w:firstLine="567"/>
    </w:pPr>
    <w:rPr>
      <w:rFonts w:ascii="Calibri" w:hAnsi="Calibri" w:eastAsia="宋体" w:cs="Times New Roman"/>
      <w:kern w:val="2"/>
      <w:sz w:val="28"/>
      <w:szCs w:val="24"/>
      <w:lang w:val="en-US" w:eastAsia="zh-CN" w:bidi="ar-SA"/>
    </w:rPr>
  </w:style>
  <w:style w:type="paragraph" w:customStyle="1" w:styleId="88">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9">
    <w:name w:val="Intense Quote"/>
    <w:basedOn w:val="1"/>
    <w:next w:val="1"/>
    <w:link w:val="283"/>
    <w:qFormat/>
    <w:uiPriority w:val="0"/>
    <w:pPr>
      <w:pBdr>
        <w:bottom w:val="single" w:color="4F81BD" w:sz="4" w:space="4"/>
      </w:pBdr>
      <w:spacing w:before="200" w:after="280"/>
      <w:ind w:left="936" w:right="936"/>
    </w:pPr>
    <w:rPr>
      <w:b/>
      <w:bCs/>
      <w:i/>
      <w:iCs/>
      <w:color w:val="4F81BD"/>
      <w:szCs w:val="22"/>
    </w:rPr>
  </w:style>
  <w:style w:type="paragraph" w:customStyle="1" w:styleId="90">
    <w:name w:val="表体"/>
    <w:basedOn w:val="1"/>
    <w:next w:val="1"/>
    <w:qFormat/>
    <w:uiPriority w:val="0"/>
    <w:pPr>
      <w:spacing w:line="0" w:lineRule="atLeast"/>
    </w:pPr>
    <w:rPr>
      <w:rFonts w:ascii="Calibri" w:hAnsi="Calibri"/>
      <w:b/>
      <w:snapToGrid w:val="0"/>
      <w:szCs w:val="20"/>
    </w:rPr>
  </w:style>
  <w:style w:type="paragraph" w:customStyle="1" w:styleId="9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92">
    <w:name w:val="pa-34"/>
    <w:basedOn w:val="1"/>
    <w:qFormat/>
    <w:uiPriority w:val="0"/>
    <w:pPr>
      <w:widowControl/>
      <w:spacing w:line="360" w:lineRule="atLeast"/>
      <w:ind w:firstLine="420"/>
      <w:jc w:val="left"/>
    </w:pPr>
    <w:rPr>
      <w:rFonts w:ascii="宋体" w:hAnsi="宋体" w:cs="宋体"/>
      <w:kern w:val="0"/>
      <w:sz w:val="24"/>
    </w:rPr>
  </w:style>
  <w:style w:type="paragraph" w:customStyle="1" w:styleId="93">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94">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95">
    <w:name w:val="p16"/>
    <w:basedOn w:val="1"/>
    <w:qFormat/>
    <w:uiPriority w:val="0"/>
    <w:pPr>
      <w:widowControl/>
    </w:pPr>
    <w:rPr>
      <w:rFonts w:ascii="Calibri" w:hAnsi="Calibri" w:cs="宋体"/>
      <w:kern w:val="0"/>
      <w:szCs w:val="21"/>
    </w:rPr>
  </w:style>
  <w:style w:type="paragraph" w:customStyle="1" w:styleId="9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7">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8">
    <w:name w:val="样式"/>
    <w:qFormat/>
    <w:uiPriority w:val="0"/>
    <w:pPr>
      <w:widowControl w:val="0"/>
      <w:autoSpaceDE w:val="0"/>
      <w:autoSpaceDN w:val="0"/>
      <w:adjustRightInd w:val="0"/>
    </w:pPr>
    <w:rPr>
      <w:rFonts w:ascii="宋体" w:hAnsi="宋体" w:eastAsia="宋体" w:cs="宋体"/>
      <w:kern w:val="2"/>
      <w:sz w:val="24"/>
      <w:szCs w:val="24"/>
      <w:lang w:val="en-US" w:eastAsia="zh-CN" w:bidi="ar-SA"/>
    </w:rPr>
  </w:style>
  <w:style w:type="paragraph" w:customStyle="1" w:styleId="99">
    <w:name w:val="标题4"/>
    <w:basedOn w:val="4"/>
    <w:next w:val="20"/>
    <w:link w:val="294"/>
    <w:qFormat/>
    <w:uiPriority w:val="0"/>
    <w:pPr>
      <w:spacing w:line="413" w:lineRule="auto"/>
    </w:pPr>
    <w:rPr>
      <w:rFonts w:ascii="Arial" w:hAnsi="Arial"/>
      <w:kern w:val="0"/>
      <w:sz w:val="24"/>
    </w:rPr>
  </w:style>
  <w:style w:type="paragraph" w:customStyle="1" w:styleId="100">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1">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3">
    <w:name w:val="WW-表格内容"/>
    <w:basedOn w:val="1"/>
    <w:qFormat/>
    <w:uiPriority w:val="0"/>
    <w:pPr>
      <w:suppressLineNumbers/>
      <w:suppressAutoHyphens/>
    </w:pPr>
  </w:style>
  <w:style w:type="paragraph" w:customStyle="1" w:styleId="104">
    <w:name w:val="Char"/>
    <w:basedOn w:val="1"/>
    <w:qFormat/>
    <w:uiPriority w:val="0"/>
  </w:style>
  <w:style w:type="paragraph" w:customStyle="1" w:styleId="105">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06">
    <w:name w:val="Normal_47"/>
    <w:qFormat/>
    <w:uiPriority w:val="0"/>
    <w:pPr>
      <w:spacing w:before="120" w:after="240"/>
      <w:jc w:val="both"/>
    </w:pPr>
    <w:rPr>
      <w:rFonts w:ascii="Calibri" w:hAnsi="Calibri" w:eastAsia="Calibri" w:cs="Times New Roman"/>
      <w:kern w:val="2"/>
      <w:sz w:val="22"/>
      <w:szCs w:val="22"/>
      <w:lang w:val="ru-RU" w:eastAsia="en-US" w:bidi="ar-SA"/>
    </w:rPr>
  </w:style>
  <w:style w:type="paragraph" w:customStyle="1" w:styleId="107">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8">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9">
    <w:name w:val="Char9 Char Char Char Char Char Char"/>
    <w:basedOn w:val="15"/>
    <w:qFormat/>
    <w:uiPriority w:val="0"/>
    <w:pPr>
      <w:spacing w:line="360" w:lineRule="auto"/>
      <w:ind w:firstLine="200" w:firstLineChars="200"/>
    </w:pPr>
    <w:rPr>
      <w:rFonts w:ascii="Tahoma" w:hAnsi="Tahoma"/>
      <w:sz w:val="24"/>
    </w:rPr>
  </w:style>
  <w:style w:type="paragraph" w:customStyle="1" w:styleId="11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1">
    <w:name w:val="Default"/>
    <w:qFormat/>
    <w:uiPriority w:val="0"/>
    <w:pPr>
      <w:widowControl w:val="0"/>
      <w:autoSpaceDE w:val="0"/>
      <w:autoSpaceDN w:val="0"/>
      <w:adjustRightInd w:val="0"/>
    </w:pPr>
    <w:rPr>
      <w:rFonts w:ascii="仿宋" w:hAnsi="仿宋" w:eastAsia="宋体" w:cs="仿宋"/>
      <w:color w:val="000000"/>
      <w:kern w:val="2"/>
      <w:sz w:val="24"/>
      <w:szCs w:val="24"/>
      <w:lang w:val="en-US" w:eastAsia="zh-CN" w:bidi="ar-SA"/>
    </w:rPr>
  </w:style>
  <w:style w:type="paragraph" w:customStyle="1" w:styleId="112">
    <w:name w:val="p15"/>
    <w:basedOn w:val="1"/>
    <w:qFormat/>
    <w:uiPriority w:val="0"/>
    <w:pPr>
      <w:widowControl/>
      <w:spacing w:after="120"/>
    </w:pPr>
    <w:rPr>
      <w:kern w:val="0"/>
      <w:szCs w:val="21"/>
    </w:rPr>
  </w:style>
  <w:style w:type="paragraph" w:customStyle="1" w:styleId="113">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14">
    <w:name w:val="正  文"/>
    <w:basedOn w:val="1"/>
    <w:qFormat/>
    <w:uiPriority w:val="0"/>
    <w:pPr>
      <w:spacing w:line="360" w:lineRule="auto"/>
      <w:ind w:firstLine="200" w:firstLineChars="200"/>
    </w:pPr>
    <w:rPr>
      <w:rFonts w:ascii="宋体" w:hAnsi="Calibri"/>
      <w:sz w:val="24"/>
    </w:rPr>
  </w:style>
  <w:style w:type="paragraph" w:customStyle="1" w:styleId="115">
    <w:name w:val="列出段落11"/>
    <w:basedOn w:val="1"/>
    <w:qFormat/>
    <w:uiPriority w:val="0"/>
    <w:pPr>
      <w:ind w:firstLine="420" w:firstLineChars="200"/>
    </w:pPr>
    <w:rPr>
      <w:sz w:val="28"/>
      <w:szCs w:val="28"/>
    </w:rPr>
  </w:style>
  <w:style w:type="paragraph" w:customStyle="1" w:styleId="1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7">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8">
    <w:name w:val="_Style 96"/>
    <w:qFormat/>
    <w:uiPriority w:val="99"/>
    <w:rPr>
      <w:rFonts w:ascii="Calibri" w:hAnsi="Calibri" w:eastAsia="宋体" w:cs="Times New Roman"/>
      <w:kern w:val="2"/>
      <w:sz w:val="21"/>
      <w:szCs w:val="24"/>
      <w:lang w:val="en-US" w:eastAsia="zh-CN" w:bidi="ar-SA"/>
    </w:rPr>
  </w:style>
  <w:style w:type="paragraph" w:customStyle="1" w:styleId="119">
    <w:name w:val="表格文字"/>
    <w:basedOn w:val="1"/>
    <w:qFormat/>
    <w:uiPriority w:val="0"/>
    <w:pPr>
      <w:adjustRightInd w:val="0"/>
      <w:spacing w:line="420" w:lineRule="atLeast"/>
      <w:jc w:val="left"/>
      <w:textAlignment w:val="baseline"/>
    </w:pPr>
    <w:rPr>
      <w:kern w:val="0"/>
      <w:szCs w:val="20"/>
    </w:rPr>
  </w:style>
  <w:style w:type="paragraph" w:customStyle="1" w:styleId="120">
    <w:name w:val="表格"/>
    <w:basedOn w:val="1"/>
    <w:qFormat/>
    <w:uiPriority w:val="0"/>
    <w:pPr>
      <w:jc w:val="center"/>
      <w:textAlignment w:val="center"/>
    </w:pPr>
    <w:rPr>
      <w:rFonts w:ascii="华文细黑" w:hAnsi="华文细黑"/>
      <w:kern w:val="0"/>
      <w:szCs w:val="20"/>
    </w:rPr>
  </w:style>
  <w:style w:type="paragraph" w:customStyle="1" w:styleId="121">
    <w:name w:val="Char1"/>
    <w:basedOn w:val="1"/>
    <w:qFormat/>
    <w:uiPriority w:val="0"/>
  </w:style>
  <w:style w:type="paragraph" w:customStyle="1" w:styleId="122">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3">
    <w:name w:val="引用2"/>
    <w:basedOn w:val="1"/>
    <w:next w:val="1"/>
    <w:link w:val="246"/>
    <w:qFormat/>
    <w:uiPriority w:val="0"/>
    <w:rPr>
      <w:i/>
      <w:iCs/>
      <w:color w:val="000000"/>
    </w:rPr>
  </w:style>
  <w:style w:type="paragraph" w:customStyle="1" w:styleId="124">
    <w:name w:val="链接"/>
    <w:qFormat/>
    <w:uiPriority w:val="0"/>
    <w:pPr>
      <w:widowControl w:val="0"/>
      <w:autoSpaceDE w:val="0"/>
      <w:autoSpaceDN w:val="0"/>
      <w:adjustRightInd w:val="0"/>
      <w:ind w:left="720"/>
    </w:pPr>
    <w:rPr>
      <w:rFonts w:ascii="Calibri" w:hAnsi="Calibri" w:eastAsia="宋体" w:cs="Times New Roman"/>
      <w:color w:val="0000FF"/>
      <w:kern w:val="2"/>
      <w:sz w:val="21"/>
      <w:szCs w:val="21"/>
      <w:u w:val="single"/>
      <w:lang w:val="en-US" w:eastAsia="zh-CN" w:bidi="ar-SA"/>
    </w:rPr>
  </w:style>
  <w:style w:type="paragraph" w:customStyle="1" w:styleId="125">
    <w:name w:val="Quote"/>
    <w:basedOn w:val="1"/>
    <w:next w:val="1"/>
    <w:link w:val="196"/>
    <w:qFormat/>
    <w:uiPriority w:val="0"/>
    <w:rPr>
      <w:i/>
      <w:iCs/>
      <w:color w:val="000000"/>
      <w:szCs w:val="22"/>
    </w:rPr>
  </w:style>
  <w:style w:type="paragraph" w:customStyle="1" w:styleId="126">
    <w:name w:val="修订1"/>
    <w:qFormat/>
    <w:uiPriority w:val="0"/>
    <w:rPr>
      <w:rFonts w:ascii="Times New Roman" w:hAnsi="Times New Roman" w:eastAsia="宋体" w:cs="Times New Roman"/>
      <w:kern w:val="2"/>
      <w:sz w:val="21"/>
      <w:szCs w:val="24"/>
      <w:lang w:val="en-US" w:eastAsia="zh-CN" w:bidi="ar-SA"/>
    </w:rPr>
  </w:style>
  <w:style w:type="paragraph" w:customStyle="1" w:styleId="127">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8">
    <w:name w:val="Char2"/>
    <w:basedOn w:val="1"/>
    <w:qFormat/>
    <w:uiPriority w:val="0"/>
    <w:rPr>
      <w:rFonts w:ascii="Calibri" w:hAnsi="Calibri"/>
    </w:rPr>
  </w:style>
  <w:style w:type="paragraph" w:customStyle="1" w:styleId="129">
    <w:name w:val="标题5"/>
    <w:basedOn w:val="5"/>
    <w:link w:val="292"/>
    <w:qFormat/>
    <w:uiPriority w:val="0"/>
    <w:pPr>
      <w:spacing w:line="413" w:lineRule="auto"/>
    </w:pPr>
    <w:rPr>
      <w:rFonts w:ascii="Arial" w:hAnsi="Arial"/>
      <w:kern w:val="0"/>
      <w:sz w:val="24"/>
    </w:rPr>
  </w:style>
  <w:style w:type="paragraph" w:customStyle="1" w:styleId="130">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1">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2">
    <w:name w:val="表格标题"/>
    <w:basedOn w:val="85"/>
    <w:qFormat/>
    <w:uiPriority w:val="0"/>
  </w:style>
  <w:style w:type="paragraph" w:customStyle="1" w:styleId="133">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34">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35">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6">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7">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8">
    <w:name w:val="WW-表格标题"/>
    <w:basedOn w:val="103"/>
    <w:qFormat/>
    <w:uiPriority w:val="0"/>
  </w:style>
  <w:style w:type="paragraph" w:customStyle="1" w:styleId="139">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40">
    <w:name w:val="明显引用1"/>
    <w:basedOn w:val="1"/>
    <w:next w:val="1"/>
    <w:link w:val="256"/>
    <w:qFormat/>
    <w:uiPriority w:val="30"/>
    <w:pPr>
      <w:pBdr>
        <w:bottom w:val="single" w:color="4F81BD" w:sz="4" w:space="4"/>
      </w:pBdr>
      <w:spacing w:before="200" w:after="280"/>
      <w:ind w:left="936" w:right="936"/>
    </w:pPr>
    <w:rPr>
      <w:b/>
      <w:bCs/>
      <w:i/>
      <w:iCs/>
      <w:color w:val="4F81BD"/>
      <w:szCs w:val="20"/>
    </w:rPr>
  </w:style>
  <w:style w:type="paragraph" w:customStyle="1" w:styleId="141">
    <w:name w:val="标准样式1"/>
    <w:basedOn w:val="1"/>
    <w:qFormat/>
    <w:uiPriority w:val="0"/>
    <w:pPr>
      <w:spacing w:line="600" w:lineRule="exact"/>
      <w:ind w:firstLine="567"/>
    </w:pPr>
    <w:rPr>
      <w:rFonts w:ascii="Calibri" w:hAnsi="Calibri"/>
      <w:sz w:val="28"/>
    </w:rPr>
  </w:style>
  <w:style w:type="paragraph" w:customStyle="1" w:styleId="142">
    <w:name w:val="Char31"/>
    <w:basedOn w:val="1"/>
    <w:qFormat/>
    <w:uiPriority w:val="0"/>
  </w:style>
  <w:style w:type="paragraph" w:customStyle="1" w:styleId="143">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44">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45">
    <w:name w:val="引用1"/>
    <w:basedOn w:val="1"/>
    <w:next w:val="1"/>
    <w:link w:val="270"/>
    <w:qFormat/>
    <w:uiPriority w:val="29"/>
    <w:rPr>
      <w:i/>
      <w:iCs/>
      <w:color w:val="000000"/>
      <w:szCs w:val="20"/>
    </w:rPr>
  </w:style>
  <w:style w:type="paragraph" w:customStyle="1" w:styleId="146">
    <w:name w:val="_Style 87"/>
    <w:basedOn w:val="1"/>
    <w:qFormat/>
    <w:uiPriority w:val="99"/>
    <w:pPr>
      <w:ind w:firstLine="420" w:firstLineChars="200"/>
    </w:pPr>
    <w:rPr>
      <w:rFonts w:ascii="Calibri" w:hAnsi="Calibri"/>
      <w:sz w:val="28"/>
      <w:szCs w:val="28"/>
    </w:rPr>
  </w:style>
  <w:style w:type="paragraph" w:customStyle="1" w:styleId="147">
    <w:name w:val="自定样式1"/>
    <w:basedOn w:val="1"/>
    <w:qFormat/>
    <w:uiPriority w:val="0"/>
    <w:pPr>
      <w:suppressAutoHyphens/>
      <w:jc w:val="center"/>
    </w:pPr>
    <w:rPr>
      <w:rFonts w:ascii="宋体" w:hAnsi="宋体"/>
      <w:color w:val="000000"/>
      <w:sz w:val="18"/>
    </w:rPr>
  </w:style>
  <w:style w:type="paragraph" w:customStyle="1" w:styleId="148">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9">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50">
    <w:name w:val="未处理的提及"/>
    <w:qFormat/>
    <w:uiPriority w:val="99"/>
    <w:rPr>
      <w:color w:val="808080"/>
      <w:shd w:val="clear" w:color="auto" w:fill="E6E6E6"/>
    </w:rPr>
  </w:style>
  <w:style w:type="character" w:customStyle="1" w:styleId="151">
    <w:name w:val="正文文本 3 Char"/>
    <w:qFormat/>
    <w:uiPriority w:val="0"/>
    <w:rPr>
      <w:kern w:val="2"/>
      <w:sz w:val="16"/>
      <w:szCs w:val="16"/>
    </w:rPr>
  </w:style>
  <w:style w:type="character" w:customStyle="1" w:styleId="152">
    <w:name w:val="正文文本缩进 Char2"/>
    <w:qFormat/>
    <w:uiPriority w:val="99"/>
    <w:rPr>
      <w:rFonts w:ascii="Calibri" w:hAnsi="Calibri" w:eastAsia="宋体" w:cs="Times New Roman"/>
      <w:szCs w:val="24"/>
    </w:rPr>
  </w:style>
  <w:style w:type="character" w:customStyle="1" w:styleId="153">
    <w:name w:val="标题 3 Char"/>
    <w:qFormat/>
    <w:uiPriority w:val="0"/>
    <w:rPr>
      <w:rFonts w:ascii="仿宋_GB2312" w:hAnsi="Calibri" w:eastAsia="仿宋_GB2312" w:cs="Times New Roman"/>
      <w:b/>
      <w:kern w:val="0"/>
      <w:sz w:val="24"/>
      <w:szCs w:val="28"/>
    </w:rPr>
  </w:style>
  <w:style w:type="character" w:customStyle="1" w:styleId="154">
    <w:name w:val="批注框文本 Char2"/>
    <w:qFormat/>
    <w:uiPriority w:val="99"/>
    <w:rPr>
      <w:kern w:val="2"/>
      <w:sz w:val="18"/>
      <w:szCs w:val="18"/>
    </w:rPr>
  </w:style>
  <w:style w:type="character" w:customStyle="1" w:styleId="155">
    <w:name w:val="textcontents"/>
    <w:qFormat/>
    <w:uiPriority w:val="0"/>
    <w:rPr>
      <w:rFonts w:cs="Times New Roman"/>
    </w:rPr>
  </w:style>
  <w:style w:type="character" w:customStyle="1" w:styleId="156">
    <w:name w:val="ht1"/>
    <w:qFormat/>
    <w:uiPriority w:val="0"/>
    <w:rPr>
      <w:rFonts w:ascii="黑体" w:eastAsia="黑体"/>
      <w:b/>
      <w:bCs/>
    </w:rPr>
  </w:style>
  <w:style w:type="character" w:customStyle="1" w:styleId="157">
    <w:name w:val="标题 Char"/>
    <w:qFormat/>
    <w:uiPriority w:val="0"/>
    <w:rPr>
      <w:rFonts w:ascii="Cambria" w:hAnsi="Cambria" w:eastAsia="宋体" w:cs="Times New Roman"/>
      <w:b/>
      <w:bCs/>
      <w:kern w:val="2"/>
      <w:sz w:val="32"/>
      <w:szCs w:val="32"/>
    </w:rPr>
  </w:style>
  <w:style w:type="character" w:customStyle="1" w:styleId="158">
    <w:name w:val="14t1"/>
    <w:qFormat/>
    <w:uiPriority w:val="0"/>
    <w:rPr>
      <w:rFonts w:hint="eastAsia" w:ascii="宋体" w:hAnsi="宋体" w:eastAsia="宋体"/>
      <w:sz w:val="11"/>
      <w:szCs w:val="11"/>
    </w:rPr>
  </w:style>
  <w:style w:type="character" w:customStyle="1" w:styleId="159">
    <w:name w:val="Char Char36"/>
    <w:qFormat/>
    <w:uiPriority w:val="0"/>
    <w:rPr>
      <w:rFonts w:ascii="仿宋_GB2312" w:eastAsia="仿宋_GB2312" w:cs="MingLiU"/>
      <w:b/>
      <w:sz w:val="24"/>
      <w:szCs w:val="28"/>
    </w:rPr>
  </w:style>
  <w:style w:type="character" w:customStyle="1" w:styleId="160">
    <w:name w:val="文档结构图 Char"/>
    <w:qFormat/>
    <w:uiPriority w:val="0"/>
    <w:rPr>
      <w:rFonts w:ascii="宋体"/>
      <w:kern w:val="2"/>
      <w:sz w:val="18"/>
      <w:szCs w:val="18"/>
    </w:rPr>
  </w:style>
  <w:style w:type="character" w:customStyle="1" w:styleId="161">
    <w:name w:val="普通文字 Char Char2"/>
    <w:qFormat/>
    <w:uiPriority w:val="0"/>
    <w:rPr>
      <w:rFonts w:ascii="宋体" w:hAnsi="Courier New"/>
      <w:kern w:val="2"/>
      <w:sz w:val="28"/>
      <w:szCs w:val="28"/>
    </w:rPr>
  </w:style>
  <w:style w:type="character" w:customStyle="1" w:styleId="162">
    <w:name w:val="HTML 预设格式 Char"/>
    <w:qFormat/>
    <w:uiPriority w:val="0"/>
    <w:rPr>
      <w:rFonts w:ascii="宋体" w:hAnsi="宋体" w:eastAsia="宋体" w:cs="宋体"/>
      <w:color w:val="000000"/>
      <w:sz w:val="24"/>
      <w:szCs w:val="24"/>
    </w:rPr>
  </w:style>
  <w:style w:type="character" w:customStyle="1" w:styleId="163">
    <w:name w:val="纯文本 Char"/>
    <w:qFormat/>
    <w:uiPriority w:val="0"/>
    <w:rPr>
      <w:rFonts w:ascii="宋体" w:hAnsi="Courier New"/>
      <w:sz w:val="28"/>
      <w:szCs w:val="28"/>
    </w:rPr>
  </w:style>
  <w:style w:type="character" w:customStyle="1" w:styleId="164">
    <w:name w:val="批注框文本 Char"/>
    <w:qFormat/>
    <w:uiPriority w:val="0"/>
    <w:rPr>
      <w:sz w:val="18"/>
      <w:szCs w:val="18"/>
    </w:rPr>
  </w:style>
  <w:style w:type="character" w:customStyle="1" w:styleId="165">
    <w:name w:val="页脚 Char"/>
    <w:qFormat/>
    <w:uiPriority w:val="0"/>
    <w:rPr>
      <w:sz w:val="18"/>
      <w:szCs w:val="18"/>
    </w:rPr>
  </w:style>
  <w:style w:type="character" w:customStyle="1" w:styleId="166">
    <w:name w:val="标题 4字符"/>
    <w:link w:val="6"/>
    <w:qFormat/>
    <w:uiPriority w:val="0"/>
    <w:rPr>
      <w:rFonts w:ascii="宋体" w:hAnsi="宋体" w:eastAsia="宋体" w:cs="宋体"/>
      <w:b/>
      <w:bCs/>
      <w:sz w:val="24"/>
      <w:szCs w:val="24"/>
      <w:lang w:val="en-US" w:eastAsia="zh-CN" w:bidi="ar-SA"/>
    </w:rPr>
  </w:style>
  <w:style w:type="character" w:customStyle="1" w:styleId="167">
    <w:name w:val="正文文本缩进 3 Char"/>
    <w:qFormat/>
    <w:uiPriority w:val="0"/>
    <w:rPr>
      <w:kern w:val="2"/>
      <w:sz w:val="16"/>
      <w:szCs w:val="16"/>
    </w:rPr>
  </w:style>
  <w:style w:type="character" w:customStyle="1" w:styleId="168">
    <w:name w:val="标题 8 Char"/>
    <w:qFormat/>
    <w:uiPriority w:val="0"/>
    <w:rPr>
      <w:rFonts w:ascii="Arial" w:hAnsi="Arial" w:eastAsia="黑体" w:cs="Times New Roman"/>
      <w:sz w:val="24"/>
      <w:szCs w:val="24"/>
    </w:rPr>
  </w:style>
  <w:style w:type="character" w:customStyle="1" w:styleId="169">
    <w:name w:val="HTML  预设格式字符"/>
    <w:link w:val="40"/>
    <w:qFormat/>
    <w:uiPriority w:val="0"/>
    <w:rPr>
      <w:rFonts w:ascii="宋体" w:hAnsi="宋体" w:eastAsia="宋体" w:cs="宋体"/>
      <w:color w:val="000000"/>
      <w:sz w:val="24"/>
      <w:szCs w:val="24"/>
      <w:lang w:val="en-US" w:eastAsia="zh-CN" w:bidi="ar-SA"/>
    </w:rPr>
  </w:style>
  <w:style w:type="character" w:customStyle="1" w:styleId="170">
    <w:name w:val="文档结构图 字符"/>
    <w:link w:val="15"/>
    <w:qFormat/>
    <w:uiPriority w:val="0"/>
    <w:rPr>
      <w:rFonts w:eastAsia="宋体"/>
      <w:kern w:val="2"/>
      <w:sz w:val="21"/>
      <w:szCs w:val="24"/>
      <w:lang w:val="en-US" w:eastAsia="zh-CN" w:bidi="ar-SA"/>
    </w:rPr>
  </w:style>
  <w:style w:type="character" w:customStyle="1" w:styleId="171">
    <w:name w:val="正文文本缩进 2 Char1"/>
    <w:qFormat/>
    <w:uiPriority w:val="0"/>
    <w:rPr>
      <w:sz w:val="28"/>
      <w:szCs w:val="24"/>
    </w:rPr>
  </w:style>
  <w:style w:type="character" w:customStyle="1" w:styleId="172">
    <w:name w:val="标题 5 Char1"/>
    <w:qFormat/>
    <w:uiPriority w:val="9"/>
    <w:rPr>
      <w:rFonts w:ascii="宋体" w:hAnsi="宋体" w:eastAsia="宋体" w:cs="宋体"/>
      <w:b/>
      <w:bCs/>
      <w:sz w:val="20"/>
      <w:szCs w:val="20"/>
    </w:rPr>
  </w:style>
  <w:style w:type="character" w:customStyle="1" w:styleId="173">
    <w:name w:val="批注文字 Char"/>
    <w:qFormat/>
    <w:uiPriority w:val="0"/>
    <w:rPr>
      <w:rFonts w:ascii="Times New Roman" w:hAnsi="Times New Roman" w:eastAsia="宋体" w:cs="Times New Roman"/>
      <w:kern w:val="2"/>
      <w:sz w:val="21"/>
      <w:szCs w:val="24"/>
    </w:rPr>
  </w:style>
  <w:style w:type="character" w:customStyle="1" w:styleId="174">
    <w:name w:val="日期字符"/>
    <w:link w:val="25"/>
    <w:qFormat/>
    <w:uiPriority w:val="0"/>
    <w:rPr>
      <w:rFonts w:eastAsia="宋体"/>
      <w:kern w:val="2"/>
      <w:sz w:val="21"/>
      <w:szCs w:val="24"/>
      <w:lang w:val="en-US" w:eastAsia="zh-CN" w:bidi="ar-SA"/>
    </w:rPr>
  </w:style>
  <w:style w:type="character" w:customStyle="1" w:styleId="175">
    <w:name w:val="style121"/>
    <w:qFormat/>
    <w:uiPriority w:val="0"/>
    <w:rPr>
      <w:rFonts w:hint="eastAsia" w:ascii="宋体" w:hAnsi="宋体" w:eastAsia="宋体"/>
      <w:sz w:val="18"/>
      <w:szCs w:val="18"/>
    </w:rPr>
  </w:style>
  <w:style w:type="character" w:customStyle="1" w:styleId="176">
    <w:name w:val="Section Char"/>
    <w:qFormat/>
    <w:uiPriority w:val="0"/>
    <w:rPr>
      <w:rFonts w:ascii="仿宋_GB2312" w:eastAsia="仿宋_GB2312" w:cs="MingLiU"/>
      <w:b/>
      <w:sz w:val="24"/>
      <w:szCs w:val="28"/>
      <w:lang w:val="en-US" w:eastAsia="zh-CN" w:bidi="ar-SA"/>
    </w:rPr>
  </w:style>
  <w:style w:type="character" w:customStyle="1" w:styleId="177">
    <w:name w:val="正文文本 3 Char1"/>
    <w:qFormat/>
    <w:uiPriority w:val="0"/>
    <w:rPr>
      <w:kern w:val="2"/>
      <w:sz w:val="16"/>
      <w:szCs w:val="16"/>
    </w:rPr>
  </w:style>
  <w:style w:type="character" w:customStyle="1" w:styleId="178">
    <w:name w:val="文档结构图 Char1"/>
    <w:qFormat/>
    <w:uiPriority w:val="0"/>
    <w:rPr>
      <w:rFonts w:ascii="宋体"/>
      <w:kern w:val="2"/>
      <w:sz w:val="18"/>
      <w:szCs w:val="18"/>
    </w:rPr>
  </w:style>
  <w:style w:type="character" w:customStyle="1" w:styleId="179">
    <w:name w:val="_Style 170"/>
    <w:qFormat/>
    <w:uiPriority w:val="0"/>
    <w:rPr>
      <w:i/>
      <w:iCs/>
      <w:color w:val="808080"/>
    </w:rPr>
  </w:style>
  <w:style w:type="character" w:customStyle="1" w:styleId="180">
    <w:name w:val="_Style 171"/>
    <w:qFormat/>
    <w:uiPriority w:val="0"/>
    <w:rPr>
      <w:b/>
      <w:bCs/>
      <w:smallCaps/>
      <w:color w:val="C0504D"/>
      <w:spacing w:val="5"/>
      <w:u w:val="single"/>
    </w:rPr>
  </w:style>
  <w:style w:type="character" w:customStyle="1" w:styleId="181">
    <w:name w:val="标题 9 Char"/>
    <w:qFormat/>
    <w:uiPriority w:val="0"/>
    <w:rPr>
      <w:rFonts w:ascii="Arial" w:hAnsi="Arial" w:eastAsia="黑体" w:cs="Times New Roman"/>
      <w:szCs w:val="21"/>
    </w:rPr>
  </w:style>
  <w:style w:type="character" w:customStyle="1" w:styleId="182">
    <w:name w:val="页眉 Char1"/>
    <w:qFormat/>
    <w:uiPriority w:val="99"/>
    <w:rPr>
      <w:kern w:val="2"/>
      <w:sz w:val="18"/>
      <w:szCs w:val="18"/>
    </w:rPr>
  </w:style>
  <w:style w:type="character" w:customStyle="1" w:styleId="183">
    <w:name w:val="_Style 174"/>
    <w:qFormat/>
    <w:uiPriority w:val="0"/>
    <w:rPr>
      <w:b/>
      <w:bCs/>
      <w:i/>
      <w:iCs/>
      <w:color w:val="4F81BD"/>
    </w:rPr>
  </w:style>
  <w:style w:type="character" w:customStyle="1" w:styleId="184">
    <w:name w:val="Char Char35"/>
    <w:qFormat/>
    <w:uiPriority w:val="0"/>
    <w:rPr>
      <w:rFonts w:ascii="仿宋_GB2312" w:eastAsia="仿宋_GB2312" w:cs="MingLiU"/>
      <w:b/>
      <w:sz w:val="24"/>
      <w:szCs w:val="28"/>
    </w:rPr>
  </w:style>
  <w:style w:type="character" w:customStyle="1" w:styleId="185">
    <w:name w:val="日期 Char2"/>
    <w:qFormat/>
    <w:uiPriority w:val="99"/>
    <w:rPr>
      <w:kern w:val="2"/>
      <w:sz w:val="21"/>
      <w:szCs w:val="24"/>
    </w:rPr>
  </w:style>
  <w:style w:type="character" w:customStyle="1" w:styleId="186">
    <w:name w:val="Char Char22"/>
    <w:qFormat/>
    <w:uiPriority w:val="0"/>
    <w:rPr>
      <w:b/>
      <w:bCs/>
      <w:kern w:val="2"/>
      <w:sz w:val="32"/>
      <w:szCs w:val="32"/>
    </w:rPr>
  </w:style>
  <w:style w:type="character" w:customStyle="1" w:styleId="187">
    <w:name w:val="正文文本缩进 2 Char2"/>
    <w:qFormat/>
    <w:uiPriority w:val="99"/>
    <w:rPr>
      <w:rFonts w:ascii="Calibri" w:hAnsi="Calibri" w:eastAsia="宋体" w:cs="Times New Roman"/>
      <w:szCs w:val="24"/>
    </w:rPr>
  </w:style>
  <w:style w:type="character" w:customStyle="1" w:styleId="188">
    <w:name w:val="明显强调1"/>
    <w:qFormat/>
    <w:uiPriority w:val="0"/>
    <w:rPr>
      <w:b/>
      <w:bCs/>
      <w:i/>
      <w:iCs/>
      <w:color w:val="4F81BD"/>
    </w:rPr>
  </w:style>
  <w:style w:type="character" w:customStyle="1" w:styleId="189">
    <w:name w:val="Char Char14"/>
    <w:qFormat/>
    <w:uiPriority w:val="0"/>
    <w:rPr>
      <w:kern w:val="2"/>
      <w:sz w:val="18"/>
      <w:szCs w:val="18"/>
    </w:rPr>
  </w:style>
  <w:style w:type="character" w:customStyle="1" w:styleId="190">
    <w:name w:val="s3"/>
    <w:qFormat/>
    <w:uiPriority w:val="0"/>
  </w:style>
  <w:style w:type="character" w:customStyle="1" w:styleId="191">
    <w:name w:val="标题 1 Char"/>
    <w:qFormat/>
    <w:uiPriority w:val="0"/>
    <w:rPr>
      <w:rFonts w:ascii="Times New Roman" w:hAnsi="Times New Roman" w:eastAsia="宋体" w:cs="Times New Roman"/>
      <w:b/>
      <w:bCs/>
      <w:kern w:val="44"/>
      <w:sz w:val="44"/>
      <w:szCs w:val="44"/>
    </w:rPr>
  </w:style>
  <w:style w:type="character" w:customStyle="1" w:styleId="192">
    <w:name w:val="日期 Char3"/>
    <w:qFormat/>
    <w:uiPriority w:val="99"/>
    <w:rPr>
      <w:rFonts w:ascii="Calibri" w:hAnsi="Calibri" w:eastAsia="宋体" w:cs="Times New Roman"/>
      <w:szCs w:val="24"/>
    </w:rPr>
  </w:style>
  <w:style w:type="character" w:customStyle="1" w:styleId="193">
    <w:name w:val="标题 1字符"/>
    <w:link w:val="3"/>
    <w:qFormat/>
    <w:uiPriority w:val="0"/>
    <w:rPr>
      <w:rFonts w:eastAsia="宋体"/>
      <w:b/>
      <w:bCs/>
      <w:kern w:val="44"/>
      <w:sz w:val="44"/>
      <w:szCs w:val="44"/>
      <w:lang w:val="en-US" w:eastAsia="zh-CN" w:bidi="ar-SA"/>
    </w:rPr>
  </w:style>
  <w:style w:type="character" w:customStyle="1" w:styleId="194">
    <w:name w:val="title11"/>
    <w:qFormat/>
    <w:uiPriority w:val="0"/>
    <w:rPr>
      <w:b/>
      <w:bCs/>
      <w:color w:val="FFFFFF"/>
      <w:sz w:val="11"/>
      <w:szCs w:val="11"/>
    </w:rPr>
  </w:style>
  <w:style w:type="character" w:customStyle="1" w:styleId="195">
    <w:name w:val="明显引用 Char2"/>
    <w:qFormat/>
    <w:uiPriority w:val="99"/>
    <w:rPr>
      <w:b/>
      <w:bCs/>
      <w:i/>
      <w:iCs/>
      <w:color w:val="4F81BD"/>
      <w:kern w:val="2"/>
      <w:sz w:val="21"/>
      <w:szCs w:val="24"/>
    </w:rPr>
  </w:style>
  <w:style w:type="character" w:customStyle="1" w:styleId="196">
    <w:name w:val="引用字符"/>
    <w:link w:val="125"/>
    <w:qFormat/>
    <w:uiPriority w:val="0"/>
    <w:rPr>
      <w:i/>
      <w:iCs/>
      <w:color w:val="000000"/>
      <w:kern w:val="2"/>
      <w:sz w:val="21"/>
      <w:szCs w:val="22"/>
      <w:lang w:bidi="ar-SA"/>
    </w:rPr>
  </w:style>
  <w:style w:type="character" w:customStyle="1" w:styleId="197">
    <w:name w:val="批注框文本 Char3"/>
    <w:qFormat/>
    <w:uiPriority w:val="99"/>
    <w:rPr>
      <w:rFonts w:ascii="Calibri" w:hAnsi="Calibri" w:eastAsia="宋体" w:cs="Times New Roman"/>
      <w:sz w:val="18"/>
      <w:szCs w:val="18"/>
    </w:rPr>
  </w:style>
  <w:style w:type="character" w:customStyle="1" w:styleId="198">
    <w:name w:val="标题 2字符"/>
    <w:link w:val="4"/>
    <w:qFormat/>
    <w:uiPriority w:val="0"/>
    <w:rPr>
      <w:rFonts w:ascii="Cambria" w:hAnsi="Cambria" w:eastAsia="宋体"/>
      <w:b/>
      <w:bCs/>
      <w:kern w:val="2"/>
      <w:sz w:val="32"/>
      <w:szCs w:val="32"/>
      <w:lang w:val="en-US" w:eastAsia="zh-CN" w:bidi="ar-SA"/>
    </w:rPr>
  </w:style>
  <w:style w:type="character" w:customStyle="1" w:styleId="199">
    <w:name w:val="Char Char33"/>
    <w:qFormat/>
    <w:uiPriority w:val="0"/>
    <w:rPr>
      <w:rFonts w:ascii="仿宋_GB2312" w:eastAsia="仿宋_GB2312" w:cs="MingLiU"/>
      <w:b/>
      <w:sz w:val="24"/>
      <w:szCs w:val="28"/>
    </w:rPr>
  </w:style>
  <w:style w:type="character" w:customStyle="1" w:styleId="200">
    <w:name w:val="标题 2 Char"/>
    <w:qFormat/>
    <w:uiPriority w:val="0"/>
    <w:rPr>
      <w:rFonts w:ascii="仿宋_GB2312" w:hAnsi="Calibri" w:eastAsia="仿宋_GB2312" w:cs="Times New Roman"/>
      <w:b/>
      <w:spacing w:val="1"/>
      <w:w w:val="99"/>
      <w:kern w:val="0"/>
      <w:sz w:val="28"/>
      <w:szCs w:val="32"/>
    </w:rPr>
  </w:style>
  <w:style w:type="character" w:customStyle="1" w:styleId="201">
    <w:name w:val="l1"/>
    <w:basedOn w:val="55"/>
    <w:qFormat/>
    <w:uiPriority w:val="0"/>
  </w:style>
  <w:style w:type="character" w:customStyle="1" w:styleId="202">
    <w:name w:val="手改 Char Char"/>
    <w:qFormat/>
    <w:uiPriority w:val="0"/>
    <w:rPr>
      <w:kern w:val="2"/>
      <w:sz w:val="21"/>
      <w:szCs w:val="24"/>
    </w:rPr>
  </w:style>
  <w:style w:type="character" w:customStyle="1" w:styleId="203">
    <w:name w:val="style21"/>
    <w:qFormat/>
    <w:uiPriority w:val="0"/>
    <w:rPr>
      <w:b/>
      <w:bCs/>
      <w:sz w:val="28"/>
      <w:szCs w:val="28"/>
    </w:rPr>
  </w:style>
  <w:style w:type="character" w:customStyle="1" w:styleId="204">
    <w:name w:val="Char Char24"/>
    <w:qFormat/>
    <w:uiPriority w:val="0"/>
    <w:rPr>
      <w:b/>
      <w:bCs/>
      <w:kern w:val="44"/>
      <w:sz w:val="44"/>
      <w:szCs w:val="44"/>
    </w:rPr>
  </w:style>
  <w:style w:type="character" w:customStyle="1" w:styleId="205">
    <w:name w:val="页脚字符"/>
    <w:link w:val="29"/>
    <w:qFormat/>
    <w:uiPriority w:val="0"/>
    <w:rPr>
      <w:rFonts w:eastAsia="宋体"/>
      <w:kern w:val="2"/>
      <w:sz w:val="18"/>
      <w:szCs w:val="18"/>
      <w:lang w:val="en-US" w:eastAsia="zh-CN" w:bidi="ar-SA"/>
    </w:rPr>
  </w:style>
  <w:style w:type="character" w:customStyle="1" w:styleId="206">
    <w:name w:val="_Style 197"/>
    <w:qFormat/>
    <w:uiPriority w:val="0"/>
    <w:rPr>
      <w:b/>
      <w:bCs/>
      <w:smallCaps/>
      <w:spacing w:val="5"/>
    </w:rPr>
  </w:style>
  <w:style w:type="character" w:customStyle="1" w:styleId="207">
    <w:name w:val="纯文本 Char1"/>
    <w:qFormat/>
    <w:uiPriority w:val="0"/>
    <w:rPr>
      <w:rFonts w:ascii="宋体" w:hAnsi="Courier New" w:cs="Courier New"/>
      <w:kern w:val="2"/>
      <w:sz w:val="21"/>
      <w:szCs w:val="21"/>
    </w:rPr>
  </w:style>
  <w:style w:type="character" w:customStyle="1" w:styleId="208">
    <w:name w:val="尾注文本 Char"/>
    <w:qFormat/>
    <w:uiPriority w:val="0"/>
    <w:rPr>
      <w:kern w:val="2"/>
      <w:sz w:val="21"/>
      <w:szCs w:val="24"/>
    </w:rPr>
  </w:style>
  <w:style w:type="character" w:customStyle="1" w:styleId="209">
    <w:name w:val="日期 Char1"/>
    <w:qFormat/>
    <w:uiPriority w:val="99"/>
    <w:rPr>
      <w:kern w:val="2"/>
      <w:sz w:val="21"/>
      <w:szCs w:val="22"/>
    </w:rPr>
  </w:style>
  <w:style w:type="character" w:customStyle="1" w:styleId="210">
    <w:name w:val="纯文本字符"/>
    <w:link w:val="23"/>
    <w:qFormat/>
    <w:uiPriority w:val="0"/>
    <w:rPr>
      <w:rFonts w:ascii="宋体" w:hAnsi="Courier New" w:eastAsia="宋体" w:cs="Courier New"/>
      <w:kern w:val="2"/>
      <w:sz w:val="21"/>
      <w:szCs w:val="21"/>
      <w:lang w:val="en-US" w:eastAsia="zh-CN" w:bidi="ar-SA"/>
    </w:rPr>
  </w:style>
  <w:style w:type="character" w:customStyle="1" w:styleId="211">
    <w:name w:val="正文文本 Char1"/>
    <w:qFormat/>
    <w:uiPriority w:val="0"/>
    <w:rPr>
      <w:kern w:val="2"/>
      <w:sz w:val="21"/>
      <w:szCs w:val="22"/>
    </w:rPr>
  </w:style>
  <w:style w:type="character" w:customStyle="1" w:styleId="212">
    <w:name w:val="标题 9 Char1"/>
    <w:qFormat/>
    <w:uiPriority w:val="0"/>
    <w:rPr>
      <w:rFonts w:ascii="Times New Roman" w:hAnsi="Times New Roman" w:eastAsia="仿宋_GB2312" w:cs="Times New Roman"/>
      <w:sz w:val="30"/>
      <w:szCs w:val="20"/>
    </w:rPr>
  </w:style>
  <w:style w:type="character" w:customStyle="1" w:styleId="213">
    <w:name w:val="批注框文本字符"/>
    <w:link w:val="28"/>
    <w:qFormat/>
    <w:uiPriority w:val="0"/>
    <w:rPr>
      <w:rFonts w:eastAsia="宋体"/>
      <w:kern w:val="2"/>
      <w:sz w:val="18"/>
      <w:szCs w:val="18"/>
      <w:lang w:val="en-US" w:eastAsia="zh-CN" w:bidi="ar-SA"/>
    </w:rPr>
  </w:style>
  <w:style w:type="character" w:customStyle="1" w:styleId="214">
    <w:name w:val="脚注文本 Char1"/>
    <w:qFormat/>
    <w:uiPriority w:val="0"/>
    <w:rPr>
      <w:rFonts w:ascii="Arial" w:hAnsi="Arial" w:cs="Arial"/>
      <w:sz w:val="18"/>
      <w:szCs w:val="18"/>
      <w:lang w:eastAsia="en-US"/>
    </w:rPr>
  </w:style>
  <w:style w:type="character" w:customStyle="1" w:styleId="215">
    <w:name w:val="正文文本缩进 Char"/>
    <w:qFormat/>
    <w:uiPriority w:val="0"/>
    <w:rPr>
      <w:rFonts w:ascii="黑体" w:hAnsi="宋体" w:eastAsia="黑体"/>
      <w:color w:val="000000"/>
      <w:sz w:val="28"/>
      <w:szCs w:val="32"/>
    </w:rPr>
  </w:style>
  <w:style w:type="character" w:customStyle="1" w:styleId="216">
    <w:name w:val="HTML 预设格式 Char1"/>
    <w:qFormat/>
    <w:uiPriority w:val="0"/>
    <w:rPr>
      <w:rFonts w:ascii="宋体" w:hAnsi="宋体" w:cs="宋体"/>
      <w:color w:val="000000"/>
      <w:sz w:val="24"/>
      <w:szCs w:val="24"/>
    </w:rPr>
  </w:style>
  <w:style w:type="character" w:customStyle="1" w:styleId="217">
    <w:name w:val="引用 Char3"/>
    <w:qFormat/>
    <w:uiPriority w:val="29"/>
    <w:rPr>
      <w:rFonts w:ascii="Calibri" w:hAnsi="Calibri" w:eastAsia="宋体" w:cs="Times New Roman"/>
      <w:i/>
      <w:iCs/>
      <w:color w:val="000000"/>
      <w:szCs w:val="24"/>
    </w:rPr>
  </w:style>
  <w:style w:type="character" w:customStyle="1" w:styleId="218">
    <w:name w:val="尾注文本字符"/>
    <w:link w:val="27"/>
    <w:qFormat/>
    <w:uiPriority w:val="0"/>
    <w:rPr>
      <w:rFonts w:ascii="Arial" w:hAnsi="Arial" w:eastAsia="宋体" w:cs="Arial"/>
      <w:szCs w:val="24"/>
      <w:lang w:val="en-US" w:eastAsia="en-US" w:bidi="ar-SA"/>
    </w:rPr>
  </w:style>
  <w:style w:type="character" w:customStyle="1" w:styleId="219">
    <w:name w:val="标题 7 Char1"/>
    <w:qFormat/>
    <w:uiPriority w:val="0"/>
    <w:rPr>
      <w:rFonts w:ascii="Times New Roman" w:hAnsi="Times New Roman" w:eastAsia="仿宋_GB2312" w:cs="Times New Roman"/>
      <w:sz w:val="30"/>
      <w:szCs w:val="20"/>
    </w:rPr>
  </w:style>
  <w:style w:type="character" w:customStyle="1" w:styleId="220">
    <w:name w:val="普通文字 Char Char1"/>
    <w:qFormat/>
    <w:uiPriority w:val="0"/>
    <w:rPr>
      <w:rFonts w:ascii="宋体" w:hAnsi="Courier New"/>
      <w:kern w:val="2"/>
      <w:sz w:val="28"/>
      <w:szCs w:val="28"/>
    </w:rPr>
  </w:style>
  <w:style w:type="character" w:customStyle="1" w:styleId="221">
    <w:name w:val="明显参考1"/>
    <w:qFormat/>
    <w:uiPriority w:val="0"/>
    <w:rPr>
      <w:b/>
      <w:bCs/>
      <w:smallCaps/>
      <w:color w:val="C0504D"/>
      <w:spacing w:val="5"/>
      <w:u w:val="single"/>
    </w:rPr>
  </w:style>
  <w:style w:type="character" w:customStyle="1" w:styleId="222">
    <w:name w:val="正文文本缩进 Char1"/>
    <w:qFormat/>
    <w:uiPriority w:val="0"/>
    <w:rPr>
      <w:kern w:val="2"/>
      <w:sz w:val="21"/>
      <w:szCs w:val="24"/>
    </w:rPr>
  </w:style>
  <w:style w:type="character" w:customStyle="1" w:styleId="223">
    <w:name w:val="页眉 Char"/>
    <w:qFormat/>
    <w:uiPriority w:val="0"/>
    <w:rPr>
      <w:sz w:val="18"/>
      <w:szCs w:val="18"/>
    </w:rPr>
  </w:style>
  <w:style w:type="character" w:customStyle="1" w:styleId="224">
    <w:name w:val="style31"/>
    <w:qFormat/>
    <w:uiPriority w:val="0"/>
    <w:rPr>
      <w:sz w:val="10"/>
      <w:szCs w:val="10"/>
    </w:rPr>
  </w:style>
  <w:style w:type="character" w:customStyle="1" w:styleId="225">
    <w:name w:val="日期 Char"/>
    <w:qFormat/>
    <w:uiPriority w:val="0"/>
    <w:rPr>
      <w:rFonts w:eastAsia="宋体"/>
      <w:szCs w:val="24"/>
    </w:rPr>
  </w:style>
  <w:style w:type="character" w:customStyle="1" w:styleId="226">
    <w:name w:val="标题 1 Char1"/>
    <w:qFormat/>
    <w:uiPriority w:val="0"/>
    <w:rPr>
      <w:rFonts w:ascii="Times New Roman" w:hAnsi="Times New Roman" w:eastAsia="宋体" w:cs="Times New Roman"/>
      <w:b/>
      <w:bCs/>
      <w:kern w:val="44"/>
      <w:sz w:val="44"/>
      <w:szCs w:val="44"/>
    </w:rPr>
  </w:style>
  <w:style w:type="character" w:customStyle="1" w:styleId="227">
    <w:name w:val="main_tdbg_7601"/>
    <w:qFormat/>
    <w:uiPriority w:val="0"/>
    <w:rPr>
      <w:sz w:val="14"/>
      <w:szCs w:val="14"/>
    </w:rPr>
  </w:style>
  <w:style w:type="character" w:customStyle="1" w:styleId="228">
    <w:name w:val="尾注文本 Char1"/>
    <w:qFormat/>
    <w:uiPriority w:val="0"/>
    <w:rPr>
      <w:rFonts w:ascii="Arial" w:hAnsi="Arial" w:cs="Arial"/>
      <w:szCs w:val="24"/>
      <w:lang w:eastAsia="en-US"/>
    </w:rPr>
  </w:style>
  <w:style w:type="character" w:customStyle="1" w:styleId="229">
    <w:name w:val="副标题 Char2"/>
    <w:qFormat/>
    <w:uiPriority w:val="11"/>
    <w:rPr>
      <w:rFonts w:ascii="Cambria" w:hAnsi="Cambria" w:eastAsia="宋体" w:cs="Times New Roman"/>
      <w:b/>
      <w:bCs/>
      <w:kern w:val="28"/>
      <w:sz w:val="32"/>
      <w:szCs w:val="32"/>
    </w:rPr>
  </w:style>
  <w:style w:type="character" w:customStyle="1" w:styleId="230">
    <w:name w:val="正文文本缩进 3 Char2"/>
    <w:qFormat/>
    <w:uiPriority w:val="99"/>
    <w:rPr>
      <w:rFonts w:ascii="Calibri" w:hAnsi="Calibri" w:eastAsia="宋体" w:cs="Times New Roman"/>
      <w:sz w:val="16"/>
      <w:szCs w:val="16"/>
    </w:rPr>
  </w:style>
  <w:style w:type="character" w:customStyle="1" w:styleId="231">
    <w:name w:val="Char Char34"/>
    <w:qFormat/>
    <w:uiPriority w:val="0"/>
    <w:rPr>
      <w:rFonts w:ascii="仿宋_GB2312" w:eastAsia="仿宋_GB2312" w:cs="MingLiU"/>
      <w:b/>
      <w:spacing w:val="1"/>
      <w:w w:val="99"/>
      <w:sz w:val="28"/>
      <w:szCs w:val="32"/>
    </w:rPr>
  </w:style>
  <w:style w:type="character" w:customStyle="1" w:styleId="232">
    <w:name w:val="docpro"/>
    <w:basedOn w:val="55"/>
    <w:qFormat/>
    <w:uiPriority w:val="0"/>
  </w:style>
  <w:style w:type="character" w:customStyle="1" w:styleId="233">
    <w:name w:val="正文文本字符"/>
    <w:link w:val="2"/>
    <w:qFormat/>
    <w:uiPriority w:val="0"/>
    <w:rPr>
      <w:rFonts w:eastAsia="宋体"/>
      <w:kern w:val="2"/>
      <w:sz w:val="21"/>
      <w:szCs w:val="24"/>
      <w:lang w:val="en-US" w:eastAsia="zh-CN" w:bidi="ar-SA"/>
    </w:rPr>
  </w:style>
  <w:style w:type="character" w:customStyle="1" w:styleId="234">
    <w:name w:val="ITTHEADER1 Char"/>
    <w:qFormat/>
    <w:uiPriority w:val="0"/>
    <w:rPr>
      <w:rFonts w:eastAsia="黑体"/>
      <w:kern w:val="2"/>
      <w:sz w:val="44"/>
      <w:szCs w:val="44"/>
      <w:lang w:val="en-US" w:eastAsia="zh-CN" w:bidi="ar-SA"/>
    </w:rPr>
  </w:style>
  <w:style w:type="character" w:customStyle="1" w:styleId="235">
    <w:name w:val="副标题 Char"/>
    <w:qFormat/>
    <w:uiPriority w:val="0"/>
    <w:rPr>
      <w:rFonts w:ascii="Cambria" w:hAnsi="Cambria" w:eastAsia="宋体" w:cs="Times New Roman"/>
      <w:b/>
      <w:bCs/>
      <w:kern w:val="28"/>
      <w:sz w:val="32"/>
      <w:szCs w:val="32"/>
    </w:rPr>
  </w:style>
  <w:style w:type="character" w:customStyle="1" w:styleId="236">
    <w:name w:val="标题 6字符"/>
    <w:link w:val="8"/>
    <w:qFormat/>
    <w:uiPriority w:val="0"/>
    <w:rPr>
      <w:rFonts w:hAnsi="Arial" w:eastAsia="仿宋_GB2312"/>
      <w:sz w:val="30"/>
      <w:lang w:val="en-US" w:eastAsia="zh-CN" w:bidi="ar-SA"/>
    </w:rPr>
  </w:style>
  <w:style w:type="character" w:customStyle="1" w:styleId="237">
    <w:name w:val="标题 Char2"/>
    <w:qFormat/>
    <w:uiPriority w:val="10"/>
    <w:rPr>
      <w:rFonts w:ascii="Cambria" w:hAnsi="Cambria" w:eastAsia="宋体" w:cs="Times New Roman"/>
      <w:b/>
      <w:bCs/>
      <w:sz w:val="32"/>
      <w:szCs w:val="32"/>
    </w:rPr>
  </w:style>
  <w:style w:type="character" w:customStyle="1" w:styleId="238">
    <w:name w:val="正文文本 Char2"/>
    <w:qFormat/>
    <w:uiPriority w:val="99"/>
    <w:rPr>
      <w:kern w:val="2"/>
      <w:sz w:val="21"/>
      <w:szCs w:val="24"/>
    </w:rPr>
  </w:style>
  <w:style w:type="character" w:customStyle="1" w:styleId="239">
    <w:name w:val="正文文本 2字符"/>
    <w:link w:val="39"/>
    <w:qFormat/>
    <w:uiPriority w:val="0"/>
    <w:rPr>
      <w:i/>
      <w:iCs/>
      <w:kern w:val="2"/>
      <w:sz w:val="26"/>
      <w:szCs w:val="24"/>
    </w:rPr>
  </w:style>
  <w:style w:type="character" w:customStyle="1" w:styleId="240">
    <w:name w:val="0d1471"/>
    <w:qFormat/>
    <w:uiPriority w:val="0"/>
    <w:rPr>
      <w:color w:val="000000"/>
      <w:sz w:val="11"/>
      <w:szCs w:val="11"/>
      <w:u w:val="none"/>
    </w:rPr>
  </w:style>
  <w:style w:type="character" w:customStyle="1" w:styleId="241">
    <w:name w:val="批注主题 Char"/>
    <w:qFormat/>
    <w:uiPriority w:val="0"/>
    <w:rPr>
      <w:rFonts w:ascii="宋体" w:hAnsi="宋体" w:eastAsia="宋体"/>
      <w:kern w:val="2"/>
      <w:sz w:val="24"/>
      <w:szCs w:val="28"/>
      <w:lang w:val="en-US" w:eastAsia="zh-CN" w:bidi="ar-SA"/>
    </w:rPr>
  </w:style>
  <w:style w:type="character" w:customStyle="1" w:styleId="242">
    <w:name w:val="正文文本 2 Char1"/>
    <w:qFormat/>
    <w:uiPriority w:val="99"/>
    <w:rPr>
      <w:rFonts w:ascii="Calibri" w:hAnsi="Calibri" w:eastAsia="宋体" w:cs="Times New Roman"/>
      <w:szCs w:val="24"/>
    </w:rPr>
  </w:style>
  <w:style w:type="character" w:customStyle="1" w:styleId="243">
    <w:name w:val="批注框文本 Char1"/>
    <w:qFormat/>
    <w:uiPriority w:val="99"/>
    <w:rPr>
      <w:kern w:val="2"/>
      <w:sz w:val="18"/>
      <w:szCs w:val="18"/>
    </w:rPr>
  </w:style>
  <w:style w:type="character" w:customStyle="1" w:styleId="244">
    <w:name w:val="标题字符"/>
    <w:link w:val="43"/>
    <w:qFormat/>
    <w:uiPriority w:val="0"/>
    <w:rPr>
      <w:rFonts w:eastAsia="宋体"/>
      <w:szCs w:val="24"/>
      <w:u w:val="single"/>
      <w:lang w:val="en-US" w:eastAsia="en-US" w:bidi="ar-SA"/>
    </w:rPr>
  </w:style>
  <w:style w:type="character" w:customStyle="1" w:styleId="245">
    <w:name w:val="正文文本缩进 2字符"/>
    <w:link w:val="26"/>
    <w:qFormat/>
    <w:uiPriority w:val="0"/>
    <w:rPr>
      <w:rFonts w:eastAsia="宋体"/>
      <w:sz w:val="28"/>
      <w:szCs w:val="24"/>
      <w:lang w:val="en-US" w:eastAsia="zh-CN" w:bidi="ar-SA"/>
    </w:rPr>
  </w:style>
  <w:style w:type="character" w:customStyle="1" w:styleId="246">
    <w:name w:val="引用 Char"/>
    <w:link w:val="123"/>
    <w:qFormat/>
    <w:uiPriority w:val="0"/>
    <w:rPr>
      <w:rFonts w:ascii="Times New Roman" w:hAnsi="Times New Roman" w:eastAsia="宋体" w:cs="Times New Roman"/>
      <w:i/>
      <w:iCs/>
      <w:color w:val="000000"/>
      <w:kern w:val="2"/>
      <w:sz w:val="21"/>
      <w:szCs w:val="24"/>
    </w:rPr>
  </w:style>
  <w:style w:type="character" w:customStyle="1" w:styleId="247">
    <w:name w:val="font161"/>
    <w:qFormat/>
    <w:uiPriority w:val="0"/>
    <w:rPr>
      <w:b/>
      <w:bCs/>
      <w:sz w:val="32"/>
      <w:szCs w:val="32"/>
    </w:rPr>
  </w:style>
  <w:style w:type="character" w:customStyle="1" w:styleId="248">
    <w:name w:val="正文文本缩进字符"/>
    <w:link w:val="18"/>
    <w:qFormat/>
    <w:uiPriority w:val="0"/>
    <w:rPr>
      <w:rFonts w:eastAsia="宋体"/>
      <w:kern w:val="2"/>
      <w:sz w:val="21"/>
      <w:szCs w:val="24"/>
      <w:lang w:val="en-US" w:eastAsia="zh-CN" w:bidi="ar-SA"/>
    </w:rPr>
  </w:style>
  <w:style w:type="character" w:customStyle="1" w:styleId="249">
    <w:name w:val="标题 9字符"/>
    <w:link w:val="12"/>
    <w:qFormat/>
    <w:uiPriority w:val="0"/>
    <w:rPr>
      <w:rFonts w:eastAsia="仿宋_GB2312"/>
      <w:sz w:val="30"/>
      <w:lang w:val="en-US" w:eastAsia="zh-CN" w:bidi="ar-SA"/>
    </w:rPr>
  </w:style>
  <w:style w:type="character" w:customStyle="1" w:styleId="250">
    <w:name w:val="标题 8字符"/>
    <w:link w:val="11"/>
    <w:qFormat/>
    <w:uiPriority w:val="0"/>
    <w:rPr>
      <w:rFonts w:hAnsi="Arial" w:eastAsia="仿宋_GB2312"/>
      <w:sz w:val="30"/>
      <w:lang w:val="en-US" w:eastAsia="zh-CN" w:bidi="ar-SA"/>
    </w:rPr>
  </w:style>
  <w:style w:type="character" w:customStyle="1" w:styleId="251">
    <w:name w:val="Char Char32"/>
    <w:qFormat/>
    <w:uiPriority w:val="0"/>
    <w:rPr>
      <w:rFonts w:ascii="仿宋_GB2312" w:eastAsia="仿宋_GB2312" w:cs="MingLiU"/>
      <w:b/>
      <w:spacing w:val="1"/>
      <w:w w:val="99"/>
      <w:sz w:val="28"/>
      <w:szCs w:val="32"/>
    </w:rPr>
  </w:style>
  <w:style w:type="character" w:customStyle="1" w:styleId="252">
    <w:name w:val="正文文本缩进 3字符"/>
    <w:link w:val="36"/>
    <w:qFormat/>
    <w:uiPriority w:val="0"/>
    <w:rPr>
      <w:rFonts w:ascii="宋体" w:hAnsi="宋体" w:eastAsia="宋体"/>
      <w:kern w:val="2"/>
      <w:sz w:val="28"/>
      <w:szCs w:val="28"/>
      <w:lang w:val="en-US" w:eastAsia="zh-CN" w:bidi="ar-SA"/>
    </w:rPr>
  </w:style>
  <w:style w:type="character" w:customStyle="1" w:styleId="253">
    <w:name w:val="标题 2 Char1"/>
    <w:qFormat/>
    <w:uiPriority w:val="0"/>
    <w:rPr>
      <w:rFonts w:ascii="Cambria" w:hAnsi="Cambria" w:eastAsia="宋体" w:cs="Times New Roman"/>
      <w:b/>
      <w:bCs/>
      <w:kern w:val="2"/>
      <w:sz w:val="32"/>
      <w:szCs w:val="32"/>
    </w:rPr>
  </w:style>
  <w:style w:type="character" w:customStyle="1" w:styleId="254">
    <w:name w:val="ss16"/>
    <w:qFormat/>
    <w:uiPriority w:val="0"/>
    <w:rPr>
      <w:rFonts w:hint="eastAsia" w:ascii="宋体" w:hAnsi="宋体" w:eastAsia="宋体"/>
      <w:color w:val="000000"/>
      <w:sz w:val="9"/>
      <w:szCs w:val="9"/>
    </w:rPr>
  </w:style>
  <w:style w:type="character" w:customStyle="1" w:styleId="255">
    <w:name w:val="批注主题 Char3"/>
    <w:qFormat/>
    <w:uiPriority w:val="99"/>
    <w:rPr>
      <w:rFonts w:ascii="Calibri" w:hAnsi="Calibri" w:eastAsia="宋体" w:cs="Times New Roman"/>
      <w:b/>
      <w:bCs/>
      <w:szCs w:val="24"/>
    </w:rPr>
  </w:style>
  <w:style w:type="character" w:customStyle="1" w:styleId="256">
    <w:name w:val="明显引用 Char1"/>
    <w:link w:val="140"/>
    <w:qFormat/>
    <w:uiPriority w:val="30"/>
    <w:rPr>
      <w:b/>
      <w:bCs/>
      <w:i/>
      <w:iCs/>
      <w:color w:val="4F81BD"/>
      <w:kern w:val="2"/>
      <w:sz w:val="21"/>
    </w:rPr>
  </w:style>
  <w:style w:type="character" w:customStyle="1" w:styleId="257">
    <w:name w:val="HTML 预设格式 Char2"/>
    <w:qFormat/>
    <w:uiPriority w:val="99"/>
    <w:rPr>
      <w:rFonts w:ascii="Courier New" w:hAnsi="Courier New" w:eastAsia="宋体" w:cs="Courier New"/>
      <w:sz w:val="20"/>
      <w:szCs w:val="20"/>
    </w:rPr>
  </w:style>
  <w:style w:type="character" w:customStyle="1" w:styleId="258">
    <w:name w:val="Char Char17"/>
    <w:qFormat/>
    <w:uiPriority w:val="0"/>
    <w:rPr>
      <w:kern w:val="2"/>
      <w:sz w:val="26"/>
      <w:szCs w:val="24"/>
    </w:rPr>
  </w:style>
  <w:style w:type="character" w:customStyle="1" w:styleId="259">
    <w:name w:val="标题 3 Char1"/>
    <w:qFormat/>
    <w:uiPriority w:val="0"/>
    <w:rPr>
      <w:rFonts w:ascii="Times New Roman" w:hAnsi="Times New Roman" w:eastAsia="宋体" w:cs="Times New Roman"/>
      <w:b/>
      <w:bCs/>
      <w:kern w:val="2"/>
      <w:sz w:val="32"/>
      <w:szCs w:val="32"/>
    </w:rPr>
  </w:style>
  <w:style w:type="character" w:customStyle="1" w:styleId="260">
    <w:name w:val="标题 5 Char"/>
    <w:qFormat/>
    <w:uiPriority w:val="9"/>
    <w:rPr>
      <w:rFonts w:ascii="Calibri" w:hAnsi="Calibri" w:eastAsia="宋体" w:cs="Times New Roman"/>
      <w:b/>
      <w:bCs/>
      <w:sz w:val="28"/>
      <w:szCs w:val="28"/>
    </w:rPr>
  </w:style>
  <w:style w:type="character" w:customStyle="1" w:styleId="261">
    <w:name w:val="页脚 Char1"/>
    <w:qFormat/>
    <w:uiPriority w:val="99"/>
    <w:rPr>
      <w:kern w:val="2"/>
      <w:sz w:val="18"/>
      <w:szCs w:val="18"/>
    </w:rPr>
  </w:style>
  <w:style w:type="character" w:customStyle="1" w:styleId="262">
    <w:name w:val="unnamed1"/>
    <w:basedOn w:val="55"/>
    <w:qFormat/>
    <w:uiPriority w:val="0"/>
  </w:style>
  <w:style w:type="character" w:customStyle="1" w:styleId="263">
    <w:name w:val="Char Char9"/>
    <w:qFormat/>
    <w:uiPriority w:val="0"/>
    <w:rPr>
      <w:rFonts w:ascii="仿宋_GB2312" w:eastAsia="仿宋_GB2312" w:cs="MingLiU"/>
      <w:b/>
      <w:sz w:val="24"/>
      <w:szCs w:val="28"/>
      <w:lang w:val="en-US" w:eastAsia="zh-CN" w:bidi="ar-SA"/>
    </w:rPr>
  </w:style>
  <w:style w:type="character" w:customStyle="1" w:styleId="264">
    <w:name w:val="批注主题 Char1"/>
    <w:qFormat/>
    <w:uiPriority w:val="99"/>
    <w:rPr>
      <w:b/>
      <w:bCs/>
      <w:kern w:val="2"/>
      <w:sz w:val="21"/>
      <w:szCs w:val="22"/>
    </w:rPr>
  </w:style>
  <w:style w:type="character" w:customStyle="1" w:styleId="265">
    <w:name w:val="正文文本 3字符"/>
    <w:link w:val="17"/>
    <w:qFormat/>
    <w:uiPriority w:val="0"/>
    <w:rPr>
      <w:rFonts w:eastAsia="宋体"/>
      <w:kern w:val="2"/>
      <w:sz w:val="16"/>
      <w:szCs w:val="16"/>
      <w:lang w:val="en-US" w:eastAsia="zh-CN" w:bidi="ar-SA"/>
    </w:rPr>
  </w:style>
  <w:style w:type="character" w:customStyle="1" w:styleId="266">
    <w:name w:val="纯文本 Char2"/>
    <w:qFormat/>
    <w:uiPriority w:val="99"/>
    <w:rPr>
      <w:rFonts w:ascii="宋体" w:hAnsi="Courier New" w:eastAsia="宋体" w:cs="Courier New"/>
      <w:szCs w:val="21"/>
    </w:rPr>
  </w:style>
  <w:style w:type="character" w:customStyle="1" w:styleId="267">
    <w:name w:val="intel3"/>
    <w:basedOn w:val="55"/>
    <w:qFormat/>
    <w:uiPriority w:val="0"/>
  </w:style>
  <w:style w:type="character" w:customStyle="1" w:styleId="268">
    <w:name w:val="subhead1"/>
    <w:qFormat/>
    <w:uiPriority w:val="0"/>
    <w:rPr>
      <w:rFonts w:hint="default" w:ascii="Tahoma" w:hAnsi="Tahoma" w:cs="Tahoma"/>
      <w:color w:val="000000"/>
      <w:sz w:val="18"/>
      <w:szCs w:val="18"/>
      <w:u w:val="none"/>
      <w:shd w:val="clear" w:color="auto" w:fill="FFFFFF"/>
    </w:rPr>
  </w:style>
  <w:style w:type="character" w:customStyle="1" w:styleId="269">
    <w:name w:val="脚注文本 Char"/>
    <w:qFormat/>
    <w:uiPriority w:val="0"/>
    <w:rPr>
      <w:rFonts w:ascii="Arial" w:hAnsi="Arial" w:eastAsia="宋体" w:cs="Arial"/>
      <w:sz w:val="18"/>
      <w:szCs w:val="18"/>
      <w:lang w:eastAsia="en-US"/>
    </w:rPr>
  </w:style>
  <w:style w:type="character" w:customStyle="1" w:styleId="270">
    <w:name w:val="引用 Char1"/>
    <w:link w:val="145"/>
    <w:qFormat/>
    <w:uiPriority w:val="29"/>
    <w:rPr>
      <w:i/>
      <w:iCs/>
      <w:color w:val="000000"/>
      <w:kern w:val="2"/>
      <w:sz w:val="21"/>
    </w:rPr>
  </w:style>
  <w:style w:type="character" w:customStyle="1" w:styleId="271">
    <w:name w:val="正文文本缩进 2 Char"/>
    <w:qFormat/>
    <w:uiPriority w:val="0"/>
    <w:rPr>
      <w:kern w:val="2"/>
      <w:sz w:val="21"/>
      <w:szCs w:val="24"/>
    </w:rPr>
  </w:style>
  <w:style w:type="character" w:customStyle="1" w:styleId="272">
    <w:name w:val="脚注文本 Char2"/>
    <w:qFormat/>
    <w:uiPriority w:val="99"/>
    <w:rPr>
      <w:rFonts w:ascii="Calibri" w:hAnsi="Calibri" w:eastAsia="宋体" w:cs="Times New Roman"/>
      <w:sz w:val="18"/>
      <w:szCs w:val="18"/>
    </w:rPr>
  </w:style>
  <w:style w:type="character" w:customStyle="1" w:styleId="273">
    <w:name w:val="ca-141"/>
    <w:qFormat/>
    <w:uiPriority w:val="0"/>
    <w:rPr>
      <w:rFonts w:hint="eastAsia" w:ascii="仿宋_GB2312" w:eastAsia="仿宋_GB2312"/>
      <w:sz w:val="21"/>
      <w:szCs w:val="21"/>
    </w:rPr>
  </w:style>
  <w:style w:type="character" w:customStyle="1" w:styleId="274">
    <w:name w:val="标题 Char1"/>
    <w:qFormat/>
    <w:uiPriority w:val="10"/>
    <w:rPr>
      <w:szCs w:val="24"/>
      <w:u w:val="single"/>
      <w:lang w:eastAsia="en-US"/>
    </w:rPr>
  </w:style>
  <w:style w:type="character" w:customStyle="1" w:styleId="275">
    <w:name w:val="style161"/>
    <w:qFormat/>
    <w:uiPriority w:val="0"/>
    <w:rPr>
      <w:b/>
      <w:bCs/>
      <w:color w:val="333333"/>
    </w:rPr>
  </w:style>
  <w:style w:type="character" w:customStyle="1" w:styleId="276">
    <w:name w:val="Char Char11"/>
    <w:qFormat/>
    <w:uiPriority w:val="0"/>
    <w:rPr>
      <w:rFonts w:eastAsia="黑体"/>
      <w:kern w:val="2"/>
      <w:sz w:val="44"/>
      <w:szCs w:val="44"/>
      <w:lang w:val="en-US" w:eastAsia="zh-CN" w:bidi="ar-SA"/>
    </w:rPr>
  </w:style>
  <w:style w:type="character" w:customStyle="1" w:styleId="277">
    <w:name w:val="标题 7 Char"/>
    <w:qFormat/>
    <w:uiPriority w:val="0"/>
    <w:rPr>
      <w:rFonts w:ascii="Calibri" w:hAnsi="Calibri" w:eastAsia="宋体" w:cs="Times New Roman"/>
      <w:b/>
      <w:bCs/>
      <w:sz w:val="24"/>
      <w:szCs w:val="24"/>
    </w:rPr>
  </w:style>
  <w:style w:type="character" w:customStyle="1" w:styleId="278">
    <w:name w:val="批注文字 Char1"/>
    <w:qFormat/>
    <w:uiPriority w:val="0"/>
    <w:rPr>
      <w:rFonts w:ascii="Times New Roman" w:hAnsi="Times New Roman" w:eastAsia="宋体" w:cs="Times New Roman"/>
      <w:szCs w:val="24"/>
    </w:rPr>
  </w:style>
  <w:style w:type="character" w:customStyle="1" w:styleId="279">
    <w:name w:val="明显引用 Char"/>
    <w:qFormat/>
    <w:uiPriority w:val="0"/>
    <w:rPr>
      <w:rFonts w:ascii="Times New Roman" w:hAnsi="Times New Roman" w:eastAsia="宋体" w:cs="Times New Roman"/>
      <w:b/>
      <w:bCs/>
      <w:i/>
      <w:iCs/>
      <w:color w:val="4F81BD"/>
      <w:kern w:val="2"/>
      <w:sz w:val="21"/>
      <w:szCs w:val="24"/>
    </w:rPr>
  </w:style>
  <w:style w:type="character" w:customStyle="1" w:styleId="280">
    <w:name w:val="标题 5字符"/>
    <w:link w:val="7"/>
    <w:qFormat/>
    <w:uiPriority w:val="9"/>
    <w:rPr>
      <w:rFonts w:ascii="宋体" w:hAnsi="宋体" w:eastAsia="宋体" w:cs="宋体"/>
      <w:b/>
      <w:bCs/>
      <w:lang w:val="en-US" w:eastAsia="zh-CN" w:bidi="ar-SA"/>
    </w:rPr>
  </w:style>
  <w:style w:type="character" w:customStyle="1" w:styleId="281">
    <w:name w:val="正文文本缩进 3 Char1"/>
    <w:qFormat/>
    <w:uiPriority w:val="0"/>
    <w:rPr>
      <w:rFonts w:ascii="宋体" w:hAnsi="宋体"/>
      <w:kern w:val="2"/>
      <w:sz w:val="28"/>
      <w:szCs w:val="28"/>
    </w:rPr>
  </w:style>
  <w:style w:type="character" w:customStyle="1" w:styleId="282">
    <w:name w:val="正文文本 Char"/>
    <w:qFormat/>
    <w:uiPriority w:val="0"/>
    <w:rPr>
      <w:sz w:val="26"/>
      <w:szCs w:val="24"/>
    </w:rPr>
  </w:style>
  <w:style w:type="character" w:customStyle="1" w:styleId="283">
    <w:name w:val="明显引用字符"/>
    <w:link w:val="89"/>
    <w:qFormat/>
    <w:uiPriority w:val="0"/>
    <w:rPr>
      <w:b/>
      <w:bCs/>
      <w:i/>
      <w:iCs/>
      <w:color w:val="4F81BD"/>
      <w:kern w:val="2"/>
      <w:sz w:val="21"/>
      <w:szCs w:val="22"/>
      <w:lang w:bidi="ar-SA"/>
    </w:rPr>
  </w:style>
  <w:style w:type="character" w:customStyle="1" w:styleId="284">
    <w:name w:val="Char Char12"/>
    <w:qFormat/>
    <w:uiPriority w:val="0"/>
    <w:rPr>
      <w:rFonts w:eastAsia="黑体"/>
      <w:kern w:val="2"/>
      <w:sz w:val="44"/>
      <w:szCs w:val="44"/>
      <w:lang w:val="en-US" w:eastAsia="zh-CN" w:bidi="ar-SA"/>
    </w:rPr>
  </w:style>
  <w:style w:type="character" w:customStyle="1" w:styleId="285">
    <w:name w:val="标题 4 Char"/>
    <w:qFormat/>
    <w:uiPriority w:val="0"/>
    <w:rPr>
      <w:rFonts w:ascii="仿宋_GB2312" w:hAnsi="Calibri" w:eastAsia="仿宋_GB2312" w:cs="Times New Roman"/>
      <w:b/>
      <w:kern w:val="0"/>
      <w:sz w:val="24"/>
      <w:szCs w:val="28"/>
    </w:rPr>
  </w:style>
  <w:style w:type="character" w:customStyle="1" w:styleId="286">
    <w:name w:val="明显引用 Char3"/>
    <w:qFormat/>
    <w:uiPriority w:val="30"/>
    <w:rPr>
      <w:rFonts w:ascii="Calibri" w:hAnsi="Calibri" w:eastAsia="宋体" w:cs="Times New Roman"/>
      <w:b/>
      <w:bCs/>
      <w:i/>
      <w:iCs/>
      <w:color w:val="4F81BD"/>
      <w:szCs w:val="24"/>
    </w:rPr>
  </w:style>
  <w:style w:type="character" w:customStyle="1" w:styleId="287">
    <w:name w:val="引用 Char2"/>
    <w:qFormat/>
    <w:uiPriority w:val="99"/>
    <w:rPr>
      <w:i/>
      <w:iCs/>
      <w:color w:val="000000"/>
      <w:kern w:val="2"/>
      <w:sz w:val="21"/>
      <w:szCs w:val="24"/>
    </w:rPr>
  </w:style>
  <w:style w:type="character" w:customStyle="1" w:styleId="288">
    <w:name w:val="批注主题字符"/>
    <w:link w:val="44"/>
    <w:qFormat/>
    <w:uiPriority w:val="0"/>
    <w:rPr>
      <w:rFonts w:eastAsia="宋体"/>
      <w:b/>
      <w:bCs/>
      <w:kern w:val="2"/>
      <w:sz w:val="21"/>
      <w:szCs w:val="24"/>
      <w:lang w:val="en-US" w:eastAsia="zh-CN" w:bidi="ar-SA"/>
    </w:rPr>
  </w:style>
  <w:style w:type="character" w:customStyle="1" w:styleId="289">
    <w:name w:val="不明显强调1"/>
    <w:qFormat/>
    <w:uiPriority w:val="0"/>
    <w:rPr>
      <w:i/>
      <w:iCs/>
      <w:color w:val="808080"/>
    </w:rPr>
  </w:style>
  <w:style w:type="character" w:customStyle="1" w:styleId="290">
    <w:name w:val="color_red1"/>
    <w:qFormat/>
    <w:uiPriority w:val="0"/>
    <w:rPr>
      <w:color w:val="FA0004"/>
    </w:rPr>
  </w:style>
  <w:style w:type="character" w:customStyle="1" w:styleId="291">
    <w:name w:val="标题 7字符"/>
    <w:link w:val="10"/>
    <w:qFormat/>
    <w:uiPriority w:val="0"/>
    <w:rPr>
      <w:rFonts w:eastAsia="仿宋_GB2312"/>
      <w:sz w:val="30"/>
      <w:lang w:val="en-US" w:eastAsia="zh-CN" w:bidi="ar-SA"/>
    </w:rPr>
  </w:style>
  <w:style w:type="character" w:customStyle="1" w:styleId="292">
    <w:name w:val="标题5 Char Char"/>
    <w:link w:val="129"/>
    <w:qFormat/>
    <w:uiPriority w:val="0"/>
    <w:rPr>
      <w:rFonts w:ascii="Arial" w:hAnsi="Arial"/>
      <w:b/>
      <w:bCs/>
      <w:sz w:val="24"/>
      <w:szCs w:val="32"/>
      <w:lang w:bidi="ar-SA"/>
    </w:rPr>
  </w:style>
  <w:style w:type="character" w:customStyle="1" w:styleId="293">
    <w:name w:val="脚注文本字符"/>
    <w:link w:val="34"/>
    <w:qFormat/>
    <w:uiPriority w:val="0"/>
    <w:rPr>
      <w:rFonts w:ascii="Arial" w:hAnsi="Arial" w:eastAsia="宋体" w:cs="Arial"/>
      <w:sz w:val="18"/>
      <w:szCs w:val="18"/>
      <w:lang w:val="en-US" w:eastAsia="en-US" w:bidi="ar-SA"/>
    </w:rPr>
  </w:style>
  <w:style w:type="character" w:customStyle="1" w:styleId="294">
    <w:name w:val="标题4 Char Char"/>
    <w:link w:val="99"/>
    <w:qFormat/>
    <w:uiPriority w:val="0"/>
    <w:rPr>
      <w:rFonts w:ascii="Arial" w:hAnsi="Arial"/>
      <w:b/>
      <w:bCs/>
      <w:sz w:val="24"/>
      <w:szCs w:val="32"/>
      <w:lang w:bidi="ar-SA"/>
    </w:rPr>
  </w:style>
  <w:style w:type="character" w:customStyle="1" w:styleId="295">
    <w:name w:val="Char Char13"/>
    <w:qFormat/>
    <w:uiPriority w:val="0"/>
    <w:rPr>
      <w:kern w:val="2"/>
      <w:sz w:val="18"/>
      <w:szCs w:val="18"/>
    </w:rPr>
  </w:style>
  <w:style w:type="character" w:customStyle="1" w:styleId="296">
    <w:name w:val="文档结构图 Char2"/>
    <w:qFormat/>
    <w:uiPriority w:val="99"/>
    <w:rPr>
      <w:kern w:val="2"/>
      <w:sz w:val="21"/>
      <w:szCs w:val="24"/>
      <w:shd w:val="clear" w:color="auto" w:fill="000080"/>
    </w:rPr>
  </w:style>
  <w:style w:type="character" w:customStyle="1" w:styleId="297">
    <w:name w:val="批注文字 Char2"/>
    <w:qFormat/>
    <w:uiPriority w:val="0"/>
    <w:rPr>
      <w:rFonts w:ascii="Calibri" w:hAnsi="Calibri" w:eastAsia="宋体" w:cs="Times New Roman"/>
      <w:szCs w:val="24"/>
    </w:rPr>
  </w:style>
  <w:style w:type="character" w:customStyle="1" w:styleId="298">
    <w:name w:val="标题 8 Char1"/>
    <w:qFormat/>
    <w:uiPriority w:val="0"/>
    <w:rPr>
      <w:rFonts w:ascii="Times New Roman" w:hAnsi="Arial" w:eastAsia="仿宋_GB2312" w:cs="Times New Roman"/>
      <w:sz w:val="30"/>
      <w:szCs w:val="20"/>
    </w:rPr>
  </w:style>
  <w:style w:type="character" w:customStyle="1" w:styleId="299">
    <w:name w:val="页眉字符"/>
    <w:link w:val="30"/>
    <w:qFormat/>
    <w:uiPriority w:val="0"/>
    <w:rPr>
      <w:rFonts w:eastAsia="宋体"/>
      <w:kern w:val="2"/>
      <w:sz w:val="18"/>
      <w:szCs w:val="18"/>
      <w:lang w:val="en-US" w:eastAsia="zh-CN" w:bidi="ar-SA"/>
    </w:rPr>
  </w:style>
  <w:style w:type="character" w:customStyle="1" w:styleId="300">
    <w:name w:val="Char Char21"/>
    <w:qFormat/>
    <w:uiPriority w:val="0"/>
    <w:rPr>
      <w:rFonts w:ascii="宋体" w:hAnsi="宋体" w:cs="宋体"/>
      <w:b/>
      <w:bCs/>
      <w:sz w:val="24"/>
      <w:szCs w:val="24"/>
    </w:rPr>
  </w:style>
  <w:style w:type="character" w:customStyle="1" w:styleId="301">
    <w:name w:val="标题 6 Char1"/>
    <w:qFormat/>
    <w:uiPriority w:val="0"/>
    <w:rPr>
      <w:rFonts w:ascii="Times New Roman" w:hAnsi="Arial" w:eastAsia="仿宋_GB2312" w:cs="Times New Roman"/>
      <w:sz w:val="30"/>
      <w:szCs w:val="20"/>
    </w:rPr>
  </w:style>
  <w:style w:type="character" w:customStyle="1" w:styleId="302">
    <w:name w:val="_Style 293"/>
    <w:qFormat/>
    <w:uiPriority w:val="0"/>
    <w:rPr>
      <w:smallCaps/>
      <w:color w:val="C0504D"/>
      <w:u w:val="single"/>
    </w:rPr>
  </w:style>
  <w:style w:type="character" w:customStyle="1" w:styleId="303">
    <w:name w:val="副标题 Char1"/>
    <w:qFormat/>
    <w:uiPriority w:val="0"/>
    <w:rPr>
      <w:szCs w:val="24"/>
      <w:u w:val="single"/>
      <w:lang w:eastAsia="en-US"/>
    </w:rPr>
  </w:style>
  <w:style w:type="character" w:customStyle="1" w:styleId="304">
    <w:name w:val="正文文本 Char3"/>
    <w:qFormat/>
    <w:uiPriority w:val="99"/>
    <w:rPr>
      <w:rFonts w:ascii="Calibri" w:hAnsi="Calibri" w:eastAsia="宋体" w:cs="Times New Roman"/>
      <w:szCs w:val="24"/>
    </w:rPr>
  </w:style>
  <w:style w:type="character" w:customStyle="1" w:styleId="305">
    <w:name w:val="标题 4 Char1"/>
    <w:qFormat/>
    <w:uiPriority w:val="0"/>
    <w:rPr>
      <w:rFonts w:ascii="宋体" w:hAnsi="宋体" w:eastAsia="宋体" w:cs="宋体"/>
      <w:b/>
      <w:bCs/>
      <w:sz w:val="24"/>
      <w:szCs w:val="24"/>
    </w:rPr>
  </w:style>
  <w:style w:type="character" w:customStyle="1" w:styleId="306">
    <w:name w:val="文档结构图 Char3"/>
    <w:qFormat/>
    <w:uiPriority w:val="99"/>
    <w:rPr>
      <w:rFonts w:ascii="宋体" w:hAnsi="Calibri" w:eastAsia="宋体" w:cs="Times New Roman"/>
      <w:sz w:val="18"/>
      <w:szCs w:val="18"/>
    </w:rPr>
  </w:style>
  <w:style w:type="character" w:customStyle="1" w:styleId="307">
    <w:name w:val="标题 3字符"/>
    <w:link w:val="5"/>
    <w:qFormat/>
    <w:uiPriority w:val="0"/>
    <w:rPr>
      <w:rFonts w:eastAsia="宋体"/>
      <w:b/>
      <w:bCs/>
      <w:kern w:val="2"/>
      <w:sz w:val="32"/>
      <w:szCs w:val="32"/>
      <w:lang w:val="en-US" w:eastAsia="zh-CN" w:bidi="ar-SA"/>
    </w:rPr>
  </w:style>
  <w:style w:type="character" w:customStyle="1" w:styleId="308">
    <w:name w:val="正文文本 3 Char2"/>
    <w:qFormat/>
    <w:uiPriority w:val="99"/>
    <w:rPr>
      <w:rFonts w:ascii="Calibri" w:hAnsi="Calibri" w:eastAsia="宋体" w:cs="Times New Roman"/>
      <w:sz w:val="16"/>
      <w:szCs w:val="16"/>
    </w:rPr>
  </w:style>
  <w:style w:type="character" w:customStyle="1" w:styleId="309">
    <w:name w:val="Char Char23"/>
    <w:qFormat/>
    <w:uiPriority w:val="0"/>
    <w:rPr>
      <w:rFonts w:ascii="Cambria" w:hAnsi="Cambria" w:eastAsia="宋体" w:cs="Times New Roman"/>
      <w:b/>
      <w:bCs/>
      <w:kern w:val="2"/>
      <w:sz w:val="32"/>
      <w:szCs w:val="32"/>
    </w:rPr>
  </w:style>
  <w:style w:type="character" w:customStyle="1" w:styleId="310">
    <w:name w:val="尾注文本 Char2"/>
    <w:qFormat/>
    <w:uiPriority w:val="99"/>
    <w:rPr>
      <w:rFonts w:ascii="Calibri" w:hAnsi="Calibri" w:eastAsia="宋体" w:cs="Times New Roman"/>
      <w:szCs w:val="24"/>
    </w:rPr>
  </w:style>
  <w:style w:type="character" w:customStyle="1" w:styleId="311">
    <w:name w:val="书籍标题1"/>
    <w:qFormat/>
    <w:uiPriority w:val="0"/>
    <w:rPr>
      <w:b/>
      <w:bCs/>
      <w:smallCaps/>
      <w:spacing w:val="5"/>
    </w:rPr>
  </w:style>
  <w:style w:type="character" w:customStyle="1" w:styleId="312">
    <w:name w:val="ITTHEADER2 Char"/>
    <w:qFormat/>
    <w:uiPriority w:val="0"/>
    <w:rPr>
      <w:rFonts w:ascii="仿宋_GB2312" w:eastAsia="仿宋_GB2312" w:cs="MingLiU"/>
      <w:b/>
      <w:spacing w:val="1"/>
      <w:w w:val="99"/>
      <w:sz w:val="28"/>
      <w:szCs w:val="32"/>
      <w:lang w:val="en-US" w:eastAsia="zh-CN" w:bidi="ar-SA"/>
    </w:rPr>
  </w:style>
  <w:style w:type="character" w:customStyle="1" w:styleId="313">
    <w:name w:val="注释文本字符"/>
    <w:link w:val="16"/>
    <w:qFormat/>
    <w:uiPriority w:val="99"/>
    <w:rPr>
      <w:rFonts w:eastAsia="宋体"/>
      <w:kern w:val="2"/>
      <w:sz w:val="21"/>
      <w:szCs w:val="24"/>
      <w:lang w:val="en-US" w:eastAsia="zh-CN" w:bidi="ar-SA"/>
    </w:rPr>
  </w:style>
  <w:style w:type="character" w:customStyle="1" w:styleId="314">
    <w:name w:val="批注文字 Char Char"/>
    <w:qFormat/>
    <w:uiPriority w:val="0"/>
    <w:rPr>
      <w:rFonts w:ascii="宋体" w:hAnsi="Times New Roman" w:eastAsia="宋体" w:cs="Times New Roman"/>
      <w:sz w:val="28"/>
      <w:szCs w:val="20"/>
    </w:rPr>
  </w:style>
  <w:style w:type="character" w:customStyle="1" w:styleId="315">
    <w:name w:val="副标题字符"/>
    <w:link w:val="33"/>
    <w:qFormat/>
    <w:uiPriority w:val="0"/>
    <w:rPr>
      <w:rFonts w:eastAsia="宋体"/>
      <w:szCs w:val="24"/>
      <w:u w:val="single"/>
      <w:lang w:val="en-US" w:eastAsia="en-US" w:bidi="ar-SA"/>
    </w:rPr>
  </w:style>
  <w:style w:type="character" w:customStyle="1" w:styleId="316">
    <w:name w:val="批注主题 Char2"/>
    <w:qFormat/>
    <w:uiPriority w:val="99"/>
    <w:rPr>
      <w:b/>
      <w:bCs/>
      <w:kern w:val="2"/>
      <w:sz w:val="21"/>
      <w:szCs w:val="24"/>
    </w:rPr>
  </w:style>
  <w:style w:type="character" w:customStyle="1" w:styleId="317">
    <w:name w:val="normaltext1"/>
    <w:qFormat/>
    <w:uiPriority w:val="0"/>
    <w:rPr>
      <w:rFonts w:hint="default" w:ascii="ˎ̥" w:hAnsi="ˎ̥"/>
      <w:sz w:val="9"/>
      <w:szCs w:val="9"/>
    </w:rPr>
  </w:style>
  <w:style w:type="character" w:customStyle="1" w:styleId="318">
    <w:name w:val="不明显参考1"/>
    <w:qFormat/>
    <w:uiPriority w:val="0"/>
    <w:rPr>
      <w:smallCaps/>
      <w:color w:val="C0504D"/>
      <w:u w:val="single"/>
    </w:rPr>
  </w:style>
  <w:style w:type="character" w:customStyle="1" w:styleId="319">
    <w:name w:val="标题 6 Char"/>
    <w:qFormat/>
    <w:uiPriority w:val="0"/>
    <w:rPr>
      <w:rFonts w:ascii="Arial" w:hAnsi="Arial" w:eastAsia="黑体" w:cs="Times New Roman"/>
      <w:b/>
      <w:bCs/>
      <w:sz w:val="24"/>
      <w:szCs w:val="24"/>
    </w:rPr>
  </w:style>
  <w:style w:type="character" w:customStyle="1" w:styleId="320">
    <w:name w:val="Placeholder Text"/>
    <w:qFormat/>
    <w:uiPriority w:val="99"/>
    <w:rPr>
      <w:color w:val="808080"/>
    </w:rPr>
  </w:style>
  <w:style w:type="paragraph" w:customStyle="1" w:styleId="321">
    <w:name w:val="修订2"/>
    <w:qFormat/>
    <w:uiPriority w:val="99"/>
    <w:rPr>
      <w:rFonts w:ascii="Calibri" w:hAnsi="Calibri" w:eastAsia="宋体" w:cs="Arial"/>
      <w:kern w:val="2"/>
      <w:sz w:val="24"/>
      <w:szCs w:val="24"/>
      <w:lang w:val="en-US" w:eastAsia="zh-CN" w:bidi="ar-SA"/>
    </w:rPr>
  </w:style>
  <w:style w:type="paragraph" w:customStyle="1" w:styleId="322">
    <w:name w:val="TOC 标题3"/>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23">
    <w:name w:val="网格型1"/>
    <w:basedOn w:val="46"/>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4">
    <w:name w:val="style_kwd"/>
    <w:basedOn w:val="55"/>
    <w:qFormat/>
    <w:uiPriority w:val="0"/>
  </w:style>
  <w:style w:type="character" w:customStyle="1" w:styleId="325">
    <w:name w:val="Comment Text Char"/>
    <w:qFormat/>
    <w:uiPriority w:val="0"/>
  </w:style>
  <w:style w:type="paragraph" w:customStyle="1" w:styleId="326">
    <w:name w:val="_Style 23"/>
    <w:basedOn w:val="1"/>
    <w:qFormat/>
    <w:uiPriority w:val="0"/>
    <w:pPr>
      <w:widowControl/>
      <w:spacing w:after="160" w:line="240" w:lineRule="exact"/>
      <w:jc w:val="left"/>
    </w:pPr>
    <w:rPr>
      <w:rFonts w:ascii="Calibri" w:hAnsi="Calibri"/>
      <w:szCs w:val="22"/>
    </w:rPr>
  </w:style>
  <w:style w:type="character" w:customStyle="1" w:styleId="327">
    <w:name w:val="正文首行缩进字符"/>
    <w:basedOn w:val="282"/>
    <w:link w:val="45"/>
    <w:qFormat/>
    <w:uiPriority w:val="0"/>
    <w:rPr>
      <w:kern w:val="2"/>
      <w:sz w:val="21"/>
      <w:szCs w:val="24"/>
    </w:rPr>
  </w:style>
  <w:style w:type="character" w:customStyle="1" w:styleId="328">
    <w:name w:val="正文首行缩进 Char1"/>
    <w:basedOn w:val="233"/>
    <w:qFormat/>
    <w:uiPriority w:val="99"/>
    <w:rPr>
      <w:rFonts w:eastAsia="宋体"/>
      <w:kern w:val="2"/>
      <w:sz w:val="21"/>
      <w:szCs w:val="24"/>
      <w:lang w:val="en-US" w:eastAsia="zh-CN" w:bidi="ar-SA"/>
    </w:rPr>
  </w:style>
  <w:style w:type="paragraph" w:customStyle="1" w:styleId="329">
    <w:name w:val="我的正文"/>
    <w:basedOn w:val="1"/>
    <w:qFormat/>
    <w:uiPriority w:val="0"/>
    <w:rPr>
      <w:rFonts w:ascii="宋体" w:hAnsi="宋体"/>
      <w:sz w:val="24"/>
    </w:rPr>
  </w:style>
  <w:style w:type="paragraph" w:customStyle="1" w:styleId="330">
    <w:name w:val="样式2"/>
    <w:basedOn w:val="5"/>
    <w:qFormat/>
    <w:uiPriority w:val="0"/>
    <w:pPr>
      <w:spacing w:line="415" w:lineRule="auto"/>
      <w:ind w:firstLine="137" w:firstLineChars="49"/>
    </w:pPr>
    <w:rPr>
      <w:rFonts w:ascii="黑体" w:eastAsia="黑体"/>
      <w:b w:val="0"/>
      <w:i/>
      <w:sz w:val="28"/>
      <w:szCs w:val="28"/>
    </w:rPr>
  </w:style>
  <w:style w:type="paragraph" w:customStyle="1" w:styleId="331">
    <w:name w:val="修订21"/>
    <w:qFormat/>
    <w:uiPriority w:val="0"/>
    <w:rPr>
      <w:rFonts w:ascii="Times New Roman" w:hAnsi="Times New Roman" w:eastAsia="宋体" w:cs="Times New Roman"/>
      <w:kern w:val="2"/>
      <w:sz w:val="21"/>
      <w:szCs w:val="24"/>
      <w:lang w:val="en-US" w:eastAsia="zh-CN" w:bidi="ar-SA"/>
    </w:rPr>
  </w:style>
  <w:style w:type="paragraph" w:customStyle="1" w:styleId="332">
    <w:name w:val="列表段落"/>
    <w:basedOn w:val="1"/>
    <w:qFormat/>
    <w:uiPriority w:val="0"/>
    <w:pPr>
      <w:widowControl/>
      <w:ind w:firstLine="420" w:firstLineChars="200"/>
      <w:jc w:val="left"/>
    </w:pPr>
    <w:rPr>
      <w:rFonts w:cs="Arial"/>
      <w:kern w:val="0"/>
      <w:sz w:val="20"/>
      <w:szCs w:val="20"/>
    </w:rPr>
  </w:style>
  <w:style w:type="table" w:customStyle="1" w:styleId="333">
    <w:name w:val="网格型2"/>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34">
    <w:name w:val="网格型3"/>
    <w:basedOn w:val="46"/>
    <w:qFormat/>
    <w:uiPriority w:val="59"/>
    <w:rPr>
      <w:rFonts w:ascii="Calibri" w:hAnsi="Calibri" w:eastAsia="楷体_GB231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335">
    <w:name w:val="_Style 56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36">
    <w:name w:val="_Style 721"/>
    <w:qFormat/>
    <w:uiPriority w:val="0"/>
    <w:rPr>
      <w:rFonts w:ascii="Times New Roman" w:hAnsi="Times New Roman" w:eastAsia="宋体" w:cs="Times New Roman"/>
      <w:kern w:val="2"/>
      <w:sz w:val="21"/>
      <w:szCs w:val="24"/>
      <w:lang w:val="en-US" w:eastAsia="zh-CN" w:bidi="ar-SA"/>
    </w:rPr>
  </w:style>
  <w:style w:type="paragraph" w:customStyle="1" w:styleId="337">
    <w:name w:val="Char3"/>
    <w:basedOn w:val="1"/>
    <w:qFormat/>
    <w:uiPriority w:val="0"/>
  </w:style>
  <w:style w:type="character" w:customStyle="1" w:styleId="338">
    <w:name w:val="_Style 1701"/>
    <w:qFormat/>
    <w:uiPriority w:val="0"/>
    <w:rPr>
      <w:i/>
      <w:iCs/>
      <w:color w:val="808080"/>
    </w:rPr>
  </w:style>
  <w:style w:type="character" w:customStyle="1" w:styleId="339">
    <w:name w:val="_Style 1711"/>
    <w:qFormat/>
    <w:uiPriority w:val="0"/>
    <w:rPr>
      <w:b/>
      <w:bCs/>
      <w:smallCaps/>
      <w:color w:val="C0504D"/>
      <w:spacing w:val="5"/>
      <w:u w:val="single"/>
    </w:rPr>
  </w:style>
  <w:style w:type="character" w:customStyle="1" w:styleId="340">
    <w:name w:val="_Style 1741"/>
    <w:qFormat/>
    <w:uiPriority w:val="0"/>
    <w:rPr>
      <w:b/>
      <w:bCs/>
      <w:i/>
      <w:iCs/>
      <w:color w:val="4F81BD"/>
    </w:rPr>
  </w:style>
  <w:style w:type="character" w:customStyle="1" w:styleId="341">
    <w:name w:val="_Style 1971"/>
    <w:qFormat/>
    <w:uiPriority w:val="0"/>
    <w:rPr>
      <w:b/>
      <w:bCs/>
      <w:smallCaps/>
      <w:spacing w:val="5"/>
    </w:rPr>
  </w:style>
  <w:style w:type="character" w:customStyle="1" w:styleId="342">
    <w:name w:val="_Style 2931"/>
    <w:qFormat/>
    <w:uiPriority w:val="0"/>
    <w:rPr>
      <w:smallCaps/>
      <w:color w:val="C0504D"/>
      <w:u w:val="single"/>
    </w:rPr>
  </w:style>
  <w:style w:type="paragraph" w:customStyle="1" w:styleId="343">
    <w:name w:val="TOC 标题31"/>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44">
    <w:name w:val="网格型11"/>
    <w:basedOn w:val="46"/>
    <w:qFormat/>
    <w:uiPriority w:val="39"/>
    <w:rPr>
      <w:rFonts w:ascii="Calibri" w:hAnsi="Calibri" w:eastAsia="楷体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45">
    <w:name w:val="yj-blue"/>
    <w:basedOn w:val="55"/>
    <w:qFormat/>
    <w:uiPriority w:val="0"/>
    <w:rPr>
      <w:b/>
      <w:bCs/>
      <w:color w:val="FFFFFF"/>
      <w:sz w:val="16"/>
      <w:szCs w:val="16"/>
      <w:shd w:val="clear" w:color="auto" w:fill="1E84CB"/>
    </w:rPr>
  </w:style>
  <w:style w:type="character" w:customStyle="1" w:styleId="346">
    <w:name w:val="red"/>
    <w:basedOn w:val="55"/>
    <w:qFormat/>
    <w:uiPriority w:val="0"/>
    <w:rPr>
      <w:color w:val="E1211F"/>
      <w:u w:val="single"/>
    </w:rPr>
  </w:style>
  <w:style w:type="character" w:customStyle="1" w:styleId="347">
    <w:name w:val="red1"/>
    <w:basedOn w:val="55"/>
    <w:qFormat/>
    <w:uiPriority w:val="0"/>
    <w:rPr>
      <w:color w:val="E1211F"/>
    </w:rPr>
  </w:style>
  <w:style w:type="character" w:customStyle="1" w:styleId="348">
    <w:name w:val="red2"/>
    <w:basedOn w:val="55"/>
    <w:qFormat/>
    <w:uiPriority w:val="0"/>
    <w:rPr>
      <w:color w:val="E1211F"/>
    </w:rPr>
  </w:style>
  <w:style w:type="character" w:customStyle="1" w:styleId="349">
    <w:name w:val="red3"/>
    <w:basedOn w:val="55"/>
    <w:qFormat/>
    <w:uiPriority w:val="0"/>
    <w:rPr>
      <w:color w:val="E1211F"/>
    </w:rPr>
  </w:style>
  <w:style w:type="character" w:customStyle="1" w:styleId="350">
    <w:name w:val="red4"/>
    <w:basedOn w:val="55"/>
    <w:qFormat/>
    <w:uiPriority w:val="0"/>
    <w:rPr>
      <w:color w:val="E33938"/>
      <w:u w:val="single"/>
    </w:rPr>
  </w:style>
  <w:style w:type="character" w:customStyle="1" w:styleId="351">
    <w:name w:val="red5"/>
    <w:basedOn w:val="55"/>
    <w:qFormat/>
    <w:uiPriority w:val="0"/>
    <w:rPr>
      <w:color w:val="E1211F"/>
    </w:rPr>
  </w:style>
  <w:style w:type="character" w:customStyle="1" w:styleId="352">
    <w:name w:val="con"/>
    <w:basedOn w:val="55"/>
    <w:qFormat/>
    <w:uiPriority w:val="0"/>
  </w:style>
  <w:style w:type="character" w:customStyle="1" w:styleId="353">
    <w:name w:val="w100"/>
    <w:basedOn w:val="55"/>
    <w:qFormat/>
    <w:uiPriority w:val="0"/>
  </w:style>
  <w:style w:type="character" w:customStyle="1" w:styleId="354">
    <w:name w:val="yj-time"/>
    <w:basedOn w:val="55"/>
    <w:qFormat/>
    <w:uiPriority w:val="0"/>
    <w:rPr>
      <w:color w:val="AAAAAA"/>
      <w:sz w:val="14"/>
      <w:szCs w:val="14"/>
    </w:rPr>
  </w:style>
  <w:style w:type="character" w:customStyle="1" w:styleId="355">
    <w:name w:val="name"/>
    <w:basedOn w:val="55"/>
    <w:qFormat/>
    <w:uiPriority w:val="0"/>
    <w:rPr>
      <w:color w:val="2760B7"/>
    </w:rPr>
  </w:style>
  <w:style w:type="character" w:customStyle="1" w:styleId="356">
    <w:name w:val="hover20"/>
    <w:basedOn w:val="55"/>
    <w:qFormat/>
    <w:uiPriority w:val="0"/>
    <w:rPr>
      <w:b/>
      <w:bCs/>
    </w:rPr>
  </w:style>
  <w:style w:type="character" w:customStyle="1" w:styleId="357">
    <w:name w:val="cur"/>
    <w:basedOn w:val="55"/>
    <w:qFormat/>
    <w:uiPriority w:val="0"/>
    <w:rPr>
      <w:color w:val="3354A2"/>
    </w:rPr>
  </w:style>
  <w:style w:type="character" w:customStyle="1" w:styleId="358">
    <w:name w:val="tit12"/>
    <w:basedOn w:val="55"/>
    <w:qFormat/>
    <w:uiPriority w:val="0"/>
    <w:rPr>
      <w:b/>
      <w:bCs/>
      <w:color w:val="333333"/>
      <w:sz w:val="31"/>
      <w:szCs w:val="31"/>
    </w:rPr>
  </w:style>
  <w:style w:type="character" w:customStyle="1" w:styleId="359">
    <w:name w:val="yjr"/>
    <w:basedOn w:val="55"/>
    <w:qFormat/>
    <w:uiPriority w:val="0"/>
    <w:rPr>
      <w:color w:val="AAAAAA"/>
      <w:sz w:val="14"/>
      <w:szCs w:val="14"/>
    </w:rPr>
  </w:style>
  <w:style w:type="character" w:customStyle="1" w:styleId="360">
    <w:name w:val="yjl"/>
    <w:basedOn w:val="55"/>
    <w:qFormat/>
    <w:uiPriority w:val="0"/>
    <w:rPr>
      <w:color w:val="999999"/>
    </w:rPr>
  </w:style>
  <w:style w:type="character" w:customStyle="1" w:styleId="361">
    <w:name w:val="tyhl"/>
    <w:basedOn w:val="55"/>
    <w:qFormat/>
    <w:uiPriority w:val="0"/>
    <w:rPr>
      <w:shd w:val="clear" w:color="auto" w:fill="FFFFFF"/>
    </w:rPr>
  </w:style>
  <w:style w:type="character" w:customStyle="1" w:styleId="362">
    <w:name w:val="yj-time2"/>
    <w:basedOn w:val="55"/>
    <w:qFormat/>
    <w:uiPriority w:val="0"/>
    <w:rPr>
      <w:color w:val="AAAAAA"/>
      <w:sz w:val="14"/>
      <w:szCs w:val="14"/>
    </w:rPr>
  </w:style>
  <w:style w:type="character" w:customStyle="1" w:styleId="363">
    <w:name w:val="yj-time3"/>
    <w:basedOn w:val="55"/>
    <w:qFormat/>
    <w:uiPriority w:val="0"/>
    <w:rPr>
      <w:color w:val="AAAAAA"/>
      <w:sz w:val="14"/>
      <w:szCs w:val="14"/>
    </w:rPr>
  </w:style>
  <w:style w:type="character" w:customStyle="1" w:styleId="364">
    <w:name w:val="con4"/>
    <w:basedOn w:val="55"/>
    <w:qFormat/>
    <w:uiPriority w:val="0"/>
  </w:style>
  <w:style w:type="paragraph" w:customStyle="1" w:styleId="365">
    <w:name w:val="Body text|1"/>
    <w:basedOn w:val="1"/>
    <w:qFormat/>
    <w:uiPriority w:val="0"/>
    <w:pPr>
      <w:spacing w:line="353" w:lineRule="auto"/>
      <w:ind w:firstLine="210"/>
    </w:pPr>
    <w:rPr>
      <w:rFonts w:ascii="宋体" w:hAnsi="宋体" w:cs="宋体"/>
      <w:sz w:val="19"/>
      <w:szCs w:val="19"/>
      <w:lang w:val="zh-TW" w:eastAsia="zh-TW" w:bidi="zh-TW"/>
    </w:rPr>
  </w:style>
  <w:style w:type="paragraph" w:customStyle="1" w:styleId="366">
    <w:name w:val="Header or footer|1"/>
    <w:basedOn w:val="1"/>
    <w:qFormat/>
    <w:uiPriority w:val="0"/>
    <w:rPr>
      <w:sz w:val="20"/>
      <w:szCs w:val="20"/>
      <w:lang w:val="zh-TW" w:eastAsia="zh-TW" w:bidi="zh-TW"/>
    </w:rPr>
  </w:style>
  <w:style w:type="paragraph" w:customStyle="1" w:styleId="367">
    <w:name w:val="Revision_0e43bf0c-2a98-4683-9ae2-b2b308c0ae35"/>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168</Pages>
  <Words>100389</Words>
  <Characters>105411</Characters>
  <Paragraphs>6054</Paragraphs>
  <TotalTime>0</TotalTime>
  <ScaleCrop>false</ScaleCrop>
  <LinksUpToDate>false</LinksUpToDate>
  <CharactersWithSpaces>119139</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2022-10-15T17:51:00Z</dcterms:created>
  <dc:creator>USER</dc:creator>
  <cp:lastModifiedBy>fgw</cp:lastModifiedBy>
  <cp:lastPrinted>2022-10-19T02:37:00Z</cp:lastPrinted>
  <dcterms:modified xsi:type="dcterms:W3CDTF">2025-09-05T09:44:58Z</dcterms:modified>
  <dc:title>第一卷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D09CBAAA52224C10BD450FBE76E1EE3F</vt:lpwstr>
  </property>
  <property fmtid="{D5CDD505-2E9C-101B-9397-08002B2CF9AE}" pid="4" name="commondata">
    <vt:lpwstr>eyJoZGlkIjoiZjVhNTliY2M2N2ZiMGFhMzg0YTA4YzVlMjlhMzUyOTAifQ==</vt:lpwstr>
  </property>
</Properties>
</file>